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52C85D" w14:textId="03F51F6C" w:rsidR="00D521D9" w:rsidRDefault="00CD5F10" w:rsidP="001E58D8">
      <w:pPr>
        <w:keepNext/>
        <w:keepLines/>
        <w:spacing w:before="360" w:after="60" w:line="276" w:lineRule="auto"/>
        <w:jc w:val="center"/>
        <w:rPr>
          <w:rFonts w:asciiTheme="minorHAnsi" w:hAnsiTheme="minorHAnsi" w:cstheme="minorHAnsi"/>
          <w:b/>
          <w:sz w:val="28"/>
          <w:szCs w:val="28"/>
        </w:rPr>
      </w:pPr>
      <w:r>
        <w:rPr>
          <w:rFonts w:asciiTheme="minorHAnsi" w:hAnsiTheme="minorHAnsi" w:cstheme="minorHAnsi"/>
          <w:b/>
          <w:sz w:val="28"/>
          <w:szCs w:val="28"/>
        </w:rPr>
        <w:t xml:space="preserve"> </w:t>
      </w:r>
    </w:p>
    <w:p w14:paraId="2C1C1908" w14:textId="7F48B77E" w:rsidR="000E07DB" w:rsidRPr="00BE4C87" w:rsidRDefault="000E07DB" w:rsidP="001E58D8">
      <w:pPr>
        <w:pStyle w:val="Pta"/>
        <w:keepNext/>
        <w:keepLines/>
        <w:tabs>
          <w:tab w:val="clear" w:pos="4536"/>
          <w:tab w:val="clear" w:pos="9072"/>
        </w:tabs>
        <w:spacing w:line="276" w:lineRule="auto"/>
        <w:rPr>
          <w:rFonts w:asciiTheme="minorHAnsi" w:hAnsiTheme="minorHAnsi" w:cstheme="minorHAnsi"/>
          <w:sz w:val="32"/>
          <w:szCs w:val="32"/>
        </w:rPr>
      </w:pPr>
    </w:p>
    <w:p w14:paraId="4CF910F6" w14:textId="77777777" w:rsidR="000E07DB" w:rsidRPr="00BE4C87" w:rsidRDefault="000E07DB" w:rsidP="001E58D8">
      <w:pPr>
        <w:keepNext/>
        <w:keepLines/>
        <w:spacing w:line="276" w:lineRule="auto"/>
        <w:jc w:val="center"/>
        <w:rPr>
          <w:rFonts w:asciiTheme="minorHAnsi" w:hAnsiTheme="minorHAnsi" w:cstheme="minorHAnsi"/>
          <w:b/>
          <w:bCs/>
          <w:spacing w:val="80"/>
          <w:sz w:val="44"/>
          <w:szCs w:val="44"/>
        </w:rPr>
      </w:pPr>
    </w:p>
    <w:p w14:paraId="0A0C8B08" w14:textId="77777777" w:rsidR="00077B3E" w:rsidRPr="000E6187" w:rsidRDefault="007E4B54" w:rsidP="001E58D8">
      <w:pPr>
        <w:keepNext/>
        <w:keepLines/>
        <w:spacing w:after="120" w:line="276" w:lineRule="auto"/>
        <w:jc w:val="center"/>
        <w:rPr>
          <w:rFonts w:asciiTheme="minorHAnsi" w:hAnsiTheme="minorHAnsi"/>
          <w:b/>
          <w:color w:val="1F497D"/>
          <w:sz w:val="60"/>
          <w:szCs w:val="60"/>
          <w:lang w:eastAsia="en-US"/>
        </w:rPr>
      </w:pPr>
      <w:r w:rsidRPr="000E6187">
        <w:rPr>
          <w:rFonts w:asciiTheme="minorHAnsi" w:hAnsiTheme="minorHAnsi"/>
          <w:b/>
          <w:color w:val="1F497D"/>
          <w:sz w:val="60"/>
          <w:szCs w:val="60"/>
          <w:lang w:eastAsia="en-US"/>
        </w:rPr>
        <w:t>Príručka pre prijímateľ</w:t>
      </w:r>
      <w:r w:rsidR="00CE29B4" w:rsidRPr="000E6187">
        <w:rPr>
          <w:rFonts w:asciiTheme="minorHAnsi" w:hAnsiTheme="minorHAnsi"/>
          <w:b/>
          <w:color w:val="1F497D"/>
          <w:sz w:val="60"/>
          <w:szCs w:val="60"/>
          <w:lang w:eastAsia="en-US"/>
        </w:rPr>
        <w:t>a</w:t>
      </w:r>
    </w:p>
    <w:p w14:paraId="43C7EEAE" w14:textId="0374D95C" w:rsidR="00B229D7" w:rsidRPr="00240A45" w:rsidRDefault="000E6187" w:rsidP="00240A45">
      <w:pPr>
        <w:keepNext/>
        <w:keepLines/>
        <w:spacing w:after="120" w:line="276" w:lineRule="auto"/>
        <w:jc w:val="center"/>
        <w:rPr>
          <w:rFonts w:asciiTheme="minorHAnsi" w:hAnsiTheme="minorHAnsi"/>
          <w:b/>
          <w:color w:val="1F497D"/>
          <w:sz w:val="60"/>
          <w:szCs w:val="60"/>
          <w:lang w:eastAsia="en-US"/>
        </w:rPr>
      </w:pPr>
      <w:r w:rsidRPr="00B229D7">
        <w:rPr>
          <w:rFonts w:asciiTheme="minorHAnsi" w:hAnsiTheme="minorHAnsi"/>
          <w:b/>
          <w:color w:val="1F497D"/>
          <w:sz w:val="60"/>
          <w:szCs w:val="60"/>
          <w:lang w:eastAsia="en-US"/>
        </w:rPr>
        <w:t>Program Slovensko</w:t>
      </w:r>
    </w:p>
    <w:p w14:paraId="50CBDDEC" w14:textId="77777777" w:rsidR="00240A45" w:rsidRPr="00240A45" w:rsidRDefault="00240A45" w:rsidP="00240A45">
      <w:pPr>
        <w:suppressAutoHyphens/>
        <w:spacing w:after="240"/>
        <w:jc w:val="center"/>
        <w:rPr>
          <w:rFonts w:ascii="Arial Narrow" w:eastAsiaTheme="minorHAnsi" w:hAnsi="Arial Narrow"/>
          <w:b/>
          <w:color w:val="00133B" w:themeColor="accent1" w:themeShade="80"/>
          <w:szCs w:val="22"/>
          <w:lang w:eastAsia="en-US"/>
        </w:rPr>
      </w:pPr>
      <w:r w:rsidRPr="00240A45">
        <w:rPr>
          <w:rFonts w:ascii="Arial Narrow" w:eastAsiaTheme="minorHAnsi" w:hAnsi="Arial Narrow"/>
          <w:b/>
          <w:color w:val="00133B" w:themeColor="accent1" w:themeShade="80"/>
          <w:szCs w:val="22"/>
          <w:lang w:eastAsia="en-US"/>
        </w:rPr>
        <w:t>Ministerstvo dopravy Slovenskej republiky</w:t>
      </w:r>
    </w:p>
    <w:p w14:paraId="380D8897" w14:textId="77777777" w:rsidR="00240A45" w:rsidRPr="00240A45" w:rsidRDefault="00240A45" w:rsidP="00240A45">
      <w:pPr>
        <w:suppressAutoHyphens/>
        <w:spacing w:after="240"/>
        <w:jc w:val="center"/>
        <w:rPr>
          <w:rFonts w:ascii="Arial Narrow" w:eastAsiaTheme="minorHAnsi" w:hAnsi="Arial Narrow"/>
          <w:b/>
          <w:color w:val="00133B" w:themeColor="accent1" w:themeShade="80"/>
          <w:szCs w:val="22"/>
          <w:lang w:eastAsia="en-US"/>
        </w:rPr>
      </w:pPr>
    </w:p>
    <w:p w14:paraId="7A3DEB3C" w14:textId="77777777" w:rsidR="00240A45" w:rsidRPr="00240A45" w:rsidRDefault="00240A45" w:rsidP="00240A45">
      <w:pPr>
        <w:suppressAutoHyphens/>
        <w:spacing w:after="240"/>
        <w:jc w:val="center"/>
        <w:rPr>
          <w:rFonts w:ascii="Arial Narrow" w:eastAsiaTheme="minorHAnsi" w:hAnsi="Arial Narrow"/>
          <w:b/>
          <w:color w:val="00133B" w:themeColor="accent1" w:themeShade="80"/>
          <w:szCs w:val="22"/>
          <w:lang w:eastAsia="en-US"/>
        </w:rPr>
      </w:pPr>
      <w:r w:rsidRPr="00240A45">
        <w:rPr>
          <w:rFonts w:ascii="Arial Narrow" w:eastAsiaTheme="minorHAnsi" w:hAnsi="Arial Narrow"/>
          <w:b/>
          <w:color w:val="00133B" w:themeColor="accent1" w:themeShade="80"/>
          <w:szCs w:val="22"/>
          <w:lang w:eastAsia="en-US"/>
        </w:rPr>
        <w:t>Programové obdobie 2021 – 2027</w:t>
      </w:r>
    </w:p>
    <w:p w14:paraId="165012D6" w14:textId="6D40508D" w:rsidR="007E4B54" w:rsidRPr="00BE4C87" w:rsidRDefault="007E4B54" w:rsidP="001E58D8">
      <w:pPr>
        <w:pStyle w:val="Pta"/>
        <w:keepNext/>
        <w:keepLines/>
        <w:tabs>
          <w:tab w:val="left" w:pos="708"/>
        </w:tabs>
        <w:spacing w:line="276" w:lineRule="auto"/>
        <w:rPr>
          <w:rFonts w:asciiTheme="minorHAnsi" w:hAnsiTheme="minorHAnsi" w:cstheme="minorHAnsi"/>
          <w:b/>
          <w:smallCaps/>
        </w:rPr>
      </w:pPr>
    </w:p>
    <w:p w14:paraId="18EF4C73" w14:textId="77777777" w:rsidR="007E4B54" w:rsidRPr="00240A45" w:rsidRDefault="007E4B54" w:rsidP="00240A45">
      <w:pPr>
        <w:spacing w:after="120"/>
        <w:jc w:val="both"/>
        <w:rPr>
          <w:rFonts w:asciiTheme="minorHAnsi" w:eastAsiaTheme="minorHAnsi" w:hAnsiTheme="minorHAnsi" w:cstheme="minorBidi"/>
          <w:b/>
          <w:color w:val="00133B" w:themeColor="accent1" w:themeShade="80"/>
          <w:sz w:val="28"/>
          <w:szCs w:val="28"/>
          <w:lang w:eastAsia="en-US"/>
        </w:rPr>
      </w:pPr>
    </w:p>
    <w:p w14:paraId="5B7B4313" w14:textId="77777777" w:rsidR="00240A45" w:rsidRPr="00240A45" w:rsidRDefault="00240A45" w:rsidP="00240A45">
      <w:pPr>
        <w:spacing w:after="120"/>
        <w:jc w:val="both"/>
        <w:rPr>
          <w:rFonts w:asciiTheme="minorHAnsi" w:eastAsiaTheme="minorHAnsi" w:hAnsiTheme="minorHAnsi" w:cstheme="minorBidi"/>
          <w:b/>
          <w:color w:val="00133B" w:themeColor="accent1" w:themeShade="80"/>
          <w:sz w:val="20"/>
          <w:szCs w:val="28"/>
          <w:lang w:eastAsia="en-US"/>
        </w:rPr>
      </w:pPr>
    </w:p>
    <w:p w14:paraId="22C90C4B" w14:textId="77777777" w:rsidR="00240A45" w:rsidRPr="00240A45" w:rsidRDefault="00240A45" w:rsidP="00240A45">
      <w:pPr>
        <w:spacing w:after="120"/>
        <w:jc w:val="both"/>
        <w:rPr>
          <w:rFonts w:asciiTheme="minorHAnsi" w:eastAsiaTheme="minorHAnsi" w:hAnsiTheme="minorHAnsi" w:cstheme="minorBidi"/>
          <w:b/>
          <w:color w:val="00133B" w:themeColor="accent1" w:themeShade="80"/>
          <w:sz w:val="28"/>
          <w:szCs w:val="28"/>
          <w:lang w:eastAsia="en-US"/>
        </w:rPr>
      </w:pPr>
      <w:r w:rsidRPr="00240A45">
        <w:rPr>
          <w:rFonts w:asciiTheme="minorHAnsi" w:eastAsiaTheme="minorHAnsi" w:hAnsiTheme="minorHAnsi" w:cstheme="minorBidi"/>
          <w:b/>
          <w:color w:val="00133B" w:themeColor="accent1" w:themeShade="80"/>
          <w:sz w:val="20"/>
          <w:szCs w:val="28"/>
          <w:lang w:eastAsia="en-US"/>
        </w:rPr>
        <w:t>Schválil:</w:t>
      </w:r>
      <w:r w:rsidRPr="00240A45">
        <w:rPr>
          <w:rFonts w:asciiTheme="minorHAnsi" w:eastAsiaTheme="minorHAnsi" w:hAnsiTheme="minorHAnsi" w:cstheme="minorBidi"/>
          <w:b/>
          <w:color w:val="00133B" w:themeColor="accent1" w:themeShade="80"/>
          <w:sz w:val="28"/>
          <w:szCs w:val="28"/>
          <w:lang w:eastAsia="en-US"/>
        </w:rPr>
        <w:tab/>
      </w:r>
      <w:r w:rsidRPr="00240A45">
        <w:rPr>
          <w:rFonts w:asciiTheme="minorHAnsi" w:eastAsiaTheme="minorHAnsi" w:hAnsiTheme="minorHAnsi" w:cstheme="minorBidi"/>
          <w:b/>
          <w:color w:val="00133B" w:themeColor="accent1" w:themeShade="80"/>
          <w:sz w:val="28"/>
          <w:szCs w:val="28"/>
          <w:lang w:eastAsia="en-US"/>
        </w:rPr>
        <w:tab/>
      </w:r>
    </w:p>
    <w:p w14:paraId="4BE0C59E" w14:textId="77777777" w:rsidR="009639D8" w:rsidRDefault="00D96CE0" w:rsidP="00240A45">
      <w:pPr>
        <w:spacing w:after="120"/>
        <w:jc w:val="both"/>
        <w:rPr>
          <w:rFonts w:asciiTheme="minorHAnsi" w:eastAsiaTheme="minorHAnsi" w:hAnsiTheme="minorHAnsi" w:cstheme="minorBidi"/>
          <w:b/>
          <w:color w:val="00133B" w:themeColor="accent1" w:themeShade="80"/>
          <w:sz w:val="20"/>
          <w:szCs w:val="28"/>
          <w:lang w:eastAsia="en-US"/>
        </w:rPr>
      </w:pPr>
      <w:r>
        <w:rPr>
          <w:rFonts w:asciiTheme="minorHAnsi" w:eastAsiaTheme="minorHAnsi" w:hAnsiTheme="minorHAnsi" w:cstheme="minorBidi"/>
          <w:b/>
          <w:color w:val="00133B" w:themeColor="accent1" w:themeShade="80"/>
          <w:sz w:val="20"/>
          <w:szCs w:val="28"/>
          <w:lang w:eastAsia="en-US"/>
        </w:rPr>
        <w:t>Ing. Ľuboš Ďurič</w:t>
      </w:r>
    </w:p>
    <w:p w14:paraId="31FA8956" w14:textId="7320C98B" w:rsidR="00240A45" w:rsidRPr="00240A45" w:rsidRDefault="00240A45" w:rsidP="00240A45">
      <w:pPr>
        <w:spacing w:after="120"/>
        <w:jc w:val="both"/>
        <w:rPr>
          <w:rFonts w:asciiTheme="minorHAnsi" w:eastAsiaTheme="minorHAnsi" w:hAnsiTheme="minorHAnsi" w:cstheme="minorBidi"/>
          <w:color w:val="00133B" w:themeColor="accent1" w:themeShade="80"/>
          <w:sz w:val="28"/>
          <w:szCs w:val="28"/>
          <w:lang w:eastAsia="en-US"/>
        </w:rPr>
      </w:pPr>
      <w:r w:rsidRPr="00750EEC">
        <w:rPr>
          <w:rFonts w:asciiTheme="minorHAnsi" w:eastAsiaTheme="minorHAnsi" w:hAnsiTheme="minorHAnsi" w:cstheme="minorBidi"/>
          <w:color w:val="00133B" w:themeColor="accent1" w:themeShade="80"/>
          <w:sz w:val="20"/>
          <w:szCs w:val="28"/>
          <w:lang w:eastAsia="en-US"/>
        </w:rPr>
        <w:t>poverený vykonávaním funkcie generálneho riaditeľa Sekcie riadenia projektov</w:t>
      </w:r>
      <w:r w:rsidRPr="00240A45">
        <w:rPr>
          <w:rFonts w:asciiTheme="minorHAnsi" w:eastAsiaTheme="minorHAnsi" w:hAnsiTheme="minorHAnsi" w:cstheme="minorBidi"/>
          <w:color w:val="00133B" w:themeColor="accent1" w:themeShade="80"/>
          <w:sz w:val="20"/>
          <w:szCs w:val="28"/>
          <w:lang w:eastAsia="en-US"/>
        </w:rPr>
        <w:tab/>
      </w:r>
      <w:r w:rsidRPr="00240A45">
        <w:rPr>
          <w:rFonts w:asciiTheme="minorHAnsi" w:eastAsiaTheme="minorHAnsi" w:hAnsiTheme="minorHAnsi" w:cstheme="minorBidi"/>
          <w:color w:val="00133B" w:themeColor="accent1" w:themeShade="80"/>
          <w:sz w:val="28"/>
          <w:szCs w:val="28"/>
          <w:lang w:eastAsia="en-US"/>
        </w:rPr>
        <w:tab/>
      </w:r>
    </w:p>
    <w:p w14:paraId="73738334" w14:textId="77777777" w:rsidR="00240A45" w:rsidRPr="00240A45" w:rsidRDefault="00240A45" w:rsidP="00240A45">
      <w:pPr>
        <w:spacing w:after="120"/>
        <w:jc w:val="both"/>
        <w:rPr>
          <w:rFonts w:asciiTheme="minorHAnsi" w:eastAsiaTheme="minorHAnsi" w:hAnsiTheme="minorHAnsi" w:cstheme="minorBidi"/>
          <w:b/>
          <w:color w:val="00133B" w:themeColor="accent1" w:themeShade="80"/>
          <w:sz w:val="28"/>
          <w:szCs w:val="28"/>
          <w:lang w:eastAsia="en-US"/>
        </w:rPr>
      </w:pPr>
    </w:p>
    <w:p w14:paraId="317D4F5D" w14:textId="77777777" w:rsidR="00240A45" w:rsidRPr="00240A45" w:rsidRDefault="00240A45" w:rsidP="00240A45">
      <w:pPr>
        <w:spacing w:after="120"/>
        <w:jc w:val="both"/>
        <w:rPr>
          <w:rFonts w:asciiTheme="minorHAnsi" w:eastAsiaTheme="minorHAnsi" w:hAnsiTheme="minorHAnsi" w:cstheme="minorBidi"/>
          <w:b/>
          <w:color w:val="00133B" w:themeColor="accent1" w:themeShade="80"/>
          <w:szCs w:val="28"/>
          <w:lang w:eastAsia="en-US"/>
        </w:rPr>
      </w:pPr>
    </w:p>
    <w:p w14:paraId="2F5A64CC" w14:textId="765A458A" w:rsidR="00240A45" w:rsidRPr="00240A45" w:rsidRDefault="00240A45" w:rsidP="00240A45">
      <w:pPr>
        <w:spacing w:after="120"/>
        <w:jc w:val="both"/>
        <w:rPr>
          <w:rFonts w:asciiTheme="minorHAnsi" w:eastAsiaTheme="minorHAnsi" w:hAnsiTheme="minorHAnsi" w:cstheme="minorBidi"/>
          <w:b/>
          <w:color w:val="00133B" w:themeColor="accent1" w:themeShade="80"/>
          <w:szCs w:val="28"/>
          <w:lang w:eastAsia="en-US"/>
        </w:rPr>
      </w:pPr>
      <w:r w:rsidRPr="00240A45">
        <w:rPr>
          <w:rFonts w:asciiTheme="minorHAnsi" w:eastAsiaTheme="minorHAnsi" w:hAnsiTheme="minorHAnsi" w:cstheme="minorBidi"/>
          <w:b/>
          <w:color w:val="00133B" w:themeColor="accent1" w:themeShade="80"/>
          <w:szCs w:val="28"/>
          <w:lang w:eastAsia="en-US"/>
        </w:rPr>
        <w:t xml:space="preserve">Verzia: </w:t>
      </w:r>
      <w:ins w:id="0" w:author="KH" w:date="2025-11-12T08:04:00Z">
        <w:r w:rsidR="00B8367B">
          <w:rPr>
            <w:rFonts w:asciiTheme="minorHAnsi" w:eastAsiaTheme="minorHAnsi" w:hAnsiTheme="minorHAnsi" w:cstheme="minorBidi"/>
            <w:b/>
            <w:color w:val="00133B" w:themeColor="accent1" w:themeShade="80"/>
            <w:szCs w:val="28"/>
            <w:lang w:eastAsia="en-US"/>
          </w:rPr>
          <w:t>6</w:t>
        </w:r>
      </w:ins>
    </w:p>
    <w:p w14:paraId="39D9C0EC" w14:textId="67674104" w:rsidR="00240A45" w:rsidRPr="00240A45" w:rsidRDefault="00240A45" w:rsidP="00240A45">
      <w:pPr>
        <w:spacing w:after="120"/>
        <w:jc w:val="both"/>
        <w:rPr>
          <w:rFonts w:asciiTheme="minorHAnsi" w:eastAsiaTheme="minorHAnsi" w:hAnsiTheme="minorHAnsi" w:cstheme="minorBidi"/>
          <w:b/>
          <w:color w:val="00133B" w:themeColor="accent1" w:themeShade="80"/>
          <w:szCs w:val="28"/>
          <w:lang w:eastAsia="en-US"/>
        </w:rPr>
      </w:pPr>
    </w:p>
    <w:p w14:paraId="0CD95E36" w14:textId="77777777" w:rsidR="00AC21D7" w:rsidRDefault="00AC21D7" w:rsidP="00240A45">
      <w:pPr>
        <w:spacing w:after="120"/>
        <w:jc w:val="both"/>
        <w:rPr>
          <w:ins w:id="1" w:author="KH" w:date="2025-11-25T08:57:00Z"/>
          <w:rFonts w:asciiTheme="minorHAnsi" w:eastAsiaTheme="minorHAnsi" w:hAnsiTheme="minorHAnsi" w:cstheme="minorBidi"/>
          <w:b/>
          <w:color w:val="00133B" w:themeColor="accent1" w:themeShade="80"/>
          <w:szCs w:val="28"/>
          <w:lang w:eastAsia="en-US"/>
        </w:rPr>
      </w:pPr>
      <w:ins w:id="2" w:author="KH" w:date="2025-11-25T08:57:00Z">
        <w:r>
          <w:rPr>
            <w:rFonts w:asciiTheme="minorHAnsi" w:eastAsiaTheme="minorHAnsi" w:hAnsiTheme="minorHAnsi" w:cstheme="minorBidi"/>
            <w:b/>
            <w:color w:val="00133B" w:themeColor="accent1" w:themeShade="80"/>
            <w:szCs w:val="28"/>
            <w:lang w:eastAsia="en-US"/>
          </w:rPr>
          <w:t xml:space="preserve">Dátum vydania: </w:t>
        </w:r>
      </w:ins>
    </w:p>
    <w:p w14:paraId="71CAFD44" w14:textId="59AE3FFB" w:rsidR="00240A45" w:rsidRPr="00240A45" w:rsidRDefault="00240A45" w:rsidP="00240A45">
      <w:pPr>
        <w:spacing w:after="120"/>
        <w:jc w:val="both"/>
        <w:rPr>
          <w:rFonts w:asciiTheme="minorHAnsi" w:eastAsiaTheme="minorHAnsi" w:hAnsiTheme="minorHAnsi" w:cstheme="minorBidi"/>
          <w:b/>
          <w:color w:val="00133B" w:themeColor="accent1" w:themeShade="80"/>
          <w:szCs w:val="28"/>
          <w:lang w:eastAsia="en-US"/>
        </w:rPr>
      </w:pPr>
      <w:r w:rsidRPr="00240A45">
        <w:rPr>
          <w:rFonts w:asciiTheme="minorHAnsi" w:eastAsiaTheme="minorHAnsi" w:hAnsiTheme="minorHAnsi" w:cstheme="minorBidi"/>
          <w:b/>
          <w:color w:val="00133B" w:themeColor="accent1" w:themeShade="80"/>
          <w:szCs w:val="28"/>
          <w:lang w:eastAsia="en-US"/>
        </w:rPr>
        <w:t>Dátum účinnosti:</w:t>
      </w:r>
      <w:r w:rsidRPr="00240A45">
        <w:rPr>
          <w:rFonts w:asciiTheme="minorHAnsi" w:eastAsiaTheme="minorHAnsi" w:hAnsiTheme="minorHAnsi" w:cstheme="minorBidi"/>
          <w:b/>
          <w:color w:val="00133B" w:themeColor="accent1" w:themeShade="80"/>
          <w:szCs w:val="28"/>
          <w:lang w:eastAsia="en-US"/>
        </w:rPr>
        <w:tab/>
      </w:r>
    </w:p>
    <w:p w14:paraId="3E298B63" w14:textId="77777777" w:rsidR="000E6187" w:rsidRPr="000E6187" w:rsidRDefault="000E6187" w:rsidP="000E6187">
      <w:pPr>
        <w:spacing w:line="288" w:lineRule="auto"/>
        <w:ind w:left="1416" w:firstLine="708"/>
        <w:rPr>
          <w:rFonts w:ascii="Calibri" w:hAnsi="Calibri" w:cs="Calibri"/>
          <w:b/>
        </w:rPr>
      </w:pPr>
    </w:p>
    <w:p w14:paraId="537A0B9F" w14:textId="0A3C7C10" w:rsidR="00DC0F99" w:rsidRPr="00EA6D11" w:rsidRDefault="000E07DB" w:rsidP="00EA6D11">
      <w:pPr>
        <w:pStyle w:val="Pta"/>
        <w:keepNext/>
        <w:keepLines/>
        <w:tabs>
          <w:tab w:val="clear" w:pos="4536"/>
          <w:tab w:val="clear" w:pos="9072"/>
        </w:tabs>
        <w:spacing w:line="276" w:lineRule="auto"/>
        <w:rPr>
          <w:rFonts w:ascii="Calibri" w:hAnsi="Calibri" w:cs="Calibri"/>
          <w:sz w:val="22"/>
        </w:rPr>
        <w:sectPr w:rsidR="00DC0F99" w:rsidRPr="00EA6D11" w:rsidSect="00DD6AD2">
          <w:headerReference w:type="default" r:id="rId8"/>
          <w:footerReference w:type="default" r:id="rId9"/>
          <w:headerReference w:type="first" r:id="rId10"/>
          <w:pgSz w:w="11906" w:h="16838" w:code="9"/>
          <w:pgMar w:top="1276" w:right="1418" w:bottom="1418" w:left="1418" w:header="709" w:footer="709" w:gutter="0"/>
          <w:cols w:space="708"/>
          <w:titlePg/>
          <w:docGrid w:linePitch="360"/>
        </w:sectPr>
      </w:pPr>
      <w:r w:rsidRPr="000E6187">
        <w:rPr>
          <w:rFonts w:ascii="Calibri" w:hAnsi="Calibri" w:cs="Calibri"/>
          <w:sz w:val="22"/>
        </w:rPr>
        <w:br/>
      </w:r>
    </w:p>
    <w:sdt>
      <w:sdtPr>
        <w:rPr>
          <w:rFonts w:ascii="Times New Roman" w:hAnsi="Times New Roman"/>
          <w:b w:val="0"/>
          <w:caps w:val="0"/>
          <w:color w:val="auto"/>
          <w:sz w:val="24"/>
          <w:lang w:val="sk-SK" w:eastAsia="sk-SK"/>
        </w:rPr>
        <w:id w:val="2128268716"/>
        <w:docPartObj>
          <w:docPartGallery w:val="Table of Contents"/>
          <w:docPartUnique/>
        </w:docPartObj>
      </w:sdtPr>
      <w:sdtEndPr>
        <w:rPr>
          <w:bCs/>
        </w:rPr>
      </w:sdtEndPr>
      <w:sdtContent>
        <w:p w14:paraId="17C0D127" w14:textId="469E3BEB" w:rsidR="00370810" w:rsidRPr="00370810" w:rsidRDefault="00370810" w:rsidP="008C66FC">
          <w:pPr>
            <w:pStyle w:val="Hlavikaobsahu"/>
            <w:numPr>
              <w:ilvl w:val="0"/>
              <w:numId w:val="0"/>
            </w:numPr>
            <w:rPr>
              <w:rFonts w:eastAsia="Calibri"/>
            </w:rPr>
          </w:pPr>
          <w:r w:rsidRPr="00370810">
            <w:rPr>
              <w:rFonts w:eastAsia="Calibri"/>
            </w:rPr>
            <w:t>Obsah</w:t>
          </w:r>
        </w:p>
        <w:p w14:paraId="5615A6AD" w14:textId="7B4F0B94" w:rsidR="000A4EFD" w:rsidRDefault="00370810">
          <w:pPr>
            <w:pStyle w:val="Obsah1"/>
            <w:rPr>
              <w:rFonts w:asciiTheme="minorHAnsi" w:eastAsiaTheme="minorEastAsia" w:hAnsiTheme="minorHAnsi" w:cstheme="minorBidi"/>
              <w:caps w:val="0"/>
              <w:noProof/>
            </w:rPr>
          </w:pPr>
          <w:r>
            <w:fldChar w:fldCharType="begin"/>
          </w:r>
          <w:r>
            <w:instrText xml:space="preserve"> TOC \o "1-3" \h \z \u </w:instrText>
          </w:r>
          <w:r>
            <w:fldChar w:fldCharType="separate"/>
          </w:r>
          <w:hyperlink w:anchor="_Toc191041371" w:history="1">
            <w:r w:rsidR="000A4EFD" w:rsidRPr="003A6246">
              <w:rPr>
                <w:rStyle w:val="Hypertextovprepojenie"/>
                <w:noProof/>
              </w:rPr>
              <w:t>1</w:t>
            </w:r>
            <w:r w:rsidR="000A4EFD">
              <w:rPr>
                <w:rFonts w:asciiTheme="minorHAnsi" w:eastAsiaTheme="minorEastAsia" w:hAnsiTheme="minorHAnsi" w:cstheme="minorBidi"/>
                <w:caps w:val="0"/>
                <w:noProof/>
              </w:rPr>
              <w:tab/>
            </w:r>
            <w:r w:rsidR="000A4EFD" w:rsidRPr="003A6246">
              <w:rPr>
                <w:rStyle w:val="Hypertextovprepojenie"/>
                <w:noProof/>
              </w:rPr>
              <w:t>Úvod</w:t>
            </w:r>
            <w:r w:rsidR="000A4EFD">
              <w:rPr>
                <w:noProof/>
                <w:webHidden/>
              </w:rPr>
              <w:tab/>
            </w:r>
            <w:r w:rsidR="000A4EFD">
              <w:rPr>
                <w:noProof/>
                <w:webHidden/>
              </w:rPr>
              <w:fldChar w:fldCharType="begin"/>
            </w:r>
            <w:r w:rsidR="000A4EFD">
              <w:rPr>
                <w:noProof/>
                <w:webHidden/>
              </w:rPr>
              <w:instrText xml:space="preserve"> PAGEREF _Toc191041371 \h </w:instrText>
            </w:r>
            <w:r w:rsidR="000A4EFD">
              <w:rPr>
                <w:noProof/>
                <w:webHidden/>
              </w:rPr>
            </w:r>
            <w:r w:rsidR="000A4EFD">
              <w:rPr>
                <w:noProof/>
                <w:webHidden/>
              </w:rPr>
              <w:fldChar w:fldCharType="separate"/>
            </w:r>
            <w:r w:rsidR="000A4EFD">
              <w:rPr>
                <w:noProof/>
                <w:webHidden/>
              </w:rPr>
              <w:t>5</w:t>
            </w:r>
            <w:r w:rsidR="000A4EFD">
              <w:rPr>
                <w:noProof/>
                <w:webHidden/>
              </w:rPr>
              <w:fldChar w:fldCharType="end"/>
            </w:r>
          </w:hyperlink>
        </w:p>
        <w:p w14:paraId="17A80D32" w14:textId="0ED76EA2" w:rsidR="000A4EFD" w:rsidRDefault="009D03AA">
          <w:pPr>
            <w:pStyle w:val="Obsah1"/>
            <w:rPr>
              <w:rFonts w:asciiTheme="minorHAnsi" w:eastAsiaTheme="minorEastAsia" w:hAnsiTheme="minorHAnsi" w:cstheme="minorBidi"/>
              <w:caps w:val="0"/>
              <w:noProof/>
            </w:rPr>
          </w:pPr>
          <w:hyperlink w:anchor="_Toc191041372" w:history="1">
            <w:r w:rsidR="000A4EFD" w:rsidRPr="003A6246">
              <w:rPr>
                <w:rStyle w:val="Hypertextovprepojenie"/>
                <w:noProof/>
              </w:rPr>
              <w:t>2</w:t>
            </w:r>
            <w:r w:rsidR="000A4EFD">
              <w:rPr>
                <w:rFonts w:asciiTheme="minorHAnsi" w:eastAsiaTheme="minorEastAsia" w:hAnsiTheme="minorHAnsi" w:cstheme="minorBidi"/>
                <w:caps w:val="0"/>
                <w:noProof/>
              </w:rPr>
              <w:tab/>
            </w:r>
            <w:r w:rsidR="000A4EFD" w:rsidRPr="003A6246">
              <w:rPr>
                <w:rStyle w:val="Hypertextovprepojenie"/>
                <w:noProof/>
              </w:rPr>
              <w:t>Komunikácia zmluvných strán a doručovanie</w:t>
            </w:r>
            <w:r w:rsidR="000A4EFD">
              <w:rPr>
                <w:noProof/>
                <w:webHidden/>
              </w:rPr>
              <w:tab/>
            </w:r>
            <w:r w:rsidR="000A4EFD">
              <w:rPr>
                <w:noProof/>
                <w:webHidden/>
              </w:rPr>
              <w:fldChar w:fldCharType="begin"/>
            </w:r>
            <w:r w:rsidR="000A4EFD">
              <w:rPr>
                <w:noProof/>
                <w:webHidden/>
              </w:rPr>
              <w:instrText xml:space="preserve"> PAGEREF _Toc191041372 \h </w:instrText>
            </w:r>
            <w:r w:rsidR="000A4EFD">
              <w:rPr>
                <w:noProof/>
                <w:webHidden/>
              </w:rPr>
            </w:r>
            <w:r w:rsidR="000A4EFD">
              <w:rPr>
                <w:noProof/>
                <w:webHidden/>
              </w:rPr>
              <w:fldChar w:fldCharType="separate"/>
            </w:r>
            <w:r w:rsidR="000A4EFD">
              <w:rPr>
                <w:noProof/>
                <w:webHidden/>
              </w:rPr>
              <w:t>6</w:t>
            </w:r>
            <w:r w:rsidR="000A4EFD">
              <w:rPr>
                <w:noProof/>
                <w:webHidden/>
              </w:rPr>
              <w:fldChar w:fldCharType="end"/>
            </w:r>
          </w:hyperlink>
        </w:p>
        <w:p w14:paraId="250F028B" w14:textId="70C0D69D" w:rsidR="000A4EFD" w:rsidRDefault="009D03AA">
          <w:pPr>
            <w:pStyle w:val="Obsah1"/>
            <w:rPr>
              <w:rFonts w:asciiTheme="minorHAnsi" w:eastAsiaTheme="minorEastAsia" w:hAnsiTheme="minorHAnsi" w:cstheme="minorBidi"/>
              <w:caps w:val="0"/>
              <w:noProof/>
            </w:rPr>
          </w:pPr>
          <w:hyperlink w:anchor="_Toc191041373" w:history="1">
            <w:r w:rsidR="000A4EFD" w:rsidRPr="003A6246">
              <w:rPr>
                <w:rStyle w:val="Hypertextovprepojenie"/>
                <w:noProof/>
              </w:rPr>
              <w:t>3</w:t>
            </w:r>
            <w:r w:rsidR="000A4EFD">
              <w:rPr>
                <w:rFonts w:asciiTheme="minorHAnsi" w:eastAsiaTheme="minorEastAsia" w:hAnsiTheme="minorHAnsi" w:cstheme="minorBidi"/>
                <w:caps w:val="0"/>
                <w:noProof/>
              </w:rPr>
              <w:tab/>
            </w:r>
            <w:r w:rsidR="000A4EFD" w:rsidRPr="003A6246">
              <w:rPr>
                <w:rStyle w:val="Hypertextovprepojenie"/>
                <w:noProof/>
              </w:rPr>
              <w:t>Implementácia projektu</w:t>
            </w:r>
            <w:r w:rsidR="000A4EFD">
              <w:rPr>
                <w:noProof/>
                <w:webHidden/>
              </w:rPr>
              <w:tab/>
            </w:r>
            <w:r w:rsidR="000A4EFD">
              <w:rPr>
                <w:noProof/>
                <w:webHidden/>
              </w:rPr>
              <w:fldChar w:fldCharType="begin"/>
            </w:r>
            <w:r w:rsidR="000A4EFD">
              <w:rPr>
                <w:noProof/>
                <w:webHidden/>
              </w:rPr>
              <w:instrText xml:space="preserve"> PAGEREF _Toc191041373 \h </w:instrText>
            </w:r>
            <w:r w:rsidR="000A4EFD">
              <w:rPr>
                <w:noProof/>
                <w:webHidden/>
              </w:rPr>
            </w:r>
            <w:r w:rsidR="000A4EFD">
              <w:rPr>
                <w:noProof/>
                <w:webHidden/>
              </w:rPr>
              <w:fldChar w:fldCharType="separate"/>
            </w:r>
            <w:r w:rsidR="000A4EFD">
              <w:rPr>
                <w:noProof/>
                <w:webHidden/>
              </w:rPr>
              <w:t>7</w:t>
            </w:r>
            <w:r w:rsidR="000A4EFD">
              <w:rPr>
                <w:noProof/>
                <w:webHidden/>
              </w:rPr>
              <w:fldChar w:fldCharType="end"/>
            </w:r>
          </w:hyperlink>
        </w:p>
        <w:p w14:paraId="4BE15DFF" w14:textId="073E4C9E" w:rsidR="000A4EFD" w:rsidRDefault="009D03AA">
          <w:pPr>
            <w:pStyle w:val="Obsah2"/>
            <w:rPr>
              <w:rFonts w:asciiTheme="minorHAnsi" w:eastAsiaTheme="minorEastAsia" w:hAnsiTheme="minorHAnsi" w:cstheme="minorBidi"/>
              <w:noProof/>
            </w:rPr>
          </w:pPr>
          <w:hyperlink w:anchor="_Toc191041374" w:history="1">
            <w:r w:rsidR="000A4EFD" w:rsidRPr="003A6246">
              <w:rPr>
                <w:rStyle w:val="Hypertextovprepojenie"/>
                <w:noProof/>
              </w:rPr>
              <w:t>3.1</w:t>
            </w:r>
            <w:r w:rsidR="000A4EFD">
              <w:rPr>
                <w:rFonts w:asciiTheme="minorHAnsi" w:eastAsiaTheme="minorEastAsia" w:hAnsiTheme="minorHAnsi" w:cstheme="minorBidi"/>
                <w:noProof/>
              </w:rPr>
              <w:tab/>
            </w:r>
            <w:r w:rsidR="000A4EFD" w:rsidRPr="003A6246">
              <w:rPr>
                <w:rStyle w:val="Hypertextovprepojenie"/>
                <w:noProof/>
              </w:rPr>
              <w:t>Zmluvné zabezpečenie realizácie projektu</w:t>
            </w:r>
            <w:r w:rsidR="000A4EFD">
              <w:rPr>
                <w:noProof/>
                <w:webHidden/>
              </w:rPr>
              <w:tab/>
            </w:r>
            <w:r w:rsidR="000A4EFD">
              <w:rPr>
                <w:noProof/>
                <w:webHidden/>
              </w:rPr>
              <w:fldChar w:fldCharType="begin"/>
            </w:r>
            <w:r w:rsidR="000A4EFD">
              <w:rPr>
                <w:noProof/>
                <w:webHidden/>
              </w:rPr>
              <w:instrText xml:space="preserve"> PAGEREF _Toc191041374 \h </w:instrText>
            </w:r>
            <w:r w:rsidR="000A4EFD">
              <w:rPr>
                <w:noProof/>
                <w:webHidden/>
              </w:rPr>
            </w:r>
            <w:r w:rsidR="000A4EFD">
              <w:rPr>
                <w:noProof/>
                <w:webHidden/>
              </w:rPr>
              <w:fldChar w:fldCharType="separate"/>
            </w:r>
            <w:r w:rsidR="000A4EFD">
              <w:rPr>
                <w:noProof/>
                <w:webHidden/>
              </w:rPr>
              <w:t>7</w:t>
            </w:r>
            <w:r w:rsidR="000A4EFD">
              <w:rPr>
                <w:noProof/>
                <w:webHidden/>
              </w:rPr>
              <w:fldChar w:fldCharType="end"/>
            </w:r>
          </w:hyperlink>
        </w:p>
        <w:p w14:paraId="1FDFCEC3" w14:textId="21BF9076" w:rsidR="000A4EFD" w:rsidRDefault="009D03AA">
          <w:pPr>
            <w:pStyle w:val="Obsah2"/>
            <w:rPr>
              <w:rFonts w:asciiTheme="minorHAnsi" w:eastAsiaTheme="minorEastAsia" w:hAnsiTheme="minorHAnsi" w:cstheme="minorBidi"/>
              <w:noProof/>
            </w:rPr>
          </w:pPr>
          <w:hyperlink w:anchor="_Toc191041375" w:history="1">
            <w:r w:rsidR="000A4EFD" w:rsidRPr="003A6246">
              <w:rPr>
                <w:rStyle w:val="Hypertextovprepojenie"/>
                <w:noProof/>
              </w:rPr>
              <w:t>3.2</w:t>
            </w:r>
            <w:r w:rsidR="000A4EFD">
              <w:rPr>
                <w:rFonts w:asciiTheme="minorHAnsi" w:eastAsiaTheme="minorEastAsia" w:hAnsiTheme="minorHAnsi" w:cstheme="minorBidi"/>
                <w:noProof/>
              </w:rPr>
              <w:tab/>
            </w:r>
            <w:r w:rsidR="000A4EFD" w:rsidRPr="003A6246">
              <w:rPr>
                <w:rStyle w:val="Hypertextovprepojenie"/>
                <w:noProof/>
              </w:rPr>
              <w:t>Príprava a realizácia verejného obstarávania/obstarávania</w:t>
            </w:r>
            <w:r w:rsidR="000A4EFD">
              <w:rPr>
                <w:noProof/>
                <w:webHidden/>
              </w:rPr>
              <w:tab/>
            </w:r>
            <w:r w:rsidR="000A4EFD">
              <w:rPr>
                <w:noProof/>
                <w:webHidden/>
              </w:rPr>
              <w:fldChar w:fldCharType="begin"/>
            </w:r>
            <w:r w:rsidR="000A4EFD">
              <w:rPr>
                <w:noProof/>
                <w:webHidden/>
              </w:rPr>
              <w:instrText xml:space="preserve"> PAGEREF _Toc191041375 \h </w:instrText>
            </w:r>
            <w:r w:rsidR="000A4EFD">
              <w:rPr>
                <w:noProof/>
                <w:webHidden/>
              </w:rPr>
            </w:r>
            <w:r w:rsidR="000A4EFD">
              <w:rPr>
                <w:noProof/>
                <w:webHidden/>
              </w:rPr>
              <w:fldChar w:fldCharType="separate"/>
            </w:r>
            <w:r w:rsidR="000A4EFD">
              <w:rPr>
                <w:noProof/>
                <w:webHidden/>
              </w:rPr>
              <w:t>8</w:t>
            </w:r>
            <w:r w:rsidR="000A4EFD">
              <w:rPr>
                <w:noProof/>
                <w:webHidden/>
              </w:rPr>
              <w:fldChar w:fldCharType="end"/>
            </w:r>
          </w:hyperlink>
        </w:p>
        <w:p w14:paraId="680BE17C" w14:textId="4D3BECD0" w:rsidR="000A4EFD" w:rsidRDefault="009D03AA">
          <w:pPr>
            <w:pStyle w:val="Obsah2"/>
            <w:rPr>
              <w:rFonts w:asciiTheme="minorHAnsi" w:eastAsiaTheme="minorEastAsia" w:hAnsiTheme="minorHAnsi" w:cstheme="minorBidi"/>
              <w:noProof/>
            </w:rPr>
          </w:pPr>
          <w:hyperlink w:anchor="_Toc191041376" w:history="1">
            <w:r w:rsidR="000A4EFD" w:rsidRPr="003A6246">
              <w:rPr>
                <w:rStyle w:val="Hypertextovprepojenie"/>
                <w:noProof/>
              </w:rPr>
              <w:t>3.3</w:t>
            </w:r>
            <w:r w:rsidR="000A4EFD">
              <w:rPr>
                <w:rFonts w:asciiTheme="minorHAnsi" w:eastAsiaTheme="minorEastAsia" w:hAnsiTheme="minorHAnsi" w:cstheme="minorBidi"/>
                <w:noProof/>
              </w:rPr>
              <w:tab/>
            </w:r>
            <w:r w:rsidR="000A4EFD" w:rsidRPr="003A6246">
              <w:rPr>
                <w:rStyle w:val="Hypertextovprepojenie"/>
                <w:noProof/>
              </w:rPr>
              <w:t>Realizácia hlavných aktivít projektu</w:t>
            </w:r>
            <w:r w:rsidR="000A4EFD">
              <w:rPr>
                <w:noProof/>
                <w:webHidden/>
              </w:rPr>
              <w:tab/>
            </w:r>
            <w:r w:rsidR="000A4EFD">
              <w:rPr>
                <w:noProof/>
                <w:webHidden/>
              </w:rPr>
              <w:fldChar w:fldCharType="begin"/>
            </w:r>
            <w:r w:rsidR="000A4EFD">
              <w:rPr>
                <w:noProof/>
                <w:webHidden/>
              </w:rPr>
              <w:instrText xml:space="preserve"> PAGEREF _Toc191041376 \h </w:instrText>
            </w:r>
            <w:r w:rsidR="000A4EFD">
              <w:rPr>
                <w:noProof/>
                <w:webHidden/>
              </w:rPr>
            </w:r>
            <w:r w:rsidR="000A4EFD">
              <w:rPr>
                <w:noProof/>
                <w:webHidden/>
              </w:rPr>
              <w:fldChar w:fldCharType="separate"/>
            </w:r>
            <w:r w:rsidR="000A4EFD">
              <w:rPr>
                <w:noProof/>
                <w:webHidden/>
              </w:rPr>
              <w:t>9</w:t>
            </w:r>
            <w:r w:rsidR="000A4EFD">
              <w:rPr>
                <w:noProof/>
                <w:webHidden/>
              </w:rPr>
              <w:fldChar w:fldCharType="end"/>
            </w:r>
          </w:hyperlink>
        </w:p>
        <w:p w14:paraId="2AD6394D" w14:textId="4039EF56" w:rsidR="000A4EFD" w:rsidRDefault="009D03AA">
          <w:pPr>
            <w:pStyle w:val="Obsah2"/>
            <w:rPr>
              <w:rFonts w:asciiTheme="minorHAnsi" w:eastAsiaTheme="minorEastAsia" w:hAnsiTheme="minorHAnsi" w:cstheme="minorBidi"/>
              <w:noProof/>
            </w:rPr>
          </w:pPr>
          <w:hyperlink w:anchor="_Toc191041377" w:history="1">
            <w:r w:rsidR="000A4EFD" w:rsidRPr="003A6246">
              <w:rPr>
                <w:rStyle w:val="Hypertextovprepojenie"/>
                <w:noProof/>
              </w:rPr>
              <w:t>3.4</w:t>
            </w:r>
            <w:r w:rsidR="000A4EFD">
              <w:rPr>
                <w:rFonts w:asciiTheme="minorHAnsi" w:eastAsiaTheme="minorEastAsia" w:hAnsiTheme="minorHAnsi" w:cstheme="minorBidi"/>
                <w:noProof/>
              </w:rPr>
              <w:tab/>
            </w:r>
            <w:r w:rsidR="000A4EFD" w:rsidRPr="003A6246">
              <w:rPr>
                <w:rStyle w:val="Hypertextovprepojenie"/>
                <w:noProof/>
              </w:rPr>
              <w:t>Oprávnenosť výdavkov</w:t>
            </w:r>
            <w:r w:rsidR="000A4EFD">
              <w:rPr>
                <w:noProof/>
                <w:webHidden/>
              </w:rPr>
              <w:tab/>
            </w:r>
            <w:r w:rsidR="000A4EFD">
              <w:rPr>
                <w:noProof/>
                <w:webHidden/>
              </w:rPr>
              <w:fldChar w:fldCharType="begin"/>
            </w:r>
            <w:r w:rsidR="000A4EFD">
              <w:rPr>
                <w:noProof/>
                <w:webHidden/>
              </w:rPr>
              <w:instrText xml:space="preserve"> PAGEREF _Toc191041377 \h </w:instrText>
            </w:r>
            <w:r w:rsidR="000A4EFD">
              <w:rPr>
                <w:noProof/>
                <w:webHidden/>
              </w:rPr>
            </w:r>
            <w:r w:rsidR="000A4EFD">
              <w:rPr>
                <w:noProof/>
                <w:webHidden/>
              </w:rPr>
              <w:fldChar w:fldCharType="separate"/>
            </w:r>
            <w:r w:rsidR="000A4EFD">
              <w:rPr>
                <w:noProof/>
                <w:webHidden/>
              </w:rPr>
              <w:t>10</w:t>
            </w:r>
            <w:r w:rsidR="000A4EFD">
              <w:rPr>
                <w:noProof/>
                <w:webHidden/>
              </w:rPr>
              <w:fldChar w:fldCharType="end"/>
            </w:r>
          </w:hyperlink>
        </w:p>
        <w:p w14:paraId="7760FDFC" w14:textId="2A1EF0AF" w:rsidR="000A4EFD" w:rsidRDefault="009D03AA">
          <w:pPr>
            <w:pStyle w:val="Obsah2"/>
            <w:rPr>
              <w:rFonts w:asciiTheme="minorHAnsi" w:eastAsiaTheme="minorEastAsia" w:hAnsiTheme="minorHAnsi" w:cstheme="minorBidi"/>
              <w:noProof/>
            </w:rPr>
          </w:pPr>
          <w:hyperlink w:anchor="_Toc191041378" w:history="1">
            <w:r w:rsidR="000A4EFD" w:rsidRPr="003A6246">
              <w:rPr>
                <w:rStyle w:val="Hypertextovprepojenie"/>
                <w:noProof/>
              </w:rPr>
              <w:t>3.5</w:t>
            </w:r>
            <w:r w:rsidR="000A4EFD">
              <w:rPr>
                <w:rFonts w:asciiTheme="minorHAnsi" w:eastAsiaTheme="minorEastAsia" w:hAnsiTheme="minorHAnsi" w:cstheme="minorBidi"/>
                <w:noProof/>
              </w:rPr>
              <w:tab/>
            </w:r>
            <w:r w:rsidR="000A4EFD" w:rsidRPr="003A6246">
              <w:rPr>
                <w:rStyle w:val="Hypertextovprepojenie"/>
                <w:noProof/>
              </w:rPr>
              <w:t>Úhrada finančných prostriedkov EÚ a ŠR</w:t>
            </w:r>
            <w:r w:rsidR="000A4EFD">
              <w:rPr>
                <w:noProof/>
                <w:webHidden/>
              </w:rPr>
              <w:tab/>
            </w:r>
            <w:r w:rsidR="000A4EFD">
              <w:rPr>
                <w:noProof/>
                <w:webHidden/>
              </w:rPr>
              <w:fldChar w:fldCharType="begin"/>
            </w:r>
            <w:r w:rsidR="000A4EFD">
              <w:rPr>
                <w:noProof/>
                <w:webHidden/>
              </w:rPr>
              <w:instrText xml:space="preserve"> PAGEREF _Toc191041378 \h </w:instrText>
            </w:r>
            <w:r w:rsidR="000A4EFD">
              <w:rPr>
                <w:noProof/>
                <w:webHidden/>
              </w:rPr>
            </w:r>
            <w:r w:rsidR="000A4EFD">
              <w:rPr>
                <w:noProof/>
                <w:webHidden/>
              </w:rPr>
              <w:fldChar w:fldCharType="separate"/>
            </w:r>
            <w:r w:rsidR="000A4EFD">
              <w:rPr>
                <w:noProof/>
                <w:webHidden/>
              </w:rPr>
              <w:t>11</w:t>
            </w:r>
            <w:r w:rsidR="000A4EFD">
              <w:rPr>
                <w:noProof/>
                <w:webHidden/>
              </w:rPr>
              <w:fldChar w:fldCharType="end"/>
            </w:r>
          </w:hyperlink>
        </w:p>
        <w:p w14:paraId="5EFCA388" w14:textId="542AA86A" w:rsidR="000A4EFD" w:rsidRDefault="009D03AA">
          <w:pPr>
            <w:pStyle w:val="Obsah2"/>
            <w:rPr>
              <w:rFonts w:asciiTheme="minorHAnsi" w:eastAsiaTheme="minorEastAsia" w:hAnsiTheme="minorHAnsi" w:cstheme="minorBidi"/>
              <w:noProof/>
            </w:rPr>
          </w:pPr>
          <w:hyperlink w:anchor="_Toc191041379" w:history="1">
            <w:r w:rsidR="000A4EFD" w:rsidRPr="003A6246">
              <w:rPr>
                <w:rStyle w:val="Hypertextovprepojenie"/>
                <w:noProof/>
              </w:rPr>
              <w:t>3.6</w:t>
            </w:r>
            <w:r w:rsidR="000A4EFD">
              <w:rPr>
                <w:rFonts w:asciiTheme="minorHAnsi" w:eastAsiaTheme="minorEastAsia" w:hAnsiTheme="minorHAnsi" w:cstheme="minorBidi"/>
                <w:noProof/>
              </w:rPr>
              <w:tab/>
            </w:r>
            <w:r w:rsidR="000A4EFD" w:rsidRPr="003A6246">
              <w:rPr>
                <w:rStyle w:val="Hypertextovprepojenie"/>
                <w:noProof/>
              </w:rPr>
              <w:t>Žiadosť o platbu a podporná dokumentácia</w:t>
            </w:r>
            <w:r w:rsidR="000A4EFD">
              <w:rPr>
                <w:noProof/>
                <w:webHidden/>
              </w:rPr>
              <w:tab/>
            </w:r>
            <w:r w:rsidR="000A4EFD">
              <w:rPr>
                <w:noProof/>
                <w:webHidden/>
              </w:rPr>
              <w:fldChar w:fldCharType="begin"/>
            </w:r>
            <w:r w:rsidR="000A4EFD">
              <w:rPr>
                <w:noProof/>
                <w:webHidden/>
              </w:rPr>
              <w:instrText xml:space="preserve"> PAGEREF _Toc191041379 \h </w:instrText>
            </w:r>
            <w:r w:rsidR="000A4EFD">
              <w:rPr>
                <w:noProof/>
                <w:webHidden/>
              </w:rPr>
            </w:r>
            <w:r w:rsidR="000A4EFD">
              <w:rPr>
                <w:noProof/>
                <w:webHidden/>
              </w:rPr>
              <w:fldChar w:fldCharType="separate"/>
            </w:r>
            <w:r w:rsidR="000A4EFD">
              <w:rPr>
                <w:noProof/>
                <w:webHidden/>
              </w:rPr>
              <w:t>12</w:t>
            </w:r>
            <w:r w:rsidR="000A4EFD">
              <w:rPr>
                <w:noProof/>
                <w:webHidden/>
              </w:rPr>
              <w:fldChar w:fldCharType="end"/>
            </w:r>
          </w:hyperlink>
        </w:p>
        <w:p w14:paraId="1D1A8355" w14:textId="485E8F00" w:rsidR="000A4EFD" w:rsidRDefault="009D03AA">
          <w:pPr>
            <w:pStyle w:val="Obsah2"/>
            <w:rPr>
              <w:rFonts w:asciiTheme="minorHAnsi" w:eastAsiaTheme="minorEastAsia" w:hAnsiTheme="minorHAnsi" w:cstheme="minorBidi"/>
              <w:noProof/>
            </w:rPr>
          </w:pPr>
          <w:hyperlink w:anchor="_Toc191041380" w:history="1">
            <w:r w:rsidR="000A4EFD" w:rsidRPr="003A6246">
              <w:rPr>
                <w:rStyle w:val="Hypertextovprepojenie"/>
                <w:noProof/>
              </w:rPr>
              <w:t>3.7</w:t>
            </w:r>
            <w:r w:rsidR="000A4EFD">
              <w:rPr>
                <w:rFonts w:asciiTheme="minorHAnsi" w:eastAsiaTheme="minorEastAsia" w:hAnsiTheme="minorHAnsi" w:cstheme="minorBidi"/>
                <w:noProof/>
              </w:rPr>
              <w:tab/>
            </w:r>
            <w:r w:rsidR="000A4EFD" w:rsidRPr="003A6246">
              <w:rPr>
                <w:rStyle w:val="Hypertextovprepojenie"/>
                <w:noProof/>
              </w:rPr>
              <w:t>Účty prijímateľa</w:t>
            </w:r>
            <w:r w:rsidR="000A4EFD">
              <w:rPr>
                <w:noProof/>
                <w:webHidden/>
              </w:rPr>
              <w:tab/>
            </w:r>
            <w:r w:rsidR="000A4EFD">
              <w:rPr>
                <w:noProof/>
                <w:webHidden/>
              </w:rPr>
              <w:fldChar w:fldCharType="begin"/>
            </w:r>
            <w:r w:rsidR="000A4EFD">
              <w:rPr>
                <w:noProof/>
                <w:webHidden/>
              </w:rPr>
              <w:instrText xml:space="preserve"> PAGEREF _Toc191041380 \h </w:instrText>
            </w:r>
            <w:r w:rsidR="000A4EFD">
              <w:rPr>
                <w:noProof/>
                <w:webHidden/>
              </w:rPr>
            </w:r>
            <w:r w:rsidR="000A4EFD">
              <w:rPr>
                <w:noProof/>
                <w:webHidden/>
              </w:rPr>
              <w:fldChar w:fldCharType="separate"/>
            </w:r>
            <w:r w:rsidR="000A4EFD">
              <w:rPr>
                <w:noProof/>
                <w:webHidden/>
              </w:rPr>
              <w:t>17</w:t>
            </w:r>
            <w:r w:rsidR="000A4EFD">
              <w:rPr>
                <w:noProof/>
                <w:webHidden/>
              </w:rPr>
              <w:fldChar w:fldCharType="end"/>
            </w:r>
          </w:hyperlink>
        </w:p>
        <w:p w14:paraId="1D2D0F13" w14:textId="5D3FD6BB" w:rsidR="000A4EFD" w:rsidRDefault="009D03AA">
          <w:pPr>
            <w:pStyle w:val="Obsah2"/>
            <w:rPr>
              <w:rFonts w:asciiTheme="minorHAnsi" w:eastAsiaTheme="minorEastAsia" w:hAnsiTheme="minorHAnsi" w:cstheme="minorBidi"/>
              <w:noProof/>
            </w:rPr>
          </w:pPr>
          <w:hyperlink w:anchor="_Toc191041381" w:history="1">
            <w:r w:rsidR="000A4EFD" w:rsidRPr="003A6246">
              <w:rPr>
                <w:rStyle w:val="Hypertextovprepojenie"/>
                <w:noProof/>
              </w:rPr>
              <w:t>3.8</w:t>
            </w:r>
            <w:r w:rsidR="000A4EFD">
              <w:rPr>
                <w:rFonts w:asciiTheme="minorHAnsi" w:eastAsiaTheme="minorEastAsia" w:hAnsiTheme="minorHAnsi" w:cstheme="minorBidi"/>
                <w:noProof/>
              </w:rPr>
              <w:tab/>
            </w:r>
            <w:r w:rsidR="000A4EFD" w:rsidRPr="003A6246">
              <w:rPr>
                <w:rStyle w:val="Hypertextovprepojenie"/>
                <w:noProof/>
              </w:rPr>
              <w:t>Účtovníctvo projektu</w:t>
            </w:r>
            <w:r w:rsidR="000A4EFD">
              <w:rPr>
                <w:noProof/>
                <w:webHidden/>
              </w:rPr>
              <w:tab/>
            </w:r>
            <w:r w:rsidR="000A4EFD">
              <w:rPr>
                <w:noProof/>
                <w:webHidden/>
              </w:rPr>
              <w:fldChar w:fldCharType="begin"/>
            </w:r>
            <w:r w:rsidR="000A4EFD">
              <w:rPr>
                <w:noProof/>
                <w:webHidden/>
              </w:rPr>
              <w:instrText xml:space="preserve"> PAGEREF _Toc191041381 \h </w:instrText>
            </w:r>
            <w:r w:rsidR="000A4EFD">
              <w:rPr>
                <w:noProof/>
                <w:webHidden/>
              </w:rPr>
            </w:r>
            <w:r w:rsidR="000A4EFD">
              <w:rPr>
                <w:noProof/>
                <w:webHidden/>
              </w:rPr>
              <w:fldChar w:fldCharType="separate"/>
            </w:r>
            <w:r w:rsidR="000A4EFD">
              <w:rPr>
                <w:noProof/>
                <w:webHidden/>
              </w:rPr>
              <w:t>18</w:t>
            </w:r>
            <w:r w:rsidR="000A4EFD">
              <w:rPr>
                <w:noProof/>
                <w:webHidden/>
              </w:rPr>
              <w:fldChar w:fldCharType="end"/>
            </w:r>
          </w:hyperlink>
        </w:p>
        <w:p w14:paraId="64A81268" w14:textId="2A00A327" w:rsidR="000A4EFD" w:rsidRDefault="009D03AA">
          <w:pPr>
            <w:pStyle w:val="Obsah2"/>
            <w:rPr>
              <w:rFonts w:asciiTheme="minorHAnsi" w:eastAsiaTheme="minorEastAsia" w:hAnsiTheme="minorHAnsi" w:cstheme="minorBidi"/>
              <w:noProof/>
            </w:rPr>
          </w:pPr>
          <w:hyperlink w:anchor="_Toc191041382" w:history="1">
            <w:r w:rsidR="000A4EFD" w:rsidRPr="003A6246">
              <w:rPr>
                <w:rStyle w:val="Hypertextovprepojenie"/>
                <w:noProof/>
              </w:rPr>
              <w:t>3.9</w:t>
            </w:r>
            <w:r w:rsidR="000A4EFD">
              <w:rPr>
                <w:rFonts w:asciiTheme="minorHAnsi" w:eastAsiaTheme="minorEastAsia" w:hAnsiTheme="minorHAnsi" w:cstheme="minorBidi"/>
                <w:noProof/>
              </w:rPr>
              <w:tab/>
            </w:r>
            <w:r w:rsidR="000A4EFD" w:rsidRPr="003A6246">
              <w:rPr>
                <w:rStyle w:val="Hypertextovprepojenie"/>
                <w:noProof/>
              </w:rPr>
              <w:t>Nezrovnalosti a vysporiadanie finančných vzťahov</w:t>
            </w:r>
            <w:r w:rsidR="000A4EFD">
              <w:rPr>
                <w:noProof/>
                <w:webHidden/>
              </w:rPr>
              <w:tab/>
            </w:r>
            <w:r w:rsidR="000A4EFD">
              <w:rPr>
                <w:noProof/>
                <w:webHidden/>
              </w:rPr>
              <w:fldChar w:fldCharType="begin"/>
            </w:r>
            <w:r w:rsidR="000A4EFD">
              <w:rPr>
                <w:noProof/>
                <w:webHidden/>
              </w:rPr>
              <w:instrText xml:space="preserve"> PAGEREF _Toc191041382 \h </w:instrText>
            </w:r>
            <w:r w:rsidR="000A4EFD">
              <w:rPr>
                <w:noProof/>
                <w:webHidden/>
              </w:rPr>
            </w:r>
            <w:r w:rsidR="000A4EFD">
              <w:rPr>
                <w:noProof/>
                <w:webHidden/>
              </w:rPr>
              <w:fldChar w:fldCharType="separate"/>
            </w:r>
            <w:r w:rsidR="000A4EFD">
              <w:rPr>
                <w:noProof/>
                <w:webHidden/>
              </w:rPr>
              <w:t>18</w:t>
            </w:r>
            <w:r w:rsidR="000A4EFD">
              <w:rPr>
                <w:noProof/>
                <w:webHidden/>
              </w:rPr>
              <w:fldChar w:fldCharType="end"/>
            </w:r>
          </w:hyperlink>
        </w:p>
        <w:p w14:paraId="1ED71D10" w14:textId="45A6F9CF" w:rsidR="000A4EFD" w:rsidRDefault="009D03AA">
          <w:pPr>
            <w:pStyle w:val="Obsah2"/>
            <w:rPr>
              <w:rFonts w:asciiTheme="minorHAnsi" w:eastAsiaTheme="minorEastAsia" w:hAnsiTheme="minorHAnsi" w:cstheme="minorBidi"/>
              <w:noProof/>
            </w:rPr>
          </w:pPr>
          <w:hyperlink w:anchor="_Toc191041383" w:history="1">
            <w:r w:rsidR="000A4EFD" w:rsidRPr="003A6246">
              <w:rPr>
                <w:rStyle w:val="Hypertextovprepojenie"/>
                <w:noProof/>
              </w:rPr>
              <w:t>3.10</w:t>
            </w:r>
            <w:r w:rsidR="000A4EFD">
              <w:rPr>
                <w:rFonts w:asciiTheme="minorHAnsi" w:eastAsiaTheme="minorEastAsia" w:hAnsiTheme="minorHAnsi" w:cstheme="minorBidi"/>
                <w:noProof/>
              </w:rPr>
              <w:tab/>
            </w:r>
            <w:r w:rsidR="000A4EFD" w:rsidRPr="003A6246">
              <w:rPr>
                <w:rStyle w:val="Hypertextovprepojenie"/>
                <w:noProof/>
              </w:rPr>
              <w:t>Monitorovanie projektu a poskytovanie informácií a dát</w:t>
            </w:r>
            <w:r w:rsidR="000A4EFD">
              <w:rPr>
                <w:noProof/>
                <w:webHidden/>
              </w:rPr>
              <w:tab/>
            </w:r>
            <w:r w:rsidR="000A4EFD">
              <w:rPr>
                <w:noProof/>
                <w:webHidden/>
              </w:rPr>
              <w:fldChar w:fldCharType="begin"/>
            </w:r>
            <w:r w:rsidR="000A4EFD">
              <w:rPr>
                <w:noProof/>
                <w:webHidden/>
              </w:rPr>
              <w:instrText xml:space="preserve"> PAGEREF _Toc191041383 \h </w:instrText>
            </w:r>
            <w:r w:rsidR="000A4EFD">
              <w:rPr>
                <w:noProof/>
                <w:webHidden/>
              </w:rPr>
            </w:r>
            <w:r w:rsidR="000A4EFD">
              <w:rPr>
                <w:noProof/>
                <w:webHidden/>
              </w:rPr>
              <w:fldChar w:fldCharType="separate"/>
            </w:r>
            <w:r w:rsidR="000A4EFD">
              <w:rPr>
                <w:noProof/>
                <w:webHidden/>
              </w:rPr>
              <w:t>20</w:t>
            </w:r>
            <w:r w:rsidR="000A4EFD">
              <w:rPr>
                <w:noProof/>
                <w:webHidden/>
              </w:rPr>
              <w:fldChar w:fldCharType="end"/>
            </w:r>
          </w:hyperlink>
        </w:p>
        <w:p w14:paraId="3D82BD43" w14:textId="3875770B" w:rsidR="000A4EFD" w:rsidRDefault="009D03AA">
          <w:pPr>
            <w:pStyle w:val="Obsah2"/>
            <w:rPr>
              <w:rFonts w:asciiTheme="minorHAnsi" w:eastAsiaTheme="minorEastAsia" w:hAnsiTheme="minorHAnsi" w:cstheme="minorBidi"/>
              <w:noProof/>
            </w:rPr>
          </w:pPr>
          <w:hyperlink w:anchor="_Toc191041384" w:history="1">
            <w:r w:rsidR="000A4EFD" w:rsidRPr="003A6246">
              <w:rPr>
                <w:rStyle w:val="Hypertextovprepojenie"/>
                <w:noProof/>
              </w:rPr>
              <w:t>3.11</w:t>
            </w:r>
            <w:r w:rsidR="000A4EFD">
              <w:rPr>
                <w:rFonts w:asciiTheme="minorHAnsi" w:eastAsiaTheme="minorEastAsia" w:hAnsiTheme="minorHAnsi" w:cstheme="minorBidi"/>
                <w:noProof/>
              </w:rPr>
              <w:tab/>
            </w:r>
            <w:r w:rsidR="000A4EFD" w:rsidRPr="003A6246">
              <w:rPr>
                <w:rStyle w:val="Hypertextovprepojenie"/>
                <w:noProof/>
              </w:rPr>
              <w:t>Merateľné ukazovatele a iné údaje</w:t>
            </w:r>
            <w:r w:rsidR="000A4EFD">
              <w:rPr>
                <w:noProof/>
                <w:webHidden/>
              </w:rPr>
              <w:tab/>
            </w:r>
            <w:r w:rsidR="000A4EFD">
              <w:rPr>
                <w:noProof/>
                <w:webHidden/>
              </w:rPr>
              <w:fldChar w:fldCharType="begin"/>
            </w:r>
            <w:r w:rsidR="000A4EFD">
              <w:rPr>
                <w:noProof/>
                <w:webHidden/>
              </w:rPr>
              <w:instrText xml:space="preserve"> PAGEREF _Toc191041384 \h </w:instrText>
            </w:r>
            <w:r w:rsidR="000A4EFD">
              <w:rPr>
                <w:noProof/>
                <w:webHidden/>
              </w:rPr>
            </w:r>
            <w:r w:rsidR="000A4EFD">
              <w:rPr>
                <w:noProof/>
                <w:webHidden/>
              </w:rPr>
              <w:fldChar w:fldCharType="separate"/>
            </w:r>
            <w:r w:rsidR="000A4EFD">
              <w:rPr>
                <w:noProof/>
                <w:webHidden/>
              </w:rPr>
              <w:t>22</w:t>
            </w:r>
            <w:r w:rsidR="000A4EFD">
              <w:rPr>
                <w:noProof/>
                <w:webHidden/>
              </w:rPr>
              <w:fldChar w:fldCharType="end"/>
            </w:r>
          </w:hyperlink>
        </w:p>
        <w:p w14:paraId="5BA393FF" w14:textId="31B6F5E4" w:rsidR="000A4EFD" w:rsidRDefault="009D03AA">
          <w:pPr>
            <w:pStyle w:val="Obsah2"/>
            <w:rPr>
              <w:rFonts w:asciiTheme="minorHAnsi" w:eastAsiaTheme="minorEastAsia" w:hAnsiTheme="minorHAnsi" w:cstheme="minorBidi"/>
              <w:noProof/>
            </w:rPr>
          </w:pPr>
          <w:hyperlink w:anchor="_Toc191041385" w:history="1">
            <w:r w:rsidR="000A4EFD" w:rsidRPr="003A6246">
              <w:rPr>
                <w:rStyle w:val="Hypertextovprepojenie"/>
                <w:noProof/>
              </w:rPr>
              <w:t>3.12</w:t>
            </w:r>
            <w:r w:rsidR="000A4EFD">
              <w:rPr>
                <w:rFonts w:asciiTheme="minorHAnsi" w:eastAsiaTheme="minorEastAsia" w:hAnsiTheme="minorHAnsi" w:cstheme="minorBidi"/>
                <w:noProof/>
              </w:rPr>
              <w:tab/>
            </w:r>
            <w:r w:rsidR="000A4EFD" w:rsidRPr="003A6246">
              <w:rPr>
                <w:rStyle w:val="Hypertextovprepojenie"/>
                <w:noProof/>
              </w:rPr>
              <w:t>Zmena Zmluvy a zmena projektu</w:t>
            </w:r>
            <w:r w:rsidR="000A4EFD">
              <w:rPr>
                <w:noProof/>
                <w:webHidden/>
              </w:rPr>
              <w:tab/>
            </w:r>
            <w:r w:rsidR="000A4EFD">
              <w:rPr>
                <w:noProof/>
                <w:webHidden/>
              </w:rPr>
              <w:fldChar w:fldCharType="begin"/>
            </w:r>
            <w:r w:rsidR="000A4EFD">
              <w:rPr>
                <w:noProof/>
                <w:webHidden/>
              </w:rPr>
              <w:instrText xml:space="preserve"> PAGEREF _Toc191041385 \h </w:instrText>
            </w:r>
            <w:r w:rsidR="000A4EFD">
              <w:rPr>
                <w:noProof/>
                <w:webHidden/>
              </w:rPr>
            </w:r>
            <w:r w:rsidR="000A4EFD">
              <w:rPr>
                <w:noProof/>
                <w:webHidden/>
              </w:rPr>
              <w:fldChar w:fldCharType="separate"/>
            </w:r>
            <w:r w:rsidR="000A4EFD">
              <w:rPr>
                <w:noProof/>
                <w:webHidden/>
              </w:rPr>
              <w:t>23</w:t>
            </w:r>
            <w:r w:rsidR="000A4EFD">
              <w:rPr>
                <w:noProof/>
                <w:webHidden/>
              </w:rPr>
              <w:fldChar w:fldCharType="end"/>
            </w:r>
          </w:hyperlink>
        </w:p>
        <w:p w14:paraId="2D71839E" w14:textId="51CD1609" w:rsidR="000A4EFD" w:rsidRDefault="009D03AA">
          <w:pPr>
            <w:pStyle w:val="Obsah2"/>
            <w:rPr>
              <w:rFonts w:asciiTheme="minorHAnsi" w:eastAsiaTheme="minorEastAsia" w:hAnsiTheme="minorHAnsi" w:cstheme="minorBidi"/>
              <w:noProof/>
            </w:rPr>
          </w:pPr>
          <w:hyperlink w:anchor="_Toc191041386" w:history="1">
            <w:r w:rsidR="000A4EFD" w:rsidRPr="003A6246">
              <w:rPr>
                <w:rStyle w:val="Hypertextovprepojenie"/>
                <w:noProof/>
              </w:rPr>
              <w:t>3.13</w:t>
            </w:r>
            <w:r w:rsidR="000A4EFD">
              <w:rPr>
                <w:rFonts w:asciiTheme="minorHAnsi" w:eastAsiaTheme="minorEastAsia" w:hAnsiTheme="minorHAnsi" w:cstheme="minorBidi"/>
                <w:noProof/>
              </w:rPr>
              <w:tab/>
            </w:r>
            <w:r w:rsidR="000A4EFD" w:rsidRPr="003A6246">
              <w:rPr>
                <w:rStyle w:val="Hypertextovprepojenie"/>
                <w:noProof/>
              </w:rPr>
              <w:t>Kontrola/audit projektu</w:t>
            </w:r>
            <w:r w:rsidR="000A4EFD">
              <w:rPr>
                <w:noProof/>
                <w:webHidden/>
              </w:rPr>
              <w:tab/>
            </w:r>
            <w:r w:rsidR="000A4EFD">
              <w:rPr>
                <w:noProof/>
                <w:webHidden/>
              </w:rPr>
              <w:fldChar w:fldCharType="begin"/>
            </w:r>
            <w:r w:rsidR="000A4EFD">
              <w:rPr>
                <w:noProof/>
                <w:webHidden/>
              </w:rPr>
              <w:instrText xml:space="preserve"> PAGEREF _Toc191041386 \h </w:instrText>
            </w:r>
            <w:r w:rsidR="000A4EFD">
              <w:rPr>
                <w:noProof/>
                <w:webHidden/>
              </w:rPr>
            </w:r>
            <w:r w:rsidR="000A4EFD">
              <w:rPr>
                <w:noProof/>
                <w:webHidden/>
              </w:rPr>
              <w:fldChar w:fldCharType="separate"/>
            </w:r>
            <w:r w:rsidR="000A4EFD">
              <w:rPr>
                <w:noProof/>
                <w:webHidden/>
              </w:rPr>
              <w:t>28</w:t>
            </w:r>
            <w:r w:rsidR="000A4EFD">
              <w:rPr>
                <w:noProof/>
                <w:webHidden/>
              </w:rPr>
              <w:fldChar w:fldCharType="end"/>
            </w:r>
          </w:hyperlink>
        </w:p>
        <w:p w14:paraId="76D3000A" w14:textId="37E2520F" w:rsidR="000A4EFD" w:rsidRDefault="009D03AA">
          <w:pPr>
            <w:pStyle w:val="Obsah2"/>
            <w:rPr>
              <w:rFonts w:asciiTheme="minorHAnsi" w:eastAsiaTheme="minorEastAsia" w:hAnsiTheme="minorHAnsi" w:cstheme="minorBidi"/>
              <w:noProof/>
            </w:rPr>
          </w:pPr>
          <w:hyperlink w:anchor="_Toc191041387" w:history="1">
            <w:r w:rsidR="000A4EFD" w:rsidRPr="003A6246">
              <w:rPr>
                <w:rStyle w:val="Hypertextovprepojenie"/>
                <w:noProof/>
              </w:rPr>
              <w:t>3.14</w:t>
            </w:r>
            <w:r w:rsidR="000A4EFD">
              <w:rPr>
                <w:rFonts w:asciiTheme="minorHAnsi" w:eastAsiaTheme="minorEastAsia" w:hAnsiTheme="minorHAnsi" w:cstheme="minorBidi"/>
                <w:noProof/>
              </w:rPr>
              <w:tab/>
            </w:r>
            <w:r w:rsidR="000A4EFD" w:rsidRPr="003A6246">
              <w:rPr>
                <w:rStyle w:val="Hypertextovprepojenie"/>
                <w:noProof/>
              </w:rPr>
              <w:t>Sankčný mechanizmus</w:t>
            </w:r>
            <w:r w:rsidR="000A4EFD">
              <w:rPr>
                <w:noProof/>
                <w:webHidden/>
              </w:rPr>
              <w:tab/>
            </w:r>
            <w:r w:rsidR="000A4EFD">
              <w:rPr>
                <w:noProof/>
                <w:webHidden/>
              </w:rPr>
              <w:fldChar w:fldCharType="begin"/>
            </w:r>
            <w:r w:rsidR="000A4EFD">
              <w:rPr>
                <w:noProof/>
                <w:webHidden/>
              </w:rPr>
              <w:instrText xml:space="preserve"> PAGEREF _Toc191041387 \h </w:instrText>
            </w:r>
            <w:r w:rsidR="000A4EFD">
              <w:rPr>
                <w:noProof/>
                <w:webHidden/>
              </w:rPr>
            </w:r>
            <w:r w:rsidR="000A4EFD">
              <w:rPr>
                <w:noProof/>
                <w:webHidden/>
              </w:rPr>
              <w:fldChar w:fldCharType="separate"/>
            </w:r>
            <w:r w:rsidR="000A4EFD">
              <w:rPr>
                <w:noProof/>
                <w:webHidden/>
              </w:rPr>
              <w:t>33</w:t>
            </w:r>
            <w:r w:rsidR="000A4EFD">
              <w:rPr>
                <w:noProof/>
                <w:webHidden/>
              </w:rPr>
              <w:fldChar w:fldCharType="end"/>
            </w:r>
          </w:hyperlink>
        </w:p>
        <w:p w14:paraId="17B56FF4" w14:textId="73EFA46D" w:rsidR="000A4EFD" w:rsidRDefault="009D03AA">
          <w:pPr>
            <w:pStyle w:val="Obsah2"/>
            <w:rPr>
              <w:rFonts w:asciiTheme="minorHAnsi" w:eastAsiaTheme="minorEastAsia" w:hAnsiTheme="minorHAnsi" w:cstheme="minorBidi"/>
              <w:noProof/>
            </w:rPr>
          </w:pPr>
          <w:hyperlink w:anchor="_Toc191041388" w:history="1">
            <w:r w:rsidR="000A4EFD" w:rsidRPr="003A6246">
              <w:rPr>
                <w:rStyle w:val="Hypertextovprepojenie"/>
                <w:noProof/>
              </w:rPr>
              <w:t>3.15</w:t>
            </w:r>
            <w:r w:rsidR="000A4EFD">
              <w:rPr>
                <w:rFonts w:asciiTheme="minorHAnsi" w:eastAsiaTheme="minorEastAsia" w:hAnsiTheme="minorHAnsi" w:cstheme="minorBidi"/>
                <w:noProof/>
              </w:rPr>
              <w:tab/>
            </w:r>
            <w:r w:rsidR="000A4EFD" w:rsidRPr="003A6246">
              <w:rPr>
                <w:rStyle w:val="Hypertextovprepojenie"/>
                <w:noProof/>
              </w:rPr>
              <w:t>Ukončenie realizácie projektu a udržateľnosť projektu</w:t>
            </w:r>
            <w:r w:rsidR="000A4EFD">
              <w:rPr>
                <w:noProof/>
                <w:webHidden/>
              </w:rPr>
              <w:tab/>
            </w:r>
            <w:r w:rsidR="000A4EFD">
              <w:rPr>
                <w:noProof/>
                <w:webHidden/>
              </w:rPr>
              <w:fldChar w:fldCharType="begin"/>
            </w:r>
            <w:r w:rsidR="000A4EFD">
              <w:rPr>
                <w:noProof/>
                <w:webHidden/>
              </w:rPr>
              <w:instrText xml:space="preserve"> PAGEREF _Toc191041388 \h </w:instrText>
            </w:r>
            <w:r w:rsidR="000A4EFD">
              <w:rPr>
                <w:noProof/>
                <w:webHidden/>
              </w:rPr>
            </w:r>
            <w:r w:rsidR="000A4EFD">
              <w:rPr>
                <w:noProof/>
                <w:webHidden/>
              </w:rPr>
              <w:fldChar w:fldCharType="separate"/>
            </w:r>
            <w:r w:rsidR="000A4EFD">
              <w:rPr>
                <w:noProof/>
                <w:webHidden/>
              </w:rPr>
              <w:t>34</w:t>
            </w:r>
            <w:r w:rsidR="000A4EFD">
              <w:rPr>
                <w:noProof/>
                <w:webHidden/>
              </w:rPr>
              <w:fldChar w:fldCharType="end"/>
            </w:r>
          </w:hyperlink>
        </w:p>
        <w:p w14:paraId="2694A1E8" w14:textId="1F91702C" w:rsidR="000A4EFD" w:rsidRDefault="009D03AA">
          <w:pPr>
            <w:pStyle w:val="Obsah2"/>
            <w:rPr>
              <w:rFonts w:asciiTheme="minorHAnsi" w:eastAsiaTheme="minorEastAsia" w:hAnsiTheme="minorHAnsi" w:cstheme="minorBidi"/>
              <w:noProof/>
            </w:rPr>
          </w:pPr>
          <w:hyperlink w:anchor="_Toc191041389" w:history="1">
            <w:r w:rsidR="000A4EFD" w:rsidRPr="003A6246">
              <w:rPr>
                <w:rStyle w:val="Hypertextovprepojenie"/>
                <w:noProof/>
              </w:rPr>
              <w:t>3.16</w:t>
            </w:r>
            <w:r w:rsidR="000A4EFD">
              <w:rPr>
                <w:rFonts w:asciiTheme="minorHAnsi" w:eastAsiaTheme="minorEastAsia" w:hAnsiTheme="minorHAnsi" w:cstheme="minorBidi"/>
                <w:noProof/>
              </w:rPr>
              <w:tab/>
            </w:r>
            <w:r w:rsidR="000A4EFD" w:rsidRPr="003A6246">
              <w:rPr>
                <w:rStyle w:val="Hypertextovprepojenie"/>
                <w:noProof/>
              </w:rPr>
              <w:t>Majetkovo-právne vzťahy</w:t>
            </w:r>
            <w:r w:rsidR="000A4EFD">
              <w:rPr>
                <w:noProof/>
                <w:webHidden/>
              </w:rPr>
              <w:tab/>
            </w:r>
            <w:r w:rsidR="000A4EFD">
              <w:rPr>
                <w:noProof/>
                <w:webHidden/>
              </w:rPr>
              <w:fldChar w:fldCharType="begin"/>
            </w:r>
            <w:r w:rsidR="000A4EFD">
              <w:rPr>
                <w:noProof/>
                <w:webHidden/>
              </w:rPr>
              <w:instrText xml:space="preserve"> PAGEREF _Toc191041389 \h </w:instrText>
            </w:r>
            <w:r w:rsidR="000A4EFD">
              <w:rPr>
                <w:noProof/>
                <w:webHidden/>
              </w:rPr>
            </w:r>
            <w:r w:rsidR="000A4EFD">
              <w:rPr>
                <w:noProof/>
                <w:webHidden/>
              </w:rPr>
              <w:fldChar w:fldCharType="separate"/>
            </w:r>
            <w:r w:rsidR="000A4EFD">
              <w:rPr>
                <w:noProof/>
                <w:webHidden/>
              </w:rPr>
              <w:t>35</w:t>
            </w:r>
            <w:r w:rsidR="000A4EFD">
              <w:rPr>
                <w:noProof/>
                <w:webHidden/>
              </w:rPr>
              <w:fldChar w:fldCharType="end"/>
            </w:r>
          </w:hyperlink>
        </w:p>
        <w:p w14:paraId="2F1418F3" w14:textId="4101E32E" w:rsidR="000A4EFD" w:rsidRDefault="009D03AA">
          <w:pPr>
            <w:pStyle w:val="Obsah2"/>
            <w:rPr>
              <w:rFonts w:asciiTheme="minorHAnsi" w:eastAsiaTheme="minorEastAsia" w:hAnsiTheme="minorHAnsi" w:cstheme="minorBidi"/>
              <w:noProof/>
            </w:rPr>
          </w:pPr>
          <w:hyperlink w:anchor="_Toc191041390" w:history="1">
            <w:r w:rsidR="000A4EFD" w:rsidRPr="003A6246">
              <w:rPr>
                <w:rStyle w:val="Hypertextovprepojenie"/>
                <w:noProof/>
              </w:rPr>
              <w:t>3.17</w:t>
            </w:r>
            <w:r w:rsidR="000A4EFD">
              <w:rPr>
                <w:rFonts w:asciiTheme="minorHAnsi" w:eastAsiaTheme="minorEastAsia" w:hAnsiTheme="minorHAnsi" w:cstheme="minorBidi"/>
                <w:noProof/>
              </w:rPr>
              <w:tab/>
            </w:r>
            <w:r w:rsidR="000A4EFD" w:rsidRPr="003A6246">
              <w:rPr>
                <w:rStyle w:val="Hypertextovprepojenie"/>
                <w:noProof/>
              </w:rPr>
              <w:t>Zabezpečenie pohľadávok sprostredkovateľského orgánu a poistenie</w:t>
            </w:r>
            <w:r w:rsidR="000A4EFD">
              <w:rPr>
                <w:noProof/>
                <w:webHidden/>
              </w:rPr>
              <w:tab/>
            </w:r>
            <w:r w:rsidR="000A4EFD">
              <w:rPr>
                <w:noProof/>
                <w:webHidden/>
              </w:rPr>
              <w:fldChar w:fldCharType="begin"/>
            </w:r>
            <w:r w:rsidR="000A4EFD">
              <w:rPr>
                <w:noProof/>
                <w:webHidden/>
              </w:rPr>
              <w:instrText xml:space="preserve"> PAGEREF _Toc191041390 \h </w:instrText>
            </w:r>
            <w:r w:rsidR="000A4EFD">
              <w:rPr>
                <w:noProof/>
                <w:webHidden/>
              </w:rPr>
            </w:r>
            <w:r w:rsidR="000A4EFD">
              <w:rPr>
                <w:noProof/>
                <w:webHidden/>
              </w:rPr>
              <w:fldChar w:fldCharType="separate"/>
            </w:r>
            <w:r w:rsidR="000A4EFD">
              <w:rPr>
                <w:noProof/>
                <w:webHidden/>
              </w:rPr>
              <w:t>36</w:t>
            </w:r>
            <w:r w:rsidR="000A4EFD">
              <w:rPr>
                <w:noProof/>
                <w:webHidden/>
              </w:rPr>
              <w:fldChar w:fldCharType="end"/>
            </w:r>
          </w:hyperlink>
        </w:p>
        <w:p w14:paraId="310DE9AF" w14:textId="1CFF3E09" w:rsidR="000A4EFD" w:rsidRDefault="009D03AA">
          <w:pPr>
            <w:pStyle w:val="Obsah2"/>
            <w:rPr>
              <w:rFonts w:asciiTheme="minorHAnsi" w:eastAsiaTheme="minorEastAsia" w:hAnsiTheme="minorHAnsi" w:cstheme="minorBidi"/>
              <w:noProof/>
            </w:rPr>
          </w:pPr>
          <w:hyperlink w:anchor="_Toc191041391" w:history="1">
            <w:r w:rsidR="000A4EFD" w:rsidRPr="003A6246">
              <w:rPr>
                <w:rStyle w:val="Hypertextovprepojenie"/>
                <w:noProof/>
              </w:rPr>
              <w:t>3.18</w:t>
            </w:r>
            <w:r w:rsidR="000A4EFD">
              <w:rPr>
                <w:rFonts w:asciiTheme="minorHAnsi" w:eastAsiaTheme="minorEastAsia" w:hAnsiTheme="minorHAnsi" w:cstheme="minorBidi"/>
                <w:noProof/>
              </w:rPr>
              <w:tab/>
            </w:r>
            <w:r w:rsidR="000A4EFD" w:rsidRPr="003A6246">
              <w:rPr>
                <w:rStyle w:val="Hypertextovprepojenie"/>
                <w:noProof/>
              </w:rPr>
              <w:t>Mechanizmus indexácie cien projektov PSK</w:t>
            </w:r>
            <w:r w:rsidR="000A4EFD">
              <w:rPr>
                <w:noProof/>
                <w:webHidden/>
              </w:rPr>
              <w:tab/>
            </w:r>
            <w:r w:rsidR="000A4EFD">
              <w:rPr>
                <w:noProof/>
                <w:webHidden/>
              </w:rPr>
              <w:fldChar w:fldCharType="begin"/>
            </w:r>
            <w:r w:rsidR="000A4EFD">
              <w:rPr>
                <w:noProof/>
                <w:webHidden/>
              </w:rPr>
              <w:instrText xml:space="preserve"> PAGEREF _Toc191041391 \h </w:instrText>
            </w:r>
            <w:r w:rsidR="000A4EFD">
              <w:rPr>
                <w:noProof/>
                <w:webHidden/>
              </w:rPr>
            </w:r>
            <w:r w:rsidR="000A4EFD">
              <w:rPr>
                <w:noProof/>
                <w:webHidden/>
              </w:rPr>
              <w:fldChar w:fldCharType="separate"/>
            </w:r>
            <w:r w:rsidR="000A4EFD">
              <w:rPr>
                <w:noProof/>
                <w:webHidden/>
              </w:rPr>
              <w:t>36</w:t>
            </w:r>
            <w:r w:rsidR="000A4EFD">
              <w:rPr>
                <w:noProof/>
                <w:webHidden/>
              </w:rPr>
              <w:fldChar w:fldCharType="end"/>
            </w:r>
          </w:hyperlink>
        </w:p>
        <w:p w14:paraId="7DCABC62" w14:textId="65FE3B76" w:rsidR="000A4EFD" w:rsidRDefault="009D03AA">
          <w:pPr>
            <w:pStyle w:val="Obsah2"/>
            <w:rPr>
              <w:rFonts w:asciiTheme="minorHAnsi" w:eastAsiaTheme="minorEastAsia" w:hAnsiTheme="minorHAnsi" w:cstheme="minorBidi"/>
              <w:noProof/>
            </w:rPr>
          </w:pPr>
          <w:hyperlink w:anchor="_Toc191041392" w:history="1">
            <w:r w:rsidR="000A4EFD" w:rsidRPr="003A6246">
              <w:rPr>
                <w:rStyle w:val="Hypertextovprepojenie"/>
                <w:noProof/>
              </w:rPr>
              <w:t>3.19</w:t>
            </w:r>
            <w:r w:rsidR="000A4EFD">
              <w:rPr>
                <w:rFonts w:asciiTheme="minorHAnsi" w:eastAsiaTheme="minorEastAsia" w:hAnsiTheme="minorHAnsi" w:cstheme="minorBidi"/>
                <w:noProof/>
              </w:rPr>
              <w:tab/>
            </w:r>
            <w:r w:rsidR="000A4EFD" w:rsidRPr="003A6246">
              <w:rPr>
                <w:rStyle w:val="Hypertextovprepojenie"/>
                <w:noProof/>
              </w:rPr>
              <w:t>Dodatočné výdavky</w:t>
            </w:r>
            <w:r w:rsidR="000A4EFD">
              <w:rPr>
                <w:noProof/>
                <w:webHidden/>
              </w:rPr>
              <w:tab/>
            </w:r>
            <w:r w:rsidR="000A4EFD">
              <w:rPr>
                <w:noProof/>
                <w:webHidden/>
              </w:rPr>
              <w:fldChar w:fldCharType="begin"/>
            </w:r>
            <w:r w:rsidR="000A4EFD">
              <w:rPr>
                <w:noProof/>
                <w:webHidden/>
              </w:rPr>
              <w:instrText xml:space="preserve"> PAGEREF _Toc191041392 \h </w:instrText>
            </w:r>
            <w:r w:rsidR="000A4EFD">
              <w:rPr>
                <w:noProof/>
                <w:webHidden/>
              </w:rPr>
            </w:r>
            <w:r w:rsidR="000A4EFD">
              <w:rPr>
                <w:noProof/>
                <w:webHidden/>
              </w:rPr>
              <w:fldChar w:fldCharType="separate"/>
            </w:r>
            <w:r w:rsidR="000A4EFD">
              <w:rPr>
                <w:noProof/>
                <w:webHidden/>
              </w:rPr>
              <w:t>37</w:t>
            </w:r>
            <w:r w:rsidR="000A4EFD">
              <w:rPr>
                <w:noProof/>
                <w:webHidden/>
              </w:rPr>
              <w:fldChar w:fldCharType="end"/>
            </w:r>
          </w:hyperlink>
        </w:p>
        <w:p w14:paraId="65A9E553" w14:textId="7A72F4BF" w:rsidR="000A4EFD" w:rsidRDefault="009D03AA">
          <w:pPr>
            <w:pStyle w:val="Obsah2"/>
            <w:rPr>
              <w:rFonts w:asciiTheme="minorHAnsi" w:eastAsiaTheme="minorEastAsia" w:hAnsiTheme="minorHAnsi" w:cstheme="minorBidi"/>
              <w:noProof/>
            </w:rPr>
          </w:pPr>
          <w:hyperlink w:anchor="_Toc191041393" w:history="1">
            <w:r w:rsidR="000A4EFD" w:rsidRPr="003A6246">
              <w:rPr>
                <w:rStyle w:val="Hypertextovprepojenie"/>
                <w:noProof/>
              </w:rPr>
              <w:t>3.20</w:t>
            </w:r>
            <w:r w:rsidR="000A4EFD">
              <w:rPr>
                <w:rFonts w:asciiTheme="minorHAnsi" w:eastAsiaTheme="minorEastAsia" w:hAnsiTheme="minorHAnsi" w:cstheme="minorBidi"/>
                <w:noProof/>
              </w:rPr>
              <w:tab/>
            </w:r>
            <w:r w:rsidR="000A4EFD" w:rsidRPr="003A6246">
              <w:rPr>
                <w:rStyle w:val="Hypertextovprepojenie"/>
                <w:noProof/>
              </w:rPr>
              <w:t>Projekty generujúce príjem</w:t>
            </w:r>
            <w:r w:rsidR="000A4EFD">
              <w:rPr>
                <w:noProof/>
                <w:webHidden/>
              </w:rPr>
              <w:tab/>
            </w:r>
            <w:r w:rsidR="000A4EFD">
              <w:rPr>
                <w:noProof/>
                <w:webHidden/>
              </w:rPr>
              <w:fldChar w:fldCharType="begin"/>
            </w:r>
            <w:r w:rsidR="000A4EFD">
              <w:rPr>
                <w:noProof/>
                <w:webHidden/>
              </w:rPr>
              <w:instrText xml:space="preserve"> PAGEREF _Toc191041393 \h </w:instrText>
            </w:r>
            <w:r w:rsidR="000A4EFD">
              <w:rPr>
                <w:noProof/>
                <w:webHidden/>
              </w:rPr>
            </w:r>
            <w:r w:rsidR="000A4EFD">
              <w:rPr>
                <w:noProof/>
                <w:webHidden/>
              </w:rPr>
              <w:fldChar w:fldCharType="separate"/>
            </w:r>
            <w:r w:rsidR="000A4EFD">
              <w:rPr>
                <w:noProof/>
                <w:webHidden/>
              </w:rPr>
              <w:t>41</w:t>
            </w:r>
            <w:r w:rsidR="000A4EFD">
              <w:rPr>
                <w:noProof/>
                <w:webHidden/>
              </w:rPr>
              <w:fldChar w:fldCharType="end"/>
            </w:r>
          </w:hyperlink>
        </w:p>
        <w:p w14:paraId="41CF8661" w14:textId="232552E9" w:rsidR="000A4EFD" w:rsidRDefault="009D03AA">
          <w:pPr>
            <w:pStyle w:val="Obsah2"/>
            <w:rPr>
              <w:rFonts w:asciiTheme="minorHAnsi" w:eastAsiaTheme="minorEastAsia" w:hAnsiTheme="minorHAnsi" w:cstheme="minorBidi"/>
              <w:noProof/>
            </w:rPr>
          </w:pPr>
          <w:hyperlink w:anchor="_Toc191041394" w:history="1">
            <w:r w:rsidR="000A4EFD" w:rsidRPr="003A6246">
              <w:rPr>
                <w:rStyle w:val="Hypertextovprepojenie"/>
                <w:noProof/>
              </w:rPr>
              <w:t>3.21</w:t>
            </w:r>
            <w:r w:rsidR="000A4EFD">
              <w:rPr>
                <w:rFonts w:asciiTheme="minorHAnsi" w:eastAsiaTheme="minorEastAsia" w:hAnsiTheme="minorHAnsi" w:cstheme="minorBidi"/>
                <w:noProof/>
              </w:rPr>
              <w:tab/>
            </w:r>
            <w:r w:rsidR="000A4EFD" w:rsidRPr="003A6246">
              <w:rPr>
                <w:rStyle w:val="Hypertextovprepojenie"/>
                <w:noProof/>
              </w:rPr>
              <w:t>Špecifické aspekty implementácie projektov dopravnej infraštruktúry - Odolnosť infraštruktúry proti zmene klímy/geologické aspekty projektov PSK</w:t>
            </w:r>
            <w:r w:rsidR="000A4EFD">
              <w:rPr>
                <w:noProof/>
                <w:webHidden/>
              </w:rPr>
              <w:tab/>
            </w:r>
            <w:r w:rsidR="000A4EFD">
              <w:rPr>
                <w:noProof/>
                <w:webHidden/>
              </w:rPr>
              <w:fldChar w:fldCharType="begin"/>
            </w:r>
            <w:r w:rsidR="000A4EFD">
              <w:rPr>
                <w:noProof/>
                <w:webHidden/>
              </w:rPr>
              <w:instrText xml:space="preserve"> PAGEREF _Toc191041394 \h </w:instrText>
            </w:r>
            <w:r w:rsidR="000A4EFD">
              <w:rPr>
                <w:noProof/>
                <w:webHidden/>
              </w:rPr>
            </w:r>
            <w:r w:rsidR="000A4EFD">
              <w:rPr>
                <w:noProof/>
                <w:webHidden/>
              </w:rPr>
              <w:fldChar w:fldCharType="separate"/>
            </w:r>
            <w:r w:rsidR="000A4EFD">
              <w:rPr>
                <w:noProof/>
                <w:webHidden/>
              </w:rPr>
              <w:t>41</w:t>
            </w:r>
            <w:r w:rsidR="000A4EFD">
              <w:rPr>
                <w:noProof/>
                <w:webHidden/>
              </w:rPr>
              <w:fldChar w:fldCharType="end"/>
            </w:r>
          </w:hyperlink>
        </w:p>
        <w:p w14:paraId="51632049" w14:textId="087E640D" w:rsidR="000A4EFD" w:rsidRDefault="009D03AA">
          <w:pPr>
            <w:pStyle w:val="Obsah3"/>
            <w:tabs>
              <w:tab w:val="left" w:pos="1320"/>
              <w:tab w:val="right" w:leader="dot" w:pos="9061"/>
            </w:tabs>
            <w:rPr>
              <w:rFonts w:asciiTheme="minorHAnsi" w:eastAsiaTheme="minorEastAsia" w:hAnsiTheme="minorHAnsi" w:cstheme="minorBidi"/>
              <w:noProof/>
            </w:rPr>
          </w:pPr>
          <w:hyperlink w:anchor="_Toc191041395" w:history="1">
            <w:r w:rsidR="000A4EFD" w:rsidRPr="003A6246">
              <w:rPr>
                <w:rStyle w:val="Hypertextovprepojenie"/>
                <w:noProof/>
              </w:rPr>
              <w:t>3.21.1</w:t>
            </w:r>
            <w:r w:rsidR="000A4EFD">
              <w:rPr>
                <w:rFonts w:asciiTheme="minorHAnsi" w:eastAsiaTheme="minorEastAsia" w:hAnsiTheme="minorHAnsi" w:cstheme="minorBidi"/>
                <w:noProof/>
              </w:rPr>
              <w:tab/>
            </w:r>
            <w:r w:rsidR="000A4EFD" w:rsidRPr="003A6246">
              <w:rPr>
                <w:rStyle w:val="Hypertextovprepojenie"/>
                <w:noProof/>
              </w:rPr>
              <w:t>Odolnosť dopravných infraštruktúrnych projektov PSK proti zmene klímy</w:t>
            </w:r>
            <w:r w:rsidR="000A4EFD">
              <w:rPr>
                <w:noProof/>
                <w:webHidden/>
              </w:rPr>
              <w:tab/>
            </w:r>
            <w:r w:rsidR="000A4EFD">
              <w:rPr>
                <w:noProof/>
                <w:webHidden/>
              </w:rPr>
              <w:fldChar w:fldCharType="begin"/>
            </w:r>
            <w:r w:rsidR="000A4EFD">
              <w:rPr>
                <w:noProof/>
                <w:webHidden/>
              </w:rPr>
              <w:instrText xml:space="preserve"> PAGEREF _Toc191041395 \h </w:instrText>
            </w:r>
            <w:r w:rsidR="000A4EFD">
              <w:rPr>
                <w:noProof/>
                <w:webHidden/>
              </w:rPr>
            </w:r>
            <w:r w:rsidR="000A4EFD">
              <w:rPr>
                <w:noProof/>
                <w:webHidden/>
              </w:rPr>
              <w:fldChar w:fldCharType="separate"/>
            </w:r>
            <w:r w:rsidR="000A4EFD">
              <w:rPr>
                <w:noProof/>
                <w:webHidden/>
              </w:rPr>
              <w:t>41</w:t>
            </w:r>
            <w:r w:rsidR="000A4EFD">
              <w:rPr>
                <w:noProof/>
                <w:webHidden/>
              </w:rPr>
              <w:fldChar w:fldCharType="end"/>
            </w:r>
          </w:hyperlink>
        </w:p>
        <w:p w14:paraId="62DA83AF" w14:textId="62A0C9C4" w:rsidR="000A4EFD" w:rsidRDefault="009D03AA">
          <w:pPr>
            <w:pStyle w:val="Obsah3"/>
            <w:tabs>
              <w:tab w:val="left" w:pos="1320"/>
              <w:tab w:val="right" w:leader="dot" w:pos="9061"/>
            </w:tabs>
            <w:rPr>
              <w:rFonts w:asciiTheme="minorHAnsi" w:eastAsiaTheme="minorEastAsia" w:hAnsiTheme="minorHAnsi" w:cstheme="minorBidi"/>
              <w:noProof/>
            </w:rPr>
          </w:pPr>
          <w:hyperlink w:anchor="_Toc191041396" w:history="1">
            <w:r w:rsidR="000A4EFD" w:rsidRPr="003A6246">
              <w:rPr>
                <w:rStyle w:val="Hypertextovprepojenie"/>
                <w:noProof/>
              </w:rPr>
              <w:t>3.21.2</w:t>
            </w:r>
            <w:r w:rsidR="000A4EFD">
              <w:rPr>
                <w:rFonts w:asciiTheme="minorHAnsi" w:eastAsiaTheme="minorEastAsia" w:hAnsiTheme="minorHAnsi" w:cstheme="minorBidi"/>
                <w:noProof/>
              </w:rPr>
              <w:tab/>
            </w:r>
            <w:r w:rsidR="000A4EFD" w:rsidRPr="003A6246">
              <w:rPr>
                <w:rStyle w:val="Hypertextovprepojenie"/>
                <w:noProof/>
              </w:rPr>
              <w:t>Geologické aspekty projektov PSK</w:t>
            </w:r>
            <w:r w:rsidR="000A4EFD">
              <w:rPr>
                <w:noProof/>
                <w:webHidden/>
              </w:rPr>
              <w:tab/>
            </w:r>
            <w:r w:rsidR="000A4EFD">
              <w:rPr>
                <w:noProof/>
                <w:webHidden/>
              </w:rPr>
              <w:fldChar w:fldCharType="begin"/>
            </w:r>
            <w:r w:rsidR="000A4EFD">
              <w:rPr>
                <w:noProof/>
                <w:webHidden/>
              </w:rPr>
              <w:instrText xml:space="preserve"> PAGEREF _Toc191041396 \h </w:instrText>
            </w:r>
            <w:r w:rsidR="000A4EFD">
              <w:rPr>
                <w:noProof/>
                <w:webHidden/>
              </w:rPr>
            </w:r>
            <w:r w:rsidR="000A4EFD">
              <w:rPr>
                <w:noProof/>
                <w:webHidden/>
              </w:rPr>
              <w:fldChar w:fldCharType="separate"/>
            </w:r>
            <w:r w:rsidR="000A4EFD">
              <w:rPr>
                <w:noProof/>
                <w:webHidden/>
              </w:rPr>
              <w:t>42</w:t>
            </w:r>
            <w:r w:rsidR="000A4EFD">
              <w:rPr>
                <w:noProof/>
                <w:webHidden/>
              </w:rPr>
              <w:fldChar w:fldCharType="end"/>
            </w:r>
          </w:hyperlink>
        </w:p>
        <w:p w14:paraId="73FAB161" w14:textId="671666B1" w:rsidR="000A4EFD" w:rsidRDefault="009D03AA">
          <w:pPr>
            <w:pStyle w:val="Obsah3"/>
            <w:tabs>
              <w:tab w:val="left" w:pos="1320"/>
              <w:tab w:val="right" w:leader="dot" w:pos="9061"/>
            </w:tabs>
            <w:rPr>
              <w:rFonts w:asciiTheme="minorHAnsi" w:eastAsiaTheme="minorEastAsia" w:hAnsiTheme="minorHAnsi" w:cstheme="minorBidi"/>
              <w:noProof/>
            </w:rPr>
          </w:pPr>
          <w:hyperlink w:anchor="_Toc191041397" w:history="1">
            <w:r w:rsidR="000A4EFD" w:rsidRPr="003A6246">
              <w:rPr>
                <w:rStyle w:val="Hypertextovprepojenie"/>
                <w:noProof/>
              </w:rPr>
              <w:t>3.21.3</w:t>
            </w:r>
            <w:r w:rsidR="000A4EFD">
              <w:rPr>
                <w:rFonts w:asciiTheme="minorHAnsi" w:eastAsiaTheme="minorEastAsia" w:hAnsiTheme="minorHAnsi" w:cstheme="minorBidi"/>
                <w:noProof/>
              </w:rPr>
              <w:tab/>
            </w:r>
            <w:r w:rsidR="000A4EFD" w:rsidRPr="003A6246">
              <w:rPr>
                <w:rStyle w:val="Hypertextovprepojenie"/>
                <w:noProof/>
              </w:rPr>
              <w:t>Projektová dokumentácia dopravných stavieb (ďalej aj „PD“)</w:t>
            </w:r>
            <w:r w:rsidR="000A4EFD">
              <w:rPr>
                <w:noProof/>
                <w:webHidden/>
              </w:rPr>
              <w:tab/>
            </w:r>
            <w:r w:rsidR="000A4EFD">
              <w:rPr>
                <w:noProof/>
                <w:webHidden/>
              </w:rPr>
              <w:fldChar w:fldCharType="begin"/>
            </w:r>
            <w:r w:rsidR="000A4EFD">
              <w:rPr>
                <w:noProof/>
                <w:webHidden/>
              </w:rPr>
              <w:instrText xml:space="preserve"> PAGEREF _Toc191041397 \h </w:instrText>
            </w:r>
            <w:r w:rsidR="000A4EFD">
              <w:rPr>
                <w:noProof/>
                <w:webHidden/>
              </w:rPr>
            </w:r>
            <w:r w:rsidR="000A4EFD">
              <w:rPr>
                <w:noProof/>
                <w:webHidden/>
              </w:rPr>
              <w:fldChar w:fldCharType="separate"/>
            </w:r>
            <w:r w:rsidR="000A4EFD">
              <w:rPr>
                <w:noProof/>
                <w:webHidden/>
              </w:rPr>
              <w:t>44</w:t>
            </w:r>
            <w:r w:rsidR="000A4EFD">
              <w:rPr>
                <w:noProof/>
                <w:webHidden/>
              </w:rPr>
              <w:fldChar w:fldCharType="end"/>
            </w:r>
          </w:hyperlink>
        </w:p>
        <w:p w14:paraId="7373CA26" w14:textId="22EC5E55" w:rsidR="000A4EFD" w:rsidRDefault="009D03AA">
          <w:pPr>
            <w:pStyle w:val="Obsah3"/>
            <w:tabs>
              <w:tab w:val="left" w:pos="1320"/>
              <w:tab w:val="right" w:leader="dot" w:pos="9061"/>
            </w:tabs>
            <w:rPr>
              <w:rFonts w:asciiTheme="minorHAnsi" w:eastAsiaTheme="minorEastAsia" w:hAnsiTheme="minorHAnsi" w:cstheme="minorBidi"/>
              <w:noProof/>
            </w:rPr>
          </w:pPr>
          <w:hyperlink w:anchor="_Toc191041398" w:history="1">
            <w:r w:rsidR="000A4EFD" w:rsidRPr="003A6246">
              <w:rPr>
                <w:rStyle w:val="Hypertextovprepojenie"/>
                <w:noProof/>
              </w:rPr>
              <w:t>3.21.4</w:t>
            </w:r>
            <w:r w:rsidR="000A4EFD">
              <w:rPr>
                <w:rFonts w:asciiTheme="minorHAnsi" w:eastAsiaTheme="minorEastAsia" w:hAnsiTheme="minorHAnsi" w:cstheme="minorBidi"/>
                <w:noProof/>
              </w:rPr>
              <w:tab/>
            </w:r>
            <w:r w:rsidR="000A4EFD" w:rsidRPr="003A6246">
              <w:rPr>
                <w:rStyle w:val="Hypertextovprepojenie"/>
                <w:noProof/>
              </w:rPr>
              <w:t>Stavebný dozor (ďalej aj „SD“)</w:t>
            </w:r>
            <w:r w:rsidR="000A4EFD">
              <w:rPr>
                <w:noProof/>
                <w:webHidden/>
              </w:rPr>
              <w:tab/>
            </w:r>
            <w:r w:rsidR="000A4EFD">
              <w:rPr>
                <w:noProof/>
                <w:webHidden/>
              </w:rPr>
              <w:fldChar w:fldCharType="begin"/>
            </w:r>
            <w:r w:rsidR="000A4EFD">
              <w:rPr>
                <w:noProof/>
                <w:webHidden/>
              </w:rPr>
              <w:instrText xml:space="preserve"> PAGEREF _Toc191041398 \h </w:instrText>
            </w:r>
            <w:r w:rsidR="000A4EFD">
              <w:rPr>
                <w:noProof/>
                <w:webHidden/>
              </w:rPr>
            </w:r>
            <w:r w:rsidR="000A4EFD">
              <w:rPr>
                <w:noProof/>
                <w:webHidden/>
              </w:rPr>
              <w:fldChar w:fldCharType="separate"/>
            </w:r>
            <w:r w:rsidR="000A4EFD">
              <w:rPr>
                <w:noProof/>
                <w:webHidden/>
              </w:rPr>
              <w:t>44</w:t>
            </w:r>
            <w:r w:rsidR="000A4EFD">
              <w:rPr>
                <w:noProof/>
                <w:webHidden/>
              </w:rPr>
              <w:fldChar w:fldCharType="end"/>
            </w:r>
          </w:hyperlink>
        </w:p>
        <w:p w14:paraId="3C1F1402" w14:textId="39DF5AFA" w:rsidR="000A4EFD" w:rsidRDefault="009D03AA">
          <w:pPr>
            <w:pStyle w:val="Obsah3"/>
            <w:tabs>
              <w:tab w:val="left" w:pos="1320"/>
              <w:tab w:val="right" w:leader="dot" w:pos="9061"/>
            </w:tabs>
            <w:rPr>
              <w:rFonts w:asciiTheme="minorHAnsi" w:eastAsiaTheme="minorEastAsia" w:hAnsiTheme="minorHAnsi" w:cstheme="minorBidi"/>
              <w:noProof/>
            </w:rPr>
          </w:pPr>
          <w:hyperlink w:anchor="_Toc191041399" w:history="1">
            <w:r w:rsidR="000A4EFD" w:rsidRPr="003A6246">
              <w:rPr>
                <w:rStyle w:val="Hypertextovprepojenie"/>
                <w:noProof/>
              </w:rPr>
              <w:t>3.21.5</w:t>
            </w:r>
            <w:r w:rsidR="000A4EFD">
              <w:rPr>
                <w:rFonts w:asciiTheme="minorHAnsi" w:eastAsiaTheme="minorEastAsia" w:hAnsiTheme="minorHAnsi" w:cstheme="minorBidi"/>
                <w:noProof/>
              </w:rPr>
              <w:tab/>
            </w:r>
            <w:r w:rsidR="000A4EFD" w:rsidRPr="003A6246">
              <w:rPr>
                <w:rStyle w:val="Hypertextovprepojenie"/>
                <w:noProof/>
              </w:rPr>
              <w:t>Stavebné práce a dodatočné výdavky z dôvodu inej geológie</w:t>
            </w:r>
            <w:r w:rsidR="000A4EFD">
              <w:rPr>
                <w:noProof/>
                <w:webHidden/>
              </w:rPr>
              <w:tab/>
            </w:r>
            <w:r w:rsidR="000A4EFD">
              <w:rPr>
                <w:noProof/>
                <w:webHidden/>
              </w:rPr>
              <w:fldChar w:fldCharType="begin"/>
            </w:r>
            <w:r w:rsidR="000A4EFD">
              <w:rPr>
                <w:noProof/>
                <w:webHidden/>
              </w:rPr>
              <w:instrText xml:space="preserve"> PAGEREF _Toc191041399 \h </w:instrText>
            </w:r>
            <w:r w:rsidR="000A4EFD">
              <w:rPr>
                <w:noProof/>
                <w:webHidden/>
              </w:rPr>
            </w:r>
            <w:r w:rsidR="000A4EFD">
              <w:rPr>
                <w:noProof/>
                <w:webHidden/>
              </w:rPr>
              <w:fldChar w:fldCharType="separate"/>
            </w:r>
            <w:r w:rsidR="000A4EFD">
              <w:rPr>
                <w:noProof/>
                <w:webHidden/>
              </w:rPr>
              <w:t>45</w:t>
            </w:r>
            <w:r w:rsidR="000A4EFD">
              <w:rPr>
                <w:noProof/>
                <w:webHidden/>
              </w:rPr>
              <w:fldChar w:fldCharType="end"/>
            </w:r>
          </w:hyperlink>
        </w:p>
        <w:p w14:paraId="0F4F627A" w14:textId="7A6791E1" w:rsidR="000A4EFD" w:rsidRDefault="009D03AA">
          <w:pPr>
            <w:pStyle w:val="Obsah1"/>
            <w:rPr>
              <w:rFonts w:asciiTheme="minorHAnsi" w:eastAsiaTheme="minorEastAsia" w:hAnsiTheme="minorHAnsi" w:cstheme="minorBidi"/>
              <w:caps w:val="0"/>
              <w:noProof/>
            </w:rPr>
          </w:pPr>
          <w:hyperlink w:anchor="_Toc191041400" w:history="1">
            <w:r w:rsidR="000A4EFD" w:rsidRPr="003A6246">
              <w:rPr>
                <w:rStyle w:val="Hypertextovprepojenie"/>
                <w:noProof/>
              </w:rPr>
              <w:t>4</w:t>
            </w:r>
            <w:r w:rsidR="000A4EFD">
              <w:rPr>
                <w:rFonts w:asciiTheme="minorHAnsi" w:eastAsiaTheme="minorEastAsia" w:hAnsiTheme="minorHAnsi" w:cstheme="minorBidi"/>
                <w:caps w:val="0"/>
                <w:noProof/>
              </w:rPr>
              <w:tab/>
            </w:r>
            <w:r w:rsidR="000A4EFD" w:rsidRPr="003A6246">
              <w:rPr>
                <w:rStyle w:val="Hypertextovprepojenie"/>
                <w:noProof/>
              </w:rPr>
              <w:t>Informovanie, komunikácia, viditeľnosť</w:t>
            </w:r>
            <w:r w:rsidR="000A4EFD">
              <w:rPr>
                <w:noProof/>
                <w:webHidden/>
              </w:rPr>
              <w:tab/>
            </w:r>
            <w:r w:rsidR="000A4EFD">
              <w:rPr>
                <w:noProof/>
                <w:webHidden/>
              </w:rPr>
              <w:fldChar w:fldCharType="begin"/>
            </w:r>
            <w:r w:rsidR="000A4EFD">
              <w:rPr>
                <w:noProof/>
                <w:webHidden/>
              </w:rPr>
              <w:instrText xml:space="preserve"> PAGEREF _Toc191041400 \h </w:instrText>
            </w:r>
            <w:r w:rsidR="000A4EFD">
              <w:rPr>
                <w:noProof/>
                <w:webHidden/>
              </w:rPr>
            </w:r>
            <w:r w:rsidR="000A4EFD">
              <w:rPr>
                <w:noProof/>
                <w:webHidden/>
              </w:rPr>
              <w:fldChar w:fldCharType="separate"/>
            </w:r>
            <w:r w:rsidR="000A4EFD">
              <w:rPr>
                <w:noProof/>
                <w:webHidden/>
              </w:rPr>
              <w:t>46</w:t>
            </w:r>
            <w:r w:rsidR="000A4EFD">
              <w:rPr>
                <w:noProof/>
                <w:webHidden/>
              </w:rPr>
              <w:fldChar w:fldCharType="end"/>
            </w:r>
          </w:hyperlink>
        </w:p>
        <w:p w14:paraId="73819C50" w14:textId="6C14A0E2" w:rsidR="000A4EFD" w:rsidRDefault="009D03AA">
          <w:pPr>
            <w:pStyle w:val="Obsah1"/>
            <w:rPr>
              <w:rFonts w:asciiTheme="minorHAnsi" w:eastAsiaTheme="minorEastAsia" w:hAnsiTheme="minorHAnsi" w:cstheme="minorBidi"/>
              <w:caps w:val="0"/>
              <w:noProof/>
            </w:rPr>
          </w:pPr>
          <w:hyperlink w:anchor="_Toc191041401" w:history="1">
            <w:r w:rsidR="000A4EFD" w:rsidRPr="003A6246">
              <w:rPr>
                <w:rStyle w:val="Hypertextovprepojenie"/>
                <w:noProof/>
              </w:rPr>
              <w:t>5</w:t>
            </w:r>
            <w:r w:rsidR="000A4EFD">
              <w:rPr>
                <w:rFonts w:asciiTheme="minorHAnsi" w:eastAsiaTheme="minorEastAsia" w:hAnsiTheme="minorHAnsi" w:cstheme="minorBidi"/>
                <w:caps w:val="0"/>
                <w:noProof/>
              </w:rPr>
              <w:tab/>
            </w:r>
            <w:r w:rsidR="000A4EFD" w:rsidRPr="003A6246">
              <w:rPr>
                <w:rStyle w:val="Hypertextovprepojenie"/>
                <w:noProof/>
              </w:rPr>
              <w:t>Informačný monitorovací systém</w:t>
            </w:r>
            <w:r w:rsidR="000A4EFD">
              <w:rPr>
                <w:noProof/>
                <w:webHidden/>
              </w:rPr>
              <w:tab/>
            </w:r>
            <w:r w:rsidR="000A4EFD">
              <w:rPr>
                <w:noProof/>
                <w:webHidden/>
              </w:rPr>
              <w:fldChar w:fldCharType="begin"/>
            </w:r>
            <w:r w:rsidR="000A4EFD">
              <w:rPr>
                <w:noProof/>
                <w:webHidden/>
              </w:rPr>
              <w:instrText xml:space="preserve"> PAGEREF _Toc191041401 \h </w:instrText>
            </w:r>
            <w:r w:rsidR="000A4EFD">
              <w:rPr>
                <w:noProof/>
                <w:webHidden/>
              </w:rPr>
            </w:r>
            <w:r w:rsidR="000A4EFD">
              <w:rPr>
                <w:noProof/>
                <w:webHidden/>
              </w:rPr>
              <w:fldChar w:fldCharType="separate"/>
            </w:r>
            <w:r w:rsidR="000A4EFD">
              <w:rPr>
                <w:noProof/>
                <w:webHidden/>
              </w:rPr>
              <w:t>46</w:t>
            </w:r>
            <w:r w:rsidR="000A4EFD">
              <w:rPr>
                <w:noProof/>
                <w:webHidden/>
              </w:rPr>
              <w:fldChar w:fldCharType="end"/>
            </w:r>
          </w:hyperlink>
        </w:p>
        <w:p w14:paraId="4E569988" w14:textId="06DCE069" w:rsidR="000A4EFD" w:rsidRDefault="009D03AA">
          <w:pPr>
            <w:pStyle w:val="Obsah1"/>
            <w:rPr>
              <w:rFonts w:asciiTheme="minorHAnsi" w:eastAsiaTheme="minorEastAsia" w:hAnsiTheme="minorHAnsi" w:cstheme="minorBidi"/>
              <w:caps w:val="0"/>
              <w:noProof/>
            </w:rPr>
          </w:pPr>
          <w:hyperlink w:anchor="_Toc191041402" w:history="1">
            <w:r w:rsidR="000A4EFD" w:rsidRPr="003A6246">
              <w:rPr>
                <w:rStyle w:val="Hypertextovprepojenie"/>
                <w:noProof/>
              </w:rPr>
              <w:t>6</w:t>
            </w:r>
            <w:r w:rsidR="000A4EFD">
              <w:rPr>
                <w:rFonts w:asciiTheme="minorHAnsi" w:eastAsiaTheme="minorEastAsia" w:hAnsiTheme="minorHAnsi" w:cstheme="minorBidi"/>
                <w:caps w:val="0"/>
                <w:noProof/>
              </w:rPr>
              <w:tab/>
            </w:r>
            <w:r w:rsidR="000A4EFD" w:rsidRPr="003A6246">
              <w:rPr>
                <w:rStyle w:val="Hypertextovprepojenie"/>
                <w:noProof/>
              </w:rPr>
              <w:t>Uchovávanie dokumentácie</w:t>
            </w:r>
            <w:r w:rsidR="000A4EFD">
              <w:rPr>
                <w:noProof/>
                <w:webHidden/>
              </w:rPr>
              <w:tab/>
            </w:r>
            <w:r w:rsidR="000A4EFD">
              <w:rPr>
                <w:noProof/>
                <w:webHidden/>
              </w:rPr>
              <w:fldChar w:fldCharType="begin"/>
            </w:r>
            <w:r w:rsidR="000A4EFD">
              <w:rPr>
                <w:noProof/>
                <w:webHidden/>
              </w:rPr>
              <w:instrText xml:space="preserve"> PAGEREF _Toc191041402 \h </w:instrText>
            </w:r>
            <w:r w:rsidR="000A4EFD">
              <w:rPr>
                <w:noProof/>
                <w:webHidden/>
              </w:rPr>
            </w:r>
            <w:r w:rsidR="000A4EFD">
              <w:rPr>
                <w:noProof/>
                <w:webHidden/>
              </w:rPr>
              <w:fldChar w:fldCharType="separate"/>
            </w:r>
            <w:r w:rsidR="000A4EFD">
              <w:rPr>
                <w:noProof/>
                <w:webHidden/>
              </w:rPr>
              <w:t>46</w:t>
            </w:r>
            <w:r w:rsidR="000A4EFD">
              <w:rPr>
                <w:noProof/>
                <w:webHidden/>
              </w:rPr>
              <w:fldChar w:fldCharType="end"/>
            </w:r>
          </w:hyperlink>
        </w:p>
        <w:p w14:paraId="6B4CC29B" w14:textId="57340D4E" w:rsidR="000A4EFD" w:rsidRDefault="009D03AA">
          <w:pPr>
            <w:pStyle w:val="Obsah1"/>
            <w:rPr>
              <w:rFonts w:asciiTheme="minorHAnsi" w:eastAsiaTheme="minorEastAsia" w:hAnsiTheme="minorHAnsi" w:cstheme="minorBidi"/>
              <w:caps w:val="0"/>
              <w:noProof/>
            </w:rPr>
          </w:pPr>
          <w:hyperlink w:anchor="_Toc191041403" w:history="1">
            <w:r w:rsidR="000A4EFD" w:rsidRPr="003A6246">
              <w:rPr>
                <w:rStyle w:val="Hypertextovprepojenie"/>
                <w:noProof/>
              </w:rPr>
              <w:t>7</w:t>
            </w:r>
            <w:r w:rsidR="000A4EFD">
              <w:rPr>
                <w:rFonts w:asciiTheme="minorHAnsi" w:eastAsiaTheme="minorEastAsia" w:hAnsiTheme="minorHAnsi" w:cstheme="minorBidi"/>
                <w:caps w:val="0"/>
                <w:noProof/>
              </w:rPr>
              <w:tab/>
            </w:r>
            <w:r w:rsidR="000A4EFD" w:rsidRPr="003A6246">
              <w:rPr>
                <w:rStyle w:val="Hypertextovprepojenie"/>
                <w:noProof/>
              </w:rPr>
              <w:t>Najčastejšie chyby v priebehu implementácie projektov</w:t>
            </w:r>
            <w:r w:rsidR="000A4EFD">
              <w:rPr>
                <w:noProof/>
                <w:webHidden/>
              </w:rPr>
              <w:tab/>
            </w:r>
            <w:r w:rsidR="000A4EFD">
              <w:rPr>
                <w:noProof/>
                <w:webHidden/>
              </w:rPr>
              <w:fldChar w:fldCharType="begin"/>
            </w:r>
            <w:r w:rsidR="000A4EFD">
              <w:rPr>
                <w:noProof/>
                <w:webHidden/>
              </w:rPr>
              <w:instrText xml:space="preserve"> PAGEREF _Toc191041403 \h </w:instrText>
            </w:r>
            <w:r w:rsidR="000A4EFD">
              <w:rPr>
                <w:noProof/>
                <w:webHidden/>
              </w:rPr>
            </w:r>
            <w:r w:rsidR="000A4EFD">
              <w:rPr>
                <w:noProof/>
                <w:webHidden/>
              </w:rPr>
              <w:fldChar w:fldCharType="separate"/>
            </w:r>
            <w:r w:rsidR="000A4EFD">
              <w:rPr>
                <w:noProof/>
                <w:webHidden/>
              </w:rPr>
              <w:t>47</w:t>
            </w:r>
            <w:r w:rsidR="000A4EFD">
              <w:rPr>
                <w:noProof/>
                <w:webHidden/>
              </w:rPr>
              <w:fldChar w:fldCharType="end"/>
            </w:r>
          </w:hyperlink>
        </w:p>
        <w:p w14:paraId="7AD2AA18" w14:textId="4210DFDB" w:rsidR="000A4EFD" w:rsidRDefault="009D03AA">
          <w:pPr>
            <w:pStyle w:val="Obsah1"/>
            <w:rPr>
              <w:rFonts w:asciiTheme="minorHAnsi" w:eastAsiaTheme="minorEastAsia" w:hAnsiTheme="minorHAnsi" w:cstheme="minorBidi"/>
              <w:caps w:val="0"/>
              <w:noProof/>
            </w:rPr>
          </w:pPr>
          <w:hyperlink w:anchor="_Toc191041404" w:history="1">
            <w:r w:rsidR="000A4EFD" w:rsidRPr="003A6246">
              <w:rPr>
                <w:rStyle w:val="Hypertextovprepojenie"/>
                <w:noProof/>
              </w:rPr>
              <w:t>8</w:t>
            </w:r>
            <w:r w:rsidR="000A4EFD">
              <w:rPr>
                <w:rFonts w:asciiTheme="minorHAnsi" w:eastAsiaTheme="minorEastAsia" w:hAnsiTheme="minorHAnsi" w:cstheme="minorBidi"/>
                <w:caps w:val="0"/>
                <w:noProof/>
              </w:rPr>
              <w:tab/>
            </w:r>
            <w:r w:rsidR="000A4EFD" w:rsidRPr="003A6246">
              <w:rPr>
                <w:rStyle w:val="Hypertextovprepojenie"/>
                <w:noProof/>
              </w:rPr>
              <w:t>Prílohy</w:t>
            </w:r>
            <w:r w:rsidR="000A4EFD">
              <w:rPr>
                <w:noProof/>
                <w:webHidden/>
              </w:rPr>
              <w:tab/>
            </w:r>
            <w:r w:rsidR="000A4EFD">
              <w:rPr>
                <w:noProof/>
                <w:webHidden/>
              </w:rPr>
              <w:fldChar w:fldCharType="begin"/>
            </w:r>
            <w:r w:rsidR="000A4EFD">
              <w:rPr>
                <w:noProof/>
                <w:webHidden/>
              </w:rPr>
              <w:instrText xml:space="preserve"> PAGEREF _Toc191041404 \h </w:instrText>
            </w:r>
            <w:r w:rsidR="000A4EFD">
              <w:rPr>
                <w:noProof/>
                <w:webHidden/>
              </w:rPr>
            </w:r>
            <w:r w:rsidR="000A4EFD">
              <w:rPr>
                <w:noProof/>
                <w:webHidden/>
              </w:rPr>
              <w:fldChar w:fldCharType="separate"/>
            </w:r>
            <w:r w:rsidR="000A4EFD">
              <w:rPr>
                <w:noProof/>
                <w:webHidden/>
              </w:rPr>
              <w:t>48</w:t>
            </w:r>
            <w:r w:rsidR="000A4EFD">
              <w:rPr>
                <w:noProof/>
                <w:webHidden/>
              </w:rPr>
              <w:fldChar w:fldCharType="end"/>
            </w:r>
          </w:hyperlink>
        </w:p>
        <w:p w14:paraId="5B2485AE" w14:textId="787C5D56" w:rsidR="00370810" w:rsidRDefault="00370810">
          <w:r>
            <w:rPr>
              <w:b/>
              <w:bCs/>
            </w:rPr>
            <w:fldChar w:fldCharType="end"/>
          </w:r>
        </w:p>
      </w:sdtContent>
    </w:sdt>
    <w:p w14:paraId="50A1E1A2" w14:textId="528B1926" w:rsidR="00EA6D11" w:rsidRDefault="00EA6D11">
      <w:pPr>
        <w:spacing w:after="200" w:line="276" w:lineRule="auto"/>
        <w:rPr>
          <w:rFonts w:ascii="Arial Narrow" w:hAnsi="Arial Narrow" w:cs="Arial"/>
          <w:b/>
          <w:color w:val="1F497D"/>
          <w:lang w:eastAsia="en-US"/>
        </w:rPr>
      </w:pPr>
    </w:p>
    <w:p w14:paraId="3D50B061" w14:textId="77777777" w:rsidR="00370810" w:rsidRDefault="00370810">
      <w:pPr>
        <w:spacing w:after="200" w:line="276" w:lineRule="auto"/>
        <w:rPr>
          <w:rFonts w:ascii="Arial Narrow" w:hAnsi="Arial Narrow" w:cs="Arial"/>
          <w:b/>
          <w:color w:val="1F497D"/>
          <w:lang w:eastAsia="en-US"/>
        </w:rPr>
      </w:pPr>
    </w:p>
    <w:p w14:paraId="2611308F" w14:textId="6E6AE429" w:rsidR="00D2793F" w:rsidRDefault="00D2793F">
      <w:r>
        <w:br w:type="page"/>
      </w:r>
    </w:p>
    <w:p w14:paraId="1B24309B" w14:textId="7BDBB69D" w:rsidR="00560159" w:rsidRPr="00795927" w:rsidRDefault="00D2793F" w:rsidP="00795927">
      <w:pPr>
        <w:spacing w:before="120" w:line="288" w:lineRule="auto"/>
        <w:ind w:right="228"/>
        <w:rPr>
          <w:rFonts w:ascii="Calibri" w:eastAsia="Calibri" w:hAnsi="Calibri" w:cs="Calibri"/>
          <w:b/>
          <w:color w:val="001D58" w:themeColor="accent1" w:themeShade="BF"/>
          <w:sz w:val="28"/>
        </w:rPr>
      </w:pPr>
      <w:r w:rsidRPr="00FA7229">
        <w:rPr>
          <w:rFonts w:ascii="Calibri" w:eastAsia="Calibri" w:hAnsi="Calibri" w:cs="Calibri"/>
          <w:b/>
          <w:color w:val="001D58" w:themeColor="accent1" w:themeShade="BF"/>
          <w:sz w:val="28"/>
        </w:rPr>
        <w:lastRenderedPageBreak/>
        <w:t xml:space="preserve">Zoznam </w:t>
      </w:r>
      <w:r w:rsidRPr="00FA7229">
        <w:rPr>
          <w:rFonts w:ascii="Calibri" w:eastAsia="Calibri" w:hAnsi="Calibri" w:cs="Calibri"/>
          <w:b/>
          <w:vanish/>
          <w:color w:val="001D58" w:themeColor="accent1" w:themeShade="BF"/>
          <w:sz w:val="28"/>
        </w:rPr>
        <w:t xml:space="preserve">Zoznam </w:t>
      </w:r>
      <w:r w:rsidRPr="00FA7229">
        <w:rPr>
          <w:rFonts w:ascii="Calibri" w:eastAsia="Calibri" w:hAnsi="Calibri" w:cs="Calibri"/>
          <w:b/>
          <w:color w:val="001D58" w:themeColor="accent1" w:themeShade="BF"/>
          <w:sz w:val="28"/>
        </w:rPr>
        <w:t>použitých skratiek</w:t>
      </w:r>
    </w:p>
    <w:tbl>
      <w:tblPr>
        <w:tblW w:w="51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1696"/>
        <w:gridCol w:w="7648"/>
      </w:tblGrid>
      <w:tr w:rsidR="00D2793F" w:rsidRPr="00042FDE" w14:paraId="7EE3CF10" w14:textId="77777777" w:rsidTr="00851432">
        <w:trPr>
          <w:trHeight w:val="454"/>
          <w:tblHeader/>
        </w:trPr>
        <w:tc>
          <w:tcPr>
            <w:tcW w:w="1696" w:type="dxa"/>
            <w:shd w:val="clear" w:color="auto" w:fill="92D050"/>
            <w:vAlign w:val="center"/>
          </w:tcPr>
          <w:p w14:paraId="49B54542" w14:textId="77777777" w:rsidR="00D2793F" w:rsidRPr="00FA7229" w:rsidRDefault="00D2793F" w:rsidP="00560159">
            <w:pPr>
              <w:rPr>
                <w:rFonts w:ascii="Calibri" w:hAnsi="Calibri" w:cs="Calibri"/>
                <w:b/>
                <w:bCs/>
                <w:sz w:val="20"/>
                <w:szCs w:val="20"/>
              </w:rPr>
            </w:pPr>
            <w:r w:rsidRPr="00FA7229">
              <w:rPr>
                <w:rFonts w:ascii="Calibri" w:hAnsi="Calibri" w:cs="Calibri"/>
                <w:b/>
                <w:bCs/>
                <w:sz w:val="20"/>
                <w:szCs w:val="20"/>
              </w:rPr>
              <w:t>Skratka</w:t>
            </w:r>
          </w:p>
        </w:tc>
        <w:tc>
          <w:tcPr>
            <w:tcW w:w="7648" w:type="dxa"/>
            <w:shd w:val="clear" w:color="auto" w:fill="92D050"/>
            <w:vAlign w:val="center"/>
          </w:tcPr>
          <w:p w14:paraId="4A2EC261" w14:textId="77777777" w:rsidR="00D2793F" w:rsidRPr="00FA7229" w:rsidRDefault="00D2793F" w:rsidP="00560159">
            <w:pPr>
              <w:rPr>
                <w:rFonts w:ascii="Calibri" w:hAnsi="Calibri" w:cs="Calibri"/>
                <w:b/>
                <w:bCs/>
                <w:sz w:val="20"/>
                <w:szCs w:val="20"/>
              </w:rPr>
            </w:pPr>
            <w:r w:rsidRPr="00FA7229">
              <w:rPr>
                <w:rFonts w:ascii="Calibri" w:hAnsi="Calibri" w:cs="Calibri"/>
                <w:b/>
                <w:bCs/>
                <w:sz w:val="20"/>
                <w:szCs w:val="20"/>
              </w:rPr>
              <w:t>Vysvetlenie</w:t>
            </w:r>
          </w:p>
        </w:tc>
      </w:tr>
      <w:tr w:rsidR="00357073" w:rsidRPr="00042FDE" w14:paraId="2F591287" w14:textId="77777777" w:rsidTr="00851432">
        <w:trPr>
          <w:trHeight w:val="454"/>
        </w:trPr>
        <w:tc>
          <w:tcPr>
            <w:tcW w:w="1696" w:type="dxa"/>
            <w:shd w:val="clear" w:color="auto" w:fill="D2EECE" w:themeFill="accent5" w:themeFillTint="33"/>
            <w:vAlign w:val="center"/>
          </w:tcPr>
          <w:p w14:paraId="33EBA700" w14:textId="54CBE1CD" w:rsidR="00357073" w:rsidRPr="00FA7229" w:rsidRDefault="00357073"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AFK</w:t>
            </w:r>
          </w:p>
        </w:tc>
        <w:tc>
          <w:tcPr>
            <w:tcW w:w="7648" w:type="dxa"/>
            <w:shd w:val="clear" w:color="auto" w:fill="FFFFFF"/>
            <w:vAlign w:val="center"/>
          </w:tcPr>
          <w:p w14:paraId="72728B5B" w14:textId="1E531B8D" w:rsidR="00357073" w:rsidRPr="00FA7229" w:rsidRDefault="00357073" w:rsidP="00885F64">
            <w:pPr>
              <w:spacing w:before="60" w:after="60"/>
              <w:rPr>
                <w:rFonts w:ascii="Calibri" w:hAnsi="Calibri" w:cs="Calibri"/>
                <w:sz w:val="20"/>
                <w:szCs w:val="20"/>
              </w:rPr>
            </w:pPr>
            <w:del w:id="3" w:author="KH" w:date="2026-01-07T08:59:00Z">
              <w:r w:rsidRPr="00FA7229" w:rsidDel="00885F64">
                <w:rPr>
                  <w:rFonts w:ascii="Calibri" w:hAnsi="Calibri" w:cs="Calibri"/>
                  <w:sz w:val="20"/>
                  <w:szCs w:val="20"/>
                </w:rPr>
                <w:delText>Administratívna</w:delText>
              </w:r>
            </w:del>
            <w:r w:rsidRPr="00FA7229">
              <w:rPr>
                <w:rFonts w:ascii="Calibri" w:hAnsi="Calibri" w:cs="Calibri"/>
                <w:sz w:val="20"/>
                <w:szCs w:val="20"/>
              </w:rPr>
              <w:t xml:space="preserve"> finančná kontrola</w:t>
            </w:r>
            <w:ins w:id="4" w:author="KH" w:date="2025-12-22T13:23:00Z">
              <w:r w:rsidR="007D7E1E">
                <w:rPr>
                  <w:rFonts w:ascii="Calibri" w:hAnsi="Calibri" w:cs="Calibri"/>
                  <w:sz w:val="20"/>
                  <w:szCs w:val="20"/>
                </w:rPr>
                <w:t xml:space="preserve"> </w:t>
              </w:r>
              <w:r w:rsidR="007D7E1E" w:rsidRPr="007D7E1E">
                <w:rPr>
                  <w:rFonts w:ascii="Calibri" w:hAnsi="Calibri" w:cs="Calibri"/>
                  <w:sz w:val="20"/>
                  <w:szCs w:val="20"/>
                </w:rPr>
                <w:t>podľa § 8 zákona o finančnej kontrole a audite</w:t>
              </w:r>
            </w:ins>
          </w:p>
        </w:tc>
      </w:tr>
      <w:tr w:rsidR="00FA7229" w:rsidRPr="00042FDE" w14:paraId="3AB5F3BD" w14:textId="77777777" w:rsidTr="00851432">
        <w:trPr>
          <w:trHeight w:val="454"/>
        </w:trPr>
        <w:tc>
          <w:tcPr>
            <w:tcW w:w="1696" w:type="dxa"/>
            <w:shd w:val="clear" w:color="auto" w:fill="D2EECE" w:themeFill="accent5" w:themeFillTint="33"/>
            <w:vAlign w:val="center"/>
          </w:tcPr>
          <w:p w14:paraId="75339F5E" w14:textId="6BD64867" w:rsidR="00FA7229" w:rsidRPr="00FA7229" w:rsidRDefault="00FA7229"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COV</w:t>
            </w:r>
          </w:p>
        </w:tc>
        <w:tc>
          <w:tcPr>
            <w:tcW w:w="7648" w:type="dxa"/>
            <w:shd w:val="clear" w:color="auto" w:fill="FFFFFF"/>
            <w:vAlign w:val="center"/>
          </w:tcPr>
          <w:p w14:paraId="5875CFE9" w14:textId="16D71E33" w:rsidR="00FA7229" w:rsidRPr="00FA7229" w:rsidRDefault="00FA7229" w:rsidP="00452B85">
            <w:pPr>
              <w:spacing w:before="60" w:after="60"/>
              <w:rPr>
                <w:rFonts w:ascii="Calibri" w:hAnsi="Calibri" w:cs="Calibri"/>
                <w:sz w:val="20"/>
                <w:szCs w:val="20"/>
              </w:rPr>
            </w:pPr>
            <w:r w:rsidRPr="00FA7229">
              <w:rPr>
                <w:rFonts w:ascii="Calibri" w:hAnsi="Calibri" w:cs="Calibri"/>
                <w:sz w:val="20"/>
                <w:szCs w:val="20"/>
              </w:rPr>
              <w:t>Celkové oprávnené výdavky</w:t>
            </w:r>
          </w:p>
        </w:tc>
      </w:tr>
      <w:tr w:rsidR="00BF1825" w:rsidRPr="00042FDE" w14:paraId="4DF9F863" w14:textId="77777777" w:rsidTr="00851432">
        <w:trPr>
          <w:trHeight w:val="454"/>
        </w:trPr>
        <w:tc>
          <w:tcPr>
            <w:tcW w:w="1696" w:type="dxa"/>
            <w:shd w:val="clear" w:color="auto" w:fill="D2EECE" w:themeFill="accent5" w:themeFillTint="33"/>
            <w:vAlign w:val="center"/>
          </w:tcPr>
          <w:p w14:paraId="0AC49FE9" w14:textId="3D195E94" w:rsidR="00BF1825" w:rsidRPr="00FA7229" w:rsidRDefault="00BF1825" w:rsidP="00C96386">
            <w:pPr>
              <w:spacing w:beforeLines="60" w:before="144" w:afterLines="60" w:after="144"/>
              <w:contextualSpacing/>
              <w:rPr>
                <w:rFonts w:ascii="Calibri" w:hAnsi="Calibri" w:cs="Calibri"/>
                <w:b/>
                <w:bCs/>
                <w:sz w:val="20"/>
                <w:szCs w:val="20"/>
              </w:rPr>
            </w:pPr>
            <w:r>
              <w:rPr>
                <w:rFonts w:ascii="Calibri" w:hAnsi="Calibri" w:cs="Calibri"/>
                <w:b/>
                <w:bCs/>
                <w:sz w:val="20"/>
                <w:szCs w:val="20"/>
              </w:rPr>
              <w:t>DNSH</w:t>
            </w:r>
          </w:p>
        </w:tc>
        <w:tc>
          <w:tcPr>
            <w:tcW w:w="7648" w:type="dxa"/>
            <w:shd w:val="clear" w:color="auto" w:fill="FFFFFF"/>
            <w:vAlign w:val="center"/>
          </w:tcPr>
          <w:p w14:paraId="34377115" w14:textId="77EA7A41" w:rsidR="00BF1825" w:rsidRPr="00FA7229" w:rsidRDefault="00BF1825" w:rsidP="00452B85">
            <w:pPr>
              <w:spacing w:before="60" w:after="60"/>
              <w:rPr>
                <w:rFonts w:ascii="Calibri" w:hAnsi="Calibri" w:cs="Calibri"/>
                <w:sz w:val="20"/>
                <w:szCs w:val="20"/>
              </w:rPr>
            </w:pPr>
            <w:r w:rsidRPr="002A1B81">
              <w:rPr>
                <w:rFonts w:ascii="Calibri" w:hAnsi="Calibri" w:cs="Calibri"/>
                <w:i/>
                <w:sz w:val="20"/>
                <w:szCs w:val="20"/>
                <w:lang w:val="en-AU"/>
              </w:rPr>
              <w:t>Do not significantly harm</w:t>
            </w:r>
            <w:r>
              <w:rPr>
                <w:rFonts w:ascii="Calibri" w:hAnsi="Calibri" w:cs="Calibri"/>
                <w:sz w:val="20"/>
                <w:szCs w:val="20"/>
              </w:rPr>
              <w:t xml:space="preserve"> – zásada nespôsobovať významnú škodu</w:t>
            </w:r>
          </w:p>
        </w:tc>
      </w:tr>
      <w:tr w:rsidR="00151A86" w:rsidRPr="00042FDE" w14:paraId="639E8BC1" w14:textId="77777777" w:rsidTr="00851432">
        <w:trPr>
          <w:trHeight w:val="454"/>
        </w:trPr>
        <w:tc>
          <w:tcPr>
            <w:tcW w:w="1696" w:type="dxa"/>
            <w:shd w:val="clear" w:color="auto" w:fill="D2EECE" w:themeFill="accent5" w:themeFillTint="33"/>
            <w:vAlign w:val="center"/>
          </w:tcPr>
          <w:p w14:paraId="4482EE70" w14:textId="02E01409" w:rsidR="00151A86" w:rsidRPr="00FA7229" w:rsidRDefault="00151A86" w:rsidP="00C96386">
            <w:pPr>
              <w:spacing w:beforeLines="60" w:before="144" w:afterLines="60" w:after="144"/>
              <w:contextualSpacing/>
              <w:rPr>
                <w:rFonts w:ascii="Calibri" w:hAnsi="Calibri" w:cs="Calibri"/>
                <w:b/>
                <w:bCs/>
                <w:sz w:val="20"/>
                <w:szCs w:val="20"/>
              </w:rPr>
            </w:pPr>
            <w:r>
              <w:rPr>
                <w:rFonts w:ascii="Calibri" w:hAnsi="Calibri" w:cs="Calibri"/>
                <w:b/>
                <w:bCs/>
                <w:sz w:val="20"/>
                <w:szCs w:val="20"/>
              </w:rPr>
              <w:t>DV</w:t>
            </w:r>
          </w:p>
        </w:tc>
        <w:tc>
          <w:tcPr>
            <w:tcW w:w="7648" w:type="dxa"/>
            <w:shd w:val="clear" w:color="auto" w:fill="FFFFFF"/>
            <w:vAlign w:val="center"/>
          </w:tcPr>
          <w:p w14:paraId="6E0226FC" w14:textId="696D5B3C" w:rsidR="00151A86" w:rsidRPr="00FA7229" w:rsidRDefault="00151A86" w:rsidP="00452B85">
            <w:pPr>
              <w:spacing w:before="60" w:after="60"/>
              <w:rPr>
                <w:rFonts w:ascii="Calibri" w:hAnsi="Calibri" w:cs="Calibri"/>
                <w:sz w:val="20"/>
                <w:szCs w:val="20"/>
              </w:rPr>
            </w:pPr>
            <w:r>
              <w:rPr>
                <w:rFonts w:ascii="Calibri" w:hAnsi="Calibri" w:cs="Calibri"/>
                <w:sz w:val="20"/>
                <w:szCs w:val="20"/>
              </w:rPr>
              <w:t>Dodatočné výdavky</w:t>
            </w:r>
          </w:p>
        </w:tc>
      </w:tr>
      <w:tr w:rsidR="00151A86" w:rsidRPr="00042FDE" w14:paraId="30949343" w14:textId="77777777" w:rsidTr="00851432">
        <w:trPr>
          <w:trHeight w:val="454"/>
        </w:trPr>
        <w:tc>
          <w:tcPr>
            <w:tcW w:w="1696" w:type="dxa"/>
            <w:shd w:val="clear" w:color="auto" w:fill="D2EECE" w:themeFill="accent5" w:themeFillTint="33"/>
            <w:vAlign w:val="center"/>
          </w:tcPr>
          <w:p w14:paraId="1E17D642" w14:textId="02A34AF5"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EÚ</w:t>
            </w:r>
          </w:p>
        </w:tc>
        <w:tc>
          <w:tcPr>
            <w:tcW w:w="7648" w:type="dxa"/>
            <w:shd w:val="clear" w:color="auto" w:fill="FFFFFF"/>
            <w:vAlign w:val="center"/>
          </w:tcPr>
          <w:p w14:paraId="1383565B" w14:textId="756498AD"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Európska únia</w:t>
            </w:r>
          </w:p>
        </w:tc>
      </w:tr>
      <w:tr w:rsidR="00151A86" w:rsidRPr="00042FDE" w14:paraId="3D0A2141" w14:textId="77777777" w:rsidTr="00851432">
        <w:trPr>
          <w:trHeight w:val="454"/>
        </w:trPr>
        <w:tc>
          <w:tcPr>
            <w:tcW w:w="1696" w:type="dxa"/>
            <w:shd w:val="clear" w:color="auto" w:fill="D2EECE" w:themeFill="accent5" w:themeFillTint="33"/>
            <w:vAlign w:val="center"/>
          </w:tcPr>
          <w:p w14:paraId="2E594053" w14:textId="65386E22" w:rsidR="00151A86" w:rsidRPr="00FA7229" w:rsidRDefault="00151A86" w:rsidP="00C96386">
            <w:pPr>
              <w:spacing w:beforeLines="60" w:before="144" w:afterLines="60" w:after="144"/>
              <w:contextualSpacing/>
              <w:rPr>
                <w:rFonts w:ascii="Calibri" w:hAnsi="Calibri" w:cs="Calibri"/>
                <w:b/>
                <w:bCs/>
                <w:sz w:val="20"/>
                <w:szCs w:val="20"/>
              </w:rPr>
            </w:pPr>
            <w:proofErr w:type="spellStart"/>
            <w:r w:rsidRPr="00FA7229">
              <w:rPr>
                <w:rFonts w:ascii="Calibri" w:hAnsi="Calibri" w:cs="Calibri"/>
                <w:b/>
                <w:bCs/>
                <w:sz w:val="20"/>
                <w:szCs w:val="20"/>
              </w:rPr>
              <w:t>FKnM</w:t>
            </w:r>
            <w:proofErr w:type="spellEnd"/>
          </w:p>
        </w:tc>
        <w:tc>
          <w:tcPr>
            <w:tcW w:w="7648" w:type="dxa"/>
            <w:shd w:val="clear" w:color="auto" w:fill="FFFFFF"/>
            <w:vAlign w:val="center"/>
          </w:tcPr>
          <w:p w14:paraId="31058D4A" w14:textId="0008189B"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Finančná kontrola na mieste</w:t>
            </w:r>
            <w:ins w:id="5" w:author="KH" w:date="2025-12-22T13:23:00Z">
              <w:r w:rsidR="007D7E1E">
                <w:rPr>
                  <w:rFonts w:ascii="Calibri" w:hAnsi="Calibri" w:cs="Calibri"/>
                  <w:sz w:val="20"/>
                  <w:szCs w:val="20"/>
                </w:rPr>
                <w:t xml:space="preserve"> </w:t>
              </w:r>
              <w:r w:rsidR="007D7E1E" w:rsidRPr="007D7E1E">
                <w:rPr>
                  <w:rFonts w:ascii="Calibri" w:hAnsi="Calibri" w:cs="Calibri"/>
                  <w:sz w:val="20"/>
                  <w:szCs w:val="20"/>
                </w:rPr>
                <w:t>podľa § 9 zákona o finančnej kontrole a audite</w:t>
              </w:r>
            </w:ins>
          </w:p>
        </w:tc>
      </w:tr>
      <w:tr w:rsidR="00151A86" w:rsidRPr="00042FDE" w14:paraId="76B34891" w14:textId="77777777" w:rsidTr="00851432">
        <w:trPr>
          <w:trHeight w:val="454"/>
        </w:trPr>
        <w:tc>
          <w:tcPr>
            <w:tcW w:w="1696" w:type="dxa"/>
            <w:shd w:val="clear" w:color="auto" w:fill="D2EECE" w:themeFill="accent5" w:themeFillTint="33"/>
            <w:vAlign w:val="center"/>
          </w:tcPr>
          <w:p w14:paraId="2154BB81" w14:textId="524BB0BE" w:rsidR="00151A86" w:rsidRPr="00FA7229" w:rsidRDefault="00151A86" w:rsidP="00C96386">
            <w:pPr>
              <w:spacing w:beforeLines="60" w:before="144" w:afterLines="60" w:after="144"/>
              <w:contextualSpacing/>
              <w:rPr>
                <w:rFonts w:ascii="Calibri" w:hAnsi="Calibri" w:cs="Calibri"/>
                <w:b/>
                <w:bCs/>
                <w:sz w:val="20"/>
                <w:szCs w:val="20"/>
              </w:rPr>
            </w:pPr>
            <w:r>
              <w:rPr>
                <w:rFonts w:ascii="Calibri" w:hAnsi="Calibri" w:cs="Calibri"/>
                <w:b/>
                <w:bCs/>
                <w:sz w:val="20"/>
                <w:szCs w:val="20"/>
              </w:rPr>
              <w:t>FN</w:t>
            </w:r>
          </w:p>
        </w:tc>
        <w:tc>
          <w:tcPr>
            <w:tcW w:w="7648" w:type="dxa"/>
            <w:shd w:val="clear" w:color="auto" w:fill="FFFFFF"/>
            <w:vAlign w:val="center"/>
          </w:tcPr>
          <w:p w14:paraId="4AA9FF48" w14:textId="5FB8F9F5" w:rsidR="00151A86" w:rsidRPr="00FA7229" w:rsidRDefault="00151A86" w:rsidP="00452B85">
            <w:pPr>
              <w:spacing w:before="60" w:after="60"/>
              <w:rPr>
                <w:rFonts w:ascii="Calibri" w:hAnsi="Calibri" w:cs="Calibri"/>
                <w:sz w:val="20"/>
                <w:szCs w:val="20"/>
              </w:rPr>
            </w:pPr>
            <w:r>
              <w:rPr>
                <w:rFonts w:ascii="Calibri" w:hAnsi="Calibri" w:cs="Calibri"/>
                <w:sz w:val="20"/>
                <w:szCs w:val="20"/>
              </w:rPr>
              <w:t>Finančný nástroj</w:t>
            </w:r>
          </w:p>
        </w:tc>
      </w:tr>
      <w:tr w:rsidR="00363909" w:rsidRPr="00042FDE" w14:paraId="2F37165F" w14:textId="77777777" w:rsidTr="00851432">
        <w:trPr>
          <w:trHeight w:val="454"/>
        </w:trPr>
        <w:tc>
          <w:tcPr>
            <w:tcW w:w="1696" w:type="dxa"/>
            <w:shd w:val="clear" w:color="auto" w:fill="D2EECE" w:themeFill="accent5" w:themeFillTint="33"/>
            <w:vAlign w:val="center"/>
          </w:tcPr>
          <w:p w14:paraId="3E81C958" w14:textId="5B953407" w:rsidR="00363909" w:rsidRPr="00FA7229" w:rsidRDefault="00363909" w:rsidP="00C96386">
            <w:pPr>
              <w:spacing w:beforeLines="60" w:before="144" w:afterLines="60" w:after="144"/>
              <w:contextualSpacing/>
              <w:rPr>
                <w:rFonts w:ascii="Calibri" w:hAnsi="Calibri" w:cs="Calibri"/>
                <w:b/>
                <w:bCs/>
                <w:sz w:val="20"/>
                <w:szCs w:val="20"/>
              </w:rPr>
            </w:pPr>
            <w:r>
              <w:rPr>
                <w:rFonts w:ascii="Calibri" w:hAnsi="Calibri" w:cs="Calibri"/>
                <w:b/>
                <w:bCs/>
                <w:sz w:val="20"/>
                <w:szCs w:val="20"/>
              </w:rPr>
              <w:t>IGP</w:t>
            </w:r>
          </w:p>
        </w:tc>
        <w:tc>
          <w:tcPr>
            <w:tcW w:w="7648" w:type="dxa"/>
            <w:shd w:val="clear" w:color="auto" w:fill="FFFFFF"/>
            <w:vAlign w:val="center"/>
          </w:tcPr>
          <w:p w14:paraId="14161BD9" w14:textId="1D565ACF" w:rsidR="00363909" w:rsidRPr="00FA7229" w:rsidRDefault="00363909" w:rsidP="00452B85">
            <w:pPr>
              <w:spacing w:before="60" w:after="60"/>
              <w:rPr>
                <w:rFonts w:ascii="Calibri" w:hAnsi="Calibri" w:cs="Calibri"/>
                <w:sz w:val="20"/>
                <w:szCs w:val="20"/>
              </w:rPr>
            </w:pPr>
            <w:r>
              <w:rPr>
                <w:rFonts w:ascii="Calibri" w:hAnsi="Calibri" w:cs="Calibri"/>
                <w:sz w:val="20"/>
                <w:szCs w:val="20"/>
              </w:rPr>
              <w:t>Inžinierskogeologický prieskum</w:t>
            </w:r>
          </w:p>
        </w:tc>
      </w:tr>
      <w:tr w:rsidR="00151A86" w:rsidRPr="00042FDE" w14:paraId="4A86FBE7" w14:textId="77777777" w:rsidTr="00851432">
        <w:trPr>
          <w:trHeight w:val="454"/>
        </w:trPr>
        <w:tc>
          <w:tcPr>
            <w:tcW w:w="1696" w:type="dxa"/>
            <w:shd w:val="clear" w:color="auto" w:fill="D2EECE" w:themeFill="accent5" w:themeFillTint="33"/>
            <w:vAlign w:val="center"/>
          </w:tcPr>
          <w:p w14:paraId="74E69ADF" w14:textId="3E1DC73C"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ITMS</w:t>
            </w:r>
            <w:r w:rsidR="00C525EB">
              <w:rPr>
                <w:rFonts w:ascii="Calibri" w:hAnsi="Calibri" w:cs="Calibri"/>
                <w:b/>
                <w:bCs/>
                <w:sz w:val="20"/>
                <w:szCs w:val="20"/>
              </w:rPr>
              <w:t>21+</w:t>
            </w:r>
          </w:p>
        </w:tc>
        <w:tc>
          <w:tcPr>
            <w:tcW w:w="7648" w:type="dxa"/>
            <w:shd w:val="clear" w:color="auto" w:fill="FFFFFF"/>
            <w:vAlign w:val="center"/>
          </w:tcPr>
          <w:p w14:paraId="4DD048D5" w14:textId="19509ED6"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Informačný monitorovací systém</w:t>
            </w:r>
            <w:r w:rsidR="00C348BE">
              <w:rPr>
                <w:rFonts w:ascii="Calibri" w:hAnsi="Calibri" w:cs="Calibri"/>
                <w:sz w:val="20"/>
                <w:szCs w:val="20"/>
              </w:rPr>
              <w:t xml:space="preserve"> </w:t>
            </w:r>
            <w:r w:rsidR="00C348BE" w:rsidRPr="00DA6C4F">
              <w:rPr>
                <w:rFonts w:asciiTheme="minorHAnsi" w:hAnsiTheme="minorHAnsi" w:cstheme="minorHAnsi"/>
                <w:sz w:val="20"/>
              </w:rPr>
              <w:t>pre programové obdobie 2021-2027</w:t>
            </w:r>
          </w:p>
        </w:tc>
      </w:tr>
      <w:tr w:rsidR="00151A86" w:rsidRPr="00042FDE" w14:paraId="0B8B6C5D" w14:textId="77777777" w:rsidTr="00851432">
        <w:trPr>
          <w:trHeight w:val="454"/>
        </w:trPr>
        <w:tc>
          <w:tcPr>
            <w:tcW w:w="1696" w:type="dxa"/>
            <w:shd w:val="clear" w:color="auto" w:fill="D2EECE" w:themeFill="accent5" w:themeFillTint="33"/>
            <w:vAlign w:val="center"/>
          </w:tcPr>
          <w:p w14:paraId="729BC7A6" w14:textId="6A0F6B9B" w:rsidR="00151A86" w:rsidRPr="00FA7229" w:rsidRDefault="00151A86" w:rsidP="00C96386">
            <w:pPr>
              <w:spacing w:beforeLines="60" w:before="144" w:afterLines="60" w:after="144"/>
              <w:contextualSpacing/>
              <w:rPr>
                <w:rFonts w:ascii="Calibri" w:hAnsi="Calibri" w:cs="Calibri"/>
                <w:b/>
                <w:bCs/>
                <w:sz w:val="20"/>
                <w:szCs w:val="20"/>
              </w:rPr>
            </w:pPr>
            <w:r>
              <w:rPr>
                <w:rFonts w:ascii="Calibri" w:hAnsi="Calibri" w:cs="Calibri"/>
                <w:b/>
                <w:bCs/>
                <w:sz w:val="20"/>
                <w:szCs w:val="20"/>
              </w:rPr>
              <w:t>MD SR</w:t>
            </w:r>
          </w:p>
        </w:tc>
        <w:tc>
          <w:tcPr>
            <w:tcW w:w="7648" w:type="dxa"/>
            <w:shd w:val="clear" w:color="auto" w:fill="FFFFFF"/>
            <w:vAlign w:val="center"/>
          </w:tcPr>
          <w:p w14:paraId="5D4718B3" w14:textId="160C82BF" w:rsidR="00151A86" w:rsidRPr="00FA7229" w:rsidRDefault="00151A86" w:rsidP="00452B85">
            <w:pPr>
              <w:spacing w:before="60" w:after="60"/>
              <w:rPr>
                <w:rFonts w:ascii="Calibri" w:hAnsi="Calibri" w:cs="Calibri"/>
                <w:sz w:val="20"/>
                <w:szCs w:val="20"/>
              </w:rPr>
            </w:pPr>
            <w:r>
              <w:rPr>
                <w:rFonts w:ascii="Calibri" w:hAnsi="Calibri" w:cs="Calibri"/>
                <w:sz w:val="20"/>
                <w:szCs w:val="20"/>
              </w:rPr>
              <w:t>Ministerstvo dopravy Slovenskej republiky</w:t>
            </w:r>
          </w:p>
        </w:tc>
      </w:tr>
      <w:tr w:rsidR="00151A86" w:rsidRPr="00042FDE" w14:paraId="0992F158" w14:textId="77777777" w:rsidTr="00851432">
        <w:trPr>
          <w:trHeight w:val="454"/>
        </w:trPr>
        <w:tc>
          <w:tcPr>
            <w:tcW w:w="1696" w:type="dxa"/>
            <w:shd w:val="clear" w:color="auto" w:fill="D2EECE" w:themeFill="accent5" w:themeFillTint="33"/>
            <w:vAlign w:val="center"/>
          </w:tcPr>
          <w:p w14:paraId="4D782FCC" w14:textId="6DE781DF"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MF SR</w:t>
            </w:r>
          </w:p>
        </w:tc>
        <w:tc>
          <w:tcPr>
            <w:tcW w:w="7648" w:type="dxa"/>
            <w:shd w:val="clear" w:color="auto" w:fill="FFFFFF"/>
            <w:vAlign w:val="center"/>
          </w:tcPr>
          <w:p w14:paraId="16CE7609" w14:textId="04A01F8C"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Ministerstvo financií Slovenskej republiky</w:t>
            </w:r>
          </w:p>
        </w:tc>
      </w:tr>
      <w:tr w:rsidR="00151A86" w:rsidRPr="00042FDE" w14:paraId="012D27A0" w14:textId="77777777" w:rsidTr="00851432">
        <w:trPr>
          <w:trHeight w:val="454"/>
        </w:trPr>
        <w:tc>
          <w:tcPr>
            <w:tcW w:w="1696" w:type="dxa"/>
            <w:shd w:val="clear" w:color="auto" w:fill="D2EECE" w:themeFill="accent5" w:themeFillTint="33"/>
            <w:vAlign w:val="center"/>
          </w:tcPr>
          <w:p w14:paraId="62280FAA" w14:textId="46D35930"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MS</w:t>
            </w:r>
          </w:p>
        </w:tc>
        <w:tc>
          <w:tcPr>
            <w:tcW w:w="7648" w:type="dxa"/>
            <w:shd w:val="clear" w:color="auto" w:fill="FFFFFF"/>
            <w:vAlign w:val="center"/>
          </w:tcPr>
          <w:p w14:paraId="35EDDC67" w14:textId="5BF59641"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Monitorovacia správa</w:t>
            </w:r>
            <w:ins w:id="6" w:author="KH" w:date="2025-11-27T10:32:00Z">
              <w:r w:rsidR="00841360">
                <w:rPr>
                  <w:rFonts w:ascii="Calibri" w:hAnsi="Calibri" w:cs="Calibri"/>
                  <w:sz w:val="20"/>
                  <w:szCs w:val="20"/>
                </w:rPr>
                <w:t xml:space="preserve"> alebo „zmena typu Monitorovanie“</w:t>
              </w:r>
            </w:ins>
          </w:p>
        </w:tc>
      </w:tr>
      <w:tr w:rsidR="00151A86" w:rsidRPr="00042FDE" w14:paraId="354678A7" w14:textId="77777777" w:rsidTr="00851432">
        <w:trPr>
          <w:trHeight w:val="454"/>
        </w:trPr>
        <w:tc>
          <w:tcPr>
            <w:tcW w:w="1696" w:type="dxa"/>
            <w:shd w:val="clear" w:color="auto" w:fill="D2EECE" w:themeFill="accent5" w:themeFillTint="33"/>
            <w:vAlign w:val="center"/>
          </w:tcPr>
          <w:p w14:paraId="0D3FB7DB" w14:textId="1A1DB793"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NFP</w:t>
            </w:r>
          </w:p>
        </w:tc>
        <w:tc>
          <w:tcPr>
            <w:tcW w:w="7648" w:type="dxa"/>
            <w:shd w:val="clear" w:color="auto" w:fill="FFFFFF"/>
            <w:vAlign w:val="center"/>
          </w:tcPr>
          <w:p w14:paraId="607CF817" w14:textId="04B0AE0E"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Nenávratný finančný príspevok</w:t>
            </w:r>
          </w:p>
        </w:tc>
      </w:tr>
      <w:tr w:rsidR="00151A86" w:rsidRPr="00042FDE" w14:paraId="0DAF0363" w14:textId="77777777" w:rsidTr="00851432">
        <w:trPr>
          <w:trHeight w:val="454"/>
        </w:trPr>
        <w:tc>
          <w:tcPr>
            <w:tcW w:w="1696" w:type="dxa"/>
            <w:shd w:val="clear" w:color="auto" w:fill="D2EECE" w:themeFill="accent5" w:themeFillTint="33"/>
            <w:vAlign w:val="center"/>
          </w:tcPr>
          <w:p w14:paraId="2D35596D" w14:textId="2F86E3F4"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NMS</w:t>
            </w:r>
          </w:p>
        </w:tc>
        <w:tc>
          <w:tcPr>
            <w:tcW w:w="7648" w:type="dxa"/>
            <w:shd w:val="clear" w:color="auto" w:fill="FFFFFF"/>
            <w:vAlign w:val="center"/>
          </w:tcPr>
          <w:p w14:paraId="72B465B7" w14:textId="5F5DBDCB" w:rsidR="00151A86" w:rsidRPr="00FA7229" w:rsidRDefault="00151A86" w:rsidP="00452B85">
            <w:pPr>
              <w:spacing w:before="60" w:after="60"/>
              <w:rPr>
                <w:rFonts w:ascii="Calibri" w:hAnsi="Calibri" w:cs="Calibri"/>
                <w:sz w:val="20"/>
                <w:szCs w:val="20"/>
              </w:rPr>
            </w:pPr>
            <w:del w:id="7" w:author="KH" w:date="2025-11-12T08:58:00Z">
              <w:r w:rsidRPr="00FA7229" w:rsidDel="00D34767">
                <w:rPr>
                  <w:rFonts w:ascii="Calibri" w:hAnsi="Calibri" w:cs="Calibri"/>
                  <w:sz w:val="20"/>
                  <w:szCs w:val="20"/>
                </w:rPr>
                <w:delText>N</w:delText>
              </w:r>
            </w:del>
            <w:ins w:id="8" w:author="KH" w:date="2025-11-12T08:58:00Z">
              <w:r w:rsidR="00D34767">
                <w:rPr>
                  <w:rFonts w:ascii="Calibri" w:hAnsi="Calibri" w:cs="Calibri"/>
                  <w:sz w:val="20"/>
                  <w:szCs w:val="20"/>
                </w:rPr>
                <w:t>n</w:t>
              </w:r>
            </w:ins>
            <w:r w:rsidRPr="00FA7229">
              <w:rPr>
                <w:rFonts w:ascii="Calibri" w:hAnsi="Calibri" w:cs="Calibri"/>
                <w:sz w:val="20"/>
                <w:szCs w:val="20"/>
              </w:rPr>
              <w:t xml:space="preserve">ásledná </w:t>
            </w:r>
            <w:del w:id="9" w:author="KH" w:date="2025-11-12T08:58:00Z">
              <w:r w:rsidRPr="00FA7229" w:rsidDel="00D34767">
                <w:rPr>
                  <w:rFonts w:ascii="Calibri" w:hAnsi="Calibri" w:cs="Calibri"/>
                  <w:sz w:val="20"/>
                  <w:szCs w:val="20"/>
                </w:rPr>
                <w:delText>m</w:delText>
              </w:r>
            </w:del>
            <w:ins w:id="10" w:author="KH" w:date="2025-11-12T08:58:00Z">
              <w:r w:rsidR="00D34767">
                <w:rPr>
                  <w:rFonts w:ascii="Calibri" w:hAnsi="Calibri" w:cs="Calibri"/>
                  <w:sz w:val="20"/>
                  <w:szCs w:val="20"/>
                </w:rPr>
                <w:t>M</w:t>
              </w:r>
            </w:ins>
            <w:r w:rsidRPr="00FA7229">
              <w:rPr>
                <w:rFonts w:ascii="Calibri" w:hAnsi="Calibri" w:cs="Calibri"/>
                <w:sz w:val="20"/>
                <w:szCs w:val="20"/>
              </w:rPr>
              <w:t>onitorovacia správa</w:t>
            </w:r>
          </w:p>
        </w:tc>
      </w:tr>
      <w:tr w:rsidR="00151A86" w:rsidRPr="00042FDE" w14:paraId="2BD4672E" w14:textId="77777777" w:rsidTr="00851432">
        <w:trPr>
          <w:trHeight w:val="454"/>
        </w:trPr>
        <w:tc>
          <w:tcPr>
            <w:tcW w:w="1696" w:type="dxa"/>
            <w:shd w:val="clear" w:color="auto" w:fill="D2EECE" w:themeFill="accent5" w:themeFillTint="33"/>
            <w:vAlign w:val="center"/>
          </w:tcPr>
          <w:p w14:paraId="08EF0EAE" w14:textId="5371B1F7" w:rsidR="00151A86" w:rsidRPr="00FA7229" w:rsidRDefault="00151A86" w:rsidP="00C96386">
            <w:pPr>
              <w:spacing w:beforeLines="60" w:before="144" w:afterLines="60" w:after="144"/>
              <w:contextualSpacing/>
              <w:rPr>
                <w:rFonts w:ascii="Calibri" w:hAnsi="Calibri" w:cs="Calibri"/>
                <w:b/>
                <w:bCs/>
                <w:sz w:val="20"/>
                <w:szCs w:val="20"/>
              </w:rPr>
            </w:pPr>
            <w:r>
              <w:rPr>
                <w:rFonts w:ascii="Calibri" w:hAnsi="Calibri" w:cs="Calibri"/>
                <w:b/>
                <w:bCs/>
                <w:sz w:val="20"/>
                <w:szCs w:val="20"/>
              </w:rPr>
              <w:t>NSU</w:t>
            </w:r>
          </w:p>
        </w:tc>
        <w:tc>
          <w:tcPr>
            <w:tcW w:w="7648" w:type="dxa"/>
            <w:shd w:val="clear" w:color="auto" w:fill="FFFFFF"/>
            <w:vAlign w:val="center"/>
          </w:tcPr>
          <w:p w14:paraId="5612D724" w14:textId="2DB19FC3" w:rsidR="00151A86" w:rsidRPr="00FA7229" w:rsidRDefault="00151A86" w:rsidP="00452B85">
            <w:pPr>
              <w:spacing w:before="60" w:after="60"/>
              <w:rPr>
                <w:rFonts w:ascii="Calibri" w:hAnsi="Calibri" w:cs="Calibri"/>
                <w:sz w:val="20"/>
                <w:szCs w:val="20"/>
              </w:rPr>
            </w:pPr>
            <w:r>
              <w:rPr>
                <w:rFonts w:ascii="Calibri" w:hAnsi="Calibri" w:cs="Calibri"/>
                <w:sz w:val="20"/>
                <w:szCs w:val="20"/>
              </w:rPr>
              <w:t xml:space="preserve">Nariadenie </w:t>
            </w:r>
            <w:r w:rsidRPr="00CC0BAF">
              <w:rPr>
                <w:rFonts w:ascii="Calibri" w:hAnsi="Calibri" w:cs="Calibri"/>
                <w:sz w:val="20"/>
                <w:szCs w:val="20"/>
              </w:rPr>
              <w:t>EURÓPSKEHO P</w:t>
            </w:r>
            <w:r>
              <w:rPr>
                <w:rFonts w:ascii="Calibri" w:hAnsi="Calibri" w:cs="Calibri"/>
                <w:sz w:val="20"/>
                <w:szCs w:val="20"/>
              </w:rPr>
              <w:t xml:space="preserve">ARLAMENTU A RADY (EÚ) 2021/1060 z 24. júna 2021, </w:t>
            </w:r>
            <w:r w:rsidRPr="00CC0BAF">
              <w:rPr>
                <w:rFonts w:ascii="Calibri" w:hAnsi="Calibri" w:cs="Calibri"/>
                <w:sz w:val="20"/>
                <w:szCs w:val="20"/>
              </w:rPr>
              <w:t xml:space="preserve">ktorým sa stanovujú spoločné ustanovenia o Európskom fonde </w:t>
            </w:r>
            <w:r>
              <w:rPr>
                <w:rFonts w:ascii="Calibri" w:hAnsi="Calibri" w:cs="Calibri"/>
                <w:sz w:val="20"/>
                <w:szCs w:val="20"/>
              </w:rPr>
              <w:t xml:space="preserve">regionálneho rozvoja, Európskom </w:t>
            </w:r>
            <w:r w:rsidRPr="00CC0BAF">
              <w:rPr>
                <w:rFonts w:ascii="Calibri" w:hAnsi="Calibri" w:cs="Calibri"/>
                <w:sz w:val="20"/>
                <w:szCs w:val="20"/>
              </w:rPr>
              <w:t>sociálnom fonde plus, Kohéznom fonde, Fonde na spravo</w:t>
            </w:r>
            <w:r>
              <w:rPr>
                <w:rFonts w:ascii="Calibri" w:hAnsi="Calibri" w:cs="Calibri"/>
                <w:sz w:val="20"/>
                <w:szCs w:val="20"/>
              </w:rPr>
              <w:t xml:space="preserve">dlivú transformáciu a Európskom </w:t>
            </w:r>
            <w:r w:rsidRPr="00CC0BAF">
              <w:rPr>
                <w:rFonts w:ascii="Calibri" w:hAnsi="Calibri" w:cs="Calibri"/>
                <w:sz w:val="20"/>
                <w:szCs w:val="20"/>
              </w:rPr>
              <w:t xml:space="preserve">námornom, rybolovnom a </w:t>
            </w:r>
            <w:proofErr w:type="spellStart"/>
            <w:r w:rsidRPr="00CC0BAF">
              <w:rPr>
                <w:rFonts w:ascii="Calibri" w:hAnsi="Calibri" w:cs="Calibri"/>
                <w:sz w:val="20"/>
                <w:szCs w:val="20"/>
              </w:rPr>
              <w:t>akvakultúrnom</w:t>
            </w:r>
            <w:proofErr w:type="spellEnd"/>
            <w:r w:rsidRPr="00CC0BAF">
              <w:rPr>
                <w:rFonts w:ascii="Calibri" w:hAnsi="Calibri" w:cs="Calibri"/>
                <w:sz w:val="20"/>
                <w:szCs w:val="20"/>
              </w:rPr>
              <w:t xml:space="preserve"> fonde a rozpočtové pravidlá pre uvedené fon</w:t>
            </w:r>
            <w:r>
              <w:rPr>
                <w:rFonts w:ascii="Calibri" w:hAnsi="Calibri" w:cs="Calibri"/>
                <w:sz w:val="20"/>
                <w:szCs w:val="20"/>
              </w:rPr>
              <w:t xml:space="preserve">dy, ako aj </w:t>
            </w:r>
            <w:r w:rsidRPr="00CC0BAF">
              <w:rPr>
                <w:rFonts w:ascii="Calibri" w:hAnsi="Calibri" w:cs="Calibri"/>
                <w:sz w:val="20"/>
                <w:szCs w:val="20"/>
              </w:rPr>
              <w:t>pre Fond pre azyl, migráciu a integráciu, Fond pre vnútornú</w:t>
            </w:r>
            <w:r>
              <w:rPr>
                <w:rFonts w:ascii="Calibri" w:hAnsi="Calibri" w:cs="Calibri"/>
                <w:sz w:val="20"/>
                <w:szCs w:val="20"/>
              </w:rPr>
              <w:t xml:space="preserve"> bezpečnosť a Nástroj finančne </w:t>
            </w:r>
            <w:r w:rsidRPr="00CC0BAF">
              <w:rPr>
                <w:rFonts w:ascii="Calibri" w:hAnsi="Calibri" w:cs="Calibri"/>
                <w:sz w:val="20"/>
                <w:szCs w:val="20"/>
              </w:rPr>
              <w:t>podpory na riadenie hraníc a vízovú politiku</w:t>
            </w:r>
          </w:p>
        </w:tc>
      </w:tr>
      <w:tr w:rsidR="00151A86" w:rsidRPr="00042FDE" w14:paraId="7327F696" w14:textId="77777777" w:rsidTr="00851432">
        <w:trPr>
          <w:trHeight w:val="454"/>
        </w:trPr>
        <w:tc>
          <w:tcPr>
            <w:tcW w:w="1696" w:type="dxa"/>
            <w:shd w:val="clear" w:color="auto" w:fill="D2EECE" w:themeFill="accent5" w:themeFillTint="33"/>
            <w:vAlign w:val="center"/>
          </w:tcPr>
          <w:p w14:paraId="72BF1738" w14:textId="694CCBFD"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príručka</w:t>
            </w:r>
          </w:p>
        </w:tc>
        <w:tc>
          <w:tcPr>
            <w:tcW w:w="7648" w:type="dxa"/>
            <w:shd w:val="clear" w:color="auto" w:fill="FFFFFF"/>
            <w:vAlign w:val="center"/>
          </w:tcPr>
          <w:p w14:paraId="27EABB80" w14:textId="2C55EFF1"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Príručka pre prijímateľa pre Program Slovensko</w:t>
            </w:r>
          </w:p>
        </w:tc>
      </w:tr>
      <w:tr w:rsidR="00151A86" w:rsidRPr="00042FDE" w14:paraId="24E28C9F" w14:textId="77777777" w:rsidTr="00851432">
        <w:trPr>
          <w:trHeight w:val="454"/>
        </w:trPr>
        <w:tc>
          <w:tcPr>
            <w:tcW w:w="1696" w:type="dxa"/>
            <w:shd w:val="clear" w:color="auto" w:fill="D2EECE" w:themeFill="accent5" w:themeFillTint="33"/>
            <w:vAlign w:val="center"/>
          </w:tcPr>
          <w:p w14:paraId="05D69F77" w14:textId="10293D47"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Príručka k VO</w:t>
            </w:r>
          </w:p>
        </w:tc>
        <w:tc>
          <w:tcPr>
            <w:tcW w:w="7648" w:type="dxa"/>
            <w:shd w:val="clear" w:color="auto" w:fill="FFFFFF"/>
            <w:vAlign w:val="center"/>
          </w:tcPr>
          <w:p w14:paraId="15B03B60" w14:textId="599BF9CE" w:rsidR="00151A86" w:rsidRPr="00FA7229" w:rsidRDefault="00151A86" w:rsidP="00D34767">
            <w:pPr>
              <w:spacing w:before="60" w:after="60"/>
              <w:rPr>
                <w:rFonts w:ascii="Calibri" w:hAnsi="Calibri" w:cs="Calibri"/>
                <w:sz w:val="20"/>
                <w:szCs w:val="20"/>
              </w:rPr>
            </w:pPr>
            <w:r w:rsidRPr="00FA7229">
              <w:rPr>
                <w:rFonts w:ascii="Calibri" w:hAnsi="Calibri" w:cs="Calibri"/>
                <w:sz w:val="20"/>
                <w:szCs w:val="20"/>
              </w:rPr>
              <w:t xml:space="preserve">Príručka </w:t>
            </w:r>
            <w:del w:id="11" w:author="KH" w:date="2025-11-12T09:09:00Z">
              <w:r w:rsidRPr="00FA7229" w:rsidDel="00D34767">
                <w:rPr>
                  <w:rFonts w:ascii="Calibri" w:hAnsi="Calibri" w:cs="Calibri"/>
                  <w:sz w:val="20"/>
                  <w:szCs w:val="20"/>
                </w:rPr>
                <w:delText xml:space="preserve">pre žiadateľov/prijímateľov </w:delText>
              </w:r>
            </w:del>
            <w:r w:rsidRPr="00FA7229">
              <w:rPr>
                <w:rFonts w:ascii="Calibri" w:hAnsi="Calibri" w:cs="Calibri"/>
                <w:sz w:val="20"/>
                <w:szCs w:val="20"/>
              </w:rPr>
              <w:t>k procesu a kontrole verejného obstarávania/obstarávania</w:t>
            </w:r>
          </w:p>
        </w:tc>
      </w:tr>
      <w:tr w:rsidR="00151A86" w:rsidRPr="00042FDE" w14:paraId="7DA3CE1D" w14:textId="77777777" w:rsidTr="00851432">
        <w:trPr>
          <w:trHeight w:val="454"/>
        </w:trPr>
        <w:tc>
          <w:tcPr>
            <w:tcW w:w="1696" w:type="dxa"/>
            <w:shd w:val="clear" w:color="auto" w:fill="D2EECE" w:themeFill="accent5" w:themeFillTint="33"/>
            <w:vAlign w:val="center"/>
          </w:tcPr>
          <w:p w14:paraId="52D868A6" w14:textId="098EA9DB"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RO</w:t>
            </w:r>
          </w:p>
        </w:tc>
        <w:tc>
          <w:tcPr>
            <w:tcW w:w="7648" w:type="dxa"/>
            <w:shd w:val="clear" w:color="auto" w:fill="FFFFFF"/>
            <w:vAlign w:val="center"/>
          </w:tcPr>
          <w:p w14:paraId="533399E5" w14:textId="74D9CC30"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Riadiaci orgán</w:t>
            </w:r>
            <w:r>
              <w:rPr>
                <w:rFonts w:ascii="Calibri" w:hAnsi="Calibri" w:cs="Calibri"/>
                <w:sz w:val="20"/>
                <w:szCs w:val="20"/>
              </w:rPr>
              <w:t xml:space="preserve">, ktorým je Ministerstvo investícií, regionálneho rozvoja a informatizácie SR  </w:t>
            </w:r>
          </w:p>
        </w:tc>
      </w:tr>
      <w:tr w:rsidR="00151A86" w:rsidRPr="00042FDE" w14:paraId="1520481A" w14:textId="77777777" w:rsidTr="00851432">
        <w:trPr>
          <w:trHeight w:val="454"/>
        </w:trPr>
        <w:tc>
          <w:tcPr>
            <w:tcW w:w="1696" w:type="dxa"/>
            <w:shd w:val="clear" w:color="auto" w:fill="D2EECE" w:themeFill="accent5" w:themeFillTint="33"/>
            <w:vAlign w:val="center"/>
          </w:tcPr>
          <w:p w14:paraId="1B4A2385" w14:textId="02A29F43"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Rozhodnutie</w:t>
            </w:r>
          </w:p>
        </w:tc>
        <w:tc>
          <w:tcPr>
            <w:tcW w:w="7648" w:type="dxa"/>
            <w:shd w:val="clear" w:color="auto" w:fill="FFFFFF"/>
            <w:vAlign w:val="center"/>
          </w:tcPr>
          <w:p w14:paraId="06416083" w14:textId="5FFF13FE"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 xml:space="preserve">Rozhodnutie o schválení </w:t>
            </w:r>
            <w:proofErr w:type="spellStart"/>
            <w:r w:rsidRPr="00FA7229">
              <w:rPr>
                <w:rFonts w:ascii="Calibri" w:hAnsi="Calibri" w:cs="Calibri"/>
                <w:sz w:val="20"/>
                <w:szCs w:val="20"/>
              </w:rPr>
              <w:t>ŽoNFP</w:t>
            </w:r>
            <w:proofErr w:type="spellEnd"/>
          </w:p>
        </w:tc>
      </w:tr>
      <w:tr w:rsidR="00151A86" w:rsidRPr="00042FDE" w14:paraId="463DF3B3" w14:textId="77777777" w:rsidTr="00851432">
        <w:trPr>
          <w:trHeight w:val="454"/>
        </w:trPr>
        <w:tc>
          <w:tcPr>
            <w:tcW w:w="1696" w:type="dxa"/>
            <w:shd w:val="clear" w:color="auto" w:fill="D2EECE" w:themeFill="accent5" w:themeFillTint="33"/>
            <w:vAlign w:val="center"/>
          </w:tcPr>
          <w:p w14:paraId="0E5EA135" w14:textId="1D072009"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RPVS</w:t>
            </w:r>
          </w:p>
        </w:tc>
        <w:tc>
          <w:tcPr>
            <w:tcW w:w="7648" w:type="dxa"/>
            <w:shd w:val="clear" w:color="auto" w:fill="FFFFFF"/>
            <w:vAlign w:val="center"/>
          </w:tcPr>
          <w:p w14:paraId="5F5B2241" w14:textId="21E493A9" w:rsidR="00151A86" w:rsidRPr="00FA7229" w:rsidRDefault="00151A86" w:rsidP="00D34767">
            <w:pPr>
              <w:spacing w:before="60" w:after="60"/>
              <w:rPr>
                <w:rFonts w:ascii="Calibri" w:hAnsi="Calibri" w:cs="Calibri"/>
                <w:sz w:val="20"/>
                <w:szCs w:val="20"/>
              </w:rPr>
            </w:pPr>
            <w:r w:rsidRPr="00FA7229">
              <w:rPr>
                <w:rFonts w:ascii="Calibri" w:hAnsi="Calibri" w:cs="Calibri"/>
                <w:sz w:val="20"/>
                <w:szCs w:val="20"/>
              </w:rPr>
              <w:t>Register partnerov verejného sektora</w:t>
            </w:r>
            <w:ins w:id="12" w:author="KH" w:date="2025-11-12T09:11:00Z">
              <w:r w:rsidR="00D34767">
                <w:rPr>
                  <w:rFonts w:ascii="Calibri" w:hAnsi="Calibri" w:cs="Calibri"/>
                  <w:sz w:val="20"/>
                  <w:szCs w:val="20"/>
                </w:rPr>
                <w:t xml:space="preserve"> </w:t>
              </w:r>
            </w:ins>
          </w:p>
        </w:tc>
      </w:tr>
      <w:tr w:rsidR="00151A86" w:rsidRPr="00042FDE" w14:paraId="1A0A0854" w14:textId="77777777" w:rsidTr="00851432">
        <w:trPr>
          <w:trHeight w:val="454"/>
        </w:trPr>
        <w:tc>
          <w:tcPr>
            <w:tcW w:w="1696" w:type="dxa"/>
            <w:shd w:val="clear" w:color="auto" w:fill="D2EECE" w:themeFill="accent5" w:themeFillTint="33"/>
            <w:vAlign w:val="center"/>
          </w:tcPr>
          <w:p w14:paraId="214244C9" w14:textId="094CE9E4" w:rsidR="00151A86" w:rsidRPr="00FA7229" w:rsidRDefault="00151A86" w:rsidP="00C96386">
            <w:pPr>
              <w:spacing w:beforeLines="60" w:before="144" w:afterLines="60" w:after="144"/>
              <w:contextualSpacing/>
              <w:rPr>
                <w:rFonts w:ascii="Calibri" w:hAnsi="Calibri" w:cs="Calibri"/>
                <w:b/>
                <w:bCs/>
                <w:sz w:val="20"/>
                <w:szCs w:val="20"/>
              </w:rPr>
            </w:pPr>
            <w:r>
              <w:rPr>
                <w:rFonts w:ascii="Calibri" w:hAnsi="Calibri" w:cs="Calibri"/>
                <w:b/>
                <w:bCs/>
                <w:sz w:val="20"/>
                <w:szCs w:val="20"/>
              </w:rPr>
              <w:t>SH</w:t>
            </w:r>
          </w:p>
        </w:tc>
        <w:tc>
          <w:tcPr>
            <w:tcW w:w="7648" w:type="dxa"/>
            <w:shd w:val="clear" w:color="auto" w:fill="FFFFFF"/>
            <w:vAlign w:val="center"/>
          </w:tcPr>
          <w:p w14:paraId="06558633" w14:textId="361FDBF7" w:rsidR="00151A86" w:rsidRPr="00FA7229" w:rsidRDefault="00151A86" w:rsidP="00452B85">
            <w:pPr>
              <w:spacing w:before="60" w:after="60"/>
              <w:rPr>
                <w:rFonts w:ascii="Calibri" w:hAnsi="Calibri" w:cs="Calibri"/>
                <w:sz w:val="20"/>
                <w:szCs w:val="20"/>
              </w:rPr>
            </w:pPr>
            <w:r>
              <w:rPr>
                <w:rFonts w:ascii="Calibri" w:hAnsi="Calibri" w:cs="Calibri"/>
                <w:sz w:val="20"/>
                <w:szCs w:val="20"/>
              </w:rPr>
              <w:t>Sumarizačné hárky</w:t>
            </w:r>
          </w:p>
        </w:tc>
      </w:tr>
      <w:tr w:rsidR="00151A86" w:rsidRPr="00042FDE" w14:paraId="141876F2" w14:textId="77777777" w:rsidTr="00851432">
        <w:trPr>
          <w:trHeight w:val="454"/>
        </w:trPr>
        <w:tc>
          <w:tcPr>
            <w:tcW w:w="1696" w:type="dxa"/>
            <w:shd w:val="clear" w:color="auto" w:fill="D2EECE" w:themeFill="accent5" w:themeFillTint="33"/>
            <w:vAlign w:val="center"/>
          </w:tcPr>
          <w:p w14:paraId="048B9220" w14:textId="11F59696"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SO</w:t>
            </w:r>
          </w:p>
        </w:tc>
        <w:tc>
          <w:tcPr>
            <w:tcW w:w="7648" w:type="dxa"/>
            <w:shd w:val="clear" w:color="auto" w:fill="FFFFFF"/>
            <w:vAlign w:val="center"/>
          </w:tcPr>
          <w:p w14:paraId="79718C18" w14:textId="794F0B4B"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Sprostredkovateľský orgán</w:t>
            </w:r>
            <w:r>
              <w:rPr>
                <w:rFonts w:ascii="Calibri" w:hAnsi="Calibri" w:cs="Calibri"/>
                <w:sz w:val="20"/>
                <w:szCs w:val="20"/>
              </w:rPr>
              <w:t>, ktorým je MD SR</w:t>
            </w:r>
          </w:p>
        </w:tc>
      </w:tr>
      <w:tr w:rsidR="00151A86" w:rsidRPr="00042FDE" w14:paraId="21BA79C4" w14:textId="77777777" w:rsidTr="00851432">
        <w:trPr>
          <w:trHeight w:val="454"/>
        </w:trPr>
        <w:tc>
          <w:tcPr>
            <w:tcW w:w="1696" w:type="dxa"/>
            <w:shd w:val="clear" w:color="auto" w:fill="D2EECE" w:themeFill="accent5" w:themeFillTint="33"/>
            <w:vAlign w:val="center"/>
          </w:tcPr>
          <w:p w14:paraId="5D9AEBF9" w14:textId="093497CB" w:rsidR="00151A86" w:rsidRPr="00FA7229" w:rsidRDefault="00151A86" w:rsidP="00C96386">
            <w:pPr>
              <w:spacing w:beforeLines="60" w:before="144" w:afterLines="60" w:after="144"/>
              <w:contextualSpacing/>
              <w:rPr>
                <w:rFonts w:ascii="Calibri" w:hAnsi="Calibri" w:cs="Calibri"/>
                <w:b/>
                <w:bCs/>
                <w:sz w:val="20"/>
                <w:szCs w:val="20"/>
              </w:rPr>
            </w:pPr>
            <w:r>
              <w:rPr>
                <w:rFonts w:ascii="Calibri" w:hAnsi="Calibri" w:cs="Calibri"/>
                <w:b/>
                <w:bCs/>
                <w:sz w:val="20"/>
                <w:szCs w:val="20"/>
              </w:rPr>
              <w:t>ÚVO</w:t>
            </w:r>
          </w:p>
        </w:tc>
        <w:tc>
          <w:tcPr>
            <w:tcW w:w="7648" w:type="dxa"/>
            <w:shd w:val="clear" w:color="auto" w:fill="FFFFFF"/>
            <w:vAlign w:val="center"/>
          </w:tcPr>
          <w:p w14:paraId="1B5B8999" w14:textId="5BDB283B" w:rsidR="00151A86" w:rsidRPr="00FA7229" w:rsidRDefault="00151A86" w:rsidP="00452B85">
            <w:pPr>
              <w:spacing w:before="60" w:after="60"/>
              <w:rPr>
                <w:rFonts w:ascii="Calibri" w:hAnsi="Calibri" w:cs="Calibri"/>
                <w:sz w:val="20"/>
                <w:szCs w:val="20"/>
              </w:rPr>
            </w:pPr>
            <w:r>
              <w:rPr>
                <w:rFonts w:ascii="Calibri" w:hAnsi="Calibri" w:cs="Calibri"/>
                <w:sz w:val="20"/>
                <w:szCs w:val="20"/>
              </w:rPr>
              <w:t>Úrad pre verejné obstarávanie</w:t>
            </w:r>
          </w:p>
        </w:tc>
      </w:tr>
      <w:tr w:rsidR="00151A86" w:rsidRPr="00042FDE" w14:paraId="6734FA7A" w14:textId="77777777" w:rsidTr="00851432">
        <w:trPr>
          <w:trHeight w:val="454"/>
        </w:trPr>
        <w:tc>
          <w:tcPr>
            <w:tcW w:w="1696" w:type="dxa"/>
            <w:shd w:val="clear" w:color="auto" w:fill="D2EECE" w:themeFill="accent5" w:themeFillTint="33"/>
            <w:vAlign w:val="center"/>
          </w:tcPr>
          <w:p w14:paraId="4C876855" w14:textId="543951E9"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VMS</w:t>
            </w:r>
          </w:p>
        </w:tc>
        <w:tc>
          <w:tcPr>
            <w:tcW w:w="7648" w:type="dxa"/>
            <w:shd w:val="clear" w:color="auto" w:fill="FFFFFF"/>
            <w:vAlign w:val="center"/>
          </w:tcPr>
          <w:p w14:paraId="01BA6803" w14:textId="10D0A688" w:rsidR="00151A86" w:rsidRPr="00FA7229" w:rsidRDefault="001D0FD2" w:rsidP="00452B85">
            <w:pPr>
              <w:spacing w:before="60" w:after="60"/>
              <w:rPr>
                <w:rFonts w:ascii="Calibri" w:hAnsi="Calibri" w:cs="Calibri"/>
                <w:sz w:val="20"/>
                <w:szCs w:val="20"/>
              </w:rPr>
            </w:pPr>
            <w:ins w:id="13" w:author="KH" w:date="2025-11-17T10:50:00Z">
              <w:r>
                <w:rPr>
                  <w:rFonts w:ascii="Calibri" w:hAnsi="Calibri" w:cs="Calibri"/>
                  <w:sz w:val="20"/>
                  <w:szCs w:val="20"/>
                </w:rPr>
                <w:t>v</w:t>
              </w:r>
            </w:ins>
            <w:del w:id="14" w:author="KH" w:date="2025-11-17T10:50:00Z">
              <w:r w:rsidR="00151A86" w:rsidRPr="00FA7229" w:rsidDel="001D0FD2">
                <w:rPr>
                  <w:rFonts w:ascii="Calibri" w:hAnsi="Calibri" w:cs="Calibri"/>
                  <w:sz w:val="20"/>
                  <w:szCs w:val="20"/>
                </w:rPr>
                <w:delText>V</w:delText>
              </w:r>
            </w:del>
            <w:r w:rsidR="00151A86" w:rsidRPr="00FA7229">
              <w:rPr>
                <w:rFonts w:ascii="Calibri" w:hAnsi="Calibri" w:cs="Calibri"/>
                <w:sz w:val="20"/>
                <w:szCs w:val="20"/>
              </w:rPr>
              <w:t xml:space="preserve">ýročná </w:t>
            </w:r>
            <w:del w:id="15" w:author="KH" w:date="2025-11-17T10:50:00Z">
              <w:r w:rsidR="00151A86" w:rsidRPr="00FA7229" w:rsidDel="001D0FD2">
                <w:rPr>
                  <w:rFonts w:ascii="Calibri" w:hAnsi="Calibri" w:cs="Calibri"/>
                  <w:sz w:val="20"/>
                  <w:szCs w:val="20"/>
                </w:rPr>
                <w:delText>m</w:delText>
              </w:r>
            </w:del>
            <w:ins w:id="16" w:author="KH" w:date="2025-11-17T10:50:00Z">
              <w:r>
                <w:rPr>
                  <w:rFonts w:ascii="Calibri" w:hAnsi="Calibri" w:cs="Calibri"/>
                  <w:sz w:val="20"/>
                  <w:szCs w:val="20"/>
                </w:rPr>
                <w:t>M</w:t>
              </w:r>
            </w:ins>
            <w:r w:rsidR="00151A86" w:rsidRPr="00FA7229">
              <w:rPr>
                <w:rFonts w:ascii="Calibri" w:hAnsi="Calibri" w:cs="Calibri"/>
                <w:sz w:val="20"/>
                <w:szCs w:val="20"/>
              </w:rPr>
              <w:t>onitorovacia správa</w:t>
            </w:r>
          </w:p>
        </w:tc>
      </w:tr>
      <w:tr w:rsidR="00151A86" w:rsidRPr="00042FDE" w14:paraId="1401AA01" w14:textId="77777777" w:rsidTr="00851432">
        <w:trPr>
          <w:trHeight w:val="454"/>
        </w:trPr>
        <w:tc>
          <w:tcPr>
            <w:tcW w:w="1696" w:type="dxa"/>
            <w:shd w:val="clear" w:color="auto" w:fill="D2EECE" w:themeFill="accent5" w:themeFillTint="33"/>
            <w:vAlign w:val="center"/>
          </w:tcPr>
          <w:p w14:paraId="7BD06DA9" w14:textId="5D19B3E2"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VO/O</w:t>
            </w:r>
          </w:p>
        </w:tc>
        <w:tc>
          <w:tcPr>
            <w:tcW w:w="7648" w:type="dxa"/>
            <w:shd w:val="clear" w:color="auto" w:fill="FFFFFF"/>
            <w:vAlign w:val="center"/>
          </w:tcPr>
          <w:p w14:paraId="060BF6A4" w14:textId="035FD8A8"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Verejné obstarávanie/obstarávanie</w:t>
            </w:r>
          </w:p>
        </w:tc>
      </w:tr>
      <w:tr w:rsidR="00151A86" w:rsidRPr="00042FDE" w14:paraId="3CA7F6FA" w14:textId="77777777" w:rsidTr="00851432">
        <w:trPr>
          <w:trHeight w:val="454"/>
        </w:trPr>
        <w:tc>
          <w:tcPr>
            <w:tcW w:w="1696" w:type="dxa"/>
            <w:shd w:val="clear" w:color="auto" w:fill="D2EECE" w:themeFill="accent5" w:themeFillTint="33"/>
            <w:vAlign w:val="center"/>
          </w:tcPr>
          <w:p w14:paraId="31E1A050" w14:textId="3E59CCBF"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Výzva</w:t>
            </w:r>
          </w:p>
        </w:tc>
        <w:tc>
          <w:tcPr>
            <w:tcW w:w="7648" w:type="dxa"/>
            <w:shd w:val="clear" w:color="auto" w:fill="FFFFFF"/>
            <w:vAlign w:val="center"/>
          </w:tcPr>
          <w:p w14:paraId="37CFDEED" w14:textId="54009492"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 xml:space="preserve">Výzva na predkladanie </w:t>
            </w:r>
            <w:proofErr w:type="spellStart"/>
            <w:r w:rsidRPr="00FA7229">
              <w:rPr>
                <w:rFonts w:ascii="Calibri" w:hAnsi="Calibri" w:cs="Calibri"/>
                <w:sz w:val="20"/>
                <w:szCs w:val="20"/>
              </w:rPr>
              <w:t>ŽoNFP</w:t>
            </w:r>
            <w:proofErr w:type="spellEnd"/>
          </w:p>
        </w:tc>
      </w:tr>
      <w:tr w:rsidR="00151A86" w:rsidRPr="00042FDE" w14:paraId="3CCAE0FC" w14:textId="77777777" w:rsidTr="00851432">
        <w:trPr>
          <w:trHeight w:val="454"/>
        </w:trPr>
        <w:tc>
          <w:tcPr>
            <w:tcW w:w="1696" w:type="dxa"/>
            <w:shd w:val="clear" w:color="auto" w:fill="D2EECE" w:themeFill="accent5" w:themeFillTint="33"/>
            <w:vAlign w:val="center"/>
          </w:tcPr>
          <w:p w14:paraId="11793C6C" w14:textId="3A09486E" w:rsidR="00151A86" w:rsidRPr="00FA7229" w:rsidRDefault="00151A86" w:rsidP="00C96386">
            <w:pPr>
              <w:spacing w:beforeLines="60" w:before="144" w:afterLines="60" w:after="144"/>
              <w:contextualSpacing/>
              <w:rPr>
                <w:rFonts w:ascii="Calibri" w:hAnsi="Calibri" w:cs="Calibri"/>
                <w:b/>
                <w:sz w:val="20"/>
                <w:szCs w:val="20"/>
              </w:rPr>
            </w:pPr>
            <w:r w:rsidRPr="00FA7229">
              <w:rPr>
                <w:rFonts w:ascii="Calibri" w:hAnsi="Calibri" w:cs="Calibri"/>
                <w:b/>
                <w:sz w:val="20"/>
                <w:szCs w:val="20"/>
              </w:rPr>
              <w:lastRenderedPageBreak/>
              <w:t>VZP</w:t>
            </w:r>
          </w:p>
        </w:tc>
        <w:tc>
          <w:tcPr>
            <w:tcW w:w="7648" w:type="dxa"/>
            <w:shd w:val="clear" w:color="auto" w:fill="FFFFFF"/>
            <w:vAlign w:val="center"/>
          </w:tcPr>
          <w:p w14:paraId="730FB620" w14:textId="6F98D1CD"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Všeobecné zmluvné podmienky</w:t>
            </w:r>
          </w:p>
        </w:tc>
      </w:tr>
      <w:tr w:rsidR="00151A86" w:rsidRPr="00042FDE" w14:paraId="27102173" w14:textId="77777777" w:rsidTr="00851432">
        <w:trPr>
          <w:trHeight w:val="454"/>
        </w:trPr>
        <w:tc>
          <w:tcPr>
            <w:tcW w:w="1696" w:type="dxa"/>
            <w:shd w:val="clear" w:color="auto" w:fill="D2EECE" w:themeFill="accent5" w:themeFillTint="33"/>
            <w:vAlign w:val="center"/>
          </w:tcPr>
          <w:p w14:paraId="79E4515D" w14:textId="4C74EE50" w:rsidR="00151A86" w:rsidRPr="00FA7229" w:rsidRDefault="00151A86" w:rsidP="00C96386">
            <w:pPr>
              <w:spacing w:beforeLines="60" w:before="144" w:afterLines="60" w:after="144"/>
              <w:contextualSpacing/>
              <w:rPr>
                <w:rFonts w:ascii="Calibri" w:hAnsi="Calibri" w:cs="Calibri"/>
                <w:b/>
                <w:sz w:val="20"/>
                <w:szCs w:val="20"/>
              </w:rPr>
            </w:pPr>
            <w:r>
              <w:rPr>
                <w:rFonts w:ascii="Calibri" w:hAnsi="Calibri" w:cs="Calibri"/>
                <w:b/>
                <w:sz w:val="20"/>
                <w:szCs w:val="20"/>
              </w:rPr>
              <w:t xml:space="preserve">zákon o DPH </w:t>
            </w:r>
          </w:p>
        </w:tc>
        <w:tc>
          <w:tcPr>
            <w:tcW w:w="7648" w:type="dxa"/>
            <w:shd w:val="clear" w:color="auto" w:fill="FFFFFF"/>
            <w:vAlign w:val="center"/>
          </w:tcPr>
          <w:p w14:paraId="47126095" w14:textId="55A89180" w:rsidR="00151A86" w:rsidRPr="00FA7229" w:rsidRDefault="00151A86" w:rsidP="00452B85">
            <w:pPr>
              <w:spacing w:before="60" w:after="60"/>
              <w:rPr>
                <w:rFonts w:ascii="Calibri" w:hAnsi="Calibri" w:cs="Calibri"/>
                <w:bCs/>
                <w:sz w:val="20"/>
              </w:rPr>
            </w:pPr>
            <w:r>
              <w:rPr>
                <w:rFonts w:ascii="Calibri" w:hAnsi="Calibri" w:cs="Calibri"/>
                <w:bCs/>
                <w:sz w:val="20"/>
              </w:rPr>
              <w:t>Zákon č. 222/2004 Z. z. o dani z pridanej hodnoty v znení neskorších predpisov</w:t>
            </w:r>
          </w:p>
        </w:tc>
      </w:tr>
      <w:tr w:rsidR="00151A86" w:rsidRPr="00042FDE" w14:paraId="1AD2EBE5" w14:textId="77777777" w:rsidTr="00851432">
        <w:trPr>
          <w:trHeight w:val="454"/>
        </w:trPr>
        <w:tc>
          <w:tcPr>
            <w:tcW w:w="1696" w:type="dxa"/>
            <w:shd w:val="clear" w:color="auto" w:fill="D2EECE" w:themeFill="accent5" w:themeFillTint="33"/>
            <w:vAlign w:val="center"/>
          </w:tcPr>
          <w:p w14:paraId="2400AFC6" w14:textId="12B55BB0" w:rsidR="00151A86" w:rsidRPr="00FA7229" w:rsidRDefault="00151A86" w:rsidP="00C96386">
            <w:pPr>
              <w:spacing w:beforeLines="60" w:before="144" w:afterLines="60" w:after="144"/>
              <w:contextualSpacing/>
              <w:rPr>
                <w:rFonts w:ascii="Calibri" w:hAnsi="Calibri" w:cs="Calibri"/>
                <w:b/>
                <w:sz w:val="20"/>
                <w:szCs w:val="20"/>
              </w:rPr>
            </w:pPr>
            <w:r w:rsidRPr="00FA7229">
              <w:rPr>
                <w:rFonts w:ascii="Calibri" w:hAnsi="Calibri" w:cs="Calibri"/>
                <w:b/>
                <w:sz w:val="20"/>
                <w:szCs w:val="20"/>
              </w:rPr>
              <w:t>zákon o finančnej kontrole a audite</w:t>
            </w:r>
          </w:p>
        </w:tc>
        <w:tc>
          <w:tcPr>
            <w:tcW w:w="7648" w:type="dxa"/>
            <w:shd w:val="clear" w:color="auto" w:fill="FFFFFF"/>
            <w:vAlign w:val="center"/>
          </w:tcPr>
          <w:p w14:paraId="4963F5A1" w14:textId="3531F620" w:rsidR="00151A86" w:rsidRPr="00FA7229" w:rsidRDefault="00151A86" w:rsidP="00452B85">
            <w:pPr>
              <w:spacing w:before="60" w:after="60"/>
              <w:rPr>
                <w:rFonts w:ascii="Calibri" w:hAnsi="Calibri" w:cs="Calibri"/>
                <w:sz w:val="20"/>
                <w:szCs w:val="20"/>
              </w:rPr>
            </w:pPr>
            <w:r w:rsidRPr="00FA7229">
              <w:rPr>
                <w:rFonts w:ascii="Calibri" w:hAnsi="Calibri" w:cs="Calibri"/>
                <w:bCs/>
                <w:sz w:val="20"/>
              </w:rPr>
              <w:t>Zákon č. 357/2015 Z. z.  o finančnej kontrole a audite a o zmene a doplnení niektorých zákonov</w:t>
            </w:r>
            <w:r>
              <w:rPr>
                <w:rFonts w:ascii="Calibri" w:hAnsi="Calibri" w:cs="Calibri"/>
                <w:bCs/>
                <w:sz w:val="20"/>
              </w:rPr>
              <w:t xml:space="preserve"> v znení neskorších predpisov</w:t>
            </w:r>
          </w:p>
        </w:tc>
      </w:tr>
      <w:tr w:rsidR="00151A86" w:rsidRPr="00042FDE" w14:paraId="58F2E623" w14:textId="77777777" w:rsidTr="00851432">
        <w:trPr>
          <w:trHeight w:val="454"/>
        </w:trPr>
        <w:tc>
          <w:tcPr>
            <w:tcW w:w="1696" w:type="dxa"/>
            <w:shd w:val="clear" w:color="auto" w:fill="D2EECE" w:themeFill="accent5" w:themeFillTint="33"/>
            <w:vAlign w:val="center"/>
          </w:tcPr>
          <w:p w14:paraId="7261A221" w14:textId="1A4EC77E" w:rsidR="00151A86" w:rsidRPr="00FA7229" w:rsidRDefault="00151A86" w:rsidP="00C96386">
            <w:pPr>
              <w:spacing w:beforeLines="60" w:before="144" w:afterLines="60" w:after="144"/>
              <w:contextualSpacing/>
              <w:rPr>
                <w:rFonts w:ascii="Calibri" w:hAnsi="Calibri" w:cs="Calibri"/>
                <w:b/>
                <w:sz w:val="20"/>
                <w:szCs w:val="20"/>
              </w:rPr>
            </w:pPr>
            <w:r w:rsidRPr="00FA7229">
              <w:rPr>
                <w:rFonts w:ascii="Calibri" w:hAnsi="Calibri" w:cs="Calibri"/>
                <w:b/>
                <w:sz w:val="20"/>
                <w:szCs w:val="20"/>
              </w:rPr>
              <w:t>zákon o príspevkoch z fondov</w:t>
            </w:r>
          </w:p>
        </w:tc>
        <w:tc>
          <w:tcPr>
            <w:tcW w:w="7648" w:type="dxa"/>
            <w:shd w:val="clear" w:color="auto" w:fill="FFFFFF"/>
            <w:vAlign w:val="center"/>
          </w:tcPr>
          <w:p w14:paraId="2695B94F" w14:textId="0413D5C2"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Zákon č. 121/2022 Z. z. o príspevkoch z fondov Európskej únie a o zmene a doplnení niektorých zákonov</w:t>
            </w:r>
            <w:r>
              <w:rPr>
                <w:rFonts w:ascii="Calibri" w:hAnsi="Calibri" w:cs="Calibri"/>
                <w:sz w:val="20"/>
                <w:szCs w:val="20"/>
              </w:rPr>
              <w:t xml:space="preserve"> </w:t>
            </w:r>
            <w:r>
              <w:rPr>
                <w:rFonts w:ascii="Calibri" w:hAnsi="Calibri" w:cs="Calibri"/>
                <w:bCs/>
                <w:sz w:val="20"/>
              </w:rPr>
              <w:t>v znení neskorších predpisov</w:t>
            </w:r>
          </w:p>
        </w:tc>
      </w:tr>
      <w:tr w:rsidR="00151A86" w:rsidRPr="00042FDE" w14:paraId="2AE3BEC8" w14:textId="77777777" w:rsidTr="00851432">
        <w:trPr>
          <w:trHeight w:val="454"/>
        </w:trPr>
        <w:tc>
          <w:tcPr>
            <w:tcW w:w="1696" w:type="dxa"/>
            <w:shd w:val="clear" w:color="auto" w:fill="D2EECE" w:themeFill="accent5" w:themeFillTint="33"/>
            <w:vAlign w:val="center"/>
          </w:tcPr>
          <w:p w14:paraId="32EACCEC" w14:textId="39406ECB" w:rsidR="00151A86" w:rsidRDefault="00151A86" w:rsidP="00C96386">
            <w:pPr>
              <w:spacing w:beforeLines="60" w:before="144" w:afterLines="60" w:after="144"/>
              <w:contextualSpacing/>
              <w:rPr>
                <w:rFonts w:ascii="Calibri" w:hAnsi="Calibri" w:cs="Calibri"/>
                <w:b/>
                <w:sz w:val="20"/>
                <w:szCs w:val="20"/>
              </w:rPr>
            </w:pPr>
            <w:r>
              <w:rPr>
                <w:rFonts w:ascii="Calibri" w:hAnsi="Calibri" w:cs="Calibri"/>
                <w:b/>
                <w:sz w:val="20"/>
                <w:szCs w:val="20"/>
              </w:rPr>
              <w:t>zákon o účtovníctve</w:t>
            </w:r>
          </w:p>
        </w:tc>
        <w:tc>
          <w:tcPr>
            <w:tcW w:w="7648" w:type="dxa"/>
            <w:shd w:val="clear" w:color="auto" w:fill="FFFFFF"/>
            <w:vAlign w:val="center"/>
          </w:tcPr>
          <w:p w14:paraId="74C45452" w14:textId="4BBFC2E2" w:rsidR="00151A86" w:rsidRDefault="00151A86" w:rsidP="00452B85">
            <w:pPr>
              <w:spacing w:before="60" w:after="60"/>
              <w:rPr>
                <w:rFonts w:asciiTheme="minorHAnsi" w:hAnsiTheme="minorHAnsi" w:cstheme="minorHAnsi"/>
                <w:sz w:val="20"/>
                <w:szCs w:val="20"/>
              </w:rPr>
            </w:pPr>
            <w:r>
              <w:rPr>
                <w:rFonts w:asciiTheme="minorHAnsi" w:hAnsiTheme="minorHAnsi" w:cstheme="minorHAnsi"/>
                <w:sz w:val="20"/>
              </w:rPr>
              <w:t xml:space="preserve">Zákon č. 431/2002 Z. z. </w:t>
            </w:r>
            <w:r w:rsidRPr="0026033B">
              <w:rPr>
                <w:rFonts w:asciiTheme="minorHAnsi" w:hAnsiTheme="minorHAnsi" w:cstheme="minorHAnsi"/>
                <w:sz w:val="20"/>
              </w:rPr>
              <w:t>o</w:t>
            </w:r>
            <w:r>
              <w:rPr>
                <w:rFonts w:asciiTheme="minorHAnsi" w:hAnsiTheme="minorHAnsi" w:cstheme="minorHAnsi"/>
                <w:sz w:val="20"/>
              </w:rPr>
              <w:t> </w:t>
            </w:r>
            <w:r w:rsidRPr="0026033B">
              <w:rPr>
                <w:rFonts w:asciiTheme="minorHAnsi" w:hAnsiTheme="minorHAnsi" w:cstheme="minorHAnsi"/>
                <w:sz w:val="20"/>
              </w:rPr>
              <w:t>účtovníctve</w:t>
            </w:r>
            <w:r>
              <w:rPr>
                <w:rFonts w:asciiTheme="minorHAnsi" w:hAnsiTheme="minorHAnsi" w:cstheme="minorHAnsi"/>
                <w:sz w:val="20"/>
              </w:rPr>
              <w:t xml:space="preserve"> </w:t>
            </w:r>
            <w:r>
              <w:rPr>
                <w:rFonts w:ascii="Calibri" w:hAnsi="Calibri" w:cs="Calibri"/>
                <w:bCs/>
                <w:sz w:val="20"/>
              </w:rPr>
              <w:t>v znení neskorších predpisov</w:t>
            </w:r>
          </w:p>
        </w:tc>
      </w:tr>
      <w:tr w:rsidR="00151A86" w:rsidRPr="00042FDE" w14:paraId="221C463E" w14:textId="77777777" w:rsidTr="00851432">
        <w:trPr>
          <w:trHeight w:val="454"/>
        </w:trPr>
        <w:tc>
          <w:tcPr>
            <w:tcW w:w="1696" w:type="dxa"/>
            <w:shd w:val="clear" w:color="auto" w:fill="D2EECE" w:themeFill="accent5" w:themeFillTint="33"/>
            <w:vAlign w:val="center"/>
          </w:tcPr>
          <w:p w14:paraId="6D556E7C" w14:textId="1F106260" w:rsidR="00151A86" w:rsidRPr="00FA7229" w:rsidRDefault="00151A86" w:rsidP="00C96386">
            <w:pPr>
              <w:spacing w:beforeLines="60" w:before="144" w:afterLines="60" w:after="144"/>
              <w:contextualSpacing/>
              <w:rPr>
                <w:rFonts w:ascii="Calibri" w:hAnsi="Calibri" w:cs="Calibri"/>
                <w:b/>
                <w:sz w:val="20"/>
                <w:szCs w:val="20"/>
              </w:rPr>
            </w:pPr>
            <w:r>
              <w:rPr>
                <w:rFonts w:ascii="Calibri" w:hAnsi="Calibri" w:cs="Calibri"/>
                <w:b/>
                <w:sz w:val="20"/>
                <w:szCs w:val="20"/>
              </w:rPr>
              <w:t>zákon o verejnom obstarávaní</w:t>
            </w:r>
            <w:ins w:id="17" w:author="KH" w:date="2026-01-19T09:52:00Z">
              <w:r w:rsidR="00492697">
                <w:rPr>
                  <w:rFonts w:ascii="Calibri" w:hAnsi="Calibri" w:cs="Calibri"/>
                  <w:b/>
                  <w:sz w:val="20"/>
                  <w:szCs w:val="20"/>
                </w:rPr>
                <w:t xml:space="preserve"> alebo ZVO</w:t>
              </w:r>
            </w:ins>
          </w:p>
        </w:tc>
        <w:tc>
          <w:tcPr>
            <w:tcW w:w="7648" w:type="dxa"/>
            <w:shd w:val="clear" w:color="auto" w:fill="FFFFFF"/>
            <w:vAlign w:val="center"/>
          </w:tcPr>
          <w:p w14:paraId="017C8C3A" w14:textId="6716A6CA" w:rsidR="00151A86" w:rsidRPr="00FA7229" w:rsidRDefault="00151A86" w:rsidP="00452B85">
            <w:pPr>
              <w:spacing w:before="60" w:after="60"/>
              <w:rPr>
                <w:rFonts w:ascii="Calibri" w:hAnsi="Calibri" w:cs="Calibri"/>
                <w:sz w:val="20"/>
                <w:szCs w:val="20"/>
              </w:rPr>
            </w:pPr>
            <w:r>
              <w:rPr>
                <w:rFonts w:asciiTheme="minorHAnsi" w:hAnsiTheme="minorHAnsi" w:cstheme="minorHAnsi"/>
                <w:sz w:val="20"/>
                <w:szCs w:val="20"/>
              </w:rPr>
              <w:t xml:space="preserve">Zákon </w:t>
            </w:r>
            <w:r w:rsidRPr="00DD49BE">
              <w:rPr>
                <w:rFonts w:asciiTheme="minorHAnsi" w:hAnsiTheme="minorHAnsi" w:cstheme="minorHAnsi"/>
                <w:sz w:val="20"/>
                <w:szCs w:val="20"/>
              </w:rPr>
              <w:t>č. 343/2015 Z. z. o verejnom obstarávaní a o zmene a doplnení niektorých zákonov v znení neskorších predpisov</w:t>
            </w:r>
          </w:p>
        </w:tc>
      </w:tr>
      <w:tr w:rsidR="00151A86" w:rsidRPr="00042FDE" w14:paraId="52034942" w14:textId="77777777" w:rsidTr="00851432">
        <w:trPr>
          <w:trHeight w:val="454"/>
        </w:trPr>
        <w:tc>
          <w:tcPr>
            <w:tcW w:w="1696" w:type="dxa"/>
            <w:shd w:val="clear" w:color="auto" w:fill="D2EECE" w:themeFill="accent5" w:themeFillTint="33"/>
            <w:vAlign w:val="center"/>
          </w:tcPr>
          <w:p w14:paraId="4C7AFE05" w14:textId="1576F27E" w:rsidR="00151A86" w:rsidRDefault="00151A86" w:rsidP="00851432">
            <w:pPr>
              <w:spacing w:beforeLines="60" w:before="144" w:afterLines="60" w:after="144"/>
              <w:contextualSpacing/>
              <w:rPr>
                <w:rFonts w:ascii="Calibri" w:hAnsi="Calibri" w:cs="Calibri"/>
                <w:b/>
                <w:sz w:val="20"/>
                <w:szCs w:val="20"/>
              </w:rPr>
            </w:pPr>
            <w:r>
              <w:rPr>
                <w:rFonts w:ascii="Calibri" w:hAnsi="Calibri" w:cs="Calibri"/>
                <w:b/>
                <w:sz w:val="20"/>
                <w:szCs w:val="20"/>
              </w:rPr>
              <w:t>zákon o</w:t>
            </w:r>
            <w:r w:rsidR="00851432">
              <w:rPr>
                <w:rFonts w:ascii="Calibri" w:hAnsi="Calibri" w:cs="Calibri"/>
                <w:b/>
                <w:sz w:val="20"/>
                <w:szCs w:val="20"/>
              </w:rPr>
              <w:t> </w:t>
            </w:r>
            <w:r>
              <w:rPr>
                <w:rFonts w:ascii="Calibri" w:hAnsi="Calibri" w:cs="Calibri"/>
                <w:b/>
                <w:sz w:val="20"/>
                <w:szCs w:val="20"/>
              </w:rPr>
              <w:t>e</w:t>
            </w:r>
            <w:r w:rsidR="00851432">
              <w:rPr>
                <w:rFonts w:ascii="Calibri" w:hAnsi="Calibri" w:cs="Calibri"/>
                <w:b/>
                <w:sz w:val="20"/>
                <w:szCs w:val="20"/>
              </w:rPr>
              <w:noBreakHyphen/>
            </w:r>
            <w:proofErr w:type="spellStart"/>
            <w:r>
              <w:rPr>
                <w:rFonts w:ascii="Calibri" w:hAnsi="Calibri" w:cs="Calibri"/>
                <w:b/>
                <w:sz w:val="20"/>
                <w:szCs w:val="20"/>
              </w:rPr>
              <w:t>Governmente</w:t>
            </w:r>
            <w:proofErr w:type="spellEnd"/>
          </w:p>
        </w:tc>
        <w:tc>
          <w:tcPr>
            <w:tcW w:w="7648" w:type="dxa"/>
            <w:shd w:val="clear" w:color="auto" w:fill="FFFFFF"/>
            <w:vAlign w:val="center"/>
          </w:tcPr>
          <w:p w14:paraId="256FEDD2" w14:textId="3AA7CE19" w:rsidR="00151A86" w:rsidRDefault="00151A86" w:rsidP="00452B85">
            <w:pPr>
              <w:spacing w:before="60" w:after="60"/>
              <w:rPr>
                <w:rFonts w:asciiTheme="minorHAnsi" w:hAnsiTheme="minorHAnsi" w:cstheme="minorHAnsi"/>
                <w:sz w:val="20"/>
                <w:szCs w:val="20"/>
              </w:rPr>
            </w:pPr>
            <w:r>
              <w:rPr>
                <w:rFonts w:asciiTheme="minorHAnsi" w:hAnsiTheme="minorHAnsi" w:cstheme="minorHAnsi"/>
                <w:sz w:val="20"/>
                <w:szCs w:val="20"/>
              </w:rPr>
              <w:t xml:space="preserve">Zákon </w:t>
            </w:r>
            <w:r w:rsidRPr="00DD49BE">
              <w:rPr>
                <w:rFonts w:asciiTheme="minorHAnsi" w:hAnsiTheme="minorHAnsi" w:cstheme="minorHAnsi"/>
                <w:sz w:val="20"/>
                <w:szCs w:val="20"/>
              </w:rPr>
              <w:t xml:space="preserve">č. </w:t>
            </w:r>
            <w:r>
              <w:rPr>
                <w:rFonts w:asciiTheme="minorHAnsi" w:hAnsiTheme="minorHAnsi" w:cstheme="minorHAnsi"/>
                <w:sz w:val="20"/>
                <w:szCs w:val="20"/>
              </w:rPr>
              <w:t>305/2013</w:t>
            </w:r>
            <w:r w:rsidRPr="00DD49BE">
              <w:rPr>
                <w:rFonts w:asciiTheme="minorHAnsi" w:hAnsiTheme="minorHAnsi" w:cstheme="minorHAnsi"/>
                <w:sz w:val="20"/>
                <w:szCs w:val="20"/>
              </w:rPr>
              <w:t xml:space="preserve"> Z. z. o</w:t>
            </w:r>
            <w:r>
              <w:rPr>
                <w:rFonts w:asciiTheme="minorHAnsi" w:hAnsiTheme="minorHAnsi" w:cstheme="minorHAnsi"/>
                <w:sz w:val="20"/>
              </w:rPr>
              <w:t xml:space="preserve"> </w:t>
            </w:r>
            <w:r w:rsidRPr="00DA1CFF">
              <w:rPr>
                <w:rFonts w:asciiTheme="minorHAnsi" w:hAnsiTheme="minorHAnsi" w:cstheme="minorHAnsi"/>
                <w:sz w:val="20"/>
              </w:rPr>
              <w:t>elektronickej podobe výkonu pôsobnosti orgánov verejnej moci a o zmene a doplnen</w:t>
            </w:r>
            <w:r w:rsidR="00851432">
              <w:rPr>
                <w:rFonts w:asciiTheme="minorHAnsi" w:hAnsiTheme="minorHAnsi" w:cstheme="minorHAnsi"/>
                <w:sz w:val="20"/>
              </w:rPr>
              <w:t>í niektorých zákonov (zákon o e</w:t>
            </w:r>
            <w:r w:rsidR="00851432">
              <w:rPr>
                <w:rFonts w:asciiTheme="minorHAnsi" w:hAnsiTheme="minorHAnsi" w:cstheme="minorHAnsi"/>
                <w:sz w:val="20"/>
              </w:rPr>
              <w:noBreakHyphen/>
            </w:r>
            <w:proofErr w:type="spellStart"/>
            <w:r w:rsidRPr="00DA1CFF">
              <w:rPr>
                <w:rFonts w:asciiTheme="minorHAnsi" w:hAnsiTheme="minorHAnsi" w:cstheme="minorHAnsi"/>
                <w:sz w:val="20"/>
              </w:rPr>
              <w:t>Governmente</w:t>
            </w:r>
            <w:proofErr w:type="spellEnd"/>
            <w:r w:rsidRPr="00DA1CFF">
              <w:rPr>
                <w:rFonts w:asciiTheme="minorHAnsi" w:hAnsiTheme="minorHAnsi" w:cstheme="minorHAnsi"/>
                <w:sz w:val="20"/>
              </w:rPr>
              <w:t>)</w:t>
            </w:r>
            <w:r>
              <w:rPr>
                <w:rFonts w:asciiTheme="minorHAnsi" w:hAnsiTheme="minorHAnsi" w:cstheme="minorHAnsi"/>
                <w:sz w:val="20"/>
              </w:rPr>
              <w:t xml:space="preserve"> v znení neskorších predpisov</w:t>
            </w:r>
          </w:p>
        </w:tc>
      </w:tr>
      <w:tr w:rsidR="00151A86" w:rsidRPr="00042FDE" w14:paraId="0BAC0055" w14:textId="77777777" w:rsidTr="00851432">
        <w:trPr>
          <w:trHeight w:val="454"/>
        </w:trPr>
        <w:tc>
          <w:tcPr>
            <w:tcW w:w="1696" w:type="dxa"/>
            <w:shd w:val="clear" w:color="auto" w:fill="D2EECE" w:themeFill="accent5" w:themeFillTint="33"/>
            <w:vAlign w:val="center"/>
          </w:tcPr>
          <w:p w14:paraId="49997CE3" w14:textId="31E9C614"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ZMS</w:t>
            </w:r>
          </w:p>
        </w:tc>
        <w:tc>
          <w:tcPr>
            <w:tcW w:w="7648" w:type="dxa"/>
            <w:shd w:val="clear" w:color="auto" w:fill="FFFFFF"/>
            <w:vAlign w:val="center"/>
          </w:tcPr>
          <w:p w14:paraId="2058D9E6" w14:textId="76CAD090" w:rsidR="00151A86" w:rsidRPr="00FA7229" w:rsidRDefault="005A2C22" w:rsidP="005A2C22">
            <w:pPr>
              <w:spacing w:before="60" w:after="60"/>
              <w:rPr>
                <w:rFonts w:ascii="Calibri" w:hAnsi="Calibri" w:cs="Calibri"/>
                <w:sz w:val="20"/>
                <w:szCs w:val="20"/>
              </w:rPr>
            </w:pPr>
            <w:ins w:id="18" w:author="KH" w:date="2025-11-12T09:26:00Z">
              <w:r>
                <w:rPr>
                  <w:rFonts w:ascii="Calibri" w:hAnsi="Calibri" w:cs="Calibri"/>
                  <w:sz w:val="20"/>
                  <w:szCs w:val="20"/>
                </w:rPr>
                <w:t>z</w:t>
              </w:r>
            </w:ins>
            <w:del w:id="19" w:author="KH" w:date="2025-11-12T09:26:00Z">
              <w:r w:rsidR="00151A86" w:rsidRPr="00FA7229" w:rsidDel="005A2C22">
                <w:rPr>
                  <w:rFonts w:ascii="Calibri" w:hAnsi="Calibri" w:cs="Calibri"/>
                  <w:sz w:val="20"/>
                  <w:szCs w:val="20"/>
                </w:rPr>
                <w:delText>Z</w:delText>
              </w:r>
            </w:del>
            <w:r w:rsidR="00151A86" w:rsidRPr="00FA7229">
              <w:rPr>
                <w:rFonts w:ascii="Calibri" w:hAnsi="Calibri" w:cs="Calibri"/>
                <w:sz w:val="20"/>
                <w:szCs w:val="20"/>
              </w:rPr>
              <w:t xml:space="preserve">áverečná </w:t>
            </w:r>
            <w:del w:id="20" w:author="KH" w:date="2025-11-12T09:26:00Z">
              <w:r w:rsidR="00151A86" w:rsidRPr="00FA7229" w:rsidDel="005A2C22">
                <w:rPr>
                  <w:rFonts w:ascii="Calibri" w:hAnsi="Calibri" w:cs="Calibri"/>
                  <w:sz w:val="20"/>
                  <w:szCs w:val="20"/>
                </w:rPr>
                <w:delText>m</w:delText>
              </w:r>
            </w:del>
            <w:ins w:id="21" w:author="KH" w:date="2025-11-12T09:26:00Z">
              <w:r>
                <w:rPr>
                  <w:rFonts w:ascii="Calibri" w:hAnsi="Calibri" w:cs="Calibri"/>
                  <w:sz w:val="20"/>
                  <w:szCs w:val="20"/>
                </w:rPr>
                <w:t>M</w:t>
              </w:r>
            </w:ins>
            <w:r w:rsidR="00151A86" w:rsidRPr="00FA7229">
              <w:rPr>
                <w:rFonts w:ascii="Calibri" w:hAnsi="Calibri" w:cs="Calibri"/>
                <w:sz w:val="20"/>
                <w:szCs w:val="20"/>
              </w:rPr>
              <w:t>onitorovacia správa</w:t>
            </w:r>
          </w:p>
        </w:tc>
      </w:tr>
      <w:tr w:rsidR="00151A86" w:rsidRPr="00042FDE" w14:paraId="7A1D2D76" w14:textId="77777777" w:rsidTr="00851432">
        <w:trPr>
          <w:trHeight w:val="454"/>
        </w:trPr>
        <w:tc>
          <w:tcPr>
            <w:tcW w:w="1696" w:type="dxa"/>
            <w:shd w:val="clear" w:color="auto" w:fill="D2EECE" w:themeFill="accent5" w:themeFillTint="33"/>
            <w:vAlign w:val="center"/>
          </w:tcPr>
          <w:p w14:paraId="0997F011" w14:textId="3479E399"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Zmluva</w:t>
            </w:r>
          </w:p>
        </w:tc>
        <w:tc>
          <w:tcPr>
            <w:tcW w:w="7648" w:type="dxa"/>
            <w:shd w:val="clear" w:color="auto" w:fill="FFFFFF"/>
            <w:vAlign w:val="center"/>
          </w:tcPr>
          <w:p w14:paraId="24E180F6" w14:textId="60444F4C"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Zmluva o poskytnutí nenávratného finančného príspevku</w:t>
            </w:r>
          </w:p>
        </w:tc>
      </w:tr>
      <w:tr w:rsidR="00151A86" w:rsidRPr="00042FDE" w14:paraId="7445BD95" w14:textId="77777777" w:rsidTr="00851432">
        <w:trPr>
          <w:trHeight w:val="454"/>
        </w:trPr>
        <w:tc>
          <w:tcPr>
            <w:tcW w:w="1696" w:type="dxa"/>
            <w:shd w:val="clear" w:color="auto" w:fill="D2EECE" w:themeFill="accent5" w:themeFillTint="33"/>
            <w:vAlign w:val="center"/>
          </w:tcPr>
          <w:p w14:paraId="33AB71D0" w14:textId="54129B0B" w:rsidR="00151A86" w:rsidRPr="00FA7229" w:rsidRDefault="00151A86" w:rsidP="00C96386">
            <w:pPr>
              <w:spacing w:beforeLines="60" w:before="144" w:afterLines="60" w:after="144"/>
              <w:contextualSpacing/>
              <w:rPr>
                <w:rFonts w:ascii="Calibri" w:hAnsi="Calibri" w:cs="Calibri"/>
                <w:b/>
                <w:bCs/>
                <w:sz w:val="20"/>
                <w:szCs w:val="20"/>
              </w:rPr>
            </w:pPr>
            <w:r>
              <w:rPr>
                <w:rFonts w:ascii="Calibri" w:hAnsi="Calibri" w:cs="Calibri"/>
                <w:b/>
                <w:bCs/>
                <w:sz w:val="20"/>
                <w:szCs w:val="20"/>
              </w:rPr>
              <w:t>ZVV</w:t>
            </w:r>
          </w:p>
        </w:tc>
        <w:tc>
          <w:tcPr>
            <w:tcW w:w="7648" w:type="dxa"/>
            <w:shd w:val="clear" w:color="auto" w:fill="FFFFFF"/>
            <w:vAlign w:val="center"/>
          </w:tcPr>
          <w:p w14:paraId="533A07B0" w14:textId="352B150F" w:rsidR="00151A86" w:rsidRPr="00FA7229" w:rsidRDefault="00151A86" w:rsidP="00452B85">
            <w:pPr>
              <w:spacing w:before="60" w:after="60"/>
              <w:rPr>
                <w:rFonts w:ascii="Calibri" w:hAnsi="Calibri" w:cs="Calibri"/>
                <w:sz w:val="20"/>
                <w:szCs w:val="20"/>
              </w:rPr>
            </w:pPr>
            <w:r>
              <w:rPr>
                <w:rFonts w:ascii="Calibri" w:hAnsi="Calibri" w:cs="Calibri"/>
                <w:sz w:val="20"/>
                <w:szCs w:val="20"/>
              </w:rPr>
              <w:t>Zjednodušené vykazovanie výdavkov</w:t>
            </w:r>
          </w:p>
        </w:tc>
      </w:tr>
      <w:tr w:rsidR="00151A86" w:rsidRPr="00042FDE" w14:paraId="5BCEFD46" w14:textId="77777777" w:rsidTr="00851432">
        <w:trPr>
          <w:trHeight w:val="454"/>
        </w:trPr>
        <w:tc>
          <w:tcPr>
            <w:tcW w:w="1696" w:type="dxa"/>
            <w:shd w:val="clear" w:color="auto" w:fill="D2EECE" w:themeFill="accent5" w:themeFillTint="33"/>
            <w:vAlign w:val="center"/>
          </w:tcPr>
          <w:p w14:paraId="4C660EBD" w14:textId="49FA4F60" w:rsidR="00151A86" w:rsidRPr="00FA7229" w:rsidRDefault="00151A86" w:rsidP="00C96386">
            <w:pPr>
              <w:spacing w:beforeLines="60" w:before="144" w:afterLines="60" w:after="144"/>
              <w:contextualSpacing/>
              <w:rPr>
                <w:rFonts w:ascii="Calibri" w:hAnsi="Calibri" w:cs="Calibri"/>
                <w:b/>
                <w:bCs/>
                <w:sz w:val="20"/>
                <w:szCs w:val="20"/>
              </w:rPr>
            </w:pPr>
            <w:proofErr w:type="spellStart"/>
            <w:r w:rsidRPr="00FA7229">
              <w:rPr>
                <w:rFonts w:ascii="Calibri" w:hAnsi="Calibri" w:cs="Calibri"/>
                <w:b/>
                <w:bCs/>
                <w:sz w:val="20"/>
                <w:szCs w:val="20"/>
              </w:rPr>
              <w:t>ŽoNFP</w:t>
            </w:r>
            <w:proofErr w:type="spellEnd"/>
          </w:p>
        </w:tc>
        <w:tc>
          <w:tcPr>
            <w:tcW w:w="7648" w:type="dxa"/>
            <w:shd w:val="clear" w:color="auto" w:fill="FFFFFF"/>
            <w:vAlign w:val="center"/>
          </w:tcPr>
          <w:p w14:paraId="025040B4" w14:textId="7C5E2921"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Žiadosť o nenávratný finančný príspevok</w:t>
            </w:r>
          </w:p>
        </w:tc>
      </w:tr>
      <w:tr w:rsidR="00151A86" w:rsidRPr="00042FDE" w14:paraId="42FA60A4" w14:textId="77777777" w:rsidTr="00851432">
        <w:trPr>
          <w:trHeight w:val="454"/>
        </w:trPr>
        <w:tc>
          <w:tcPr>
            <w:tcW w:w="1696" w:type="dxa"/>
            <w:shd w:val="clear" w:color="auto" w:fill="D2EECE" w:themeFill="accent5" w:themeFillTint="33"/>
            <w:vAlign w:val="center"/>
          </w:tcPr>
          <w:p w14:paraId="2ED75600" w14:textId="3299058F" w:rsidR="00151A86" w:rsidRPr="00FA7229" w:rsidRDefault="00151A86" w:rsidP="00C96386">
            <w:pPr>
              <w:spacing w:beforeLines="60" w:before="144" w:afterLines="60" w:after="144"/>
              <w:contextualSpacing/>
              <w:rPr>
                <w:rFonts w:ascii="Calibri" w:hAnsi="Calibri" w:cs="Calibri"/>
                <w:b/>
                <w:bCs/>
                <w:sz w:val="20"/>
                <w:szCs w:val="20"/>
              </w:rPr>
            </w:pPr>
            <w:proofErr w:type="spellStart"/>
            <w:r w:rsidRPr="00FA7229">
              <w:rPr>
                <w:rFonts w:ascii="Calibri" w:hAnsi="Calibri" w:cs="Calibri"/>
                <w:b/>
                <w:bCs/>
                <w:sz w:val="20"/>
                <w:szCs w:val="20"/>
              </w:rPr>
              <w:t>ŽoP</w:t>
            </w:r>
            <w:proofErr w:type="spellEnd"/>
          </w:p>
        </w:tc>
        <w:tc>
          <w:tcPr>
            <w:tcW w:w="7648" w:type="dxa"/>
            <w:shd w:val="clear" w:color="auto" w:fill="FFFFFF"/>
            <w:vAlign w:val="center"/>
          </w:tcPr>
          <w:p w14:paraId="160B1A3D" w14:textId="7D401A91" w:rsidR="00151A86" w:rsidRPr="00FA7229" w:rsidRDefault="00151A86" w:rsidP="00452B85">
            <w:pPr>
              <w:tabs>
                <w:tab w:val="left" w:pos="1425"/>
              </w:tabs>
              <w:spacing w:before="60" w:after="60"/>
              <w:rPr>
                <w:rFonts w:ascii="Calibri" w:hAnsi="Calibri" w:cs="Calibri"/>
                <w:sz w:val="20"/>
                <w:szCs w:val="20"/>
              </w:rPr>
            </w:pPr>
            <w:r w:rsidRPr="00FA7229">
              <w:rPr>
                <w:rFonts w:ascii="Calibri" w:hAnsi="Calibri" w:cs="Calibri"/>
                <w:sz w:val="20"/>
                <w:szCs w:val="20"/>
              </w:rPr>
              <w:t>Žiadosť o platbu</w:t>
            </w:r>
          </w:p>
        </w:tc>
      </w:tr>
      <w:tr w:rsidR="00151A86" w:rsidRPr="00042FDE" w14:paraId="78753208" w14:textId="77777777" w:rsidTr="00851432">
        <w:trPr>
          <w:trHeight w:val="454"/>
        </w:trPr>
        <w:tc>
          <w:tcPr>
            <w:tcW w:w="1696" w:type="dxa"/>
            <w:shd w:val="clear" w:color="auto" w:fill="D2EECE" w:themeFill="accent5" w:themeFillTint="33"/>
            <w:vAlign w:val="center"/>
          </w:tcPr>
          <w:p w14:paraId="1A5A3C30" w14:textId="32B62FF1" w:rsidR="00151A86" w:rsidRPr="00130461" w:rsidRDefault="00151A86" w:rsidP="00C96386">
            <w:pPr>
              <w:spacing w:beforeLines="60" w:before="144" w:afterLines="60" w:after="144"/>
              <w:contextualSpacing/>
              <w:rPr>
                <w:rFonts w:ascii="Calibri" w:hAnsi="Calibri" w:cs="Calibri"/>
                <w:b/>
                <w:bCs/>
                <w:sz w:val="20"/>
                <w:szCs w:val="20"/>
              </w:rPr>
            </w:pPr>
            <w:proofErr w:type="spellStart"/>
            <w:r w:rsidRPr="00130461">
              <w:rPr>
                <w:rFonts w:ascii="Calibri" w:hAnsi="Calibri" w:cs="Calibri"/>
                <w:b/>
                <w:bCs/>
                <w:sz w:val="20"/>
                <w:szCs w:val="20"/>
              </w:rPr>
              <w:t>ŽoV</w:t>
            </w:r>
            <w:proofErr w:type="spellEnd"/>
          </w:p>
        </w:tc>
        <w:tc>
          <w:tcPr>
            <w:tcW w:w="7648" w:type="dxa"/>
            <w:shd w:val="clear" w:color="auto" w:fill="FFFFFF"/>
            <w:vAlign w:val="center"/>
          </w:tcPr>
          <w:p w14:paraId="12C3B14A" w14:textId="641D5720" w:rsidR="00151A86" w:rsidRPr="006A4579" w:rsidRDefault="00151A86" w:rsidP="00452B85">
            <w:pPr>
              <w:tabs>
                <w:tab w:val="left" w:pos="2235"/>
              </w:tabs>
              <w:spacing w:before="60" w:after="60"/>
              <w:rPr>
                <w:rFonts w:ascii="Calibri" w:hAnsi="Calibri" w:cs="Calibri"/>
                <w:sz w:val="20"/>
                <w:szCs w:val="20"/>
              </w:rPr>
            </w:pPr>
            <w:r w:rsidRPr="006A4579">
              <w:rPr>
                <w:rFonts w:ascii="Calibri" w:hAnsi="Calibri" w:cs="Calibri"/>
                <w:sz w:val="20"/>
                <w:szCs w:val="20"/>
              </w:rPr>
              <w:t>Žiadosť o vrátenie</w:t>
            </w:r>
          </w:p>
        </w:tc>
      </w:tr>
    </w:tbl>
    <w:p w14:paraId="1A01D05B" w14:textId="7087A0F5" w:rsidR="00DC0F99" w:rsidRPr="00252AC7" w:rsidRDefault="00124977" w:rsidP="008C66FC">
      <w:pPr>
        <w:pStyle w:val="Nadpis1"/>
      </w:pPr>
      <w:r w:rsidRPr="00AF3516">
        <w:br w:type="page"/>
      </w:r>
      <w:bookmarkStart w:id="22" w:name="_Toc164424684"/>
      <w:bookmarkStart w:id="23" w:name="_Toc182198155"/>
      <w:bookmarkStart w:id="24" w:name="_Toc257620579"/>
      <w:bookmarkStart w:id="25" w:name="_Toc141427441"/>
      <w:bookmarkStart w:id="26" w:name="_Toc157690395"/>
      <w:bookmarkStart w:id="27" w:name="_Toc191041371"/>
      <w:r w:rsidR="00DC0F99" w:rsidRPr="00252AC7">
        <w:lastRenderedPageBreak/>
        <w:t>Úvod</w:t>
      </w:r>
      <w:bookmarkEnd w:id="22"/>
      <w:bookmarkEnd w:id="23"/>
      <w:bookmarkEnd w:id="24"/>
      <w:bookmarkEnd w:id="25"/>
      <w:bookmarkEnd w:id="26"/>
      <w:bookmarkEnd w:id="27"/>
    </w:p>
    <w:p w14:paraId="7FF5D46E" w14:textId="6B18BABB" w:rsidR="00DC0F99" w:rsidRPr="003A5A2A" w:rsidRDefault="00FA7229" w:rsidP="002655DA">
      <w:pPr>
        <w:pStyle w:val="Odsekzoznamu"/>
        <w:keepNext/>
        <w:keepLines/>
        <w:numPr>
          <w:ilvl w:val="0"/>
          <w:numId w:val="31"/>
        </w:numPr>
        <w:spacing w:after="120" w:line="276" w:lineRule="auto"/>
        <w:ind w:left="284" w:hanging="284"/>
        <w:jc w:val="both"/>
        <w:rPr>
          <w:rFonts w:asciiTheme="minorHAnsi" w:hAnsiTheme="minorHAnsi" w:cstheme="minorHAnsi"/>
          <w:sz w:val="20"/>
          <w:szCs w:val="20"/>
        </w:rPr>
      </w:pPr>
      <w:r>
        <w:rPr>
          <w:rFonts w:asciiTheme="minorHAnsi" w:hAnsiTheme="minorHAnsi" w:cstheme="minorHAnsi"/>
          <w:sz w:val="20"/>
          <w:szCs w:val="20"/>
        </w:rPr>
        <w:t xml:space="preserve">Príručka </w:t>
      </w:r>
      <w:r w:rsidR="00077B3E" w:rsidRPr="003A5A2A">
        <w:rPr>
          <w:rFonts w:asciiTheme="minorHAnsi" w:hAnsiTheme="minorHAnsi" w:cstheme="minorHAnsi"/>
          <w:sz w:val="20"/>
          <w:szCs w:val="20"/>
        </w:rPr>
        <w:t>predstavuje metodický dokument</w:t>
      </w:r>
      <w:r w:rsidR="00BA0FAB">
        <w:rPr>
          <w:rFonts w:asciiTheme="minorHAnsi" w:hAnsiTheme="minorHAnsi" w:cstheme="minorHAnsi"/>
          <w:sz w:val="20"/>
          <w:szCs w:val="20"/>
        </w:rPr>
        <w:t>, ktorý vydáva MD SR ako sprostredkovateľský orgán.</w:t>
      </w:r>
      <w:r w:rsidR="00077B3E" w:rsidRPr="003A5A2A">
        <w:rPr>
          <w:rFonts w:asciiTheme="minorHAnsi" w:hAnsiTheme="minorHAnsi" w:cstheme="minorHAnsi"/>
          <w:sz w:val="20"/>
          <w:szCs w:val="20"/>
        </w:rPr>
        <w:t xml:space="preserve"> </w:t>
      </w:r>
      <w:r w:rsidR="00E67FE5" w:rsidRPr="003A5A2A">
        <w:rPr>
          <w:rFonts w:asciiTheme="minorHAnsi" w:hAnsiTheme="minorHAnsi" w:cstheme="minorHAnsi"/>
          <w:sz w:val="20"/>
          <w:szCs w:val="20"/>
        </w:rPr>
        <w:t xml:space="preserve">Cieľom príručky </w:t>
      </w:r>
      <w:r w:rsidR="00077B3E" w:rsidRPr="003A5A2A">
        <w:rPr>
          <w:rFonts w:asciiTheme="minorHAnsi" w:hAnsiTheme="minorHAnsi" w:cstheme="minorHAnsi"/>
          <w:sz w:val="20"/>
          <w:szCs w:val="20"/>
        </w:rPr>
        <w:t xml:space="preserve">je poskytnúť prijímateľovi </w:t>
      </w:r>
      <w:r w:rsidR="00470FB2">
        <w:rPr>
          <w:rFonts w:asciiTheme="minorHAnsi" w:hAnsiTheme="minorHAnsi" w:cstheme="minorHAnsi"/>
          <w:sz w:val="20"/>
          <w:szCs w:val="20"/>
        </w:rPr>
        <w:t>doplňujúce a vysvetľujúce informácie súvisiace s plnením</w:t>
      </w:r>
      <w:r w:rsidR="00077B3E" w:rsidRPr="003A5A2A">
        <w:rPr>
          <w:rFonts w:asciiTheme="minorHAnsi" w:hAnsiTheme="minorHAnsi" w:cstheme="minorHAnsi"/>
          <w:sz w:val="20"/>
          <w:szCs w:val="20"/>
        </w:rPr>
        <w:t xml:space="preserve"> povinností vyplývajúcich </w:t>
      </w:r>
      <w:r w:rsidR="00470FB2">
        <w:rPr>
          <w:rFonts w:asciiTheme="minorHAnsi" w:hAnsiTheme="minorHAnsi" w:cstheme="minorHAnsi"/>
          <w:sz w:val="20"/>
          <w:szCs w:val="20"/>
        </w:rPr>
        <w:t xml:space="preserve">najmä </w:t>
      </w:r>
      <w:r w:rsidR="00077B3E" w:rsidRPr="003A5A2A">
        <w:rPr>
          <w:rFonts w:asciiTheme="minorHAnsi" w:hAnsiTheme="minorHAnsi" w:cstheme="minorHAnsi"/>
          <w:sz w:val="20"/>
          <w:szCs w:val="20"/>
        </w:rPr>
        <w:t xml:space="preserve">zo </w:t>
      </w:r>
      <w:r w:rsidR="00A069C7" w:rsidRPr="003A5A2A">
        <w:rPr>
          <w:rFonts w:asciiTheme="minorHAnsi" w:hAnsiTheme="minorHAnsi" w:cstheme="minorHAnsi"/>
          <w:sz w:val="20"/>
          <w:szCs w:val="20"/>
        </w:rPr>
        <w:t>Zmluvy</w:t>
      </w:r>
      <w:r>
        <w:rPr>
          <w:rFonts w:asciiTheme="minorHAnsi" w:hAnsiTheme="minorHAnsi" w:cstheme="minorHAnsi"/>
          <w:sz w:val="20"/>
          <w:szCs w:val="20"/>
        </w:rPr>
        <w:t>, ako</w:t>
      </w:r>
      <w:r w:rsidR="00AF07EE" w:rsidRPr="003A5A2A">
        <w:rPr>
          <w:rFonts w:asciiTheme="minorHAnsi" w:hAnsiTheme="minorHAnsi" w:cstheme="minorHAnsi"/>
          <w:sz w:val="20"/>
          <w:szCs w:val="20"/>
        </w:rPr>
        <w:t xml:space="preserve"> aj z</w:t>
      </w:r>
      <w:r w:rsidR="00077B3E" w:rsidRPr="003A5A2A">
        <w:rPr>
          <w:rFonts w:asciiTheme="minorHAnsi" w:hAnsiTheme="minorHAnsi" w:cstheme="minorHAnsi"/>
          <w:sz w:val="20"/>
          <w:szCs w:val="20"/>
        </w:rPr>
        <w:t xml:space="preserve"> ďalších záväzných riadiacich dokumentov </w:t>
      </w:r>
      <w:r w:rsidR="00AF07EE" w:rsidRPr="003A5A2A">
        <w:rPr>
          <w:rFonts w:asciiTheme="minorHAnsi" w:hAnsiTheme="minorHAnsi" w:cstheme="minorHAnsi"/>
          <w:sz w:val="20"/>
          <w:szCs w:val="20"/>
        </w:rPr>
        <w:t>pri</w:t>
      </w:r>
      <w:r w:rsidR="00077B3E" w:rsidRPr="003A5A2A">
        <w:rPr>
          <w:rFonts w:asciiTheme="minorHAnsi" w:hAnsiTheme="minorHAnsi" w:cstheme="minorHAnsi"/>
          <w:sz w:val="20"/>
          <w:szCs w:val="20"/>
        </w:rPr>
        <w:t xml:space="preserve"> implementáci</w:t>
      </w:r>
      <w:r w:rsidR="00AF07EE" w:rsidRPr="003A5A2A">
        <w:rPr>
          <w:rFonts w:asciiTheme="minorHAnsi" w:hAnsiTheme="minorHAnsi" w:cstheme="minorHAnsi"/>
          <w:sz w:val="20"/>
          <w:szCs w:val="20"/>
        </w:rPr>
        <w:t>i</w:t>
      </w:r>
      <w:r w:rsidR="00077B3E" w:rsidRPr="003A5A2A">
        <w:rPr>
          <w:rFonts w:asciiTheme="minorHAnsi" w:hAnsiTheme="minorHAnsi" w:cstheme="minorHAnsi"/>
          <w:sz w:val="20"/>
          <w:szCs w:val="20"/>
        </w:rPr>
        <w:t xml:space="preserve"> projektov spolufinancovaných z fondov EÚ a štátneho rozpočtu po </w:t>
      </w:r>
      <w:r w:rsidR="00AF07EE" w:rsidRPr="003A5A2A">
        <w:rPr>
          <w:rFonts w:asciiTheme="minorHAnsi" w:hAnsiTheme="minorHAnsi" w:cstheme="minorHAnsi"/>
          <w:sz w:val="20"/>
          <w:szCs w:val="20"/>
        </w:rPr>
        <w:t xml:space="preserve">podpise </w:t>
      </w:r>
      <w:r w:rsidR="00A069C7" w:rsidRPr="003A5A2A">
        <w:rPr>
          <w:rFonts w:asciiTheme="minorHAnsi" w:hAnsiTheme="minorHAnsi" w:cstheme="minorHAnsi"/>
          <w:sz w:val="20"/>
          <w:szCs w:val="20"/>
        </w:rPr>
        <w:t xml:space="preserve">Zmluvy </w:t>
      </w:r>
      <w:r w:rsidR="00AF07EE" w:rsidRPr="003A5A2A">
        <w:rPr>
          <w:rFonts w:asciiTheme="minorHAnsi" w:hAnsiTheme="minorHAnsi" w:cstheme="minorHAnsi"/>
          <w:sz w:val="20"/>
          <w:szCs w:val="20"/>
        </w:rPr>
        <w:t>v</w:t>
      </w:r>
      <w:r w:rsidR="00BA0FAB">
        <w:rPr>
          <w:rFonts w:asciiTheme="minorHAnsi" w:hAnsiTheme="minorHAnsi" w:cstheme="minorHAnsi"/>
          <w:sz w:val="20"/>
          <w:szCs w:val="20"/>
        </w:rPr>
        <w:t> Programe Slovensko</w:t>
      </w:r>
      <w:r w:rsidR="00470FB2">
        <w:rPr>
          <w:rFonts w:asciiTheme="minorHAnsi" w:hAnsiTheme="minorHAnsi" w:cstheme="minorHAnsi"/>
          <w:sz w:val="20"/>
          <w:szCs w:val="20"/>
        </w:rPr>
        <w:t>.</w:t>
      </w:r>
      <w:r w:rsidR="00E4040F">
        <w:rPr>
          <w:rFonts w:asciiTheme="minorHAnsi" w:hAnsiTheme="minorHAnsi" w:cstheme="minorHAnsi"/>
          <w:sz w:val="20"/>
          <w:szCs w:val="20"/>
        </w:rPr>
        <w:t xml:space="preserve"> Príručka taktiež stanovuje základné pravidlá komunikácie medzi prijímateľom a SO. </w:t>
      </w:r>
    </w:p>
    <w:p w14:paraId="0155B83F" w14:textId="3B69BD06" w:rsidR="00551E6D" w:rsidRPr="000C54F0" w:rsidRDefault="00551E6D" w:rsidP="002655DA">
      <w:pPr>
        <w:pStyle w:val="Odsekzoznamu"/>
        <w:keepNext/>
        <w:keepLines/>
        <w:numPr>
          <w:ilvl w:val="0"/>
          <w:numId w:val="31"/>
        </w:numPr>
        <w:autoSpaceDE w:val="0"/>
        <w:autoSpaceDN w:val="0"/>
        <w:adjustRightInd w:val="0"/>
        <w:spacing w:after="120" w:line="276" w:lineRule="auto"/>
        <w:ind w:left="284" w:hanging="284"/>
        <w:jc w:val="both"/>
        <w:rPr>
          <w:rFonts w:asciiTheme="minorHAnsi" w:hAnsiTheme="minorHAnsi" w:cstheme="minorHAnsi"/>
          <w:sz w:val="20"/>
        </w:rPr>
      </w:pPr>
      <w:r w:rsidRPr="003A5A2A">
        <w:rPr>
          <w:rFonts w:asciiTheme="minorHAnsi" w:hAnsiTheme="minorHAnsi" w:cstheme="minorHAnsi"/>
          <w:sz w:val="20"/>
        </w:rPr>
        <w:t>Zámerom dokumentu je zároveň e</w:t>
      </w:r>
      <w:r w:rsidR="0079627C">
        <w:rPr>
          <w:rFonts w:asciiTheme="minorHAnsi" w:hAnsiTheme="minorHAnsi" w:cstheme="minorHAnsi"/>
          <w:sz w:val="20"/>
        </w:rPr>
        <w:t>liminácia</w:t>
      </w:r>
      <w:r w:rsidRPr="003A5A2A">
        <w:rPr>
          <w:rFonts w:asciiTheme="minorHAnsi" w:hAnsiTheme="minorHAnsi" w:cstheme="minorHAnsi"/>
          <w:sz w:val="20"/>
        </w:rPr>
        <w:t xml:space="preserve"> kopírovania pravidiel, ktoré sú spracované v  inej riadiacej dokumentácii a v záväzných dokumentoch súvisiacich s prípravou a realizáciou projektov, za týmto účelom sa v relevantných častiach </w:t>
      </w:r>
      <w:r w:rsidR="009D25CB">
        <w:rPr>
          <w:rFonts w:asciiTheme="minorHAnsi" w:hAnsiTheme="minorHAnsi" w:cstheme="minorHAnsi"/>
          <w:sz w:val="20"/>
        </w:rPr>
        <w:t xml:space="preserve">príručky </w:t>
      </w:r>
      <w:r w:rsidRPr="003A5A2A">
        <w:rPr>
          <w:rFonts w:asciiTheme="minorHAnsi" w:hAnsiTheme="minorHAnsi" w:cstheme="minorHAnsi"/>
          <w:sz w:val="20"/>
        </w:rPr>
        <w:t>uvádza odkaz na tieto dokumenty.</w:t>
      </w:r>
      <w:r w:rsidR="009D25CB">
        <w:rPr>
          <w:rFonts w:asciiTheme="minorHAnsi" w:hAnsiTheme="minorHAnsi" w:cstheme="minorHAnsi"/>
          <w:sz w:val="20"/>
        </w:rPr>
        <w:t xml:space="preserve"> Príručka má c</w:t>
      </w:r>
      <w:r w:rsidR="009D25CB" w:rsidRPr="009D25CB">
        <w:rPr>
          <w:rFonts w:asciiTheme="minorHAnsi" w:hAnsiTheme="minorHAnsi" w:cstheme="minorHAnsi"/>
          <w:sz w:val="20"/>
        </w:rPr>
        <w:t>hara</w:t>
      </w:r>
      <w:r w:rsidR="009D25CB">
        <w:rPr>
          <w:rFonts w:asciiTheme="minorHAnsi" w:hAnsiTheme="minorHAnsi" w:cstheme="minorHAnsi"/>
          <w:sz w:val="20"/>
        </w:rPr>
        <w:t xml:space="preserve">kter právneho dokumentu, takže SO v nej uvádza </w:t>
      </w:r>
      <w:r w:rsidR="000936AE">
        <w:rPr>
          <w:rFonts w:asciiTheme="minorHAnsi" w:hAnsiTheme="minorHAnsi" w:cstheme="minorHAnsi"/>
          <w:sz w:val="20"/>
        </w:rPr>
        <w:t>najmä texty, ktoré nie</w:t>
      </w:r>
      <w:r w:rsidR="009D25CB" w:rsidRPr="009D25CB">
        <w:rPr>
          <w:rFonts w:asciiTheme="minorHAnsi" w:hAnsiTheme="minorHAnsi" w:cstheme="minorHAnsi"/>
          <w:sz w:val="20"/>
        </w:rPr>
        <w:t xml:space="preserve"> sú uvedené v</w:t>
      </w:r>
      <w:r w:rsidR="000936AE">
        <w:rPr>
          <w:rFonts w:asciiTheme="minorHAnsi" w:hAnsiTheme="minorHAnsi" w:cstheme="minorHAnsi"/>
          <w:sz w:val="20"/>
        </w:rPr>
        <w:t> </w:t>
      </w:r>
      <w:r w:rsidR="009D25CB">
        <w:rPr>
          <w:rFonts w:asciiTheme="minorHAnsi" w:hAnsiTheme="minorHAnsi" w:cstheme="minorHAnsi"/>
          <w:sz w:val="20"/>
        </w:rPr>
        <w:t>Zmluve</w:t>
      </w:r>
      <w:r w:rsidR="000936AE">
        <w:rPr>
          <w:rFonts w:asciiTheme="minorHAnsi" w:hAnsiTheme="minorHAnsi" w:cstheme="minorHAnsi"/>
          <w:sz w:val="20"/>
        </w:rPr>
        <w:t xml:space="preserve"> alebo </w:t>
      </w:r>
      <w:r w:rsidR="009D25CB" w:rsidRPr="009D25CB">
        <w:rPr>
          <w:rFonts w:asciiTheme="minorHAnsi" w:hAnsiTheme="minorHAnsi" w:cstheme="minorHAnsi"/>
          <w:sz w:val="20"/>
        </w:rPr>
        <w:t>inej riadiacej dokumentácii.</w:t>
      </w:r>
    </w:p>
    <w:p w14:paraId="5D7C385F" w14:textId="462A75F8" w:rsidR="000936AE" w:rsidRDefault="00077B3E" w:rsidP="002655DA">
      <w:pPr>
        <w:pStyle w:val="Odsekzoznamu"/>
        <w:keepNext/>
        <w:keepLines/>
        <w:numPr>
          <w:ilvl w:val="0"/>
          <w:numId w:val="31"/>
        </w:numPr>
        <w:autoSpaceDE w:val="0"/>
        <w:autoSpaceDN w:val="0"/>
        <w:adjustRightInd w:val="0"/>
        <w:spacing w:after="120" w:line="276" w:lineRule="auto"/>
        <w:ind w:left="284" w:hanging="284"/>
        <w:jc w:val="both"/>
        <w:rPr>
          <w:rFonts w:asciiTheme="minorHAnsi" w:hAnsiTheme="minorHAnsi" w:cstheme="minorHAnsi"/>
          <w:sz w:val="20"/>
          <w:szCs w:val="20"/>
        </w:rPr>
      </w:pPr>
      <w:r w:rsidRPr="003A5A2A">
        <w:rPr>
          <w:rFonts w:asciiTheme="minorHAnsi" w:hAnsiTheme="minorHAnsi" w:cstheme="minorHAnsi"/>
          <w:b/>
          <w:sz w:val="20"/>
          <w:szCs w:val="20"/>
        </w:rPr>
        <w:t xml:space="preserve">Ustanovenia tejto príručky sú pre prijímateľa záväzné, pokiaľ </w:t>
      </w:r>
      <w:r w:rsidR="00E12663" w:rsidRPr="003A5A2A">
        <w:rPr>
          <w:rFonts w:asciiTheme="minorHAnsi" w:hAnsiTheme="minorHAnsi" w:cstheme="minorHAnsi"/>
          <w:b/>
          <w:sz w:val="20"/>
          <w:szCs w:val="20"/>
        </w:rPr>
        <w:t xml:space="preserve">niektorá časť </w:t>
      </w:r>
      <w:r w:rsidRPr="003A5A2A">
        <w:rPr>
          <w:rFonts w:asciiTheme="minorHAnsi" w:hAnsiTheme="minorHAnsi" w:cstheme="minorHAnsi"/>
          <w:b/>
          <w:sz w:val="20"/>
          <w:szCs w:val="20"/>
        </w:rPr>
        <w:t>príručk</w:t>
      </w:r>
      <w:r w:rsidR="00E12663" w:rsidRPr="003A5A2A">
        <w:rPr>
          <w:rFonts w:asciiTheme="minorHAnsi" w:hAnsiTheme="minorHAnsi" w:cstheme="minorHAnsi"/>
          <w:b/>
          <w:sz w:val="20"/>
          <w:szCs w:val="20"/>
        </w:rPr>
        <w:t>y</w:t>
      </w:r>
      <w:r w:rsidR="000936AE">
        <w:rPr>
          <w:rFonts w:asciiTheme="minorHAnsi" w:hAnsiTheme="minorHAnsi" w:cstheme="minorHAnsi"/>
          <w:b/>
          <w:sz w:val="20"/>
          <w:szCs w:val="20"/>
        </w:rPr>
        <w:t xml:space="preserve">, Zmluva alebo všeobecne záväzné predpisy </w:t>
      </w:r>
      <w:r w:rsidR="000936AE" w:rsidRPr="003A5A2A">
        <w:rPr>
          <w:rFonts w:asciiTheme="minorHAnsi" w:hAnsiTheme="minorHAnsi" w:cstheme="minorHAnsi"/>
          <w:b/>
          <w:sz w:val="20"/>
          <w:szCs w:val="20"/>
        </w:rPr>
        <w:t>neustanovuj</w:t>
      </w:r>
      <w:r w:rsidR="000936AE">
        <w:rPr>
          <w:rFonts w:asciiTheme="minorHAnsi" w:hAnsiTheme="minorHAnsi" w:cstheme="minorHAnsi"/>
          <w:b/>
          <w:sz w:val="20"/>
          <w:szCs w:val="20"/>
        </w:rPr>
        <w:t>ú</w:t>
      </w:r>
      <w:r w:rsidR="000936AE" w:rsidRPr="003A5A2A">
        <w:rPr>
          <w:rFonts w:asciiTheme="minorHAnsi" w:hAnsiTheme="minorHAnsi" w:cstheme="minorHAnsi"/>
          <w:b/>
          <w:sz w:val="20"/>
          <w:szCs w:val="20"/>
        </w:rPr>
        <w:t xml:space="preserve"> inak</w:t>
      </w:r>
      <w:r w:rsidR="008F11BA">
        <w:rPr>
          <w:rFonts w:asciiTheme="minorHAnsi" w:hAnsiTheme="minorHAnsi" w:cstheme="minorHAnsi"/>
          <w:b/>
          <w:sz w:val="20"/>
          <w:szCs w:val="20"/>
        </w:rPr>
        <w:t xml:space="preserve"> (tzn. pokiaľ niektorá časť Príručky pre prijímateľa sa </w:t>
      </w:r>
      <w:r w:rsidR="00E81C3A">
        <w:rPr>
          <w:rFonts w:asciiTheme="minorHAnsi" w:hAnsiTheme="minorHAnsi" w:cstheme="minorHAnsi"/>
          <w:b/>
          <w:sz w:val="20"/>
          <w:szCs w:val="20"/>
        </w:rPr>
        <w:t xml:space="preserve">bude v rozpore s </w:t>
      </w:r>
      <w:r w:rsidR="008F11BA">
        <w:rPr>
          <w:rFonts w:asciiTheme="minorHAnsi" w:hAnsiTheme="minorHAnsi" w:cstheme="minorHAnsi"/>
          <w:b/>
          <w:sz w:val="20"/>
          <w:szCs w:val="20"/>
        </w:rPr>
        <w:t>právnym predpiso</w:t>
      </w:r>
      <w:r w:rsidR="00E81C3A">
        <w:rPr>
          <w:rFonts w:asciiTheme="minorHAnsi" w:hAnsiTheme="minorHAnsi" w:cstheme="minorHAnsi"/>
          <w:b/>
          <w:sz w:val="20"/>
          <w:szCs w:val="20"/>
        </w:rPr>
        <w:t>m</w:t>
      </w:r>
      <w:r w:rsidR="008F11BA">
        <w:rPr>
          <w:rFonts w:asciiTheme="minorHAnsi" w:hAnsiTheme="minorHAnsi" w:cstheme="minorHAnsi"/>
          <w:b/>
          <w:sz w:val="20"/>
          <w:szCs w:val="20"/>
        </w:rPr>
        <w:t xml:space="preserve">, prijímateľ bude postupovať podľa aktuálne platnej </w:t>
      </w:r>
      <w:r w:rsidR="00081C01">
        <w:rPr>
          <w:rFonts w:asciiTheme="minorHAnsi" w:hAnsiTheme="minorHAnsi" w:cstheme="minorHAnsi"/>
          <w:b/>
          <w:sz w:val="20"/>
          <w:szCs w:val="20"/>
        </w:rPr>
        <w:t xml:space="preserve">a účinnej </w:t>
      </w:r>
      <w:r w:rsidR="008F11BA">
        <w:rPr>
          <w:rFonts w:asciiTheme="minorHAnsi" w:hAnsiTheme="minorHAnsi" w:cstheme="minorHAnsi"/>
          <w:b/>
          <w:sz w:val="20"/>
          <w:szCs w:val="20"/>
        </w:rPr>
        <w:t>legislatívy)</w:t>
      </w:r>
      <w:r w:rsidR="000936AE" w:rsidRPr="003A5A2A">
        <w:rPr>
          <w:rFonts w:asciiTheme="minorHAnsi" w:hAnsiTheme="minorHAnsi" w:cstheme="minorHAnsi"/>
          <w:b/>
          <w:sz w:val="20"/>
          <w:szCs w:val="20"/>
        </w:rPr>
        <w:t>.</w:t>
      </w:r>
      <w:r w:rsidR="000936AE" w:rsidRPr="003A5A2A">
        <w:rPr>
          <w:rFonts w:asciiTheme="minorHAnsi" w:hAnsiTheme="minorHAnsi" w:cstheme="minorHAnsi"/>
          <w:sz w:val="20"/>
          <w:szCs w:val="20"/>
        </w:rPr>
        <w:t xml:space="preserve"> </w:t>
      </w:r>
    </w:p>
    <w:p w14:paraId="6286F38F" w14:textId="0C166317" w:rsidR="002B20BB" w:rsidRPr="00EB592A" w:rsidRDefault="008B112C" w:rsidP="002655DA">
      <w:pPr>
        <w:pStyle w:val="Odsekzoznamu"/>
        <w:keepNext/>
        <w:keepLines/>
        <w:numPr>
          <w:ilvl w:val="0"/>
          <w:numId w:val="31"/>
        </w:numPr>
        <w:autoSpaceDE w:val="0"/>
        <w:autoSpaceDN w:val="0"/>
        <w:adjustRightInd w:val="0"/>
        <w:spacing w:after="120" w:line="276" w:lineRule="auto"/>
        <w:ind w:left="284" w:hanging="284"/>
        <w:jc w:val="both"/>
        <w:rPr>
          <w:rFonts w:asciiTheme="minorHAnsi" w:hAnsiTheme="minorHAnsi" w:cstheme="minorHAnsi"/>
          <w:sz w:val="20"/>
          <w:szCs w:val="20"/>
        </w:rPr>
      </w:pPr>
      <w:r>
        <w:rPr>
          <w:rFonts w:asciiTheme="minorHAnsi" w:hAnsiTheme="minorHAnsi" w:cstheme="minorHAnsi"/>
          <w:sz w:val="20"/>
        </w:rPr>
        <w:t xml:space="preserve">Postupy a povinnosti </w:t>
      </w:r>
      <w:r w:rsidR="002B20BB" w:rsidRPr="00EB592A">
        <w:rPr>
          <w:rFonts w:asciiTheme="minorHAnsi" w:hAnsiTheme="minorHAnsi" w:cstheme="minorHAnsi"/>
          <w:sz w:val="20"/>
        </w:rPr>
        <w:t xml:space="preserve">týkajúce sa implementácie finančných nástrojov upravuje Zmluva o financovaní medzi poskytovateľom príspevku na finančný nástroj a prijímateľom vrátane Prílohy č. 1 Investičná stratégia a podnikateľský plán, ako aj Príručka implementácie finančných nástrojov na programové obdobie 2021 - 2027 vydaná Ministerstvom financií SR ako Koordinačným orgánom pre FN.  </w:t>
      </w:r>
      <w:r w:rsidR="002945BF">
        <w:rPr>
          <w:rFonts w:asciiTheme="minorHAnsi" w:hAnsiTheme="minorHAnsi" w:cstheme="minorHAnsi"/>
          <w:sz w:val="20"/>
        </w:rPr>
        <w:t>Podľa</w:t>
      </w:r>
      <w:r w:rsidR="002B20BB" w:rsidRPr="00EB592A">
        <w:rPr>
          <w:rFonts w:asciiTheme="minorHAnsi" w:hAnsiTheme="minorHAnsi" w:cstheme="minorHAnsi"/>
          <w:sz w:val="20"/>
        </w:rPr>
        <w:t xml:space="preserve"> uvedeného sa ustanovenia tejto príručky uplatňujú v rámci implementácií FN primerane.</w:t>
      </w:r>
    </w:p>
    <w:p w14:paraId="5C0BC94E" w14:textId="1ADEEAD3" w:rsidR="00077B3E" w:rsidRPr="003A5A2A" w:rsidRDefault="00077B3E" w:rsidP="002655DA">
      <w:pPr>
        <w:pStyle w:val="Odsekzoznamu"/>
        <w:keepNext/>
        <w:keepLines/>
        <w:numPr>
          <w:ilvl w:val="0"/>
          <w:numId w:val="31"/>
        </w:numPr>
        <w:autoSpaceDE w:val="0"/>
        <w:autoSpaceDN w:val="0"/>
        <w:adjustRightInd w:val="0"/>
        <w:spacing w:after="120" w:line="276" w:lineRule="auto"/>
        <w:ind w:left="284" w:hanging="284"/>
        <w:jc w:val="both"/>
        <w:rPr>
          <w:rFonts w:asciiTheme="minorHAnsi" w:hAnsiTheme="minorHAnsi" w:cstheme="minorHAnsi"/>
          <w:sz w:val="20"/>
          <w:szCs w:val="20"/>
        </w:rPr>
      </w:pPr>
      <w:r w:rsidRPr="003A5A2A">
        <w:rPr>
          <w:rFonts w:asciiTheme="minorHAnsi" w:hAnsiTheme="minorHAnsi" w:cstheme="minorHAnsi"/>
          <w:sz w:val="20"/>
          <w:szCs w:val="20"/>
        </w:rPr>
        <w:t>Príručka nenahrádza žiadn</w:t>
      </w:r>
      <w:r w:rsidR="000E5F4E" w:rsidRPr="003A5A2A">
        <w:rPr>
          <w:rFonts w:asciiTheme="minorHAnsi" w:hAnsiTheme="minorHAnsi" w:cstheme="minorHAnsi"/>
          <w:sz w:val="20"/>
          <w:szCs w:val="20"/>
        </w:rPr>
        <w:t xml:space="preserve">e </w:t>
      </w:r>
      <w:r w:rsidR="000936AE">
        <w:rPr>
          <w:rFonts w:asciiTheme="minorHAnsi" w:hAnsiTheme="minorHAnsi" w:cstheme="minorHAnsi"/>
          <w:sz w:val="20"/>
          <w:szCs w:val="20"/>
        </w:rPr>
        <w:t>ustanovenia Zmluvy</w:t>
      </w:r>
      <w:r w:rsidR="009E65AF" w:rsidRPr="003A5A2A">
        <w:rPr>
          <w:rFonts w:asciiTheme="minorHAnsi" w:hAnsiTheme="minorHAnsi" w:cstheme="minorHAnsi"/>
          <w:sz w:val="20"/>
          <w:szCs w:val="20"/>
        </w:rPr>
        <w:t xml:space="preserve">, </w:t>
      </w:r>
      <w:r w:rsidR="00C9612A">
        <w:rPr>
          <w:rFonts w:asciiTheme="minorHAnsi" w:hAnsiTheme="minorHAnsi" w:cstheme="minorHAnsi"/>
          <w:sz w:val="20"/>
          <w:szCs w:val="20"/>
        </w:rPr>
        <w:t>tieto len</w:t>
      </w:r>
      <w:r w:rsidR="00500855" w:rsidRPr="003A5A2A">
        <w:rPr>
          <w:rFonts w:asciiTheme="minorHAnsi" w:hAnsiTheme="minorHAnsi" w:cstheme="minorHAnsi"/>
          <w:sz w:val="20"/>
          <w:szCs w:val="20"/>
        </w:rPr>
        <w:t xml:space="preserve"> dopĺňa, prípadne</w:t>
      </w:r>
      <w:r w:rsidR="00C9612A">
        <w:rPr>
          <w:rFonts w:asciiTheme="minorHAnsi" w:hAnsiTheme="minorHAnsi" w:cstheme="minorHAnsi"/>
          <w:sz w:val="20"/>
          <w:szCs w:val="20"/>
        </w:rPr>
        <w:t xml:space="preserve"> ich</w:t>
      </w:r>
      <w:r w:rsidR="00500855" w:rsidRPr="003A5A2A">
        <w:rPr>
          <w:rFonts w:asciiTheme="minorHAnsi" w:hAnsiTheme="minorHAnsi" w:cstheme="minorHAnsi"/>
          <w:sz w:val="20"/>
          <w:szCs w:val="20"/>
        </w:rPr>
        <w:t xml:space="preserve"> vysvetľuje.</w:t>
      </w:r>
    </w:p>
    <w:p w14:paraId="0B3E738F" w14:textId="4DE0141B" w:rsidR="00DC0F99" w:rsidRPr="003A5A2A" w:rsidRDefault="00DC0F99" w:rsidP="002655DA">
      <w:pPr>
        <w:pStyle w:val="Odsekzoznamu"/>
        <w:keepNext/>
        <w:keepLines/>
        <w:numPr>
          <w:ilvl w:val="0"/>
          <w:numId w:val="31"/>
        </w:numPr>
        <w:autoSpaceDE w:val="0"/>
        <w:autoSpaceDN w:val="0"/>
        <w:adjustRightInd w:val="0"/>
        <w:spacing w:line="276" w:lineRule="auto"/>
        <w:ind w:left="284" w:hanging="284"/>
        <w:jc w:val="both"/>
        <w:rPr>
          <w:rFonts w:asciiTheme="minorHAnsi" w:hAnsiTheme="minorHAnsi" w:cstheme="minorHAnsi"/>
          <w:sz w:val="20"/>
        </w:rPr>
      </w:pPr>
      <w:r w:rsidRPr="003A5A2A">
        <w:rPr>
          <w:rFonts w:asciiTheme="minorHAnsi" w:hAnsiTheme="minorHAnsi" w:cstheme="minorHAnsi"/>
          <w:sz w:val="20"/>
        </w:rPr>
        <w:t xml:space="preserve">Okrem postupov uvedených v </w:t>
      </w:r>
      <w:r w:rsidR="009E65AF" w:rsidRPr="003A5A2A">
        <w:rPr>
          <w:rFonts w:asciiTheme="minorHAnsi" w:hAnsiTheme="minorHAnsi" w:cstheme="minorHAnsi"/>
          <w:sz w:val="20"/>
        </w:rPr>
        <w:t>príručke</w:t>
      </w:r>
      <w:r w:rsidRPr="003A5A2A">
        <w:rPr>
          <w:rFonts w:asciiTheme="minorHAnsi" w:hAnsiTheme="minorHAnsi" w:cstheme="minorHAnsi"/>
          <w:sz w:val="20"/>
        </w:rPr>
        <w:t xml:space="preserve"> je pre prijímateľa počas implementácie projektu záväzné rešpektova</w:t>
      </w:r>
      <w:r w:rsidR="00077B3E" w:rsidRPr="003A5A2A">
        <w:rPr>
          <w:rFonts w:asciiTheme="minorHAnsi" w:hAnsiTheme="minorHAnsi" w:cstheme="minorHAnsi"/>
          <w:sz w:val="20"/>
        </w:rPr>
        <w:t xml:space="preserve">ť podmienky, postupy a pravidlá, ktoré sú uvedené </w:t>
      </w:r>
      <w:r w:rsidR="00500855" w:rsidRPr="003A5A2A">
        <w:rPr>
          <w:rFonts w:asciiTheme="minorHAnsi" w:hAnsiTheme="minorHAnsi" w:cstheme="minorHAnsi"/>
          <w:sz w:val="20"/>
        </w:rPr>
        <w:t xml:space="preserve">najmä </w:t>
      </w:r>
      <w:r w:rsidR="00077B3E" w:rsidRPr="003A5A2A">
        <w:rPr>
          <w:rFonts w:asciiTheme="minorHAnsi" w:hAnsiTheme="minorHAnsi" w:cstheme="minorHAnsi"/>
          <w:sz w:val="20"/>
        </w:rPr>
        <w:t>v nasledovných dokumentoch:</w:t>
      </w:r>
    </w:p>
    <w:p w14:paraId="469729E5" w14:textId="32AB1BFF" w:rsidR="00DC0F99" w:rsidRPr="00BE4C87" w:rsidRDefault="007036C6" w:rsidP="002655DA">
      <w:pPr>
        <w:keepNext/>
        <w:keepLines/>
        <w:numPr>
          <w:ilvl w:val="0"/>
          <w:numId w:val="3"/>
        </w:numPr>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Z</w:t>
      </w:r>
      <w:r w:rsidR="00DC0F99" w:rsidRPr="00BE4C87">
        <w:rPr>
          <w:rFonts w:asciiTheme="minorHAnsi" w:hAnsiTheme="minorHAnsi" w:cstheme="minorHAnsi"/>
          <w:sz w:val="20"/>
        </w:rPr>
        <w:t>mluv</w:t>
      </w:r>
      <w:r w:rsidR="00077B3E" w:rsidRPr="00BE4C87">
        <w:rPr>
          <w:rFonts w:asciiTheme="minorHAnsi" w:hAnsiTheme="minorHAnsi" w:cstheme="minorHAnsi"/>
          <w:sz w:val="20"/>
        </w:rPr>
        <w:t>a</w:t>
      </w:r>
      <w:r w:rsidR="009E65AF">
        <w:rPr>
          <w:rFonts w:asciiTheme="minorHAnsi" w:hAnsiTheme="minorHAnsi" w:cstheme="minorHAnsi"/>
          <w:sz w:val="20"/>
        </w:rPr>
        <w:t xml:space="preserve"> </w:t>
      </w:r>
      <w:r w:rsidR="00DC0F99" w:rsidRPr="00BE4C87">
        <w:rPr>
          <w:rFonts w:asciiTheme="minorHAnsi" w:hAnsiTheme="minorHAnsi" w:cstheme="minorHAnsi"/>
          <w:sz w:val="20"/>
        </w:rPr>
        <w:t>uzavret</w:t>
      </w:r>
      <w:r w:rsidR="00077B3E" w:rsidRPr="00BE4C87">
        <w:rPr>
          <w:rFonts w:asciiTheme="minorHAnsi" w:hAnsiTheme="minorHAnsi" w:cstheme="minorHAnsi"/>
          <w:sz w:val="20"/>
        </w:rPr>
        <w:t>á</w:t>
      </w:r>
      <w:r w:rsidR="00DC0F99" w:rsidRPr="00BE4C87">
        <w:rPr>
          <w:rFonts w:asciiTheme="minorHAnsi" w:hAnsiTheme="minorHAnsi" w:cstheme="minorHAnsi"/>
          <w:sz w:val="20"/>
        </w:rPr>
        <w:t xml:space="preserve"> medzi prijímateľom </w:t>
      </w:r>
      <w:r w:rsidR="008B112C">
        <w:rPr>
          <w:rFonts w:asciiTheme="minorHAnsi" w:hAnsiTheme="minorHAnsi" w:cstheme="minorHAnsi"/>
          <w:sz w:val="20"/>
        </w:rPr>
        <w:t>a SO</w:t>
      </w:r>
    </w:p>
    <w:p w14:paraId="302F0DEF" w14:textId="5793E053" w:rsidR="00464051" w:rsidRDefault="00E7569C" w:rsidP="002655DA">
      <w:pPr>
        <w:keepNext/>
        <w:keepLines/>
        <w:numPr>
          <w:ilvl w:val="0"/>
          <w:numId w:val="3"/>
        </w:numPr>
        <w:autoSpaceDE w:val="0"/>
        <w:autoSpaceDN w:val="0"/>
        <w:adjustRightInd w:val="0"/>
        <w:spacing w:line="276" w:lineRule="auto"/>
        <w:jc w:val="both"/>
        <w:rPr>
          <w:rFonts w:asciiTheme="minorHAnsi" w:hAnsiTheme="minorHAnsi" w:cstheme="minorHAnsi"/>
          <w:sz w:val="20"/>
        </w:rPr>
      </w:pPr>
      <w:r>
        <w:rPr>
          <w:rFonts w:asciiTheme="minorHAnsi" w:hAnsiTheme="minorHAnsi" w:cstheme="minorHAnsi"/>
          <w:sz w:val="20"/>
        </w:rPr>
        <w:t>S</w:t>
      </w:r>
      <w:r w:rsidR="00464051" w:rsidRPr="00BE4C87">
        <w:rPr>
          <w:rFonts w:asciiTheme="minorHAnsi" w:hAnsiTheme="minorHAnsi" w:cstheme="minorHAnsi"/>
          <w:sz w:val="20"/>
        </w:rPr>
        <w:t xml:space="preserve">chválená </w:t>
      </w:r>
      <w:proofErr w:type="spellStart"/>
      <w:r w:rsidR="00464051" w:rsidRPr="00BE4C87">
        <w:rPr>
          <w:rFonts w:asciiTheme="minorHAnsi" w:hAnsiTheme="minorHAnsi" w:cstheme="minorHAnsi"/>
          <w:sz w:val="20"/>
        </w:rPr>
        <w:t>Ž</w:t>
      </w:r>
      <w:r w:rsidR="008B112C">
        <w:rPr>
          <w:rFonts w:asciiTheme="minorHAnsi" w:hAnsiTheme="minorHAnsi" w:cstheme="minorHAnsi"/>
          <w:sz w:val="20"/>
        </w:rPr>
        <w:t>oNFP</w:t>
      </w:r>
      <w:proofErr w:type="spellEnd"/>
    </w:p>
    <w:p w14:paraId="4C9293D7" w14:textId="2348EEB4" w:rsidR="00470FB2" w:rsidRPr="00BE4C87" w:rsidRDefault="008B112C" w:rsidP="002655DA">
      <w:pPr>
        <w:keepNext/>
        <w:keepLines/>
        <w:numPr>
          <w:ilvl w:val="0"/>
          <w:numId w:val="3"/>
        </w:numPr>
        <w:autoSpaceDE w:val="0"/>
        <w:autoSpaceDN w:val="0"/>
        <w:adjustRightInd w:val="0"/>
        <w:spacing w:line="276" w:lineRule="auto"/>
        <w:jc w:val="both"/>
        <w:rPr>
          <w:rFonts w:asciiTheme="minorHAnsi" w:hAnsiTheme="minorHAnsi" w:cstheme="minorHAnsi"/>
          <w:sz w:val="20"/>
        </w:rPr>
      </w:pPr>
      <w:r>
        <w:rPr>
          <w:rFonts w:asciiTheme="minorHAnsi" w:hAnsiTheme="minorHAnsi" w:cstheme="minorHAnsi"/>
          <w:sz w:val="20"/>
        </w:rPr>
        <w:t>Výzva</w:t>
      </w:r>
    </w:p>
    <w:p w14:paraId="4EEBCDE1" w14:textId="77777777" w:rsidR="00851432" w:rsidRDefault="009E65AF" w:rsidP="002655DA">
      <w:pPr>
        <w:keepNext/>
        <w:keepLines/>
        <w:numPr>
          <w:ilvl w:val="0"/>
          <w:numId w:val="3"/>
        </w:numPr>
        <w:autoSpaceDE w:val="0"/>
        <w:autoSpaceDN w:val="0"/>
        <w:adjustRightInd w:val="0"/>
        <w:spacing w:line="276" w:lineRule="auto"/>
        <w:ind w:left="714" w:hanging="357"/>
        <w:jc w:val="both"/>
        <w:rPr>
          <w:rFonts w:asciiTheme="minorHAnsi" w:hAnsiTheme="minorHAnsi" w:cstheme="minorHAnsi"/>
          <w:sz w:val="20"/>
        </w:rPr>
      </w:pPr>
      <w:r>
        <w:rPr>
          <w:rFonts w:asciiTheme="minorHAnsi" w:hAnsiTheme="minorHAnsi" w:cstheme="minorHAnsi"/>
          <w:sz w:val="20"/>
        </w:rPr>
        <w:t>Príručka k procesu a kontrole vere</w:t>
      </w:r>
      <w:r w:rsidR="008B112C">
        <w:rPr>
          <w:rFonts w:asciiTheme="minorHAnsi" w:hAnsiTheme="minorHAnsi" w:cstheme="minorHAnsi"/>
          <w:sz w:val="20"/>
        </w:rPr>
        <w:t>jného obstarávania/obstarávania, dostupná na:</w:t>
      </w:r>
    </w:p>
    <w:p w14:paraId="77E27637" w14:textId="3E86A81A" w:rsidR="002564DB" w:rsidRPr="00BE4C87" w:rsidRDefault="009D03AA" w:rsidP="00E7569C">
      <w:pPr>
        <w:keepNext/>
        <w:keepLines/>
        <w:autoSpaceDE w:val="0"/>
        <w:autoSpaceDN w:val="0"/>
        <w:adjustRightInd w:val="0"/>
        <w:spacing w:line="276" w:lineRule="auto"/>
        <w:ind w:left="720"/>
        <w:jc w:val="both"/>
        <w:rPr>
          <w:rFonts w:asciiTheme="minorHAnsi" w:hAnsiTheme="minorHAnsi" w:cstheme="minorHAnsi"/>
          <w:sz w:val="20"/>
        </w:rPr>
      </w:pPr>
      <w:hyperlink r:id="rId11" w:history="1">
        <w:r w:rsidR="00DA6C4F" w:rsidRPr="005A3D9F">
          <w:rPr>
            <w:rStyle w:val="Hypertextovprepojenie"/>
            <w:rFonts w:asciiTheme="minorHAnsi" w:hAnsiTheme="minorHAnsi" w:cstheme="minorHAnsi"/>
            <w:sz w:val="20"/>
          </w:rPr>
          <w:t>https://eurofondy.gov.sk/dokumenty-a-publikacie/metodicke-dokumenty/metodicke-dokumenty-cko/</w:t>
        </w:r>
      </w:hyperlink>
    </w:p>
    <w:p w14:paraId="5C3E5804" w14:textId="77777777" w:rsidR="00851432" w:rsidRDefault="002564DB" w:rsidP="002655DA">
      <w:pPr>
        <w:keepNext/>
        <w:keepLines/>
        <w:numPr>
          <w:ilvl w:val="0"/>
          <w:numId w:val="3"/>
        </w:numPr>
        <w:autoSpaceDE w:val="0"/>
        <w:autoSpaceDN w:val="0"/>
        <w:adjustRightInd w:val="0"/>
        <w:spacing w:line="276" w:lineRule="auto"/>
        <w:ind w:left="714" w:hanging="357"/>
        <w:jc w:val="both"/>
        <w:rPr>
          <w:rFonts w:asciiTheme="minorHAnsi" w:hAnsiTheme="minorHAnsi" w:cstheme="minorHAnsi"/>
          <w:sz w:val="20"/>
        </w:rPr>
      </w:pPr>
      <w:r w:rsidRPr="00BE4C87">
        <w:rPr>
          <w:rFonts w:asciiTheme="minorHAnsi" w:hAnsiTheme="minorHAnsi" w:cstheme="minorHAnsi"/>
          <w:sz w:val="20"/>
        </w:rPr>
        <w:t>Príručka k oprávnenosti výdavkov</w:t>
      </w:r>
      <w:r w:rsidR="008B112C">
        <w:rPr>
          <w:rFonts w:asciiTheme="minorHAnsi" w:hAnsiTheme="minorHAnsi" w:cstheme="minorHAnsi"/>
          <w:sz w:val="20"/>
        </w:rPr>
        <w:t xml:space="preserve"> PSK, dostupná na:</w:t>
      </w:r>
    </w:p>
    <w:p w14:paraId="45DE0614" w14:textId="2721F19A" w:rsidR="002564DB" w:rsidRPr="00DA6C4F" w:rsidRDefault="009D03AA" w:rsidP="00E7569C">
      <w:pPr>
        <w:keepNext/>
        <w:keepLines/>
        <w:autoSpaceDE w:val="0"/>
        <w:autoSpaceDN w:val="0"/>
        <w:adjustRightInd w:val="0"/>
        <w:spacing w:line="276" w:lineRule="auto"/>
        <w:ind w:left="720"/>
        <w:jc w:val="both"/>
        <w:rPr>
          <w:rStyle w:val="Hypertextovprepojenie"/>
          <w:rFonts w:asciiTheme="minorHAnsi" w:hAnsiTheme="minorHAnsi" w:cstheme="minorHAnsi"/>
          <w:color w:val="auto"/>
          <w:sz w:val="20"/>
          <w:u w:val="none"/>
        </w:rPr>
      </w:pPr>
      <w:hyperlink r:id="rId12" w:history="1">
        <w:r w:rsidR="00DA6C4F" w:rsidRPr="008A67B1">
          <w:rPr>
            <w:rStyle w:val="Hypertextovprepojenie"/>
            <w:rFonts w:asciiTheme="minorHAnsi" w:hAnsiTheme="minorHAnsi" w:cstheme="minorHAnsi"/>
            <w:sz w:val="20"/>
          </w:rPr>
          <w:t>https://eurofondy.gov.sk/dokumenty-a-publikacie/metodicke-dokumenty/metodicke-dokumenty-cko/</w:t>
        </w:r>
      </w:hyperlink>
      <w:r w:rsidR="00DA6C4F">
        <w:rPr>
          <w:rFonts w:asciiTheme="minorHAnsi" w:hAnsiTheme="minorHAnsi" w:cstheme="minorHAnsi"/>
          <w:sz w:val="20"/>
        </w:rPr>
        <w:t xml:space="preserve"> </w:t>
      </w:r>
    </w:p>
    <w:p w14:paraId="47D79DAF" w14:textId="77777777" w:rsidR="00851432" w:rsidRDefault="00DA6C4F" w:rsidP="002655DA">
      <w:pPr>
        <w:keepNext/>
        <w:keepLines/>
        <w:numPr>
          <w:ilvl w:val="0"/>
          <w:numId w:val="3"/>
        </w:numPr>
        <w:autoSpaceDE w:val="0"/>
        <w:autoSpaceDN w:val="0"/>
        <w:adjustRightInd w:val="0"/>
        <w:spacing w:line="276" w:lineRule="auto"/>
        <w:ind w:left="714" w:hanging="357"/>
        <w:jc w:val="both"/>
        <w:rPr>
          <w:rFonts w:asciiTheme="minorHAnsi" w:hAnsiTheme="minorHAnsi" w:cstheme="minorHAnsi"/>
          <w:sz w:val="20"/>
        </w:rPr>
      </w:pPr>
      <w:r>
        <w:rPr>
          <w:rFonts w:asciiTheme="minorHAnsi" w:hAnsiTheme="minorHAnsi" w:cstheme="minorHAnsi"/>
          <w:sz w:val="20"/>
        </w:rPr>
        <w:t xml:space="preserve">Manuál </w:t>
      </w:r>
      <w:r w:rsidRPr="00DA6C4F">
        <w:rPr>
          <w:rFonts w:asciiTheme="minorHAnsi" w:hAnsiTheme="minorHAnsi" w:cstheme="minorHAnsi"/>
          <w:sz w:val="20"/>
        </w:rPr>
        <w:t>ITMS21+ pre programové obdobie 2021-2027,</w:t>
      </w:r>
      <w:r>
        <w:rPr>
          <w:rFonts w:asciiTheme="minorHAnsi" w:hAnsiTheme="minorHAnsi" w:cstheme="minorHAnsi"/>
          <w:sz w:val="20"/>
        </w:rPr>
        <w:t xml:space="preserve"> zverejnený na</w:t>
      </w:r>
      <w:r w:rsidR="00851432">
        <w:rPr>
          <w:rFonts w:asciiTheme="minorHAnsi" w:hAnsiTheme="minorHAnsi" w:cstheme="minorHAnsi"/>
          <w:sz w:val="20"/>
        </w:rPr>
        <w:t>:</w:t>
      </w:r>
    </w:p>
    <w:p w14:paraId="71AA57E2" w14:textId="4BA303DA" w:rsidR="00DA6C4F" w:rsidRPr="00BE4C87" w:rsidRDefault="009D03AA" w:rsidP="00E7569C">
      <w:pPr>
        <w:keepNext/>
        <w:keepLines/>
        <w:autoSpaceDE w:val="0"/>
        <w:autoSpaceDN w:val="0"/>
        <w:adjustRightInd w:val="0"/>
        <w:spacing w:line="276" w:lineRule="auto"/>
        <w:ind w:left="720"/>
        <w:jc w:val="both"/>
        <w:rPr>
          <w:rFonts w:asciiTheme="minorHAnsi" w:hAnsiTheme="minorHAnsi" w:cstheme="minorHAnsi"/>
          <w:sz w:val="20"/>
        </w:rPr>
      </w:pPr>
      <w:hyperlink r:id="rId13" w:history="1">
        <w:r w:rsidR="00DA6C4F" w:rsidRPr="0065502D">
          <w:rPr>
            <w:rStyle w:val="Hypertextovprepojenie"/>
            <w:rFonts w:asciiTheme="minorHAnsi" w:hAnsiTheme="minorHAnsi" w:cstheme="minorHAnsi"/>
            <w:sz w:val="20"/>
          </w:rPr>
          <w:t>https://eurofondy.gov.sk/dokumenty-a-publikacie/metodicke-dokumenty/metodicke-dokumenty-itms21/</w:t>
        </w:r>
      </w:hyperlink>
    </w:p>
    <w:p w14:paraId="719C0EE5" w14:textId="7020F5D6" w:rsidR="00077B3E" w:rsidRPr="00BE4C87" w:rsidRDefault="00077B3E" w:rsidP="002655DA">
      <w:pPr>
        <w:keepNext/>
        <w:keepLines/>
        <w:numPr>
          <w:ilvl w:val="0"/>
          <w:numId w:val="3"/>
        </w:numPr>
        <w:autoSpaceDE w:val="0"/>
        <w:autoSpaceDN w:val="0"/>
        <w:adjustRightInd w:val="0"/>
        <w:spacing w:after="120" w:line="276" w:lineRule="auto"/>
        <w:jc w:val="both"/>
        <w:rPr>
          <w:rFonts w:asciiTheme="minorHAnsi" w:hAnsiTheme="minorHAnsi" w:cstheme="minorHAnsi"/>
          <w:sz w:val="20"/>
        </w:rPr>
      </w:pPr>
      <w:r w:rsidRPr="00BE4C87">
        <w:rPr>
          <w:rFonts w:asciiTheme="minorHAnsi" w:hAnsiTheme="minorHAnsi" w:cstheme="minorHAnsi"/>
          <w:sz w:val="20"/>
        </w:rPr>
        <w:t>u</w:t>
      </w:r>
      <w:r w:rsidR="00DC0F99" w:rsidRPr="00BE4C87">
        <w:rPr>
          <w:rFonts w:asciiTheme="minorHAnsi" w:hAnsiTheme="minorHAnsi" w:cstheme="minorHAnsi"/>
          <w:sz w:val="20"/>
        </w:rPr>
        <w:t xml:space="preserve">smernenia </w:t>
      </w:r>
      <w:r w:rsidRPr="00BE4C87">
        <w:rPr>
          <w:rFonts w:asciiTheme="minorHAnsi" w:hAnsiTheme="minorHAnsi" w:cstheme="minorHAnsi"/>
          <w:sz w:val="20"/>
        </w:rPr>
        <w:t xml:space="preserve">a metodické pokyny </w:t>
      </w:r>
      <w:r w:rsidR="0087200E" w:rsidRPr="00BE4C87">
        <w:rPr>
          <w:rFonts w:asciiTheme="minorHAnsi" w:hAnsiTheme="minorHAnsi" w:cstheme="minorHAnsi"/>
          <w:sz w:val="20"/>
        </w:rPr>
        <w:t xml:space="preserve">RO </w:t>
      </w:r>
      <w:r w:rsidR="008B112C">
        <w:rPr>
          <w:rFonts w:asciiTheme="minorHAnsi" w:hAnsiTheme="minorHAnsi" w:cstheme="minorHAnsi"/>
          <w:sz w:val="20"/>
        </w:rPr>
        <w:t>PSK, resp. SO</w:t>
      </w:r>
      <w:r w:rsidR="00D273CA">
        <w:rPr>
          <w:rFonts w:asciiTheme="minorHAnsi" w:hAnsiTheme="minorHAnsi" w:cstheme="minorHAnsi"/>
          <w:sz w:val="20"/>
        </w:rPr>
        <w:t xml:space="preserve">. </w:t>
      </w:r>
    </w:p>
    <w:p w14:paraId="2B417586" w14:textId="7163B0D2" w:rsidR="00685092" w:rsidRPr="0060783C" w:rsidRDefault="00685092" w:rsidP="002655DA">
      <w:pPr>
        <w:pStyle w:val="Odsekzoznamu"/>
        <w:numPr>
          <w:ilvl w:val="0"/>
          <w:numId w:val="31"/>
        </w:numPr>
        <w:spacing w:after="120" w:line="276" w:lineRule="auto"/>
        <w:ind w:left="284" w:hanging="426"/>
        <w:jc w:val="both"/>
        <w:rPr>
          <w:rFonts w:asciiTheme="minorHAnsi" w:hAnsiTheme="minorHAnsi" w:cstheme="minorHAnsi"/>
          <w:sz w:val="20"/>
        </w:rPr>
      </w:pPr>
      <w:r w:rsidRPr="003A5A2A">
        <w:rPr>
          <w:rFonts w:asciiTheme="minorHAnsi" w:hAnsiTheme="minorHAnsi" w:cstheme="minorHAnsi"/>
          <w:sz w:val="20"/>
        </w:rPr>
        <w:t>Príručka ako aj každá jej aktualizácia je zverejnená na webovom sídle</w:t>
      </w:r>
      <w:r w:rsidR="00BB1000">
        <w:rPr>
          <w:rFonts w:asciiTheme="minorHAnsi" w:hAnsiTheme="minorHAnsi" w:cstheme="minorHAnsi"/>
          <w:sz w:val="20"/>
        </w:rPr>
        <w:t xml:space="preserve"> SO www.mindop.sk</w:t>
      </w:r>
      <w:r>
        <w:rPr>
          <w:rFonts w:asciiTheme="minorHAnsi" w:hAnsiTheme="minorHAnsi" w:cstheme="minorHAnsi"/>
          <w:sz w:val="20"/>
        </w:rPr>
        <w:t xml:space="preserve"> </w:t>
      </w:r>
      <w:r w:rsidRPr="00C023E5">
        <w:rPr>
          <w:rFonts w:asciiTheme="minorHAnsi" w:hAnsiTheme="minorHAnsi" w:cstheme="minorHAnsi"/>
          <w:sz w:val="20"/>
        </w:rPr>
        <w:t>s označením verzie a dátumu, od kedy je predmetná verzia účinná</w:t>
      </w:r>
      <w:r>
        <w:rPr>
          <w:rFonts w:asciiTheme="minorHAnsi" w:hAnsiTheme="minorHAnsi" w:cstheme="minorHAnsi"/>
          <w:sz w:val="20"/>
        </w:rPr>
        <w:t xml:space="preserve"> ako aj v</w:t>
      </w:r>
      <w:r w:rsidR="00C525EB">
        <w:rPr>
          <w:rFonts w:asciiTheme="minorHAnsi" w:hAnsiTheme="minorHAnsi" w:cstheme="minorHAnsi"/>
          <w:sz w:val="20"/>
        </w:rPr>
        <w:t> </w:t>
      </w:r>
      <w:r w:rsidRPr="00C023E5">
        <w:rPr>
          <w:rFonts w:asciiTheme="minorHAnsi" w:hAnsiTheme="minorHAnsi" w:cstheme="minorHAnsi"/>
          <w:sz w:val="20"/>
        </w:rPr>
        <w:t>ITMS</w:t>
      </w:r>
      <w:r w:rsidR="00C525EB">
        <w:rPr>
          <w:rFonts w:asciiTheme="minorHAnsi" w:hAnsiTheme="minorHAnsi" w:cstheme="minorHAnsi"/>
          <w:sz w:val="20"/>
        </w:rPr>
        <w:t>21+</w:t>
      </w:r>
      <w:r w:rsidRPr="00C023E5">
        <w:rPr>
          <w:rFonts w:asciiTheme="minorHAnsi" w:hAnsiTheme="minorHAnsi" w:cstheme="minorHAnsi"/>
          <w:sz w:val="20"/>
        </w:rPr>
        <w:t xml:space="preserve"> v časti Riadiaca dokumentácia.</w:t>
      </w:r>
      <w:r>
        <w:rPr>
          <w:rFonts w:asciiTheme="minorHAnsi" w:hAnsiTheme="minorHAnsi" w:cstheme="minorHAnsi"/>
          <w:sz w:val="20"/>
        </w:rPr>
        <w:t xml:space="preserve"> </w:t>
      </w:r>
      <w:r w:rsidRPr="0060783C">
        <w:rPr>
          <w:rFonts w:asciiTheme="minorHAnsi" w:hAnsiTheme="minorHAnsi" w:cstheme="minorHAnsi"/>
          <w:sz w:val="20"/>
        </w:rPr>
        <w:t xml:space="preserve">Na webovom sídle </w:t>
      </w:r>
      <w:r w:rsidR="00BB1000">
        <w:rPr>
          <w:rFonts w:asciiTheme="minorHAnsi" w:hAnsiTheme="minorHAnsi" w:cstheme="minorHAnsi"/>
          <w:sz w:val="20"/>
        </w:rPr>
        <w:t>R</w:t>
      </w:r>
      <w:r w:rsidRPr="0060783C">
        <w:rPr>
          <w:rFonts w:asciiTheme="minorHAnsi" w:hAnsiTheme="minorHAnsi" w:cstheme="minorHAnsi"/>
          <w:sz w:val="20"/>
        </w:rPr>
        <w:t xml:space="preserve">O </w:t>
      </w:r>
      <w:r w:rsidR="00570381">
        <w:rPr>
          <w:rFonts w:asciiTheme="minorHAnsi" w:hAnsiTheme="minorHAnsi" w:cstheme="minorHAnsi"/>
          <w:sz w:val="20"/>
        </w:rPr>
        <w:t xml:space="preserve"> www.euro</w:t>
      </w:r>
      <w:r w:rsidR="00BB1000">
        <w:rPr>
          <w:rFonts w:asciiTheme="minorHAnsi" w:hAnsiTheme="minorHAnsi" w:cstheme="minorHAnsi"/>
          <w:sz w:val="20"/>
        </w:rPr>
        <w:t xml:space="preserve">fondy.gov.sk </w:t>
      </w:r>
      <w:r w:rsidRPr="0060783C">
        <w:rPr>
          <w:rFonts w:asciiTheme="minorHAnsi" w:hAnsiTheme="minorHAnsi" w:cstheme="minorHAnsi"/>
          <w:sz w:val="20"/>
        </w:rPr>
        <w:t xml:space="preserve"> je uvedený len odkaz na zverejnenú príručku</w:t>
      </w:r>
      <w:r w:rsidR="00570381">
        <w:rPr>
          <w:rFonts w:asciiTheme="minorHAnsi" w:hAnsiTheme="minorHAnsi" w:cstheme="minorHAnsi"/>
          <w:sz w:val="20"/>
        </w:rPr>
        <w:t xml:space="preserve"> - </w:t>
      </w:r>
      <w:proofErr w:type="spellStart"/>
      <w:r w:rsidR="00570381">
        <w:rPr>
          <w:rFonts w:asciiTheme="minorHAnsi" w:hAnsiTheme="minorHAnsi" w:cstheme="minorHAnsi"/>
          <w:sz w:val="20"/>
        </w:rPr>
        <w:t>prelink</w:t>
      </w:r>
      <w:proofErr w:type="spellEnd"/>
      <w:r w:rsidRPr="0060783C">
        <w:rPr>
          <w:rFonts w:asciiTheme="minorHAnsi" w:hAnsiTheme="minorHAnsi" w:cstheme="minorHAnsi"/>
          <w:sz w:val="20"/>
        </w:rPr>
        <w:t xml:space="preserve">. </w:t>
      </w:r>
    </w:p>
    <w:p w14:paraId="1F5455C6" w14:textId="77777777" w:rsidR="00685092" w:rsidRPr="00C023E5" w:rsidRDefault="00685092" w:rsidP="002655DA">
      <w:pPr>
        <w:pStyle w:val="Odsekzoznamu"/>
        <w:numPr>
          <w:ilvl w:val="0"/>
          <w:numId w:val="31"/>
        </w:numPr>
        <w:spacing w:after="120" w:line="276" w:lineRule="auto"/>
        <w:ind w:left="284" w:hanging="426"/>
        <w:jc w:val="both"/>
        <w:rPr>
          <w:rFonts w:asciiTheme="minorHAnsi" w:hAnsiTheme="minorHAnsi" w:cstheme="minorHAnsi"/>
          <w:sz w:val="20"/>
        </w:rPr>
      </w:pPr>
      <w:r>
        <w:rPr>
          <w:rFonts w:asciiTheme="minorHAnsi" w:hAnsiTheme="minorHAnsi" w:cstheme="minorHAnsi"/>
          <w:sz w:val="20"/>
        </w:rPr>
        <w:t>Príručka</w:t>
      </w:r>
      <w:r w:rsidRPr="00C023E5">
        <w:rPr>
          <w:rFonts w:asciiTheme="minorHAnsi" w:hAnsiTheme="minorHAnsi" w:cstheme="minorHAnsi"/>
          <w:sz w:val="20"/>
        </w:rPr>
        <w:t xml:space="preserve"> a každá jej aktualizácia nadobúda účinnosť najskôr dňom jej zverejnenia, ak z príručky a jej aktualizácie nevyplýva inak. </w:t>
      </w:r>
    </w:p>
    <w:p w14:paraId="2C80AB61" w14:textId="2AA95092" w:rsidR="00551E6D" w:rsidRPr="003A5A2A" w:rsidRDefault="00A73CA5" w:rsidP="002655DA">
      <w:pPr>
        <w:pStyle w:val="Odsekzoznamu"/>
        <w:numPr>
          <w:ilvl w:val="0"/>
          <w:numId w:val="31"/>
        </w:numPr>
        <w:spacing w:after="120" w:line="276" w:lineRule="auto"/>
        <w:ind w:left="284" w:hanging="426"/>
        <w:jc w:val="both"/>
        <w:rPr>
          <w:rFonts w:asciiTheme="minorHAnsi" w:hAnsiTheme="minorHAnsi" w:cstheme="minorHAnsi"/>
          <w:sz w:val="20"/>
        </w:rPr>
      </w:pPr>
      <w:r w:rsidRPr="003A5A2A">
        <w:rPr>
          <w:rFonts w:asciiTheme="minorHAnsi" w:hAnsiTheme="minorHAnsi" w:cstheme="minorHAnsi"/>
          <w:sz w:val="20"/>
        </w:rPr>
        <w:t>Za účelom opravy formálnych chýb/nedostatkov v platnej verzii príručky (napr. nesprávne uvedený odkaz, nefunkčný hypertextový odkaz, chybné formátovanie/číslovanie</w:t>
      </w:r>
      <w:r w:rsidR="001C1EEA" w:rsidRPr="003A5A2A">
        <w:rPr>
          <w:rFonts w:asciiTheme="minorHAnsi" w:hAnsiTheme="minorHAnsi" w:cstheme="minorHAnsi"/>
          <w:sz w:val="20"/>
        </w:rPr>
        <w:t>, preklepy</w:t>
      </w:r>
      <w:r w:rsidR="000F062B">
        <w:rPr>
          <w:rFonts w:asciiTheme="minorHAnsi" w:hAnsiTheme="minorHAnsi" w:cstheme="minorHAnsi"/>
          <w:sz w:val="20"/>
        </w:rPr>
        <w:t>, zmeny v organizačnej štruktúre MD SR</w:t>
      </w:r>
      <w:r w:rsidRPr="003A5A2A">
        <w:rPr>
          <w:rFonts w:asciiTheme="minorHAnsi" w:hAnsiTheme="minorHAnsi" w:cstheme="minorHAnsi"/>
          <w:sz w:val="20"/>
        </w:rPr>
        <w:t xml:space="preserve"> a pod.), ktoré nemenia pracovné</w:t>
      </w:r>
      <w:r w:rsidR="00500855" w:rsidRPr="003A5A2A">
        <w:rPr>
          <w:rFonts w:asciiTheme="minorHAnsi" w:hAnsiTheme="minorHAnsi" w:cstheme="minorHAnsi"/>
          <w:sz w:val="20"/>
        </w:rPr>
        <w:t xml:space="preserve"> postupy uvedené v príručke, si SO</w:t>
      </w:r>
      <w:r w:rsidR="001C1EEA" w:rsidRPr="003A5A2A">
        <w:rPr>
          <w:rFonts w:asciiTheme="minorHAnsi" w:hAnsiTheme="minorHAnsi" w:cstheme="minorHAnsi"/>
          <w:sz w:val="20"/>
        </w:rPr>
        <w:t xml:space="preserve"> </w:t>
      </w:r>
      <w:r w:rsidRPr="003A5A2A">
        <w:rPr>
          <w:rFonts w:asciiTheme="minorHAnsi" w:hAnsiTheme="minorHAnsi" w:cstheme="minorHAnsi"/>
          <w:sz w:val="20"/>
        </w:rPr>
        <w:t>vyhradzuje právo na ich opravu, bez potreby informovať prijímateľov o vykonaných opravách.</w:t>
      </w:r>
    </w:p>
    <w:p w14:paraId="463AD885" w14:textId="7E6E8656" w:rsidR="006A104D" w:rsidRPr="000C54F0" w:rsidRDefault="00DC0F99" w:rsidP="002655DA">
      <w:pPr>
        <w:pStyle w:val="Odsekzoznamu"/>
        <w:numPr>
          <w:ilvl w:val="0"/>
          <w:numId w:val="31"/>
        </w:numPr>
        <w:spacing w:after="120" w:line="276" w:lineRule="auto"/>
        <w:ind w:left="284" w:hanging="426"/>
        <w:jc w:val="both"/>
      </w:pPr>
      <w:r w:rsidRPr="003A5A2A">
        <w:rPr>
          <w:rFonts w:asciiTheme="minorHAnsi" w:hAnsiTheme="minorHAnsi" w:cstheme="minorHAnsi"/>
          <w:sz w:val="20"/>
        </w:rPr>
        <w:lastRenderedPageBreak/>
        <w:t>V prípade, že sa zmení niektorá z príloh tejto príručky a zmenou prílohy nedôjde k zmene te</w:t>
      </w:r>
      <w:r w:rsidR="00B81E38" w:rsidRPr="003A5A2A">
        <w:rPr>
          <w:rFonts w:asciiTheme="minorHAnsi" w:hAnsiTheme="minorHAnsi" w:cstheme="minorHAnsi"/>
          <w:sz w:val="20"/>
        </w:rPr>
        <w:t xml:space="preserve">xtu príručky, </w:t>
      </w:r>
      <w:r w:rsidR="00500855" w:rsidRPr="003A5A2A">
        <w:rPr>
          <w:rFonts w:asciiTheme="minorHAnsi" w:hAnsiTheme="minorHAnsi" w:cstheme="minorHAnsi"/>
          <w:sz w:val="20"/>
        </w:rPr>
        <w:t xml:space="preserve">SO </w:t>
      </w:r>
      <w:r w:rsidR="00B81E38" w:rsidRPr="003A5A2A">
        <w:rPr>
          <w:rFonts w:asciiTheme="minorHAnsi" w:hAnsiTheme="minorHAnsi" w:cstheme="minorHAnsi"/>
          <w:sz w:val="20"/>
        </w:rPr>
        <w:t xml:space="preserve">zašle </w:t>
      </w:r>
      <w:r w:rsidRPr="003A5A2A">
        <w:rPr>
          <w:rFonts w:asciiTheme="minorHAnsi" w:hAnsiTheme="minorHAnsi" w:cstheme="minorHAnsi"/>
          <w:sz w:val="20"/>
        </w:rPr>
        <w:t xml:space="preserve">elektronicky prijímateľom len nové znenie aktualizovanej prílohy a uverejní znenie aktualizovanej prílohy a úplné znenie aktuálne platnej </w:t>
      </w:r>
      <w:r w:rsidR="00E1308D" w:rsidRPr="003A5A2A">
        <w:rPr>
          <w:rFonts w:asciiTheme="minorHAnsi" w:hAnsiTheme="minorHAnsi" w:cstheme="minorHAnsi"/>
          <w:sz w:val="20"/>
        </w:rPr>
        <w:t xml:space="preserve">príručky s dátumom účinnosti na </w:t>
      </w:r>
      <w:r w:rsidR="00E4040F">
        <w:rPr>
          <w:rFonts w:asciiTheme="minorHAnsi" w:hAnsiTheme="minorHAnsi" w:cstheme="minorHAnsi"/>
          <w:sz w:val="20"/>
        </w:rPr>
        <w:t xml:space="preserve">webovom sídle </w:t>
      </w:r>
      <w:r w:rsidR="00D273CA">
        <w:rPr>
          <w:rFonts w:asciiTheme="minorHAnsi" w:hAnsiTheme="minorHAnsi" w:cstheme="minorHAnsi"/>
          <w:sz w:val="20"/>
        </w:rPr>
        <w:t>S</w:t>
      </w:r>
      <w:r w:rsidR="00E4040F">
        <w:rPr>
          <w:rFonts w:asciiTheme="minorHAnsi" w:hAnsiTheme="minorHAnsi" w:cstheme="minorHAnsi"/>
          <w:sz w:val="20"/>
        </w:rPr>
        <w:t>O a v</w:t>
      </w:r>
      <w:r w:rsidR="00C525EB">
        <w:rPr>
          <w:rFonts w:asciiTheme="minorHAnsi" w:hAnsiTheme="minorHAnsi" w:cstheme="minorHAnsi"/>
          <w:sz w:val="20"/>
        </w:rPr>
        <w:t> </w:t>
      </w:r>
      <w:r w:rsidR="00E4040F">
        <w:rPr>
          <w:rFonts w:asciiTheme="minorHAnsi" w:hAnsiTheme="minorHAnsi" w:cstheme="minorHAnsi"/>
          <w:sz w:val="20"/>
        </w:rPr>
        <w:t>ITMS</w:t>
      </w:r>
      <w:r w:rsidR="00C525EB">
        <w:rPr>
          <w:rFonts w:asciiTheme="minorHAnsi" w:hAnsiTheme="minorHAnsi" w:cstheme="minorHAnsi"/>
          <w:sz w:val="20"/>
        </w:rPr>
        <w:t>21+</w:t>
      </w:r>
      <w:r w:rsidR="00E4040F">
        <w:rPr>
          <w:rFonts w:asciiTheme="minorHAnsi" w:hAnsiTheme="minorHAnsi" w:cstheme="minorHAnsi"/>
          <w:sz w:val="20"/>
        </w:rPr>
        <w:t>.</w:t>
      </w:r>
    </w:p>
    <w:p w14:paraId="2789CC84" w14:textId="39B0887C" w:rsidR="00FA7BE0" w:rsidRDefault="00CA042F" w:rsidP="008C66FC">
      <w:pPr>
        <w:pStyle w:val="Nadpis1"/>
      </w:pPr>
      <w:bookmarkStart w:id="28" w:name="_Toc414320871"/>
      <w:bookmarkStart w:id="29" w:name="_Toc415007724"/>
      <w:bookmarkStart w:id="30" w:name="_Toc416396438"/>
      <w:bookmarkStart w:id="31" w:name="_Toc419063949"/>
      <w:bookmarkStart w:id="32" w:name="_Toc419358831"/>
      <w:bookmarkStart w:id="33" w:name="_Toc419583144"/>
      <w:bookmarkStart w:id="34" w:name="_Toc446404080"/>
      <w:bookmarkStart w:id="35" w:name="_Toc451862884"/>
      <w:bookmarkStart w:id="36" w:name="_Toc141427445"/>
      <w:bookmarkStart w:id="37" w:name="_Toc157690396"/>
      <w:bookmarkStart w:id="38" w:name="_Toc191041372"/>
      <w:bookmarkEnd w:id="28"/>
      <w:bookmarkEnd w:id="29"/>
      <w:bookmarkEnd w:id="30"/>
      <w:bookmarkEnd w:id="31"/>
      <w:bookmarkEnd w:id="32"/>
      <w:bookmarkEnd w:id="33"/>
      <w:bookmarkEnd w:id="34"/>
      <w:bookmarkEnd w:id="35"/>
      <w:bookmarkEnd w:id="36"/>
      <w:r w:rsidRPr="00FA7BE0">
        <w:t>Komunikácia zmluvných strán a</w:t>
      </w:r>
      <w:r w:rsidR="00FA7BE0">
        <w:t> </w:t>
      </w:r>
      <w:r w:rsidRPr="00FA7BE0">
        <w:t>doručovanie</w:t>
      </w:r>
      <w:bookmarkEnd w:id="37"/>
      <w:bookmarkEnd w:id="38"/>
    </w:p>
    <w:p w14:paraId="7F7FDF71" w14:textId="090253D7" w:rsidR="00B9389D" w:rsidRDefault="00CA042F" w:rsidP="00B9389D">
      <w:pPr>
        <w:pStyle w:val="Odsekzoznamu"/>
        <w:numPr>
          <w:ilvl w:val="0"/>
          <w:numId w:val="71"/>
        </w:numPr>
        <w:spacing w:after="120" w:line="276" w:lineRule="auto"/>
        <w:jc w:val="both"/>
        <w:rPr>
          <w:rFonts w:asciiTheme="minorHAnsi" w:hAnsiTheme="minorHAnsi" w:cstheme="minorHAnsi"/>
          <w:sz w:val="20"/>
        </w:rPr>
      </w:pPr>
      <w:r w:rsidRPr="00FA7BE0">
        <w:rPr>
          <w:rFonts w:asciiTheme="minorHAnsi" w:hAnsiTheme="minorHAnsi" w:cstheme="minorHAnsi"/>
          <w:sz w:val="20"/>
        </w:rPr>
        <w:t>Ko</w:t>
      </w:r>
      <w:r w:rsidR="00926E40" w:rsidRPr="00FA7BE0">
        <w:rPr>
          <w:rFonts w:asciiTheme="minorHAnsi" w:hAnsiTheme="minorHAnsi" w:cstheme="minorHAnsi"/>
          <w:sz w:val="20"/>
        </w:rPr>
        <w:t>munikácia medzi prijímateľom a SO</w:t>
      </w:r>
      <w:r w:rsidRPr="00FA7BE0">
        <w:rPr>
          <w:rFonts w:asciiTheme="minorHAnsi" w:hAnsiTheme="minorHAnsi" w:cstheme="minorHAnsi"/>
          <w:sz w:val="20"/>
        </w:rPr>
        <w:t xml:space="preserve"> prebieha </w:t>
      </w:r>
      <w:r w:rsidRPr="001F090F">
        <w:rPr>
          <w:rFonts w:asciiTheme="minorHAnsi" w:hAnsiTheme="minorHAnsi" w:cstheme="minorHAnsi"/>
          <w:sz w:val="20"/>
        </w:rPr>
        <w:t xml:space="preserve">v elektronickej podobe, </w:t>
      </w:r>
      <w:r w:rsidRPr="00936348">
        <w:rPr>
          <w:rFonts w:asciiTheme="minorHAnsi" w:hAnsiTheme="minorHAnsi" w:cstheme="minorHAnsi"/>
          <w:b/>
          <w:sz w:val="20"/>
        </w:rPr>
        <w:t>prioritne prostredníctvom ITMS</w:t>
      </w:r>
      <w:r w:rsidR="00C525EB" w:rsidRPr="00936348">
        <w:rPr>
          <w:rFonts w:asciiTheme="minorHAnsi" w:hAnsiTheme="minorHAnsi" w:cstheme="minorHAnsi"/>
          <w:b/>
          <w:sz w:val="20"/>
        </w:rPr>
        <w:t>21+</w:t>
      </w:r>
      <w:r w:rsidR="00BA0FAB" w:rsidRPr="00FA7BE0">
        <w:rPr>
          <w:rFonts w:asciiTheme="minorHAnsi" w:hAnsiTheme="minorHAnsi" w:cstheme="minorHAnsi"/>
          <w:sz w:val="20"/>
        </w:rPr>
        <w:t xml:space="preserve"> (formálne predloženie dokumentu</w:t>
      </w:r>
      <w:r w:rsidR="00226307" w:rsidRPr="00FA7BE0">
        <w:rPr>
          <w:rFonts w:asciiTheme="minorHAnsi" w:hAnsiTheme="minorHAnsi" w:cstheme="minorHAnsi"/>
          <w:sz w:val="20"/>
        </w:rPr>
        <w:t xml:space="preserve">) </w:t>
      </w:r>
      <w:r w:rsidR="00BA0FAB" w:rsidRPr="00FA7BE0">
        <w:rPr>
          <w:rFonts w:asciiTheme="minorHAnsi" w:hAnsiTheme="minorHAnsi" w:cstheme="minorHAnsi"/>
          <w:sz w:val="20"/>
        </w:rPr>
        <w:t xml:space="preserve">. </w:t>
      </w:r>
      <w:r w:rsidR="00B9389D">
        <w:rPr>
          <w:rFonts w:asciiTheme="minorHAnsi" w:hAnsiTheme="minorHAnsi" w:cstheme="minorHAnsi"/>
          <w:sz w:val="20"/>
        </w:rPr>
        <w:t xml:space="preserve">prostredníctvom elektronickej schránky cez Ústredný portál verejnej správy. Je nevyhnutné, aby bol Prijímateľ </w:t>
      </w:r>
      <w:r w:rsidR="00B9389D" w:rsidRPr="005B5F60">
        <w:rPr>
          <w:rFonts w:asciiTheme="minorHAnsi" w:hAnsiTheme="minorHAnsi" w:cstheme="minorHAnsi"/>
          <w:sz w:val="20"/>
        </w:rPr>
        <w:t>prihlásen</w:t>
      </w:r>
      <w:r w:rsidR="00B9389D">
        <w:rPr>
          <w:rFonts w:asciiTheme="minorHAnsi" w:hAnsiTheme="minorHAnsi" w:cstheme="minorHAnsi"/>
          <w:sz w:val="20"/>
        </w:rPr>
        <w:t>ý</w:t>
      </w:r>
      <w:r w:rsidR="00B9389D" w:rsidRPr="005B5F60">
        <w:rPr>
          <w:rFonts w:asciiTheme="minorHAnsi" w:hAnsiTheme="minorHAnsi" w:cstheme="minorHAnsi"/>
          <w:sz w:val="20"/>
        </w:rPr>
        <w:t xml:space="preserve"> </w:t>
      </w:r>
      <w:r w:rsidR="00453E09">
        <w:rPr>
          <w:rFonts w:asciiTheme="minorHAnsi" w:hAnsiTheme="minorHAnsi" w:cstheme="minorHAnsi"/>
          <w:sz w:val="20"/>
        </w:rPr>
        <w:t>cez slovensko.sk.</w:t>
      </w:r>
      <w:r w:rsidR="00B9389D">
        <w:rPr>
          <w:rFonts w:asciiTheme="minorHAnsi" w:hAnsiTheme="minorHAnsi" w:cstheme="minorHAnsi"/>
          <w:sz w:val="20"/>
        </w:rPr>
        <w:t xml:space="preserve"> Dokumenty musia byť autorizované </w:t>
      </w:r>
      <w:r w:rsidR="00B9389D" w:rsidRPr="005B5F60">
        <w:rPr>
          <w:rFonts w:asciiTheme="minorHAnsi" w:hAnsiTheme="minorHAnsi" w:cstheme="minorHAnsi"/>
          <w:sz w:val="20"/>
        </w:rPr>
        <w:t>kvalifikovaným elektronickým podpisom, kvalifikovaným elektronickým podpisom s mandátnym certifikátom alebo kvalifikovanou elektronickou pečaťou</w:t>
      </w:r>
      <w:r w:rsidR="003D6580">
        <w:rPr>
          <w:rStyle w:val="Odkaznapoznmkupodiarou"/>
          <w:rFonts w:asciiTheme="minorHAnsi" w:hAnsiTheme="minorHAnsi" w:cstheme="minorHAnsi"/>
          <w:sz w:val="20"/>
        </w:rPr>
        <w:footnoteReference w:id="1"/>
      </w:r>
      <w:r w:rsidR="00B9389D">
        <w:rPr>
          <w:rFonts w:asciiTheme="minorHAnsi" w:hAnsiTheme="minorHAnsi" w:cstheme="minorHAnsi"/>
          <w:sz w:val="20"/>
        </w:rPr>
        <w:t>.</w:t>
      </w:r>
    </w:p>
    <w:p w14:paraId="67ABFA6B" w14:textId="77777777" w:rsidR="00B9389D" w:rsidRDefault="00B9389D" w:rsidP="00B9389D">
      <w:pPr>
        <w:pStyle w:val="Odsekzoznamu"/>
        <w:spacing w:line="276" w:lineRule="auto"/>
        <w:ind w:left="360"/>
        <w:jc w:val="both"/>
        <w:rPr>
          <w:rFonts w:asciiTheme="minorHAnsi" w:hAnsiTheme="minorHAnsi" w:cstheme="minorHAnsi"/>
          <w:sz w:val="20"/>
        </w:rPr>
      </w:pPr>
      <w:r>
        <w:rPr>
          <w:rFonts w:asciiTheme="minorHAnsi" w:hAnsiTheme="minorHAnsi" w:cstheme="minorHAnsi"/>
          <w:sz w:val="20"/>
        </w:rPr>
        <w:t>Na komunikáciu priamo v ITMS21+ a zároveň prostredníctvom elektronickej schránky sú vytvorené:</w:t>
      </w:r>
    </w:p>
    <w:p w14:paraId="4BB2CB30" w14:textId="77777777" w:rsidR="00B9389D" w:rsidRDefault="00B9389D" w:rsidP="00453E09">
      <w:pPr>
        <w:pStyle w:val="Odsekzoznamu"/>
        <w:numPr>
          <w:ilvl w:val="0"/>
          <w:numId w:val="86"/>
        </w:numPr>
        <w:spacing w:line="276" w:lineRule="auto"/>
        <w:jc w:val="both"/>
        <w:rPr>
          <w:rFonts w:asciiTheme="minorHAnsi" w:hAnsiTheme="minorHAnsi" w:cstheme="minorHAnsi"/>
          <w:sz w:val="20"/>
        </w:rPr>
      </w:pPr>
      <w:r>
        <w:rPr>
          <w:rFonts w:asciiTheme="minorHAnsi" w:hAnsiTheme="minorHAnsi" w:cstheme="minorHAnsi"/>
          <w:sz w:val="20"/>
        </w:rPr>
        <w:t xml:space="preserve">formuláre pre elektronické podanie (napr. </w:t>
      </w:r>
      <w:proofErr w:type="spellStart"/>
      <w:r>
        <w:rPr>
          <w:rFonts w:asciiTheme="minorHAnsi" w:hAnsiTheme="minorHAnsi" w:cstheme="minorHAnsi"/>
          <w:sz w:val="20"/>
        </w:rPr>
        <w:t>ŽoNFP</w:t>
      </w:r>
      <w:proofErr w:type="spellEnd"/>
      <w:r>
        <w:rPr>
          <w:rFonts w:asciiTheme="minorHAnsi" w:hAnsiTheme="minorHAnsi" w:cstheme="minorHAnsi"/>
          <w:sz w:val="20"/>
        </w:rPr>
        <w:t xml:space="preserve">, </w:t>
      </w:r>
      <w:proofErr w:type="spellStart"/>
      <w:r>
        <w:rPr>
          <w:rFonts w:asciiTheme="minorHAnsi" w:hAnsiTheme="minorHAnsi" w:cstheme="minorHAnsi"/>
          <w:sz w:val="20"/>
        </w:rPr>
        <w:t>ŽoP</w:t>
      </w:r>
      <w:proofErr w:type="spellEnd"/>
      <w:r>
        <w:rPr>
          <w:rFonts w:asciiTheme="minorHAnsi" w:hAnsiTheme="minorHAnsi" w:cstheme="minorHAnsi"/>
          <w:sz w:val="20"/>
        </w:rPr>
        <w:t xml:space="preserve"> a pod.) alebo</w:t>
      </w:r>
    </w:p>
    <w:p w14:paraId="015741B3" w14:textId="4272B220" w:rsidR="0063384A" w:rsidRDefault="00B9389D" w:rsidP="00282F42">
      <w:pPr>
        <w:pStyle w:val="Odsekzoznamu"/>
        <w:numPr>
          <w:ilvl w:val="0"/>
          <w:numId w:val="86"/>
        </w:numPr>
        <w:spacing w:line="276" w:lineRule="auto"/>
        <w:jc w:val="both"/>
        <w:rPr>
          <w:rFonts w:asciiTheme="minorHAnsi" w:hAnsiTheme="minorHAnsi" w:cstheme="minorHAnsi"/>
          <w:sz w:val="20"/>
        </w:rPr>
      </w:pPr>
      <w:r>
        <w:rPr>
          <w:rFonts w:asciiTheme="minorHAnsi" w:hAnsiTheme="minorHAnsi" w:cstheme="minorHAnsi"/>
          <w:sz w:val="20"/>
        </w:rPr>
        <w:t>e</w:t>
      </w:r>
      <w:r w:rsidRPr="009F3139">
        <w:rPr>
          <w:rFonts w:asciiTheme="minorHAnsi" w:hAnsiTheme="minorHAnsi" w:cstheme="minorHAnsi"/>
          <w:sz w:val="20"/>
        </w:rPr>
        <w:t>videncia „Komunikácia“ používaná v prípadoch, keď v ITMS2014+ nie sú vytvorené formuláre</w:t>
      </w:r>
      <w:r>
        <w:rPr>
          <w:rFonts w:asciiTheme="minorHAnsi" w:hAnsiTheme="minorHAnsi" w:cstheme="minorHAnsi"/>
          <w:sz w:val="20"/>
        </w:rPr>
        <w:t xml:space="preserve"> pre elektronické podanie.</w:t>
      </w:r>
    </w:p>
    <w:p w14:paraId="45284127" w14:textId="77777777" w:rsidR="00282F42" w:rsidRPr="00282F42" w:rsidRDefault="00282F42" w:rsidP="00282F42">
      <w:pPr>
        <w:spacing w:line="276" w:lineRule="auto"/>
        <w:ind w:left="360"/>
        <w:jc w:val="both"/>
        <w:rPr>
          <w:rFonts w:asciiTheme="minorHAnsi" w:hAnsiTheme="minorHAnsi" w:cstheme="minorHAnsi"/>
          <w:sz w:val="20"/>
        </w:rPr>
      </w:pPr>
    </w:p>
    <w:p w14:paraId="400E9A56" w14:textId="77777777" w:rsidR="003D6580" w:rsidRPr="003D6580" w:rsidRDefault="00E67FE5" w:rsidP="002655DA">
      <w:pPr>
        <w:pStyle w:val="Odsekzoznamu"/>
        <w:numPr>
          <w:ilvl w:val="0"/>
          <w:numId w:val="71"/>
        </w:numPr>
        <w:spacing w:after="158" w:line="276" w:lineRule="auto"/>
        <w:jc w:val="both"/>
      </w:pPr>
      <w:r w:rsidRPr="009E192D">
        <w:rPr>
          <w:rFonts w:asciiTheme="minorHAnsi" w:hAnsiTheme="minorHAnsi" w:cstheme="minorHAnsi"/>
          <w:sz w:val="20"/>
        </w:rPr>
        <w:t xml:space="preserve">Komunikácia taktiež prebieha </w:t>
      </w:r>
      <w:r w:rsidRPr="009E192D">
        <w:rPr>
          <w:rFonts w:asciiTheme="minorHAnsi" w:hAnsiTheme="minorHAnsi" w:cstheme="minorHAnsi"/>
          <w:b/>
          <w:sz w:val="20"/>
        </w:rPr>
        <w:t xml:space="preserve">prostredníctvom </w:t>
      </w:r>
      <w:r w:rsidR="00557EE3" w:rsidRPr="009E192D">
        <w:rPr>
          <w:rFonts w:asciiTheme="minorHAnsi" w:hAnsiTheme="minorHAnsi" w:cstheme="minorHAnsi"/>
          <w:b/>
          <w:sz w:val="20"/>
        </w:rPr>
        <w:t>modulu elektronických schránok Ústredného portálu verejnej správy (ÚPVS)</w:t>
      </w:r>
      <w:r w:rsidRPr="009E192D">
        <w:rPr>
          <w:rFonts w:asciiTheme="minorHAnsi" w:hAnsiTheme="minorHAnsi" w:cstheme="minorHAnsi"/>
          <w:b/>
          <w:sz w:val="20"/>
        </w:rPr>
        <w:t xml:space="preserve">. </w:t>
      </w:r>
      <w:r w:rsidR="009E192D" w:rsidRPr="009E192D">
        <w:rPr>
          <w:rFonts w:asciiTheme="minorHAnsi" w:hAnsiTheme="minorHAnsi" w:cstheme="minorHAnsi"/>
          <w:sz w:val="20"/>
        </w:rPr>
        <w:t xml:space="preserve">Elektronická komunikácia prostredníctvom modulu elektronických schránok ÚPVS bez prihlásenia sa do ITMS21+ prostredníctvom </w:t>
      </w:r>
      <w:proofErr w:type="spellStart"/>
      <w:r w:rsidR="009E192D" w:rsidRPr="009E192D">
        <w:rPr>
          <w:rFonts w:asciiTheme="minorHAnsi" w:hAnsiTheme="minorHAnsi" w:cstheme="minorHAnsi"/>
          <w:sz w:val="20"/>
        </w:rPr>
        <w:t>eID</w:t>
      </w:r>
      <w:proofErr w:type="spellEnd"/>
      <w:r w:rsidR="009E192D" w:rsidRPr="009E192D">
        <w:rPr>
          <w:rFonts w:asciiTheme="minorHAnsi" w:hAnsiTheme="minorHAnsi" w:cstheme="minorHAnsi"/>
          <w:sz w:val="20"/>
        </w:rPr>
        <w:t>, zriadených každej zmluvnej strane v súlade so zákonom o e</w:t>
      </w:r>
      <w:r w:rsidR="009E192D" w:rsidRPr="009E192D">
        <w:rPr>
          <w:rFonts w:asciiTheme="minorHAnsi" w:hAnsiTheme="minorHAnsi" w:cstheme="minorHAnsi"/>
          <w:sz w:val="20"/>
        </w:rPr>
        <w:noBreakHyphen/>
      </w:r>
      <w:proofErr w:type="spellStart"/>
      <w:r w:rsidR="009E192D" w:rsidRPr="009E192D">
        <w:rPr>
          <w:rFonts w:asciiTheme="minorHAnsi" w:hAnsiTheme="minorHAnsi" w:cstheme="minorHAnsi"/>
          <w:sz w:val="20"/>
        </w:rPr>
        <w:t>Governmente</w:t>
      </w:r>
      <w:proofErr w:type="spellEnd"/>
      <w:r w:rsidR="009E192D" w:rsidRPr="009E192D">
        <w:rPr>
          <w:rFonts w:asciiTheme="minorHAnsi" w:hAnsiTheme="minorHAnsi" w:cstheme="minorHAnsi"/>
          <w:sz w:val="20"/>
        </w:rPr>
        <w:t>, prebieha prostredníctvom elektronickej schránky „</w:t>
      </w:r>
      <w:r w:rsidR="009E192D" w:rsidRPr="009E192D">
        <w:rPr>
          <w:rFonts w:asciiTheme="minorHAnsi" w:hAnsiTheme="minorHAnsi" w:cstheme="minorHAnsi"/>
          <w:i/>
          <w:sz w:val="20"/>
        </w:rPr>
        <w:t>Všeobecná agenda</w:t>
      </w:r>
      <w:r w:rsidR="009E192D" w:rsidRPr="009E192D">
        <w:rPr>
          <w:rFonts w:asciiTheme="minorHAnsi" w:hAnsiTheme="minorHAnsi" w:cstheme="minorHAnsi"/>
          <w:sz w:val="20"/>
        </w:rPr>
        <w:t>“. Zo strany SO nejde o výkon verejnej moci – týmto spôsobom sa doručujú dokumenty/informácie/zásielky všeobecného charakteru, ktoré nie je potrebné evidovať zároveň aj v ITMS21+</w:t>
      </w:r>
      <w:r w:rsidR="009E192D">
        <w:rPr>
          <w:rFonts w:asciiTheme="minorHAnsi" w:hAnsiTheme="minorHAnsi" w:cstheme="minorHAnsi"/>
          <w:sz w:val="20"/>
        </w:rPr>
        <w:t>.</w:t>
      </w:r>
      <w:r w:rsidR="009E192D" w:rsidRPr="00C10305">
        <w:t xml:space="preserve"> </w:t>
      </w:r>
      <w:r w:rsidR="009E192D" w:rsidRPr="009E192D">
        <w:rPr>
          <w:rFonts w:asciiTheme="minorHAnsi" w:hAnsiTheme="minorHAnsi" w:cstheme="minorHAnsi"/>
          <w:sz w:val="20"/>
        </w:rPr>
        <w:t>Doručovanie písomnosti do elektronickej schránky sa vykonáva tak, že zmluvná strana dokument vo formáte spĺňajúcom štandardy pre komunikáciu prostredníctvom elektronických schránok určený na odoslanie autorizuje kvalifikovaným elektronickým podpisom alebo kvalifikovaným elektronickým podpisom s mandátnym certifikátom</w:t>
      </w:r>
      <w:r w:rsidR="003D6580">
        <w:rPr>
          <w:rFonts w:asciiTheme="minorHAnsi" w:hAnsiTheme="minorHAnsi" w:cstheme="minorHAnsi"/>
          <w:sz w:val="20"/>
        </w:rPr>
        <w:t xml:space="preserve"> alebo kvalifikovanou elektronickou pečaťou</w:t>
      </w:r>
      <w:r w:rsidR="009E192D" w:rsidRPr="009E192D">
        <w:rPr>
          <w:rFonts w:asciiTheme="minorHAnsi" w:hAnsiTheme="minorHAnsi" w:cstheme="minorHAnsi"/>
          <w:sz w:val="20"/>
        </w:rPr>
        <w:t xml:space="preserve"> a takto autorizovaný dokument odošle do elektronickej schránky druhej zmluvnej strany. </w:t>
      </w:r>
      <w:r w:rsidR="003D6580">
        <w:rPr>
          <w:rFonts w:asciiTheme="minorHAnsi" w:hAnsiTheme="minorHAnsi" w:cstheme="minorHAnsi"/>
          <w:sz w:val="20"/>
        </w:rPr>
        <w:t>Prílohy k podaniu nie je potrebné autorizovať, ak si to nevyžaduje povaha dokumentu, resp. ak sú priamo v elektronickom podaní identifikované tie prílohy, ktoré sú súčasťou podania, napr. vo forme zoznamu príloh.</w:t>
      </w:r>
    </w:p>
    <w:p w14:paraId="1DB39E50" w14:textId="2927BB61" w:rsidR="00FA7BE0" w:rsidRPr="009E192D" w:rsidRDefault="009E192D" w:rsidP="002655DA">
      <w:pPr>
        <w:pStyle w:val="Odsekzoznamu"/>
        <w:numPr>
          <w:ilvl w:val="0"/>
          <w:numId w:val="71"/>
        </w:numPr>
        <w:spacing w:after="158" w:line="276" w:lineRule="auto"/>
        <w:jc w:val="both"/>
      </w:pPr>
      <w:r w:rsidRPr="009E192D">
        <w:rPr>
          <w:rFonts w:asciiTheme="minorHAnsi" w:hAnsiTheme="minorHAnsi" w:cstheme="minorHAnsi"/>
          <w:sz w:val="20"/>
        </w:rPr>
        <w:t>Písomnosť doručená do elektronickej schránky zmluvnej strany prostredníctvom ÚPVS sa bude považovať za doručenú tejto zmluvnej strane najbližším pracovným dňom bezprostredne nasledujúcim po kalendárnom dni, v ktorom bola písomnosť uložená do elektronickej schránky tejto zmluvnej strany, a to aj vtedy, ak sa adresát o tom nedozvedel. Pri komunikácii zmluvných strán prostredníctvom elektronických schránok nejde zo strany SO o výkon verejnej moci, iba o využívanie existujúcich dostupných technických prostriedkov vhodných na komunikáciu, keďže cez elektronickú schránku „Všeobecná agenda“ prostredníctvom ÚPVS môžu komunikovať všetky orgány verejnej moci aj v prípade, ak nejde o výkon verejnej moci</w:t>
      </w:r>
      <w:r>
        <w:rPr>
          <w:rFonts w:asciiTheme="minorHAnsi" w:hAnsiTheme="minorHAnsi" w:cstheme="minorHAnsi"/>
          <w:sz w:val="20"/>
        </w:rPr>
        <w:t xml:space="preserve">. </w:t>
      </w:r>
    </w:p>
    <w:p w14:paraId="32BFAAD0" w14:textId="28A55764" w:rsidR="009E192D" w:rsidRDefault="009E192D" w:rsidP="002655DA">
      <w:pPr>
        <w:pStyle w:val="Odsekzoznamu"/>
        <w:numPr>
          <w:ilvl w:val="0"/>
          <w:numId w:val="71"/>
        </w:numPr>
        <w:spacing w:after="158" w:line="276" w:lineRule="auto"/>
        <w:jc w:val="both"/>
        <w:rPr>
          <w:rFonts w:asciiTheme="minorHAnsi" w:hAnsiTheme="minorHAnsi" w:cstheme="minorHAnsi"/>
          <w:sz w:val="20"/>
        </w:rPr>
      </w:pPr>
      <w:r w:rsidRPr="009E192D">
        <w:rPr>
          <w:rFonts w:asciiTheme="minorHAnsi" w:hAnsiTheme="minorHAnsi" w:cstheme="minorHAnsi"/>
          <w:sz w:val="20"/>
        </w:rPr>
        <w:lastRenderedPageBreak/>
        <w:t xml:space="preserve">Prostredníctvom ITMS21+ je možná aj bežná komunikácia a to bez využitia ÚPVS, t. j. bez prihlásenia sa do ITMS21+ prostredníctvom </w:t>
      </w:r>
      <w:proofErr w:type="spellStart"/>
      <w:r w:rsidRPr="009E192D">
        <w:rPr>
          <w:rFonts w:asciiTheme="minorHAnsi" w:hAnsiTheme="minorHAnsi" w:cstheme="minorHAnsi"/>
          <w:sz w:val="20"/>
        </w:rPr>
        <w:t>eID</w:t>
      </w:r>
      <w:proofErr w:type="spellEnd"/>
      <w:r w:rsidRPr="009E192D">
        <w:rPr>
          <w:rFonts w:asciiTheme="minorHAnsi" w:hAnsiTheme="minorHAnsi" w:cstheme="minorHAnsi"/>
          <w:sz w:val="20"/>
        </w:rPr>
        <w:t xml:space="preserve"> (tzv. nedokončené formálne podanie) – dokumenty sú odosielané z verejnej do neverejnej časti ITMS21+, nie sú zároveň doručené aj do elektronickej schránky SO.  </w:t>
      </w:r>
    </w:p>
    <w:p w14:paraId="6A165A63" w14:textId="42CF44DB" w:rsidR="00B03FE3" w:rsidRPr="00B03FE3" w:rsidRDefault="00B03FE3" w:rsidP="00B03FE3">
      <w:pPr>
        <w:pStyle w:val="Odsekzoznamu"/>
        <w:numPr>
          <w:ilvl w:val="0"/>
          <w:numId w:val="71"/>
        </w:numPr>
        <w:spacing w:after="120" w:line="276" w:lineRule="auto"/>
        <w:jc w:val="both"/>
        <w:rPr>
          <w:rFonts w:asciiTheme="minorHAnsi" w:hAnsiTheme="minorHAnsi" w:cstheme="minorHAnsi"/>
          <w:sz w:val="20"/>
        </w:rPr>
      </w:pPr>
      <w:r w:rsidRPr="005B5F60">
        <w:rPr>
          <w:rFonts w:ascii="Calibri" w:hAnsi="Calibri" w:cs="Calibri"/>
          <w:sz w:val="20"/>
        </w:rPr>
        <w:t xml:space="preserve">Komunikácia medzi prijímateľom a SO </w:t>
      </w:r>
      <w:r>
        <w:rPr>
          <w:rFonts w:ascii="Calibri" w:hAnsi="Calibri" w:cs="Calibri"/>
          <w:sz w:val="20"/>
        </w:rPr>
        <w:t xml:space="preserve">môže </w:t>
      </w:r>
      <w:r w:rsidRPr="005B5F60">
        <w:rPr>
          <w:rFonts w:ascii="Calibri" w:hAnsi="Calibri" w:cs="Calibri"/>
          <w:sz w:val="20"/>
        </w:rPr>
        <w:t>prebieha</w:t>
      </w:r>
      <w:r>
        <w:rPr>
          <w:rFonts w:ascii="Calibri" w:hAnsi="Calibri" w:cs="Calibri"/>
          <w:sz w:val="20"/>
        </w:rPr>
        <w:t>ť</w:t>
      </w:r>
      <w:r w:rsidRPr="005B5F60">
        <w:rPr>
          <w:rFonts w:ascii="Calibri" w:hAnsi="Calibri" w:cs="Calibri"/>
          <w:sz w:val="20"/>
        </w:rPr>
        <w:t xml:space="preserve"> v elektronickej podobe</w:t>
      </w:r>
      <w:r w:rsidRPr="005B5F60">
        <w:rPr>
          <w:rFonts w:asciiTheme="minorHAnsi" w:hAnsiTheme="minorHAnsi" w:cstheme="minorHAnsi"/>
          <w:b/>
          <w:sz w:val="20"/>
        </w:rPr>
        <w:t> formou e-mailu</w:t>
      </w:r>
      <w:r w:rsidRPr="005B5F60">
        <w:rPr>
          <w:rFonts w:asciiTheme="minorHAnsi" w:hAnsiTheme="minorHAnsi" w:cstheme="minorHAnsi"/>
          <w:sz w:val="20"/>
        </w:rPr>
        <w:t xml:space="preserve"> (neformálna, podporná komunikácia, prijímateľ je povinný uviesť záväzný e-mailový kontakt). </w:t>
      </w:r>
    </w:p>
    <w:p w14:paraId="3626DCEB" w14:textId="4071DDA6" w:rsidR="009E192D" w:rsidRPr="009E192D" w:rsidRDefault="009E192D" w:rsidP="002655DA">
      <w:pPr>
        <w:pStyle w:val="Odsekzoznamu"/>
        <w:numPr>
          <w:ilvl w:val="0"/>
          <w:numId w:val="71"/>
        </w:numPr>
        <w:spacing w:after="120" w:line="276" w:lineRule="auto"/>
        <w:ind w:left="357" w:hanging="357"/>
        <w:jc w:val="both"/>
        <w:rPr>
          <w:rFonts w:asciiTheme="minorHAnsi" w:hAnsiTheme="minorHAnsi" w:cstheme="minorHAnsi"/>
          <w:sz w:val="20"/>
        </w:rPr>
      </w:pPr>
      <w:r w:rsidRPr="009E192D">
        <w:rPr>
          <w:rFonts w:asciiTheme="minorHAnsi" w:hAnsiTheme="minorHAnsi" w:cstheme="minorHAnsi"/>
          <w:sz w:val="20"/>
        </w:rPr>
        <w:t xml:space="preserve">V nevyhnutných prípadoch </w:t>
      </w:r>
      <w:r>
        <w:rPr>
          <w:rFonts w:asciiTheme="minorHAnsi" w:hAnsiTheme="minorHAnsi" w:cstheme="minorHAnsi"/>
          <w:sz w:val="20"/>
        </w:rPr>
        <w:t xml:space="preserve">(nedostupnosť ÚPVS, ITMS21+) </w:t>
      </w:r>
      <w:r w:rsidRPr="009E192D">
        <w:rPr>
          <w:rFonts w:asciiTheme="minorHAnsi" w:hAnsiTheme="minorHAnsi" w:cstheme="minorHAnsi"/>
          <w:sz w:val="20"/>
        </w:rPr>
        <w:t xml:space="preserve">môže prebiehať komunikácia aj v listinnej podobe prostredníctvom doručovania zásielok osobne, doporučene poštou, kuriérom na korešpondenčnú adresu uvedenú v Zmluve. </w:t>
      </w:r>
    </w:p>
    <w:p w14:paraId="33FCBD06" w14:textId="64687DFD" w:rsidR="00FA7BE0" w:rsidRPr="007E50A7" w:rsidRDefault="00FA7BE0" w:rsidP="002655DA">
      <w:pPr>
        <w:pStyle w:val="Odsekzoznamu"/>
        <w:numPr>
          <w:ilvl w:val="0"/>
          <w:numId w:val="71"/>
        </w:numPr>
        <w:spacing w:after="120" w:line="276" w:lineRule="auto"/>
        <w:ind w:left="357" w:hanging="357"/>
        <w:jc w:val="both"/>
        <w:rPr>
          <w:rFonts w:asciiTheme="minorHAnsi" w:hAnsiTheme="minorHAnsi" w:cstheme="minorHAnsi"/>
          <w:sz w:val="20"/>
          <w:szCs w:val="20"/>
        </w:rPr>
      </w:pPr>
      <w:r>
        <w:rPr>
          <w:rFonts w:asciiTheme="minorHAnsi" w:hAnsiTheme="minorHAnsi" w:cstheme="minorHAnsi"/>
          <w:sz w:val="20"/>
          <w:szCs w:val="20"/>
        </w:rPr>
        <w:t>Základné i</w:t>
      </w:r>
      <w:r w:rsidRPr="00997746">
        <w:rPr>
          <w:rFonts w:asciiTheme="minorHAnsi" w:hAnsiTheme="minorHAnsi" w:cstheme="minorHAnsi"/>
          <w:sz w:val="20"/>
          <w:szCs w:val="20"/>
        </w:rPr>
        <w:t>nformácie súvisiace s PSK sa nachádzajú</w:t>
      </w:r>
      <w:r w:rsidRPr="007E50A7">
        <w:rPr>
          <w:rFonts w:asciiTheme="minorHAnsi" w:hAnsiTheme="minorHAnsi" w:cstheme="minorHAnsi"/>
          <w:sz w:val="20"/>
          <w:szCs w:val="20"/>
        </w:rPr>
        <w:t xml:space="preserve"> na webovom sídle MD SR</w:t>
      </w:r>
      <w:r>
        <w:rPr>
          <w:rFonts w:asciiTheme="minorHAnsi" w:hAnsiTheme="minorHAnsi" w:cstheme="minorHAnsi"/>
          <w:sz w:val="20"/>
          <w:szCs w:val="20"/>
        </w:rPr>
        <w:t xml:space="preserve"> </w:t>
      </w:r>
      <w:r w:rsidRPr="007E50A7">
        <w:rPr>
          <w:rFonts w:asciiTheme="minorHAnsi" w:hAnsiTheme="minorHAnsi" w:cstheme="minorHAnsi"/>
          <w:sz w:val="20"/>
          <w:szCs w:val="20"/>
        </w:rPr>
        <w:t xml:space="preserve"> </w:t>
      </w:r>
      <w:hyperlink r:id="rId14" w:history="1">
        <w:r w:rsidRPr="00EC2EA8">
          <w:rPr>
            <w:rStyle w:val="Hypertextovprepojenie"/>
            <w:rFonts w:asciiTheme="minorHAnsi" w:hAnsiTheme="minorHAnsi" w:cstheme="minorHAnsi"/>
            <w:sz w:val="20"/>
            <w:szCs w:val="20"/>
          </w:rPr>
          <w:t>https://www.mindop.sk/ministerstvo-1/zalezitosti-eu-a-medzinarodnych-vztahov-14/fondy-eu/program-slovensko-2021-2027</w:t>
        </w:r>
      </w:hyperlink>
      <w:r>
        <w:rPr>
          <w:rStyle w:val="Hypertextovprepojenie"/>
          <w:rFonts w:asciiTheme="minorHAnsi" w:hAnsiTheme="minorHAnsi" w:cstheme="minorHAnsi"/>
          <w:sz w:val="20"/>
          <w:szCs w:val="20"/>
        </w:rPr>
        <w:t xml:space="preserve">. </w:t>
      </w:r>
    </w:p>
    <w:p w14:paraId="01EC5BC3" w14:textId="7144FCE7" w:rsidR="00FA7BE0" w:rsidRPr="009B334D" w:rsidRDefault="00FA7BE0" w:rsidP="002655DA">
      <w:pPr>
        <w:pStyle w:val="Odsekzoznamu"/>
        <w:numPr>
          <w:ilvl w:val="0"/>
          <w:numId w:val="71"/>
        </w:numPr>
        <w:spacing w:after="120" w:line="276" w:lineRule="auto"/>
        <w:ind w:left="357" w:hanging="357"/>
        <w:jc w:val="both"/>
        <w:rPr>
          <w:rFonts w:asciiTheme="minorHAnsi" w:hAnsiTheme="minorHAnsi" w:cstheme="minorHAnsi"/>
          <w:sz w:val="20"/>
          <w:szCs w:val="20"/>
        </w:rPr>
      </w:pPr>
      <w:r w:rsidRPr="003A5A2A">
        <w:rPr>
          <w:rFonts w:asciiTheme="minorHAnsi" w:hAnsiTheme="minorHAnsi" w:cstheme="minorHAnsi"/>
          <w:sz w:val="20"/>
          <w:szCs w:val="20"/>
        </w:rPr>
        <w:t xml:space="preserve">Aktuálne informácie o realizácii štrukturálnej a kohéznej politiky EÚ v podmienkach SR, ako aj iné relevantné odkazy súvisiace s PSK </w:t>
      </w:r>
      <w:r>
        <w:rPr>
          <w:rFonts w:asciiTheme="minorHAnsi" w:hAnsiTheme="minorHAnsi" w:cstheme="minorHAnsi"/>
          <w:sz w:val="20"/>
          <w:szCs w:val="20"/>
        </w:rPr>
        <w:t>sa nachádzajú</w:t>
      </w:r>
      <w:r w:rsidRPr="003A5A2A">
        <w:rPr>
          <w:rFonts w:asciiTheme="minorHAnsi" w:hAnsiTheme="minorHAnsi" w:cstheme="minorHAnsi"/>
          <w:sz w:val="20"/>
          <w:szCs w:val="20"/>
        </w:rPr>
        <w:t xml:space="preserve"> na </w:t>
      </w:r>
      <w:r>
        <w:rPr>
          <w:rFonts w:asciiTheme="minorHAnsi" w:hAnsiTheme="minorHAnsi" w:cstheme="minorHAnsi"/>
          <w:sz w:val="20"/>
          <w:szCs w:val="20"/>
        </w:rPr>
        <w:t>webovom sídle RO</w:t>
      </w:r>
      <w:r w:rsidRPr="003A5A2A">
        <w:rPr>
          <w:rFonts w:asciiTheme="minorHAnsi" w:hAnsiTheme="minorHAnsi" w:cstheme="minorHAnsi"/>
          <w:sz w:val="20"/>
          <w:szCs w:val="20"/>
        </w:rPr>
        <w:t xml:space="preserve"> </w:t>
      </w:r>
      <w:hyperlink r:id="rId15" w:history="1">
        <w:r w:rsidRPr="003A5A2A">
          <w:rPr>
            <w:rStyle w:val="Hypertextovprepojenie"/>
            <w:rFonts w:asciiTheme="minorHAnsi" w:hAnsiTheme="minorHAnsi" w:cstheme="minorHAnsi"/>
            <w:sz w:val="20"/>
            <w:szCs w:val="20"/>
          </w:rPr>
          <w:t>www.eurofondy.gov.sk</w:t>
        </w:r>
      </w:hyperlink>
      <w:r w:rsidR="009B334D" w:rsidRPr="009B334D">
        <w:rPr>
          <w:rFonts w:asciiTheme="minorHAnsi" w:hAnsiTheme="minorHAnsi" w:cstheme="minorHAnsi"/>
          <w:sz w:val="20"/>
          <w:szCs w:val="20"/>
        </w:rPr>
        <w:t>.</w:t>
      </w:r>
    </w:p>
    <w:p w14:paraId="6388ED61" w14:textId="77777777" w:rsidR="00FA7BE0" w:rsidRDefault="00FA7BE0" w:rsidP="002655DA">
      <w:pPr>
        <w:pStyle w:val="Odsekzoznamu"/>
        <w:numPr>
          <w:ilvl w:val="0"/>
          <w:numId w:val="71"/>
        </w:numPr>
        <w:spacing w:after="120" w:line="276" w:lineRule="auto"/>
        <w:ind w:left="357" w:hanging="357"/>
        <w:jc w:val="both"/>
        <w:rPr>
          <w:rFonts w:asciiTheme="minorHAnsi" w:hAnsiTheme="minorHAnsi" w:cstheme="minorHAnsi"/>
          <w:sz w:val="20"/>
          <w:szCs w:val="20"/>
        </w:rPr>
      </w:pPr>
      <w:r w:rsidRPr="00684CAB">
        <w:rPr>
          <w:rFonts w:asciiTheme="minorHAnsi" w:hAnsiTheme="minorHAnsi" w:cstheme="minorHAnsi"/>
          <w:sz w:val="20"/>
          <w:szCs w:val="20"/>
        </w:rPr>
        <w:t xml:space="preserve">Na informácie, ktoré </w:t>
      </w:r>
      <w:r>
        <w:rPr>
          <w:rFonts w:asciiTheme="minorHAnsi" w:hAnsiTheme="minorHAnsi" w:cstheme="minorHAnsi"/>
          <w:sz w:val="20"/>
          <w:szCs w:val="20"/>
        </w:rPr>
        <w:t xml:space="preserve">SO </w:t>
      </w:r>
      <w:r w:rsidRPr="00684CAB">
        <w:rPr>
          <w:rFonts w:asciiTheme="minorHAnsi" w:hAnsiTheme="minorHAnsi" w:cstheme="minorHAnsi"/>
          <w:sz w:val="20"/>
          <w:szCs w:val="20"/>
        </w:rPr>
        <w:t>poskytne verbálne alebo telefonicky, sa prijímateľ nemôže odvolávať.</w:t>
      </w:r>
    </w:p>
    <w:p w14:paraId="17077C28" w14:textId="77777777" w:rsidR="00FA7BE0" w:rsidRDefault="00FA7BE0" w:rsidP="002655DA">
      <w:pPr>
        <w:pStyle w:val="Odsekzoznamu"/>
        <w:numPr>
          <w:ilvl w:val="0"/>
          <w:numId w:val="71"/>
        </w:numPr>
        <w:spacing w:after="120" w:line="276" w:lineRule="auto"/>
        <w:ind w:left="357" w:hanging="357"/>
        <w:jc w:val="both"/>
        <w:rPr>
          <w:rFonts w:asciiTheme="minorHAnsi" w:hAnsiTheme="minorHAnsi" w:cstheme="minorHAnsi"/>
          <w:sz w:val="20"/>
          <w:szCs w:val="20"/>
        </w:rPr>
      </w:pPr>
      <w:r w:rsidRPr="00684CAB">
        <w:rPr>
          <w:rFonts w:asciiTheme="minorHAnsi" w:hAnsiTheme="minorHAnsi" w:cstheme="minorHAnsi"/>
          <w:sz w:val="20"/>
          <w:szCs w:val="20"/>
        </w:rPr>
        <w:t xml:space="preserve">Záväzné informácie sú prijímateľom poskytované v písomnej forme (tzn. v listinnej podobe, alebo elektronicky prostredníctvom Ústredného portálu verejnej správy, podpísané kvalifikovaným elektronickým podpisom prostredníctvom </w:t>
      </w:r>
      <w:proofErr w:type="spellStart"/>
      <w:r w:rsidRPr="00684CAB">
        <w:rPr>
          <w:rFonts w:asciiTheme="minorHAnsi" w:hAnsiTheme="minorHAnsi" w:cstheme="minorHAnsi"/>
          <w:sz w:val="20"/>
          <w:szCs w:val="20"/>
        </w:rPr>
        <w:t>eID</w:t>
      </w:r>
      <w:proofErr w:type="spellEnd"/>
      <w:r w:rsidRPr="00684CAB">
        <w:rPr>
          <w:rFonts w:asciiTheme="minorHAnsi" w:hAnsiTheme="minorHAnsi" w:cstheme="minorHAnsi"/>
          <w:sz w:val="20"/>
          <w:szCs w:val="20"/>
        </w:rPr>
        <w:t>, kvalifikovaným elektronickým podpisom vyhotoveným s mandátnym certifikátom alebo kvalifikovanou elektronickou pečaťou) alebo e-mailom.</w:t>
      </w:r>
    </w:p>
    <w:p w14:paraId="1532D3D0" w14:textId="77777777" w:rsidR="00FA7BE0" w:rsidRPr="002519DD" w:rsidRDefault="00FA7BE0" w:rsidP="002655DA">
      <w:pPr>
        <w:pStyle w:val="Odsekzoznamu"/>
        <w:numPr>
          <w:ilvl w:val="0"/>
          <w:numId w:val="71"/>
        </w:numPr>
        <w:spacing w:after="120" w:line="276" w:lineRule="auto"/>
        <w:ind w:left="357" w:hanging="357"/>
        <w:jc w:val="both"/>
        <w:rPr>
          <w:rFonts w:asciiTheme="minorHAnsi" w:hAnsiTheme="minorHAnsi" w:cstheme="minorHAnsi"/>
          <w:sz w:val="20"/>
          <w:szCs w:val="20"/>
        </w:rPr>
      </w:pPr>
      <w:r w:rsidRPr="003A5A2A">
        <w:rPr>
          <w:rFonts w:asciiTheme="minorHAnsi" w:hAnsiTheme="minorHAnsi" w:cstheme="minorHAnsi"/>
          <w:sz w:val="20"/>
        </w:rPr>
        <w:t xml:space="preserve">V rámci komunikácie je prijímateľ povinný uvádzať </w:t>
      </w:r>
      <w:r w:rsidRPr="002811ED">
        <w:rPr>
          <w:rFonts w:asciiTheme="minorHAnsi" w:hAnsiTheme="minorHAnsi" w:cstheme="minorHAnsi"/>
          <w:b/>
          <w:sz w:val="20"/>
        </w:rPr>
        <w:t xml:space="preserve">kód </w:t>
      </w:r>
      <w:r>
        <w:rPr>
          <w:rFonts w:asciiTheme="minorHAnsi" w:hAnsiTheme="minorHAnsi" w:cstheme="minorHAnsi"/>
          <w:b/>
          <w:sz w:val="20"/>
        </w:rPr>
        <w:t xml:space="preserve">projektu </w:t>
      </w:r>
      <w:r w:rsidRPr="002811ED">
        <w:rPr>
          <w:rFonts w:asciiTheme="minorHAnsi" w:hAnsiTheme="minorHAnsi" w:cstheme="minorHAnsi"/>
          <w:b/>
          <w:sz w:val="20"/>
        </w:rPr>
        <w:t>a názov projektu</w:t>
      </w:r>
      <w:r w:rsidRPr="003A5A2A">
        <w:rPr>
          <w:rFonts w:asciiTheme="minorHAnsi" w:hAnsiTheme="minorHAnsi" w:cstheme="minorHAnsi"/>
          <w:sz w:val="20"/>
        </w:rPr>
        <w:t xml:space="preserve">. </w:t>
      </w:r>
      <w:r w:rsidRPr="003A5A2A">
        <w:rPr>
          <w:rFonts w:asciiTheme="minorHAnsi" w:hAnsiTheme="minorHAnsi" w:cstheme="minorHAnsi"/>
          <w:sz w:val="20"/>
          <w:szCs w:val="20"/>
        </w:rPr>
        <w:t>V prípade akýchkoľvek otázok týkajúcich sa konkrétneho projektu kontaktuje prijímateľ prednostne príslušného projektového manažéra, ktorý má na starosti daný projekt. Detailnejšie informácie ohľadom komunikácie zmlu</w:t>
      </w:r>
      <w:r w:rsidRPr="002811ED">
        <w:rPr>
          <w:rFonts w:asciiTheme="minorHAnsi" w:hAnsiTheme="minorHAnsi" w:cstheme="minorHAnsi"/>
          <w:sz w:val="20"/>
          <w:szCs w:val="20"/>
        </w:rPr>
        <w:t>vných strán vyplývajú z </w:t>
      </w:r>
      <w:r w:rsidRPr="002811ED">
        <w:rPr>
          <w:rFonts w:asciiTheme="minorHAnsi" w:hAnsiTheme="minorHAnsi" w:cstheme="minorHAnsi"/>
          <w:b/>
          <w:sz w:val="20"/>
          <w:szCs w:val="20"/>
        </w:rPr>
        <w:t xml:space="preserve">čl. 19 </w:t>
      </w:r>
      <w:r>
        <w:rPr>
          <w:rFonts w:asciiTheme="minorHAnsi" w:hAnsiTheme="minorHAnsi" w:cstheme="minorHAnsi"/>
          <w:b/>
          <w:sz w:val="20"/>
          <w:szCs w:val="20"/>
        </w:rPr>
        <w:t>VZP</w:t>
      </w:r>
      <w:r w:rsidRPr="002811ED">
        <w:rPr>
          <w:rFonts w:asciiTheme="minorHAnsi" w:hAnsiTheme="minorHAnsi" w:cstheme="minorHAnsi"/>
          <w:b/>
          <w:sz w:val="20"/>
          <w:szCs w:val="20"/>
        </w:rPr>
        <w:t xml:space="preserve">, </w:t>
      </w:r>
      <w:r w:rsidRPr="002811ED">
        <w:rPr>
          <w:rFonts w:asciiTheme="minorHAnsi" w:hAnsiTheme="minorHAnsi" w:cstheme="minorHAnsi"/>
          <w:sz w:val="20"/>
          <w:szCs w:val="20"/>
        </w:rPr>
        <w:t xml:space="preserve">ktoré sú súčasťou Zmluvy. </w:t>
      </w:r>
    </w:p>
    <w:p w14:paraId="59F49EC3" w14:textId="2D3AAEDB" w:rsidR="00FA7BE0" w:rsidRPr="00FA7BE0" w:rsidRDefault="00FA7BE0" w:rsidP="002655DA">
      <w:pPr>
        <w:pStyle w:val="Odsekzoznamu"/>
        <w:numPr>
          <w:ilvl w:val="0"/>
          <w:numId w:val="71"/>
        </w:numPr>
        <w:spacing w:after="120" w:line="276" w:lineRule="auto"/>
        <w:ind w:left="357" w:hanging="357"/>
        <w:jc w:val="both"/>
        <w:rPr>
          <w:rFonts w:asciiTheme="minorHAnsi" w:hAnsiTheme="minorHAnsi" w:cstheme="minorHAnsi"/>
          <w:sz w:val="20"/>
          <w:szCs w:val="20"/>
        </w:rPr>
      </w:pPr>
      <w:r>
        <w:rPr>
          <w:rFonts w:asciiTheme="minorHAnsi" w:hAnsiTheme="minorHAnsi" w:cstheme="minorHAnsi"/>
          <w:sz w:val="20"/>
          <w:szCs w:val="20"/>
        </w:rPr>
        <w:t xml:space="preserve">V prípade, ak ITMS21+ neumožňuje predložiť dokumentáciu (napr. k overeniu ďalších skutočností pred podpisom Zmluvy, žiadateľ je povinný túto dokumentáciu predložiť prostredníctvom elektronickej schránky (ÚPVS). </w:t>
      </w:r>
      <w:r w:rsidR="005F6A01" w:rsidRPr="005F6A01">
        <w:rPr>
          <w:rFonts w:asciiTheme="minorHAnsi" w:hAnsiTheme="minorHAnsi" w:cstheme="minorHAnsi"/>
          <w:sz w:val="20"/>
          <w:szCs w:val="20"/>
        </w:rPr>
        <w:t xml:space="preserve">v prípade, že nebude možné zaslanie príloh </w:t>
      </w:r>
      <w:r w:rsidR="005F6A01">
        <w:rPr>
          <w:rFonts w:asciiTheme="minorHAnsi" w:hAnsiTheme="minorHAnsi" w:cstheme="minorHAnsi"/>
          <w:sz w:val="20"/>
          <w:szCs w:val="20"/>
        </w:rPr>
        <w:t>prostredníctvom ÚPVS (</w:t>
      </w:r>
      <w:r w:rsidR="005F6A01" w:rsidRPr="005F6A01">
        <w:rPr>
          <w:rFonts w:asciiTheme="minorHAnsi" w:hAnsiTheme="minorHAnsi" w:cstheme="minorHAnsi"/>
          <w:sz w:val="20"/>
          <w:szCs w:val="20"/>
        </w:rPr>
        <w:t>vzhľadom na obmedzenú maximálnu veľkosť ÚPVS</w:t>
      </w:r>
      <w:r w:rsidR="005F6A01">
        <w:rPr>
          <w:rFonts w:asciiTheme="minorHAnsi" w:hAnsiTheme="minorHAnsi" w:cstheme="minorHAnsi"/>
          <w:sz w:val="20"/>
          <w:szCs w:val="20"/>
        </w:rPr>
        <w:t>), SO akceptuje predloženie dokumentácie fyzickou formou (listinne)</w:t>
      </w:r>
      <w:r w:rsidR="0051169C">
        <w:rPr>
          <w:rFonts w:asciiTheme="minorHAnsi" w:hAnsiTheme="minorHAnsi" w:cstheme="minorHAnsi"/>
          <w:sz w:val="20"/>
          <w:szCs w:val="20"/>
        </w:rPr>
        <w:t>.</w:t>
      </w:r>
      <w:r w:rsidR="005F6A01">
        <w:rPr>
          <w:rFonts w:asciiTheme="minorHAnsi" w:hAnsiTheme="minorHAnsi" w:cstheme="minorHAnsi"/>
          <w:sz w:val="20"/>
          <w:szCs w:val="20"/>
        </w:rPr>
        <w:t xml:space="preserve"> </w:t>
      </w:r>
    </w:p>
    <w:p w14:paraId="6B810E82" w14:textId="0341D026" w:rsidR="005D796A" w:rsidRDefault="005E2759" w:rsidP="002811ED">
      <w:pPr>
        <w:pStyle w:val="Odsekzoznamu"/>
        <w:keepNext/>
        <w:keepLines/>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284"/>
        <w:jc w:val="both"/>
        <w:rPr>
          <w:rFonts w:asciiTheme="minorHAnsi" w:hAnsiTheme="minorHAnsi" w:cstheme="minorHAnsi"/>
          <w:sz w:val="20"/>
          <w:szCs w:val="20"/>
        </w:rPr>
      </w:pPr>
      <w:r w:rsidRPr="002811ED">
        <w:rPr>
          <w:rFonts w:asciiTheme="minorHAnsi" w:hAnsiTheme="minorHAnsi" w:cstheme="minorHAnsi"/>
          <w:b/>
          <w:sz w:val="20"/>
          <w:szCs w:val="20"/>
        </w:rPr>
        <w:t>Informácia pre Prijímateľa:</w:t>
      </w:r>
      <w:r w:rsidRPr="005E2759">
        <w:rPr>
          <w:rFonts w:asciiTheme="minorHAnsi" w:hAnsiTheme="minorHAnsi" w:cstheme="minorHAnsi"/>
          <w:sz w:val="20"/>
          <w:szCs w:val="20"/>
        </w:rPr>
        <w:t xml:space="preserve"> V prípade ak je k Žiadosti o kontrolu alebo Oznámeniu predkladaná taká dokumen</w:t>
      </w:r>
      <w:r w:rsidR="00270C9C">
        <w:rPr>
          <w:rFonts w:asciiTheme="minorHAnsi" w:hAnsiTheme="minorHAnsi" w:cstheme="minorHAnsi"/>
          <w:sz w:val="20"/>
          <w:szCs w:val="20"/>
        </w:rPr>
        <w:t>tácia, ktorá už bola zo strany p</w:t>
      </w:r>
      <w:r w:rsidRPr="005E2759">
        <w:rPr>
          <w:rFonts w:asciiTheme="minorHAnsi" w:hAnsiTheme="minorHAnsi" w:cstheme="minorHAnsi"/>
          <w:sz w:val="20"/>
          <w:szCs w:val="20"/>
        </w:rPr>
        <w:t xml:space="preserve">rijímateľa </w:t>
      </w:r>
      <w:r>
        <w:rPr>
          <w:rFonts w:asciiTheme="minorHAnsi" w:hAnsiTheme="minorHAnsi" w:cstheme="minorHAnsi"/>
          <w:sz w:val="20"/>
          <w:szCs w:val="20"/>
        </w:rPr>
        <w:t xml:space="preserve">na SO </w:t>
      </w:r>
      <w:r w:rsidR="00270C9C">
        <w:rPr>
          <w:rFonts w:asciiTheme="minorHAnsi" w:hAnsiTheme="minorHAnsi" w:cstheme="minorHAnsi"/>
          <w:sz w:val="20"/>
          <w:szCs w:val="20"/>
        </w:rPr>
        <w:t>raz predložená, pr</w:t>
      </w:r>
      <w:r w:rsidRPr="005E2759">
        <w:rPr>
          <w:rFonts w:asciiTheme="minorHAnsi" w:hAnsiTheme="minorHAnsi" w:cstheme="minorHAnsi"/>
          <w:sz w:val="20"/>
          <w:szCs w:val="20"/>
        </w:rPr>
        <w:t>ijímateľ takúto dokumentáciu už nie je povinný predkladať a uvedie len informáciu s odkazom na konkrétny proces</w:t>
      </w:r>
      <w:r>
        <w:rPr>
          <w:rFonts w:asciiTheme="minorHAnsi" w:hAnsiTheme="minorHAnsi" w:cstheme="minorHAnsi"/>
          <w:sz w:val="20"/>
          <w:szCs w:val="20"/>
        </w:rPr>
        <w:t xml:space="preserve">, </w:t>
      </w:r>
      <w:r w:rsidRPr="005E2759">
        <w:rPr>
          <w:rFonts w:asciiTheme="minorHAnsi" w:hAnsiTheme="minorHAnsi" w:cstheme="minorHAnsi"/>
          <w:sz w:val="20"/>
          <w:szCs w:val="20"/>
        </w:rPr>
        <w:t>v rámci ktorého bola takáto dokumentácia už predlo</w:t>
      </w:r>
      <w:r w:rsidR="00270C9C">
        <w:rPr>
          <w:rFonts w:asciiTheme="minorHAnsi" w:hAnsiTheme="minorHAnsi" w:cstheme="minorHAnsi"/>
          <w:sz w:val="20"/>
          <w:szCs w:val="20"/>
        </w:rPr>
        <w:t>žená s uvedením odkazu na kód projektu a názov p</w:t>
      </w:r>
      <w:r w:rsidR="00F40209">
        <w:rPr>
          <w:rFonts w:asciiTheme="minorHAnsi" w:hAnsiTheme="minorHAnsi" w:cstheme="minorHAnsi"/>
          <w:sz w:val="20"/>
          <w:szCs w:val="20"/>
        </w:rPr>
        <w:t xml:space="preserve">rojektu. </w:t>
      </w:r>
    </w:p>
    <w:p w14:paraId="032007FD" w14:textId="77777777" w:rsidR="005D796A" w:rsidRDefault="005D796A" w:rsidP="002811ED">
      <w:pPr>
        <w:pStyle w:val="Odsekzoznamu"/>
        <w:keepNext/>
        <w:keepLines/>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284"/>
        <w:jc w:val="both"/>
        <w:rPr>
          <w:rFonts w:asciiTheme="minorHAnsi" w:hAnsiTheme="minorHAnsi" w:cstheme="minorHAnsi"/>
          <w:sz w:val="20"/>
          <w:szCs w:val="20"/>
        </w:rPr>
      </w:pPr>
    </w:p>
    <w:p w14:paraId="5336C35B" w14:textId="32861B89" w:rsidR="00CA042F" w:rsidRPr="002811ED" w:rsidRDefault="00F40209" w:rsidP="002811ED">
      <w:pPr>
        <w:pStyle w:val="Odsekzoznamu"/>
        <w:keepNext/>
        <w:keepLines/>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284"/>
        <w:jc w:val="both"/>
        <w:rPr>
          <w:rFonts w:asciiTheme="minorHAnsi" w:hAnsiTheme="minorHAnsi" w:cstheme="minorHAnsi"/>
          <w:sz w:val="20"/>
          <w:szCs w:val="20"/>
        </w:rPr>
      </w:pPr>
      <w:r>
        <w:rPr>
          <w:rFonts w:asciiTheme="minorHAnsi" w:hAnsiTheme="minorHAnsi" w:cstheme="minorHAnsi"/>
          <w:sz w:val="20"/>
          <w:szCs w:val="20"/>
        </w:rPr>
        <w:t>P</w:t>
      </w:r>
      <w:r w:rsidR="005E2759">
        <w:rPr>
          <w:rFonts w:asciiTheme="minorHAnsi" w:hAnsiTheme="minorHAnsi" w:cstheme="minorHAnsi"/>
          <w:sz w:val="20"/>
          <w:szCs w:val="20"/>
        </w:rPr>
        <w:t xml:space="preserve">rijímateľ predkladá SO </w:t>
      </w:r>
      <w:r w:rsidR="005E2759" w:rsidRPr="005E2759">
        <w:rPr>
          <w:rFonts w:asciiTheme="minorHAnsi" w:hAnsiTheme="minorHAnsi" w:cstheme="minorHAnsi"/>
          <w:sz w:val="20"/>
          <w:szCs w:val="20"/>
        </w:rPr>
        <w:t>dokumentáciu v origináli alebo overenej kópi</w:t>
      </w:r>
      <w:r>
        <w:rPr>
          <w:rFonts w:asciiTheme="minorHAnsi" w:hAnsiTheme="minorHAnsi" w:cstheme="minorHAnsi"/>
          <w:sz w:val="20"/>
          <w:szCs w:val="20"/>
        </w:rPr>
        <w:t xml:space="preserve">i </w:t>
      </w:r>
      <w:r w:rsidR="00EB4618">
        <w:rPr>
          <w:rFonts w:asciiTheme="minorHAnsi" w:hAnsiTheme="minorHAnsi" w:cstheme="minorHAnsi"/>
          <w:sz w:val="20"/>
          <w:szCs w:val="20"/>
        </w:rPr>
        <w:t xml:space="preserve">s </w:t>
      </w:r>
      <w:r>
        <w:rPr>
          <w:rFonts w:asciiTheme="minorHAnsi" w:hAnsiTheme="minorHAnsi" w:cstheme="minorHAnsi"/>
          <w:sz w:val="20"/>
          <w:szCs w:val="20"/>
        </w:rPr>
        <w:t>podpisom štatutárneho orgánu p</w:t>
      </w:r>
      <w:r w:rsidR="005E2759" w:rsidRPr="005E2759">
        <w:rPr>
          <w:rFonts w:asciiTheme="minorHAnsi" w:hAnsiTheme="minorHAnsi" w:cstheme="minorHAnsi"/>
          <w:sz w:val="20"/>
          <w:szCs w:val="20"/>
        </w:rPr>
        <w:t xml:space="preserve">rijímateľa alebo splnomocnenej osoby pre projekt, pričom </w:t>
      </w:r>
      <w:r>
        <w:rPr>
          <w:rFonts w:asciiTheme="minorHAnsi" w:hAnsiTheme="minorHAnsi" w:cstheme="minorHAnsi"/>
          <w:sz w:val="20"/>
          <w:szCs w:val="20"/>
        </w:rPr>
        <w:t>rovnopis dokumentácie si p</w:t>
      </w:r>
      <w:r w:rsidR="00C9612A">
        <w:rPr>
          <w:rFonts w:asciiTheme="minorHAnsi" w:hAnsiTheme="minorHAnsi" w:cstheme="minorHAnsi"/>
          <w:sz w:val="20"/>
          <w:szCs w:val="20"/>
        </w:rPr>
        <w:t>rijímateľ archivuje.</w:t>
      </w:r>
      <w:r w:rsidR="005D796A">
        <w:rPr>
          <w:rFonts w:asciiTheme="minorHAnsi" w:hAnsiTheme="minorHAnsi" w:cstheme="minorHAnsi"/>
          <w:sz w:val="20"/>
          <w:szCs w:val="20"/>
        </w:rPr>
        <w:t xml:space="preserve"> </w:t>
      </w:r>
      <w:r w:rsidR="00B03FE3">
        <w:rPr>
          <w:rFonts w:asciiTheme="minorHAnsi" w:hAnsiTheme="minorHAnsi" w:cstheme="minorHAnsi"/>
          <w:sz w:val="20"/>
          <w:szCs w:val="20"/>
        </w:rPr>
        <w:t xml:space="preserve">Dokumentácia môže byť predkladaná aj vo forme elektronického dokumentu v prípade, </w:t>
      </w:r>
      <w:r w:rsidR="008F1CD8">
        <w:rPr>
          <w:rFonts w:asciiTheme="minorHAnsi" w:hAnsiTheme="minorHAnsi" w:cstheme="minorHAnsi"/>
          <w:sz w:val="20"/>
          <w:szCs w:val="20"/>
        </w:rPr>
        <w:t>a</w:t>
      </w:r>
      <w:r w:rsidR="00B03FE3">
        <w:rPr>
          <w:rFonts w:asciiTheme="minorHAnsi" w:hAnsiTheme="minorHAnsi" w:cstheme="minorHAnsi"/>
          <w:sz w:val="20"/>
          <w:szCs w:val="20"/>
        </w:rPr>
        <w:t xml:space="preserve">k bol dokument vytvorený ako pôvodný elektronický dokument alebo elektronický dokument vzniknutý zaručený konverziou. </w:t>
      </w:r>
      <w:r w:rsidR="005D796A" w:rsidRPr="005D796A">
        <w:rPr>
          <w:rFonts w:asciiTheme="minorHAnsi" w:hAnsiTheme="minorHAnsi" w:cstheme="minorHAnsi"/>
          <w:sz w:val="20"/>
          <w:szCs w:val="20"/>
        </w:rPr>
        <w:t xml:space="preserve">Prijímateľ je povinný predložiť </w:t>
      </w:r>
      <w:r w:rsidR="005D796A">
        <w:rPr>
          <w:rFonts w:asciiTheme="minorHAnsi" w:hAnsiTheme="minorHAnsi" w:cstheme="minorHAnsi"/>
          <w:sz w:val="20"/>
          <w:szCs w:val="20"/>
        </w:rPr>
        <w:t>SO</w:t>
      </w:r>
      <w:r w:rsidR="005D796A" w:rsidRPr="005D796A">
        <w:rPr>
          <w:rFonts w:asciiTheme="minorHAnsi" w:hAnsiTheme="minorHAnsi" w:cstheme="minorHAnsi"/>
          <w:sz w:val="20"/>
          <w:szCs w:val="20"/>
        </w:rPr>
        <w:t xml:space="preserve"> originál, resp. úradne osvedčený dokument, z ktorého vyplýva rozsah konania, na ktoré je oprávnený zástupca prijímateľa</w:t>
      </w:r>
      <w:r w:rsidR="005D796A">
        <w:rPr>
          <w:rFonts w:asciiTheme="minorHAnsi" w:hAnsiTheme="minorHAnsi" w:cstheme="minorHAnsi"/>
          <w:sz w:val="20"/>
          <w:szCs w:val="20"/>
        </w:rPr>
        <w:t>.</w:t>
      </w:r>
      <w:r w:rsidR="00226307">
        <w:rPr>
          <w:rFonts w:asciiTheme="minorHAnsi" w:hAnsiTheme="minorHAnsi" w:cstheme="minorHAnsi"/>
          <w:sz w:val="20"/>
          <w:szCs w:val="20"/>
        </w:rPr>
        <w:t xml:space="preserve"> </w:t>
      </w:r>
    </w:p>
    <w:p w14:paraId="1E8F347C" w14:textId="65C3BAB7" w:rsidR="00CA042F" w:rsidRPr="00A2722D" w:rsidRDefault="00391874" w:rsidP="008C66FC">
      <w:pPr>
        <w:pStyle w:val="Nadpis1"/>
      </w:pPr>
      <w:bookmarkStart w:id="39" w:name="_Toc157690397"/>
      <w:bookmarkStart w:id="40" w:name="_Toc191041373"/>
      <w:r w:rsidRPr="00A2722D">
        <w:t>Implementácia projektu</w:t>
      </w:r>
      <w:bookmarkEnd w:id="39"/>
      <w:bookmarkEnd w:id="40"/>
    </w:p>
    <w:p w14:paraId="3EAA9929" w14:textId="3EF5614F" w:rsidR="00391874" w:rsidRDefault="00391874" w:rsidP="002655DA">
      <w:pPr>
        <w:pStyle w:val="Odsekzoznamu"/>
        <w:numPr>
          <w:ilvl w:val="0"/>
          <w:numId w:val="56"/>
        </w:numPr>
        <w:shd w:val="clear" w:color="auto" w:fill="FFFFFF" w:themeFill="background1"/>
        <w:spacing w:after="120" w:line="276" w:lineRule="auto"/>
        <w:ind w:left="284" w:hanging="284"/>
        <w:jc w:val="both"/>
        <w:rPr>
          <w:rFonts w:asciiTheme="minorHAnsi" w:hAnsiTheme="minorHAnsi" w:cstheme="minorHAnsi"/>
          <w:b/>
          <w:sz w:val="20"/>
          <w:szCs w:val="20"/>
        </w:rPr>
      </w:pPr>
      <w:r w:rsidRPr="00226307">
        <w:rPr>
          <w:rFonts w:asciiTheme="minorHAnsi" w:hAnsiTheme="minorHAnsi" w:cstheme="minorHAnsi"/>
          <w:sz w:val="20"/>
          <w:szCs w:val="20"/>
        </w:rPr>
        <w:t xml:space="preserve">Implementácia projektu </w:t>
      </w:r>
      <w:r w:rsidR="001D179E" w:rsidRPr="00226307">
        <w:rPr>
          <w:rFonts w:asciiTheme="minorHAnsi" w:hAnsiTheme="minorHAnsi" w:cstheme="minorHAnsi"/>
          <w:sz w:val="20"/>
          <w:szCs w:val="20"/>
        </w:rPr>
        <w:t xml:space="preserve">predstavuje </w:t>
      </w:r>
      <w:r w:rsidR="001D179E" w:rsidRPr="00226307">
        <w:rPr>
          <w:rFonts w:asciiTheme="minorHAnsi" w:hAnsiTheme="minorHAnsi" w:cstheme="minorHAnsi"/>
          <w:b/>
          <w:sz w:val="20"/>
          <w:szCs w:val="20"/>
        </w:rPr>
        <w:t>realizáciu</w:t>
      </w:r>
      <w:r w:rsidRPr="00226307">
        <w:rPr>
          <w:rFonts w:asciiTheme="minorHAnsi" w:hAnsiTheme="minorHAnsi" w:cstheme="minorHAnsi"/>
          <w:b/>
          <w:sz w:val="20"/>
          <w:szCs w:val="20"/>
        </w:rPr>
        <w:t xml:space="preserve"> a</w:t>
      </w:r>
      <w:r w:rsidR="001D179E" w:rsidRPr="00226307">
        <w:rPr>
          <w:rFonts w:asciiTheme="minorHAnsi" w:hAnsiTheme="minorHAnsi" w:cstheme="minorHAnsi"/>
          <w:b/>
          <w:sz w:val="20"/>
          <w:szCs w:val="20"/>
        </w:rPr>
        <w:t xml:space="preserve">ktivít projektu a udržanie </w:t>
      </w:r>
      <w:r w:rsidRPr="00226307">
        <w:rPr>
          <w:rFonts w:asciiTheme="minorHAnsi" w:hAnsiTheme="minorHAnsi" w:cstheme="minorHAnsi"/>
          <w:b/>
          <w:sz w:val="20"/>
          <w:szCs w:val="20"/>
        </w:rPr>
        <w:t>cieľov</w:t>
      </w:r>
      <w:r w:rsidR="001D179E" w:rsidRPr="00226307">
        <w:rPr>
          <w:rFonts w:asciiTheme="minorHAnsi" w:hAnsiTheme="minorHAnsi" w:cstheme="minorHAnsi"/>
          <w:b/>
          <w:sz w:val="20"/>
          <w:szCs w:val="20"/>
        </w:rPr>
        <w:t xml:space="preserve"> projekt</w:t>
      </w:r>
      <w:r w:rsidR="003C6C04">
        <w:rPr>
          <w:rFonts w:asciiTheme="minorHAnsi" w:hAnsiTheme="minorHAnsi" w:cstheme="minorHAnsi"/>
          <w:b/>
          <w:sz w:val="20"/>
          <w:szCs w:val="20"/>
        </w:rPr>
        <w:t>u</w:t>
      </w:r>
      <w:r w:rsidR="0093738D">
        <w:rPr>
          <w:rFonts w:asciiTheme="minorHAnsi" w:hAnsiTheme="minorHAnsi" w:cstheme="minorHAnsi"/>
          <w:b/>
          <w:sz w:val="20"/>
          <w:szCs w:val="20"/>
        </w:rPr>
        <w:t xml:space="preserve"> až</w:t>
      </w:r>
      <w:r w:rsidRPr="00226307">
        <w:rPr>
          <w:rFonts w:asciiTheme="minorHAnsi" w:hAnsiTheme="minorHAnsi" w:cstheme="minorHAnsi"/>
          <w:b/>
          <w:sz w:val="20"/>
          <w:szCs w:val="20"/>
        </w:rPr>
        <w:t xml:space="preserve"> do skončenia obdobia udržateľnosti</w:t>
      </w:r>
      <w:r w:rsidR="00684CAB" w:rsidRPr="00226307">
        <w:rPr>
          <w:rFonts w:asciiTheme="minorHAnsi" w:hAnsiTheme="minorHAnsi" w:cstheme="minorHAnsi"/>
          <w:b/>
          <w:sz w:val="20"/>
          <w:szCs w:val="20"/>
        </w:rPr>
        <w:t xml:space="preserve"> </w:t>
      </w:r>
      <w:r w:rsidR="00684CAB" w:rsidRPr="00226307">
        <w:rPr>
          <w:rFonts w:asciiTheme="minorHAnsi" w:hAnsiTheme="minorHAnsi" w:cstheme="minorHAnsi"/>
          <w:sz w:val="20"/>
          <w:szCs w:val="20"/>
        </w:rPr>
        <w:t>(ak relevantné)</w:t>
      </w:r>
      <w:r w:rsidRPr="00226307">
        <w:rPr>
          <w:rFonts w:asciiTheme="minorHAnsi" w:hAnsiTheme="minorHAnsi" w:cstheme="minorHAnsi"/>
          <w:sz w:val="20"/>
          <w:szCs w:val="20"/>
        </w:rPr>
        <w:t xml:space="preserve">. </w:t>
      </w:r>
      <w:r w:rsidR="00CC0BAF" w:rsidRPr="00226307">
        <w:rPr>
          <w:rFonts w:asciiTheme="minorHAnsi" w:hAnsiTheme="minorHAnsi" w:cstheme="minorHAnsi"/>
          <w:sz w:val="20"/>
          <w:szCs w:val="20"/>
        </w:rPr>
        <w:t>Definícia</w:t>
      </w:r>
      <w:r w:rsidRPr="00226307">
        <w:rPr>
          <w:rFonts w:asciiTheme="minorHAnsi" w:hAnsiTheme="minorHAnsi" w:cstheme="minorHAnsi"/>
          <w:sz w:val="20"/>
          <w:szCs w:val="20"/>
        </w:rPr>
        <w:t xml:space="preserve"> realizácie aktivít projektu, udržateľnosti projektu a obdobia udržateľnosti sú stanovené najmä </w:t>
      </w:r>
      <w:r w:rsidRPr="00226307">
        <w:rPr>
          <w:rFonts w:asciiTheme="minorHAnsi" w:hAnsiTheme="minorHAnsi" w:cstheme="minorHAnsi"/>
          <w:b/>
          <w:sz w:val="20"/>
          <w:szCs w:val="20"/>
        </w:rPr>
        <w:t>v Čl. 1 ods. 2 VZP Zmluvy.</w:t>
      </w:r>
    </w:p>
    <w:p w14:paraId="77CCA4C3" w14:textId="1410E8DD" w:rsidR="00402197" w:rsidRDefault="00226307" w:rsidP="002655DA">
      <w:pPr>
        <w:pStyle w:val="Odsekzoznamu"/>
        <w:numPr>
          <w:ilvl w:val="0"/>
          <w:numId w:val="56"/>
        </w:numPr>
        <w:shd w:val="clear" w:color="auto" w:fill="FFFFFF" w:themeFill="background1"/>
        <w:spacing w:after="120" w:line="276" w:lineRule="auto"/>
        <w:ind w:left="284" w:hanging="284"/>
        <w:jc w:val="both"/>
        <w:rPr>
          <w:rFonts w:asciiTheme="minorHAnsi" w:hAnsiTheme="minorHAnsi" w:cstheme="minorHAnsi"/>
          <w:sz w:val="20"/>
          <w:szCs w:val="20"/>
        </w:rPr>
      </w:pPr>
      <w:r w:rsidRPr="003C6C04">
        <w:rPr>
          <w:rFonts w:asciiTheme="minorHAnsi" w:hAnsiTheme="minorHAnsi" w:cstheme="minorHAnsi"/>
          <w:sz w:val="20"/>
          <w:szCs w:val="20"/>
        </w:rPr>
        <w:t>Počas celej tejto doby musia byť implementované horizontálne princípy v súlade s Chartou základných práv Európskej únie, rodovou rovnosťou a nediskrimináciou s ohľadom na prístupnosť osôb so zdravotným postihnutím</w:t>
      </w:r>
      <w:ins w:id="41" w:author="KH" w:date="2025-11-12T09:04:00Z">
        <w:r w:rsidR="00D34767">
          <w:rPr>
            <w:rFonts w:asciiTheme="minorHAnsi" w:hAnsiTheme="minorHAnsi" w:cstheme="minorHAnsi"/>
            <w:sz w:val="20"/>
            <w:szCs w:val="20"/>
          </w:rPr>
          <w:t xml:space="preserve"> podľa Čl. 2 ods. 7 VZP</w:t>
        </w:r>
      </w:ins>
      <w:ins w:id="42" w:author="KH" w:date="2025-11-12T09:05:00Z">
        <w:r w:rsidR="00D34767">
          <w:rPr>
            <w:rFonts w:asciiTheme="minorHAnsi" w:hAnsiTheme="minorHAnsi" w:cstheme="minorHAnsi"/>
            <w:sz w:val="20"/>
            <w:szCs w:val="20"/>
          </w:rPr>
          <w:t xml:space="preserve"> Zmluvy</w:t>
        </w:r>
      </w:ins>
      <w:r w:rsidRPr="003C6C04">
        <w:rPr>
          <w:rFonts w:asciiTheme="minorHAnsi" w:hAnsiTheme="minorHAnsi" w:cstheme="minorHAnsi"/>
          <w:sz w:val="20"/>
          <w:szCs w:val="20"/>
        </w:rPr>
        <w:t>. Viac informácii je k tejto podmienk</w:t>
      </w:r>
      <w:r w:rsidR="008E3B33">
        <w:rPr>
          <w:rFonts w:asciiTheme="minorHAnsi" w:hAnsiTheme="minorHAnsi" w:cstheme="minorHAnsi"/>
          <w:sz w:val="20"/>
          <w:szCs w:val="20"/>
        </w:rPr>
        <w:t>e uvedených v príslušnej Výzve</w:t>
      </w:r>
      <w:r w:rsidR="0038755F">
        <w:rPr>
          <w:rFonts w:asciiTheme="minorHAnsi" w:hAnsiTheme="minorHAnsi" w:cstheme="minorHAnsi"/>
          <w:sz w:val="20"/>
          <w:szCs w:val="20"/>
        </w:rPr>
        <w:t xml:space="preserve"> </w:t>
      </w:r>
      <w:r w:rsidR="0038755F">
        <w:rPr>
          <w:rFonts w:asciiTheme="minorHAnsi" w:hAnsiTheme="minorHAnsi" w:cstheme="minorHAnsi"/>
          <w:sz w:val="20"/>
          <w:szCs w:val="20"/>
        </w:rPr>
        <w:lastRenderedPageBreak/>
        <w:t xml:space="preserve">a </w:t>
      </w:r>
      <w:r w:rsidR="0038755F" w:rsidRPr="0038755F">
        <w:rPr>
          <w:rFonts w:asciiTheme="minorHAnsi" w:hAnsiTheme="minorHAnsi" w:cstheme="minorHAnsi"/>
          <w:sz w:val="20"/>
          <w:szCs w:val="20"/>
        </w:rPr>
        <w:t xml:space="preserve">bližšie informácie ohľadom horizontálnych princípov a ich implementácie sú dostupné </w:t>
      </w:r>
      <w:r w:rsidR="0038755F" w:rsidRPr="0038755F">
        <w:rPr>
          <w:rFonts w:ascii="Calibri" w:hAnsi="Calibri" w:cs="Calibri"/>
          <w:sz w:val="20"/>
          <w:szCs w:val="20"/>
        </w:rPr>
        <w:t xml:space="preserve">aj na </w:t>
      </w:r>
      <w:hyperlink r:id="rId16" w:history="1">
        <w:r w:rsidR="0038755F" w:rsidRPr="0038755F">
          <w:rPr>
            <w:rFonts w:ascii="Calibri" w:hAnsi="Calibri" w:cs="Calibri"/>
            <w:sz w:val="20"/>
            <w:szCs w:val="20"/>
          </w:rPr>
          <w:t>https://horizontalneprincipy.gov.sk/</w:t>
        </w:r>
      </w:hyperlink>
      <w:r w:rsidR="008E3B33" w:rsidRPr="0038755F">
        <w:rPr>
          <w:rFonts w:ascii="Calibri" w:hAnsi="Calibri" w:cs="Calibri"/>
          <w:sz w:val="20"/>
          <w:szCs w:val="20"/>
        </w:rPr>
        <w:t>.</w:t>
      </w:r>
      <w:r w:rsidR="002655DA">
        <w:rPr>
          <w:rFonts w:asciiTheme="minorHAnsi" w:hAnsiTheme="minorHAnsi" w:cstheme="minorHAnsi"/>
          <w:sz w:val="20"/>
          <w:szCs w:val="20"/>
        </w:rPr>
        <w:t xml:space="preserve"> </w:t>
      </w:r>
      <w:r w:rsidR="00712FB5">
        <w:rPr>
          <w:rFonts w:asciiTheme="minorHAnsi" w:hAnsiTheme="minorHAnsi" w:cstheme="minorHAnsi"/>
          <w:sz w:val="20"/>
          <w:szCs w:val="20"/>
        </w:rPr>
        <w:t xml:space="preserve"> </w:t>
      </w:r>
    </w:p>
    <w:p w14:paraId="10F26BDB" w14:textId="1203EA04" w:rsidR="0031650E" w:rsidRPr="0031650E" w:rsidRDefault="0031650E" w:rsidP="00CE6060">
      <w:pPr>
        <w:pStyle w:val="Odsekzoznamu"/>
        <w:numPr>
          <w:ilvl w:val="0"/>
          <w:numId w:val="56"/>
        </w:numPr>
        <w:shd w:val="clear" w:color="auto" w:fill="FFFFFF" w:themeFill="background1"/>
        <w:spacing w:after="120" w:line="276" w:lineRule="auto"/>
        <w:ind w:left="284" w:hanging="284"/>
        <w:jc w:val="both"/>
        <w:rPr>
          <w:rFonts w:asciiTheme="minorHAnsi" w:hAnsiTheme="minorHAnsi" w:cstheme="minorHAnsi"/>
          <w:sz w:val="20"/>
          <w:szCs w:val="20"/>
        </w:rPr>
      </w:pPr>
      <w:r w:rsidRPr="0031650E">
        <w:rPr>
          <w:rFonts w:asciiTheme="minorHAnsi" w:hAnsiTheme="minorHAnsi" w:cstheme="minorHAnsi"/>
          <w:sz w:val="20"/>
          <w:szCs w:val="20"/>
        </w:rPr>
        <w:t>Prijímateľ je povinný plniť aj ďalšie skutočnosti týkajúce sa poskytovania príspevku (ďalej aj ako „ďalšie skutočnosti“)</w:t>
      </w:r>
      <w:r>
        <w:rPr>
          <w:rFonts w:asciiTheme="minorHAnsi" w:hAnsiTheme="minorHAnsi" w:cstheme="minorHAnsi"/>
          <w:sz w:val="20"/>
          <w:szCs w:val="20"/>
        </w:rPr>
        <w:t xml:space="preserve"> uvedené vo Výzve, </w:t>
      </w:r>
      <w:r w:rsidRPr="0031650E">
        <w:rPr>
          <w:rFonts w:asciiTheme="minorHAnsi" w:hAnsiTheme="minorHAnsi" w:cstheme="minorHAnsi"/>
          <w:sz w:val="20"/>
          <w:szCs w:val="20"/>
        </w:rPr>
        <w:t>ktoré majú byť v zmysle Výzvy alebo Právneho dokumentu</w:t>
      </w:r>
      <w:r w:rsidR="00B82BE4">
        <w:rPr>
          <w:rFonts w:asciiTheme="minorHAnsi" w:hAnsiTheme="minorHAnsi" w:cstheme="minorHAnsi"/>
          <w:sz w:val="20"/>
          <w:szCs w:val="20"/>
        </w:rPr>
        <w:t xml:space="preserve"> splnené počas trvania Zmluvy</w:t>
      </w:r>
      <w:r w:rsidRPr="0031650E">
        <w:rPr>
          <w:rFonts w:asciiTheme="minorHAnsi" w:hAnsiTheme="minorHAnsi" w:cstheme="minorHAnsi"/>
          <w:sz w:val="20"/>
          <w:szCs w:val="20"/>
        </w:rPr>
        <w:t xml:space="preserve"> (počas implementácie projektu a v období udržateľnosti Zmluvy), a to v rozsahu a spôsobom uvedeným vo Výz</w:t>
      </w:r>
      <w:r w:rsidR="00C93651">
        <w:rPr>
          <w:rFonts w:asciiTheme="minorHAnsi" w:hAnsiTheme="minorHAnsi" w:cstheme="minorHAnsi"/>
          <w:sz w:val="20"/>
          <w:szCs w:val="20"/>
        </w:rPr>
        <w:t xml:space="preserve">ve alebo v Právnom dokumente. </w:t>
      </w:r>
      <w:r w:rsidR="00C93651" w:rsidRPr="0031650E">
        <w:rPr>
          <w:rFonts w:asciiTheme="minorHAnsi" w:hAnsiTheme="minorHAnsi" w:cstheme="minorHAnsi"/>
          <w:sz w:val="20"/>
          <w:szCs w:val="20"/>
        </w:rPr>
        <w:t xml:space="preserve"> </w:t>
      </w:r>
    </w:p>
    <w:p w14:paraId="25C53B9C" w14:textId="77777777" w:rsidR="00402197" w:rsidRPr="00402197" w:rsidRDefault="00402197" w:rsidP="00402197">
      <w:pPr>
        <w:pStyle w:val="Odsekzoznamu"/>
        <w:autoSpaceDE w:val="0"/>
        <w:autoSpaceDN w:val="0"/>
        <w:adjustRightInd w:val="0"/>
        <w:ind w:left="284"/>
        <w:jc w:val="both"/>
        <w:rPr>
          <w:rFonts w:asciiTheme="minorHAnsi" w:hAnsiTheme="minorHAnsi" w:cstheme="minorHAnsi"/>
          <w:sz w:val="20"/>
          <w:szCs w:val="20"/>
        </w:rPr>
      </w:pPr>
    </w:p>
    <w:p w14:paraId="39D1CD0C" w14:textId="6D7075FC" w:rsidR="003A6F48" w:rsidRPr="00391874" w:rsidRDefault="005E2759" w:rsidP="008E3B33">
      <w:pPr>
        <w:pBdr>
          <w:top w:val="single" w:sz="4" w:space="1" w:color="auto"/>
          <w:left w:val="single" w:sz="4" w:space="0" w:color="auto"/>
          <w:bottom w:val="single" w:sz="4" w:space="1" w:color="auto"/>
          <w:right w:val="single" w:sz="4" w:space="0" w:color="auto"/>
        </w:pBdr>
        <w:shd w:val="clear" w:color="auto" w:fill="ECFFC3" w:themeFill="accent2" w:themeFillTint="33"/>
        <w:spacing w:line="276" w:lineRule="auto"/>
        <w:ind w:left="284"/>
        <w:contextualSpacing/>
        <w:jc w:val="both"/>
        <w:rPr>
          <w:rFonts w:asciiTheme="minorHAnsi" w:hAnsiTheme="minorHAnsi" w:cstheme="minorHAnsi"/>
          <w:sz w:val="20"/>
          <w:szCs w:val="20"/>
        </w:rPr>
      </w:pPr>
      <w:r w:rsidRPr="002811ED">
        <w:rPr>
          <w:rFonts w:asciiTheme="minorHAnsi" w:hAnsiTheme="minorHAnsi" w:cstheme="minorHAnsi"/>
          <w:b/>
          <w:sz w:val="20"/>
          <w:szCs w:val="20"/>
        </w:rPr>
        <w:t>Upozornenie pre Prijímateľa:</w:t>
      </w:r>
      <w:r>
        <w:rPr>
          <w:rFonts w:asciiTheme="minorHAnsi" w:hAnsiTheme="minorHAnsi" w:cstheme="minorHAnsi"/>
          <w:sz w:val="20"/>
          <w:szCs w:val="20"/>
        </w:rPr>
        <w:t xml:space="preserve"> SO </w:t>
      </w:r>
      <w:r w:rsidRPr="002811ED">
        <w:rPr>
          <w:rFonts w:asciiTheme="minorHAnsi" w:hAnsiTheme="minorHAnsi" w:cstheme="minorHAnsi"/>
          <w:sz w:val="20"/>
          <w:szCs w:val="20"/>
        </w:rPr>
        <w:t>u</w:t>
      </w:r>
      <w:r w:rsidR="00ED1A85">
        <w:rPr>
          <w:rFonts w:asciiTheme="minorHAnsi" w:hAnsiTheme="minorHAnsi" w:cstheme="minorHAnsi"/>
          <w:sz w:val="20"/>
          <w:szCs w:val="20"/>
        </w:rPr>
        <w:t>pozorňuje p</w:t>
      </w:r>
      <w:r w:rsidRPr="002811ED">
        <w:rPr>
          <w:rFonts w:asciiTheme="minorHAnsi" w:hAnsiTheme="minorHAnsi" w:cstheme="minorHAnsi"/>
          <w:sz w:val="20"/>
          <w:szCs w:val="20"/>
        </w:rPr>
        <w:t>rijímateľov na dôsledné plnenie všetkých podmienok poskytnutia príspevku</w:t>
      </w:r>
      <w:r w:rsidR="00936348">
        <w:rPr>
          <w:rFonts w:asciiTheme="minorHAnsi" w:hAnsiTheme="minorHAnsi" w:cstheme="minorHAnsi"/>
          <w:sz w:val="20"/>
          <w:szCs w:val="20"/>
        </w:rPr>
        <w:t>, ďalších skutočností</w:t>
      </w:r>
      <w:r w:rsidRPr="002811ED">
        <w:rPr>
          <w:rFonts w:asciiTheme="minorHAnsi" w:hAnsiTheme="minorHAnsi" w:cstheme="minorHAnsi"/>
          <w:sz w:val="20"/>
          <w:szCs w:val="20"/>
        </w:rPr>
        <w:t xml:space="preserve"> ako aj zmluvných podmienok, ktoré sú </w:t>
      </w:r>
      <w:r>
        <w:rPr>
          <w:rFonts w:asciiTheme="minorHAnsi" w:hAnsiTheme="minorHAnsi" w:cstheme="minorHAnsi"/>
          <w:sz w:val="20"/>
          <w:szCs w:val="20"/>
        </w:rPr>
        <w:t>zo strany SO</w:t>
      </w:r>
      <w:r w:rsidRPr="002811ED">
        <w:rPr>
          <w:rFonts w:asciiTheme="minorHAnsi" w:hAnsiTheme="minorHAnsi" w:cstheme="minorHAnsi"/>
          <w:sz w:val="20"/>
          <w:szCs w:val="20"/>
        </w:rPr>
        <w:t xml:space="preserve"> overované v čas</w:t>
      </w:r>
      <w:r>
        <w:rPr>
          <w:rFonts w:asciiTheme="minorHAnsi" w:hAnsiTheme="minorHAnsi" w:cstheme="minorHAnsi"/>
          <w:sz w:val="20"/>
          <w:szCs w:val="20"/>
        </w:rPr>
        <w:t>e platnosti a účinnosti Zmluvy</w:t>
      </w:r>
      <w:r w:rsidRPr="002811ED">
        <w:rPr>
          <w:rFonts w:asciiTheme="minorHAnsi" w:hAnsiTheme="minorHAnsi" w:cstheme="minorHAnsi"/>
          <w:sz w:val="20"/>
          <w:szCs w:val="20"/>
        </w:rPr>
        <w:t>, s cieľom uistiť sa, že</w:t>
      </w:r>
      <w:r w:rsidR="00EB4618">
        <w:rPr>
          <w:rFonts w:asciiTheme="minorHAnsi" w:hAnsiTheme="minorHAnsi" w:cstheme="minorHAnsi"/>
          <w:sz w:val="20"/>
          <w:szCs w:val="20"/>
        </w:rPr>
        <w:t xml:space="preserve"> finančné prostriedky z NFP sú vynakladané v súlade</w:t>
      </w:r>
      <w:r w:rsidRPr="002811ED">
        <w:rPr>
          <w:rFonts w:asciiTheme="minorHAnsi" w:hAnsiTheme="minorHAnsi" w:cstheme="minorHAnsi"/>
          <w:sz w:val="20"/>
          <w:szCs w:val="20"/>
        </w:rPr>
        <w:t xml:space="preserve"> s podmienkami stanovenými vo</w:t>
      </w:r>
      <w:r w:rsidR="003A6F48">
        <w:rPr>
          <w:rFonts w:asciiTheme="minorHAnsi" w:hAnsiTheme="minorHAnsi" w:cstheme="minorHAnsi"/>
          <w:sz w:val="20"/>
          <w:szCs w:val="20"/>
        </w:rPr>
        <w:t xml:space="preserve"> Výzve.</w:t>
      </w:r>
    </w:p>
    <w:p w14:paraId="19B00ECD" w14:textId="50B06AE0" w:rsidR="00391874" w:rsidRPr="003B71C2" w:rsidRDefault="00391874" w:rsidP="00CA6EE7">
      <w:pPr>
        <w:pStyle w:val="Nadpis2"/>
      </w:pPr>
      <w:bookmarkStart w:id="43" w:name="_Toc157690398"/>
      <w:bookmarkStart w:id="44" w:name="_Toc191041374"/>
      <w:r w:rsidRPr="003B71C2">
        <w:t>Zmluvné zabezpečenie realizácie projektu</w:t>
      </w:r>
      <w:bookmarkEnd w:id="43"/>
      <w:bookmarkEnd w:id="44"/>
    </w:p>
    <w:p w14:paraId="7E3D3E7E" w14:textId="7301E9C0" w:rsidR="00391874" w:rsidRDefault="00391874" w:rsidP="002655DA">
      <w:pPr>
        <w:pStyle w:val="Odsekzoznamu"/>
        <w:numPr>
          <w:ilvl w:val="0"/>
          <w:numId w:val="4"/>
        </w:numPr>
        <w:shd w:val="clear" w:color="auto" w:fill="FFFFFF" w:themeFill="background1"/>
        <w:spacing w:after="120" w:line="276" w:lineRule="auto"/>
        <w:ind w:left="425" w:hanging="425"/>
        <w:jc w:val="both"/>
        <w:rPr>
          <w:rFonts w:asciiTheme="minorHAnsi" w:hAnsiTheme="minorHAnsi" w:cstheme="minorHAnsi"/>
          <w:sz w:val="20"/>
          <w:szCs w:val="20"/>
        </w:rPr>
      </w:pPr>
      <w:r w:rsidRPr="00391874">
        <w:rPr>
          <w:rFonts w:asciiTheme="minorHAnsi" w:hAnsiTheme="minorHAnsi" w:cstheme="minorHAnsi"/>
          <w:sz w:val="20"/>
          <w:szCs w:val="20"/>
        </w:rPr>
        <w:t xml:space="preserve">Práva a povinnosti prijímateľa a </w:t>
      </w:r>
      <w:r w:rsidR="00926E40">
        <w:rPr>
          <w:rFonts w:asciiTheme="minorHAnsi" w:hAnsiTheme="minorHAnsi" w:cstheme="minorHAnsi"/>
          <w:sz w:val="20"/>
          <w:szCs w:val="20"/>
        </w:rPr>
        <w:t>SO</w:t>
      </w:r>
      <w:r w:rsidRPr="00391874">
        <w:rPr>
          <w:rFonts w:asciiTheme="minorHAnsi" w:hAnsiTheme="minorHAnsi" w:cstheme="minorHAnsi"/>
          <w:sz w:val="20"/>
          <w:szCs w:val="20"/>
        </w:rPr>
        <w:t xml:space="preserve"> pri implementácii projektu upravuje</w:t>
      </w:r>
      <w:r w:rsidRPr="00391874">
        <w:rPr>
          <w:rFonts w:asciiTheme="minorHAnsi" w:hAnsiTheme="minorHAnsi" w:cstheme="minorHAnsi"/>
          <w:b/>
          <w:sz w:val="20"/>
          <w:szCs w:val="20"/>
        </w:rPr>
        <w:t xml:space="preserve"> Zmluva </w:t>
      </w:r>
      <w:r w:rsidRPr="00C12D46">
        <w:rPr>
          <w:rFonts w:asciiTheme="minorHAnsi" w:hAnsiTheme="minorHAnsi" w:cstheme="minorHAnsi"/>
          <w:bCs/>
          <w:sz w:val="20"/>
          <w:szCs w:val="20"/>
        </w:rPr>
        <w:t>alebo</w:t>
      </w:r>
      <w:r w:rsidR="00EB592A">
        <w:rPr>
          <w:rFonts w:asciiTheme="minorHAnsi" w:hAnsiTheme="minorHAnsi" w:cstheme="minorHAnsi"/>
          <w:b/>
          <w:bCs/>
          <w:sz w:val="20"/>
          <w:szCs w:val="20"/>
        </w:rPr>
        <w:t xml:space="preserve"> Rozhodnutie, </w:t>
      </w:r>
      <w:r w:rsidRPr="00152E05">
        <w:rPr>
          <w:rFonts w:asciiTheme="minorHAnsi" w:hAnsiTheme="minorHAnsi" w:cstheme="minorHAnsi"/>
          <w:bCs/>
          <w:sz w:val="20"/>
          <w:szCs w:val="20"/>
        </w:rPr>
        <w:t>ak prijímateľ a</w:t>
      </w:r>
      <w:r w:rsidR="00926E40">
        <w:rPr>
          <w:rFonts w:asciiTheme="minorHAnsi" w:hAnsiTheme="minorHAnsi" w:cstheme="minorHAnsi"/>
          <w:bCs/>
          <w:sz w:val="20"/>
          <w:szCs w:val="20"/>
        </w:rPr>
        <w:t xml:space="preserve"> SO </w:t>
      </w:r>
      <w:r w:rsidRPr="00152E05">
        <w:rPr>
          <w:rFonts w:asciiTheme="minorHAnsi" w:hAnsiTheme="minorHAnsi" w:cstheme="minorHAnsi"/>
          <w:bCs/>
          <w:sz w:val="20"/>
          <w:szCs w:val="20"/>
        </w:rPr>
        <w:t>sú tá istá osoba</w:t>
      </w:r>
      <w:r>
        <w:rPr>
          <w:rFonts w:asciiTheme="minorHAnsi" w:hAnsiTheme="minorHAnsi" w:cstheme="minorHAnsi"/>
          <w:b/>
          <w:bCs/>
          <w:sz w:val="20"/>
          <w:szCs w:val="20"/>
        </w:rPr>
        <w:t>.</w:t>
      </w:r>
      <w:r w:rsidRPr="00493759">
        <w:t xml:space="preserve"> </w:t>
      </w:r>
      <w:r w:rsidRPr="00391874">
        <w:rPr>
          <w:rFonts w:asciiTheme="minorHAnsi" w:hAnsiTheme="minorHAnsi" w:cstheme="minorHAnsi"/>
          <w:sz w:val="20"/>
          <w:szCs w:val="20"/>
        </w:rPr>
        <w:t xml:space="preserve"> </w:t>
      </w:r>
    </w:p>
    <w:p w14:paraId="102E66A9" w14:textId="6BAD6A9B" w:rsidR="00391874" w:rsidRPr="00EB592A" w:rsidRDefault="00391874" w:rsidP="002655DA">
      <w:pPr>
        <w:pStyle w:val="Odsekzoznamu"/>
        <w:numPr>
          <w:ilvl w:val="0"/>
          <w:numId w:val="4"/>
        </w:numPr>
        <w:shd w:val="clear" w:color="auto" w:fill="FFFFFF" w:themeFill="background1"/>
        <w:spacing w:after="120" w:line="276" w:lineRule="auto"/>
        <w:ind w:left="425" w:hanging="425"/>
        <w:jc w:val="both"/>
        <w:rPr>
          <w:rFonts w:asciiTheme="minorHAnsi" w:hAnsiTheme="minorHAnsi" w:cstheme="minorHAnsi"/>
          <w:sz w:val="20"/>
          <w:szCs w:val="20"/>
        </w:rPr>
      </w:pPr>
      <w:r>
        <w:rPr>
          <w:rFonts w:asciiTheme="minorHAnsi" w:hAnsiTheme="minorHAnsi" w:cstheme="minorHAnsi"/>
          <w:sz w:val="20"/>
          <w:szCs w:val="20"/>
        </w:rPr>
        <w:t xml:space="preserve">Proces uzatvárania Zmluvy, zmeny Zmluvy a jej zverejňovania je upravený v § 22 </w:t>
      </w:r>
      <w:r w:rsidR="00941406" w:rsidRPr="00EB592A">
        <w:rPr>
          <w:rFonts w:asciiTheme="minorHAnsi" w:hAnsiTheme="minorHAnsi" w:cstheme="minorHAnsi"/>
          <w:sz w:val="20"/>
          <w:szCs w:val="20"/>
        </w:rPr>
        <w:t>zákon</w:t>
      </w:r>
      <w:r w:rsidR="00EB592A" w:rsidRPr="00EB592A">
        <w:rPr>
          <w:rFonts w:asciiTheme="minorHAnsi" w:hAnsiTheme="minorHAnsi" w:cstheme="minorHAnsi"/>
          <w:sz w:val="20"/>
          <w:szCs w:val="20"/>
        </w:rPr>
        <w:t xml:space="preserve">a </w:t>
      </w:r>
      <w:r w:rsidR="000501D6" w:rsidRPr="00EB592A">
        <w:rPr>
          <w:rFonts w:asciiTheme="minorHAnsi" w:hAnsiTheme="minorHAnsi" w:cstheme="minorHAnsi"/>
          <w:sz w:val="20"/>
          <w:szCs w:val="20"/>
        </w:rPr>
        <w:t>o</w:t>
      </w:r>
      <w:r w:rsidR="00172D8B" w:rsidRPr="00EB592A">
        <w:rPr>
          <w:rFonts w:asciiTheme="minorHAnsi" w:hAnsiTheme="minorHAnsi" w:cstheme="minorHAnsi"/>
          <w:sz w:val="20"/>
          <w:szCs w:val="20"/>
        </w:rPr>
        <w:t> pr</w:t>
      </w:r>
      <w:r w:rsidR="005F1AC2" w:rsidRPr="00EB592A">
        <w:rPr>
          <w:rFonts w:asciiTheme="minorHAnsi" w:hAnsiTheme="minorHAnsi" w:cstheme="minorHAnsi"/>
          <w:sz w:val="20"/>
          <w:szCs w:val="20"/>
        </w:rPr>
        <w:t>íspevkoch</w:t>
      </w:r>
      <w:r w:rsidR="00172D8B" w:rsidRPr="00EB592A">
        <w:rPr>
          <w:rFonts w:asciiTheme="minorHAnsi" w:hAnsiTheme="minorHAnsi" w:cstheme="minorHAnsi"/>
          <w:sz w:val="20"/>
          <w:szCs w:val="20"/>
        </w:rPr>
        <w:t xml:space="preserve"> </w:t>
      </w:r>
      <w:r w:rsidR="005F1AC2" w:rsidRPr="00EB592A">
        <w:rPr>
          <w:rFonts w:asciiTheme="minorHAnsi" w:hAnsiTheme="minorHAnsi" w:cstheme="minorHAnsi"/>
          <w:sz w:val="20"/>
          <w:szCs w:val="20"/>
        </w:rPr>
        <w:t>z fondov</w:t>
      </w:r>
      <w:r w:rsidR="00941406" w:rsidRPr="00EB592A">
        <w:rPr>
          <w:rFonts w:asciiTheme="minorHAnsi" w:hAnsiTheme="minorHAnsi"/>
          <w:sz w:val="20"/>
          <w:szCs w:val="20"/>
        </w:rPr>
        <w:footnoteReference w:id="2"/>
      </w:r>
      <w:r w:rsidR="009F3296">
        <w:rPr>
          <w:rFonts w:asciiTheme="minorHAnsi" w:hAnsiTheme="minorHAnsi" w:cstheme="minorHAnsi"/>
          <w:sz w:val="20"/>
          <w:szCs w:val="20"/>
        </w:rPr>
        <w:t xml:space="preserve"> a v Čl. 6 VZP</w:t>
      </w:r>
      <w:r w:rsidRPr="00EB592A">
        <w:rPr>
          <w:rFonts w:asciiTheme="minorHAnsi" w:hAnsiTheme="minorHAnsi" w:cstheme="minorHAnsi"/>
          <w:sz w:val="20"/>
          <w:szCs w:val="20"/>
        </w:rPr>
        <w:t xml:space="preserve">. </w:t>
      </w:r>
    </w:p>
    <w:p w14:paraId="22D3B46F" w14:textId="0B37E8A0" w:rsidR="00DD49BE" w:rsidRDefault="00391874" w:rsidP="002655DA">
      <w:pPr>
        <w:pStyle w:val="Odsekzoznamu"/>
        <w:numPr>
          <w:ilvl w:val="0"/>
          <w:numId w:val="4"/>
        </w:numPr>
        <w:shd w:val="clear" w:color="auto" w:fill="FFFFFF" w:themeFill="background1"/>
        <w:spacing w:after="120" w:line="276" w:lineRule="auto"/>
        <w:ind w:left="425" w:hanging="425"/>
        <w:jc w:val="both"/>
        <w:rPr>
          <w:rFonts w:asciiTheme="minorHAnsi" w:hAnsiTheme="minorHAnsi" w:cstheme="minorHAnsi"/>
          <w:sz w:val="20"/>
          <w:szCs w:val="20"/>
        </w:rPr>
      </w:pPr>
      <w:r w:rsidRPr="00391874">
        <w:rPr>
          <w:rFonts w:asciiTheme="minorHAnsi" w:hAnsiTheme="minorHAnsi" w:cstheme="minorHAnsi"/>
          <w:sz w:val="20"/>
          <w:szCs w:val="20"/>
        </w:rPr>
        <w:t>Z</w:t>
      </w:r>
      <w:r>
        <w:rPr>
          <w:rFonts w:asciiTheme="minorHAnsi" w:hAnsiTheme="minorHAnsi" w:cstheme="minorHAnsi"/>
          <w:sz w:val="20"/>
          <w:szCs w:val="20"/>
        </w:rPr>
        <w:t xml:space="preserve">mluva </w:t>
      </w:r>
      <w:r w:rsidRPr="00391874">
        <w:rPr>
          <w:rFonts w:asciiTheme="minorHAnsi" w:hAnsiTheme="minorHAnsi" w:cstheme="minorHAnsi"/>
          <w:sz w:val="20"/>
          <w:szCs w:val="20"/>
        </w:rPr>
        <w:t xml:space="preserve">nadobúda </w:t>
      </w:r>
      <w:r w:rsidRPr="00D35191">
        <w:rPr>
          <w:rFonts w:asciiTheme="minorHAnsi" w:hAnsiTheme="minorHAnsi" w:cstheme="minorHAnsi"/>
          <w:b/>
          <w:sz w:val="20"/>
          <w:szCs w:val="20"/>
        </w:rPr>
        <w:t xml:space="preserve">platnosť </w:t>
      </w:r>
      <w:r w:rsidR="00C023E5" w:rsidRPr="00C023E5">
        <w:rPr>
          <w:rFonts w:asciiTheme="minorHAnsi" w:hAnsiTheme="minorHAnsi" w:cstheme="minorHAnsi"/>
          <w:sz w:val="20"/>
          <w:szCs w:val="20"/>
        </w:rPr>
        <w:t xml:space="preserve">kalendárnym </w:t>
      </w:r>
      <w:r w:rsidRPr="00391874">
        <w:rPr>
          <w:rFonts w:asciiTheme="minorHAnsi" w:hAnsiTheme="minorHAnsi" w:cstheme="minorHAnsi"/>
          <w:sz w:val="20"/>
          <w:szCs w:val="20"/>
        </w:rPr>
        <w:t xml:space="preserve">dňom neskoršieho podpisu zmluvných strán a </w:t>
      </w:r>
      <w:r w:rsidRPr="00C1168E">
        <w:rPr>
          <w:rFonts w:asciiTheme="minorHAnsi" w:hAnsiTheme="minorHAnsi" w:cstheme="minorHAnsi"/>
          <w:sz w:val="20"/>
          <w:szCs w:val="20"/>
        </w:rPr>
        <w:t>účinnosť</w:t>
      </w:r>
      <w:r w:rsidRPr="00391874">
        <w:rPr>
          <w:rFonts w:asciiTheme="minorHAnsi" w:hAnsiTheme="minorHAnsi" w:cstheme="minorHAnsi"/>
          <w:sz w:val="20"/>
          <w:szCs w:val="20"/>
        </w:rPr>
        <w:t xml:space="preserve"> </w:t>
      </w:r>
      <w:r w:rsidR="00C023E5">
        <w:rPr>
          <w:rFonts w:asciiTheme="minorHAnsi" w:hAnsiTheme="minorHAnsi" w:cstheme="minorHAnsi"/>
          <w:sz w:val="20"/>
          <w:szCs w:val="20"/>
        </w:rPr>
        <w:t>podľa</w:t>
      </w:r>
      <w:r w:rsidRPr="00391874">
        <w:rPr>
          <w:rFonts w:asciiTheme="minorHAnsi" w:hAnsiTheme="minorHAnsi" w:cstheme="minorHAnsi"/>
          <w:sz w:val="20"/>
          <w:szCs w:val="20"/>
        </w:rPr>
        <w:t> § 47a Občianskeho zákonníka nadobúda</w:t>
      </w:r>
      <w:r w:rsidR="00C023E5">
        <w:rPr>
          <w:rFonts w:asciiTheme="minorHAnsi" w:hAnsiTheme="minorHAnsi" w:cstheme="minorHAnsi"/>
          <w:sz w:val="20"/>
          <w:szCs w:val="20"/>
        </w:rPr>
        <w:t xml:space="preserve"> kalendárnym</w:t>
      </w:r>
      <w:r w:rsidRPr="00391874">
        <w:rPr>
          <w:rFonts w:asciiTheme="minorHAnsi" w:hAnsiTheme="minorHAnsi" w:cstheme="minorHAnsi"/>
          <w:sz w:val="20"/>
          <w:szCs w:val="20"/>
        </w:rPr>
        <w:t xml:space="preserve"> dňom nasledujúcim po </w:t>
      </w:r>
      <w:r w:rsidR="00C023E5">
        <w:rPr>
          <w:rFonts w:asciiTheme="minorHAnsi" w:hAnsiTheme="minorHAnsi" w:cstheme="minorHAnsi"/>
          <w:sz w:val="20"/>
          <w:szCs w:val="20"/>
        </w:rPr>
        <w:t xml:space="preserve">kalendárnom </w:t>
      </w:r>
      <w:r w:rsidRPr="00391874">
        <w:rPr>
          <w:rFonts w:asciiTheme="minorHAnsi" w:hAnsiTheme="minorHAnsi" w:cstheme="minorHAnsi"/>
          <w:sz w:val="20"/>
          <w:szCs w:val="20"/>
        </w:rPr>
        <w:t xml:space="preserve">dni jej zverejnenia </w:t>
      </w:r>
      <w:r w:rsidR="00926E40">
        <w:rPr>
          <w:rFonts w:asciiTheme="minorHAnsi" w:hAnsiTheme="minorHAnsi" w:cstheme="minorHAnsi"/>
          <w:sz w:val="20"/>
          <w:szCs w:val="20"/>
        </w:rPr>
        <w:t>SO</w:t>
      </w:r>
      <w:r w:rsidR="00DD49BE">
        <w:rPr>
          <w:rFonts w:asciiTheme="minorHAnsi" w:hAnsiTheme="minorHAnsi" w:cstheme="minorHAnsi"/>
          <w:sz w:val="20"/>
          <w:szCs w:val="20"/>
        </w:rPr>
        <w:t xml:space="preserve"> v Centrálnom regist</w:t>
      </w:r>
      <w:r w:rsidRPr="00391874">
        <w:rPr>
          <w:rFonts w:asciiTheme="minorHAnsi" w:hAnsiTheme="minorHAnsi" w:cstheme="minorHAnsi"/>
          <w:sz w:val="20"/>
          <w:szCs w:val="20"/>
        </w:rPr>
        <w:t>ri zmlúv.</w:t>
      </w:r>
      <w:r w:rsidR="00C1168E">
        <w:rPr>
          <w:rFonts w:asciiTheme="minorHAnsi" w:hAnsiTheme="minorHAnsi" w:cstheme="minorHAnsi"/>
          <w:sz w:val="20"/>
          <w:szCs w:val="20"/>
        </w:rPr>
        <w:t xml:space="preserve"> </w:t>
      </w:r>
      <w:r w:rsidR="00C1168E" w:rsidRPr="00C1168E">
        <w:rPr>
          <w:rFonts w:asciiTheme="minorHAnsi" w:hAnsiTheme="minorHAnsi" w:cstheme="minorHAnsi"/>
          <w:sz w:val="20"/>
          <w:szCs w:val="20"/>
        </w:rPr>
        <w:t xml:space="preserve">Prvé zverejnenie </w:t>
      </w:r>
      <w:r w:rsidR="00C1168E">
        <w:rPr>
          <w:rFonts w:asciiTheme="minorHAnsi" w:hAnsiTheme="minorHAnsi" w:cstheme="minorHAnsi"/>
          <w:sz w:val="20"/>
          <w:szCs w:val="20"/>
        </w:rPr>
        <w:t>Zmluvy</w:t>
      </w:r>
      <w:r w:rsidR="003C6C04">
        <w:rPr>
          <w:rFonts w:asciiTheme="minorHAnsi" w:hAnsiTheme="minorHAnsi" w:cstheme="minorHAnsi"/>
          <w:sz w:val="20"/>
          <w:szCs w:val="20"/>
        </w:rPr>
        <w:t xml:space="preserve"> zabezpečí SO</w:t>
      </w:r>
      <w:r w:rsidR="00C1168E" w:rsidRPr="00C1168E">
        <w:rPr>
          <w:rFonts w:asciiTheme="minorHAnsi" w:hAnsiTheme="minorHAnsi" w:cstheme="minorHAnsi"/>
          <w:sz w:val="20"/>
          <w:szCs w:val="20"/>
        </w:rPr>
        <w:t xml:space="preserve"> a o dátume zverejnenia </w:t>
      </w:r>
      <w:r w:rsidR="003C6C04">
        <w:rPr>
          <w:rFonts w:asciiTheme="minorHAnsi" w:hAnsiTheme="minorHAnsi" w:cstheme="minorHAnsi"/>
          <w:sz w:val="20"/>
          <w:szCs w:val="20"/>
        </w:rPr>
        <w:t>Zmluvy</w:t>
      </w:r>
      <w:r w:rsidR="00C1168E" w:rsidRPr="00C1168E">
        <w:rPr>
          <w:rFonts w:asciiTheme="minorHAnsi" w:hAnsiTheme="minorHAnsi" w:cstheme="minorHAnsi"/>
          <w:sz w:val="20"/>
          <w:szCs w:val="20"/>
        </w:rPr>
        <w:t xml:space="preserve"> informuje prijímateľa.</w:t>
      </w:r>
    </w:p>
    <w:p w14:paraId="0ECD2FBB" w14:textId="7DD9B599" w:rsidR="003C6C04" w:rsidRDefault="00D35191" w:rsidP="002655DA">
      <w:pPr>
        <w:pStyle w:val="Odsekzoznamu"/>
        <w:numPr>
          <w:ilvl w:val="0"/>
          <w:numId w:val="4"/>
        </w:numPr>
        <w:shd w:val="clear" w:color="auto" w:fill="FFFFFF" w:themeFill="background1"/>
        <w:spacing w:after="120" w:line="276" w:lineRule="auto"/>
        <w:ind w:left="425" w:hanging="425"/>
        <w:jc w:val="both"/>
        <w:rPr>
          <w:rFonts w:asciiTheme="minorHAnsi" w:hAnsiTheme="minorHAnsi" w:cstheme="minorHAnsi"/>
          <w:sz w:val="20"/>
          <w:szCs w:val="20"/>
        </w:rPr>
      </w:pPr>
      <w:r>
        <w:rPr>
          <w:rFonts w:asciiTheme="minorHAnsi" w:hAnsiTheme="minorHAnsi" w:cstheme="minorHAnsi"/>
          <w:sz w:val="20"/>
          <w:szCs w:val="20"/>
        </w:rPr>
        <w:t xml:space="preserve">Zmluva </w:t>
      </w:r>
      <w:r w:rsidRPr="00D35191">
        <w:rPr>
          <w:rFonts w:asciiTheme="minorHAnsi" w:hAnsiTheme="minorHAnsi" w:cstheme="minorHAnsi"/>
          <w:sz w:val="20"/>
          <w:szCs w:val="20"/>
        </w:rPr>
        <w:t xml:space="preserve">sa prioritne podpisuje </w:t>
      </w:r>
      <w:r w:rsidRPr="00D35191">
        <w:rPr>
          <w:rFonts w:asciiTheme="minorHAnsi" w:hAnsiTheme="minorHAnsi" w:cstheme="minorHAnsi"/>
          <w:b/>
          <w:sz w:val="20"/>
          <w:szCs w:val="20"/>
        </w:rPr>
        <w:t>elektronicky</w:t>
      </w:r>
      <w:r>
        <w:rPr>
          <w:rFonts w:asciiTheme="minorHAnsi" w:hAnsiTheme="minorHAnsi" w:cstheme="minorHAnsi"/>
          <w:b/>
          <w:sz w:val="20"/>
          <w:szCs w:val="20"/>
        </w:rPr>
        <w:t xml:space="preserve">, </w:t>
      </w:r>
      <w:r w:rsidRPr="00D35191">
        <w:rPr>
          <w:rFonts w:asciiTheme="minorHAnsi" w:hAnsiTheme="minorHAnsi" w:cstheme="minorHAnsi"/>
          <w:sz w:val="20"/>
          <w:szCs w:val="20"/>
        </w:rPr>
        <w:t>pričom musí byť autorizovaná kvalifikovaným elektronickým podpisom vyhotoveným s mandátnym certifikátom</w:t>
      </w:r>
      <w:r>
        <w:rPr>
          <w:rFonts w:asciiTheme="minorHAnsi" w:hAnsiTheme="minorHAnsi" w:cstheme="minorHAnsi"/>
          <w:sz w:val="20"/>
          <w:szCs w:val="20"/>
        </w:rPr>
        <w:t xml:space="preserve"> a </w:t>
      </w:r>
      <w:r w:rsidRPr="00D35191">
        <w:rPr>
          <w:rFonts w:asciiTheme="minorHAnsi" w:hAnsiTheme="minorHAnsi" w:cstheme="minorHAnsi"/>
          <w:sz w:val="20"/>
          <w:szCs w:val="20"/>
        </w:rPr>
        <w:t xml:space="preserve">musia byť zachované všetky podmienky pre vznik platného právneho úkonu podľa osobitných predpisov, osobitne vo vzťahu k zabezpečeniu konania oprávnenou osobou, pretože podmienky pre vznik platného právneho úkonu sa uplatňujú bez ohľadu na podobu právneho úkonu (v tomto prípade </w:t>
      </w:r>
      <w:r>
        <w:rPr>
          <w:rFonts w:asciiTheme="minorHAnsi" w:hAnsiTheme="minorHAnsi" w:cstheme="minorHAnsi"/>
          <w:sz w:val="20"/>
          <w:szCs w:val="20"/>
        </w:rPr>
        <w:t>Zmluvy</w:t>
      </w:r>
      <w:r w:rsidRPr="00D35191">
        <w:rPr>
          <w:rFonts w:asciiTheme="minorHAnsi" w:hAnsiTheme="minorHAnsi" w:cstheme="minorHAnsi"/>
          <w:sz w:val="20"/>
          <w:szCs w:val="20"/>
        </w:rPr>
        <w:t xml:space="preserve">). </w:t>
      </w:r>
    </w:p>
    <w:p w14:paraId="31365198" w14:textId="385ACF3D" w:rsidR="00D35191" w:rsidRDefault="00D35191" w:rsidP="002655DA">
      <w:pPr>
        <w:pStyle w:val="Odsekzoznamu"/>
        <w:numPr>
          <w:ilvl w:val="0"/>
          <w:numId w:val="4"/>
        </w:numPr>
        <w:shd w:val="clear" w:color="auto" w:fill="FFFFFF" w:themeFill="background1"/>
        <w:spacing w:after="120" w:line="276" w:lineRule="auto"/>
        <w:ind w:left="425" w:hanging="425"/>
        <w:jc w:val="both"/>
        <w:rPr>
          <w:rFonts w:asciiTheme="minorHAnsi" w:hAnsiTheme="minorHAnsi" w:cstheme="minorHAnsi"/>
          <w:sz w:val="20"/>
          <w:szCs w:val="20"/>
        </w:rPr>
      </w:pPr>
      <w:r w:rsidRPr="00D35191">
        <w:rPr>
          <w:rFonts w:asciiTheme="minorHAnsi" w:hAnsiTheme="minorHAnsi" w:cstheme="minorHAnsi"/>
          <w:b/>
          <w:sz w:val="20"/>
          <w:szCs w:val="20"/>
        </w:rPr>
        <w:t xml:space="preserve">Listinne </w:t>
      </w:r>
      <w:r w:rsidRPr="00D35191">
        <w:rPr>
          <w:rFonts w:asciiTheme="minorHAnsi" w:hAnsiTheme="minorHAnsi" w:cstheme="minorHAnsi"/>
          <w:sz w:val="20"/>
          <w:szCs w:val="20"/>
        </w:rPr>
        <w:t xml:space="preserve">sa komunikuje v prípadoch, ak tak ustanovuje osobitný predpis, alebo je to potrebné alebo vhodné z dôvodov technických alebo prevádzkových obmedzení, prípadne z iných dôvodov, ktoré nemajú negatívny vplyv na rýchlosť a jednoznačnosť konania alebo realizáciu projektov, napr. ak žiadatelia/prijímatelia nemajú aktivovanú elektronickú schránku na doručovanie, pričom každá zmluvná strana môže vopred prejaviť vôľu uzavrieť </w:t>
      </w:r>
      <w:r>
        <w:rPr>
          <w:rFonts w:asciiTheme="minorHAnsi" w:hAnsiTheme="minorHAnsi" w:cstheme="minorHAnsi"/>
          <w:sz w:val="20"/>
          <w:szCs w:val="20"/>
        </w:rPr>
        <w:t>Zmluvu</w:t>
      </w:r>
      <w:r w:rsidRPr="00D35191">
        <w:rPr>
          <w:rFonts w:asciiTheme="minorHAnsi" w:hAnsiTheme="minorHAnsi" w:cstheme="minorHAnsi"/>
          <w:sz w:val="20"/>
          <w:szCs w:val="20"/>
        </w:rPr>
        <w:t xml:space="preserve"> v listinnej podobe.</w:t>
      </w:r>
    </w:p>
    <w:p w14:paraId="53A5E777" w14:textId="4BFCAE70" w:rsidR="00D35191" w:rsidRDefault="00230FBB" w:rsidP="002655DA">
      <w:pPr>
        <w:pStyle w:val="Odsekzoznamu"/>
        <w:numPr>
          <w:ilvl w:val="0"/>
          <w:numId w:val="4"/>
        </w:numPr>
        <w:shd w:val="clear" w:color="auto" w:fill="FFFFFF" w:themeFill="background1"/>
        <w:spacing w:after="120" w:line="276" w:lineRule="auto"/>
        <w:ind w:left="425" w:hanging="425"/>
        <w:jc w:val="both"/>
        <w:rPr>
          <w:rFonts w:asciiTheme="minorHAnsi" w:hAnsiTheme="minorHAnsi" w:cstheme="minorHAnsi"/>
          <w:sz w:val="20"/>
          <w:szCs w:val="20"/>
        </w:rPr>
      </w:pPr>
      <w:r w:rsidRPr="00230FBB">
        <w:rPr>
          <w:rFonts w:asciiTheme="minorHAnsi" w:hAnsiTheme="minorHAnsi" w:cstheme="minorHAnsi"/>
          <w:sz w:val="20"/>
          <w:szCs w:val="20"/>
        </w:rPr>
        <w:t>Zmluva/Rozhodnutie</w:t>
      </w:r>
      <w:r w:rsidR="00DD49BE" w:rsidRPr="00230FBB">
        <w:rPr>
          <w:rFonts w:asciiTheme="minorHAnsi" w:hAnsiTheme="minorHAnsi" w:cstheme="minorHAnsi"/>
          <w:sz w:val="20"/>
          <w:szCs w:val="20"/>
        </w:rPr>
        <w:t xml:space="preserve"> sa uzatvára na </w:t>
      </w:r>
      <w:r w:rsidR="00DD49BE" w:rsidRPr="00230FBB">
        <w:rPr>
          <w:rFonts w:asciiTheme="minorHAnsi" w:hAnsiTheme="minorHAnsi" w:cstheme="minorHAnsi"/>
          <w:b/>
          <w:sz w:val="20"/>
          <w:szCs w:val="20"/>
        </w:rPr>
        <w:t>dobu určitú</w:t>
      </w:r>
      <w:r w:rsidR="00ED1A85">
        <w:rPr>
          <w:rFonts w:asciiTheme="minorHAnsi" w:hAnsiTheme="minorHAnsi" w:cstheme="minorHAnsi"/>
          <w:sz w:val="20"/>
          <w:szCs w:val="20"/>
        </w:rPr>
        <w:t xml:space="preserve">, pričom </w:t>
      </w:r>
      <w:r w:rsidR="00DD49BE" w:rsidRPr="00230FBB">
        <w:rPr>
          <w:rFonts w:asciiTheme="minorHAnsi" w:hAnsiTheme="minorHAnsi" w:cstheme="minorHAnsi"/>
          <w:sz w:val="20"/>
          <w:szCs w:val="20"/>
        </w:rPr>
        <w:t xml:space="preserve">platnosť a účinnosť končí </w:t>
      </w:r>
      <w:r w:rsidR="00DD49BE" w:rsidRPr="000B50DA">
        <w:rPr>
          <w:rFonts w:asciiTheme="minorHAnsi" w:hAnsiTheme="minorHAnsi" w:cstheme="minorHAnsi"/>
          <w:sz w:val="20"/>
          <w:szCs w:val="20"/>
        </w:rPr>
        <w:t xml:space="preserve">schválením poslednej </w:t>
      </w:r>
      <w:ins w:id="45" w:author="KH" w:date="2025-11-12T08:58:00Z">
        <w:r w:rsidR="00D34767">
          <w:rPr>
            <w:rFonts w:asciiTheme="minorHAnsi" w:hAnsiTheme="minorHAnsi" w:cstheme="minorHAnsi"/>
            <w:sz w:val="20"/>
            <w:szCs w:val="20"/>
          </w:rPr>
          <w:t>n</w:t>
        </w:r>
      </w:ins>
      <w:del w:id="46" w:author="KH" w:date="2025-11-12T08:58:00Z">
        <w:r w:rsidR="00DD49BE" w:rsidRPr="000B50DA" w:rsidDel="00D34767">
          <w:rPr>
            <w:rFonts w:asciiTheme="minorHAnsi" w:hAnsiTheme="minorHAnsi" w:cstheme="minorHAnsi"/>
            <w:sz w:val="20"/>
            <w:szCs w:val="20"/>
          </w:rPr>
          <w:delText>N</w:delText>
        </w:r>
      </w:del>
      <w:r w:rsidR="00DD49BE" w:rsidRPr="000B50DA">
        <w:rPr>
          <w:rFonts w:asciiTheme="minorHAnsi" w:hAnsiTheme="minorHAnsi" w:cstheme="minorHAnsi"/>
          <w:sz w:val="20"/>
          <w:szCs w:val="20"/>
        </w:rPr>
        <w:t xml:space="preserve">áslednej </w:t>
      </w:r>
      <w:del w:id="47" w:author="KH" w:date="2025-11-12T08:58:00Z">
        <w:r w:rsidR="00DD49BE" w:rsidRPr="000B50DA" w:rsidDel="00D34767">
          <w:rPr>
            <w:rFonts w:asciiTheme="minorHAnsi" w:hAnsiTheme="minorHAnsi" w:cstheme="minorHAnsi"/>
            <w:sz w:val="20"/>
            <w:szCs w:val="20"/>
          </w:rPr>
          <w:delText>m</w:delText>
        </w:r>
      </w:del>
      <w:ins w:id="48" w:author="KH" w:date="2025-11-12T08:58:00Z">
        <w:r w:rsidR="00D34767">
          <w:rPr>
            <w:rFonts w:asciiTheme="minorHAnsi" w:hAnsiTheme="minorHAnsi" w:cstheme="minorHAnsi"/>
            <w:sz w:val="20"/>
            <w:szCs w:val="20"/>
          </w:rPr>
          <w:t>M</w:t>
        </w:r>
      </w:ins>
      <w:r w:rsidR="00DD49BE" w:rsidRPr="000B50DA">
        <w:rPr>
          <w:rFonts w:asciiTheme="minorHAnsi" w:hAnsiTheme="minorHAnsi" w:cstheme="minorHAnsi"/>
          <w:sz w:val="20"/>
          <w:szCs w:val="20"/>
        </w:rPr>
        <w:t>onitorovacej správy, s výnimkou povinností súvisiacich s vysporiadaním finančných</w:t>
      </w:r>
      <w:r w:rsidR="00DD49BE" w:rsidRPr="00230FBB">
        <w:rPr>
          <w:rFonts w:asciiTheme="minorHAnsi" w:hAnsiTheme="minorHAnsi" w:cstheme="minorHAnsi"/>
          <w:sz w:val="20"/>
          <w:szCs w:val="20"/>
        </w:rPr>
        <w:t xml:space="preserve"> vzťahov, povinnosti strpieť výkon kontroly a auditu oprávnenými osobami a povinnosti uchovávania dokumentov, ktorých platnosť a </w:t>
      </w:r>
      <w:r w:rsidRPr="00230FBB">
        <w:rPr>
          <w:rFonts w:asciiTheme="minorHAnsi" w:hAnsiTheme="minorHAnsi" w:cstheme="minorHAnsi"/>
          <w:sz w:val="20"/>
          <w:szCs w:val="20"/>
        </w:rPr>
        <w:t xml:space="preserve">účinnosť končí </w:t>
      </w:r>
      <w:r w:rsidRPr="00833EF9">
        <w:rPr>
          <w:rFonts w:asciiTheme="minorHAnsi" w:hAnsiTheme="minorHAnsi" w:cstheme="minorHAnsi"/>
          <w:b/>
          <w:sz w:val="20"/>
          <w:szCs w:val="20"/>
        </w:rPr>
        <w:t>31. decembra 2029</w:t>
      </w:r>
      <w:r w:rsidR="00DD49BE" w:rsidRPr="00230FBB">
        <w:rPr>
          <w:rFonts w:asciiTheme="minorHAnsi" w:hAnsiTheme="minorHAnsi" w:cstheme="minorHAnsi"/>
          <w:sz w:val="20"/>
          <w:szCs w:val="20"/>
        </w:rPr>
        <w:t xml:space="preserve"> alebo po tomto dátume vysporiadaním finančných vzťahov medzi </w:t>
      </w:r>
      <w:r>
        <w:rPr>
          <w:rFonts w:asciiTheme="minorHAnsi" w:hAnsiTheme="minorHAnsi" w:cstheme="minorHAnsi"/>
          <w:sz w:val="20"/>
          <w:szCs w:val="20"/>
        </w:rPr>
        <w:t>SO</w:t>
      </w:r>
      <w:r w:rsidR="00DD49BE" w:rsidRPr="00230FBB">
        <w:rPr>
          <w:rFonts w:asciiTheme="minorHAnsi" w:hAnsiTheme="minorHAnsi" w:cstheme="minorHAnsi"/>
          <w:sz w:val="20"/>
          <w:szCs w:val="20"/>
        </w:rPr>
        <w:t xml:space="preserve"> a prijímateľom na základe Zmluvy, ak nedošlo k ich vys</w:t>
      </w:r>
      <w:r w:rsidRPr="00230FBB">
        <w:rPr>
          <w:rFonts w:asciiTheme="minorHAnsi" w:hAnsiTheme="minorHAnsi" w:cstheme="minorHAnsi"/>
          <w:sz w:val="20"/>
          <w:szCs w:val="20"/>
        </w:rPr>
        <w:t>poriadaniu k 31. decembru 2029.</w:t>
      </w:r>
    </w:p>
    <w:p w14:paraId="2CC09127" w14:textId="79F6A6CE" w:rsidR="00936348" w:rsidRDefault="00D35191" w:rsidP="002655DA">
      <w:pPr>
        <w:pStyle w:val="Odsekzoznamu"/>
        <w:numPr>
          <w:ilvl w:val="0"/>
          <w:numId w:val="4"/>
        </w:numPr>
        <w:shd w:val="clear" w:color="auto" w:fill="FFFFFF" w:themeFill="background1"/>
        <w:spacing w:after="120" w:line="276" w:lineRule="auto"/>
        <w:ind w:left="425" w:hanging="425"/>
        <w:jc w:val="both"/>
        <w:rPr>
          <w:rFonts w:asciiTheme="minorHAnsi" w:hAnsiTheme="minorHAnsi" w:cstheme="minorHAnsi"/>
          <w:sz w:val="20"/>
          <w:szCs w:val="20"/>
        </w:rPr>
      </w:pPr>
      <w:r w:rsidRPr="00D35191">
        <w:rPr>
          <w:rFonts w:asciiTheme="minorHAnsi" w:hAnsiTheme="minorHAnsi" w:cstheme="minorHAnsi"/>
          <w:sz w:val="20"/>
          <w:szCs w:val="20"/>
        </w:rPr>
        <w:t xml:space="preserve">V prípade, ak sa na realizácií projektu spolupodieľa s prijímateľom </w:t>
      </w:r>
      <w:r w:rsidRPr="00D35191">
        <w:rPr>
          <w:rFonts w:asciiTheme="minorHAnsi" w:hAnsiTheme="minorHAnsi" w:cstheme="minorHAnsi"/>
          <w:b/>
          <w:sz w:val="20"/>
          <w:szCs w:val="20"/>
        </w:rPr>
        <w:t>partner,</w:t>
      </w:r>
      <w:r w:rsidRPr="00D35191">
        <w:rPr>
          <w:rFonts w:asciiTheme="minorHAnsi" w:hAnsiTheme="minorHAnsi" w:cstheme="minorHAnsi"/>
          <w:sz w:val="20"/>
          <w:szCs w:val="20"/>
        </w:rPr>
        <w:t xml:space="preserve"> uvedené je možné na základe písomnej zmluvy uzavretej medzi partnerom a prijímateľom. Vzťahy medzi partnerom a hlavným partnerom upravuje vždy osobitná písomná dohoda</w:t>
      </w:r>
      <w:r>
        <w:rPr>
          <w:rFonts w:asciiTheme="minorHAnsi" w:hAnsiTheme="minorHAnsi" w:cstheme="minorHAnsi"/>
          <w:sz w:val="20"/>
          <w:szCs w:val="20"/>
        </w:rPr>
        <w:t xml:space="preserve"> podľa § 3 zákona o príspevkoch z fondov. </w:t>
      </w:r>
      <w:bookmarkStart w:id="49" w:name="_Toc157666205"/>
      <w:bookmarkEnd w:id="49"/>
    </w:p>
    <w:p w14:paraId="7D8FD885" w14:textId="494F3ACC" w:rsidR="00936348" w:rsidRPr="00936348" w:rsidRDefault="00936348" w:rsidP="002655DA">
      <w:pPr>
        <w:pStyle w:val="Odsekzoznamu"/>
        <w:numPr>
          <w:ilvl w:val="0"/>
          <w:numId w:val="4"/>
        </w:numPr>
        <w:shd w:val="clear" w:color="auto" w:fill="FFFFFF" w:themeFill="background1"/>
        <w:spacing w:after="120" w:line="276" w:lineRule="auto"/>
        <w:ind w:left="425" w:hanging="425"/>
        <w:jc w:val="both"/>
        <w:rPr>
          <w:rFonts w:asciiTheme="minorHAnsi" w:hAnsiTheme="minorHAnsi" w:cstheme="minorHAnsi"/>
          <w:sz w:val="20"/>
          <w:szCs w:val="20"/>
        </w:rPr>
      </w:pPr>
      <w:r w:rsidRPr="00936348">
        <w:rPr>
          <w:rFonts w:asciiTheme="minorHAnsi" w:hAnsiTheme="minorHAnsi" w:cstheme="minorHAnsi"/>
          <w:sz w:val="20"/>
          <w:szCs w:val="20"/>
        </w:rPr>
        <w:t xml:space="preserve">Prijímateľ môže splnomocniť zástupcu oprávneného konať za prijímateľa, čím však nie je dotknutá </w:t>
      </w:r>
      <w:r>
        <w:rPr>
          <w:rFonts w:asciiTheme="minorHAnsi" w:hAnsiTheme="minorHAnsi" w:cstheme="minorHAnsi"/>
          <w:sz w:val="20"/>
          <w:szCs w:val="20"/>
        </w:rPr>
        <w:t xml:space="preserve">konečná </w:t>
      </w:r>
      <w:r w:rsidRPr="00936348">
        <w:rPr>
          <w:rFonts w:asciiTheme="minorHAnsi" w:hAnsiTheme="minorHAnsi" w:cstheme="minorHAnsi"/>
          <w:sz w:val="20"/>
          <w:szCs w:val="20"/>
        </w:rPr>
        <w:t xml:space="preserve">zodpovednosť prijímateľa. Prijímateľ je povinný predložiť </w:t>
      </w:r>
      <w:r>
        <w:rPr>
          <w:rFonts w:asciiTheme="minorHAnsi" w:hAnsiTheme="minorHAnsi" w:cstheme="minorHAnsi"/>
          <w:sz w:val="20"/>
          <w:szCs w:val="20"/>
        </w:rPr>
        <w:t xml:space="preserve">na SO </w:t>
      </w:r>
      <w:r w:rsidRPr="00936348">
        <w:rPr>
          <w:rFonts w:asciiTheme="minorHAnsi" w:hAnsiTheme="minorHAnsi" w:cstheme="minorHAnsi"/>
          <w:sz w:val="20"/>
          <w:szCs w:val="20"/>
        </w:rPr>
        <w:t xml:space="preserve">originál, resp. </w:t>
      </w:r>
      <w:r>
        <w:rPr>
          <w:rFonts w:asciiTheme="minorHAnsi" w:hAnsiTheme="minorHAnsi" w:cstheme="minorHAnsi"/>
          <w:sz w:val="20"/>
          <w:szCs w:val="20"/>
        </w:rPr>
        <w:t>notárom overený dokument,</w:t>
      </w:r>
      <w:r w:rsidRPr="00936348">
        <w:rPr>
          <w:rFonts w:asciiTheme="minorHAnsi" w:hAnsiTheme="minorHAnsi" w:cstheme="minorHAnsi"/>
          <w:sz w:val="20"/>
          <w:szCs w:val="20"/>
        </w:rPr>
        <w:t xml:space="preserve"> </w:t>
      </w:r>
      <w:r w:rsidR="00020A61">
        <w:rPr>
          <w:rFonts w:asciiTheme="minorHAnsi" w:hAnsiTheme="minorHAnsi" w:cstheme="minorHAnsi"/>
          <w:sz w:val="20"/>
          <w:szCs w:val="20"/>
        </w:rPr>
        <w:t>alebo elektronický dokument v prípade, ak dokument bol</w:t>
      </w:r>
      <w:r w:rsidR="00020A61" w:rsidRPr="001852BB">
        <w:rPr>
          <w:rFonts w:asciiTheme="minorHAnsi" w:hAnsiTheme="minorHAnsi" w:cstheme="minorHAnsi"/>
          <w:sz w:val="20"/>
          <w:szCs w:val="20"/>
        </w:rPr>
        <w:t xml:space="preserve"> vytvorený ako pôvodný elektronický dokument </w:t>
      </w:r>
      <w:r w:rsidR="00020A61" w:rsidRPr="001852BB">
        <w:rPr>
          <w:rFonts w:asciiTheme="minorHAnsi" w:hAnsiTheme="minorHAnsi" w:cstheme="minorHAnsi"/>
          <w:sz w:val="20"/>
          <w:szCs w:val="20"/>
        </w:rPr>
        <w:lastRenderedPageBreak/>
        <w:t>alebo elektronický dokument</w:t>
      </w:r>
      <w:r w:rsidR="00020A61">
        <w:rPr>
          <w:rFonts w:asciiTheme="minorHAnsi" w:hAnsiTheme="minorHAnsi" w:cstheme="minorHAnsi"/>
          <w:sz w:val="20"/>
          <w:szCs w:val="20"/>
        </w:rPr>
        <w:t xml:space="preserve"> vzniknutý zaručenou konverziou, </w:t>
      </w:r>
      <w:r w:rsidRPr="00936348">
        <w:rPr>
          <w:rFonts w:asciiTheme="minorHAnsi" w:hAnsiTheme="minorHAnsi" w:cstheme="minorHAnsi"/>
          <w:sz w:val="20"/>
          <w:szCs w:val="20"/>
        </w:rPr>
        <w:t>z ktorého vy</w:t>
      </w:r>
      <w:r w:rsidR="00407984">
        <w:rPr>
          <w:rFonts w:asciiTheme="minorHAnsi" w:hAnsiTheme="minorHAnsi" w:cstheme="minorHAnsi"/>
          <w:sz w:val="20"/>
          <w:szCs w:val="20"/>
        </w:rPr>
        <w:t xml:space="preserve">plýva rozsah konania, na ktoré ho prijímateľ v pozícii štatutárneho orgánu splnomocnil.  </w:t>
      </w:r>
    </w:p>
    <w:p w14:paraId="5C4C947B" w14:textId="621B44B3" w:rsidR="00DD49BE" w:rsidRPr="001D179E" w:rsidRDefault="00DD49BE" w:rsidP="00CA6EE7">
      <w:pPr>
        <w:pStyle w:val="Nadpis2"/>
      </w:pPr>
      <w:bookmarkStart w:id="50" w:name="_Toc157690399"/>
      <w:bookmarkStart w:id="51" w:name="_Toc191041375"/>
      <w:r w:rsidRPr="001C50D4">
        <w:t>Príprava a realizácia verejného obstarávania/obstarávania</w:t>
      </w:r>
      <w:bookmarkEnd w:id="50"/>
      <w:bookmarkEnd w:id="51"/>
    </w:p>
    <w:p w14:paraId="10AFC8D6" w14:textId="47641D76" w:rsidR="00D35191" w:rsidRPr="00D35191" w:rsidRDefault="00D35191" w:rsidP="002655DA">
      <w:pPr>
        <w:pStyle w:val="Odsekzoznamu"/>
        <w:numPr>
          <w:ilvl w:val="0"/>
          <w:numId w:val="5"/>
        </w:numPr>
        <w:shd w:val="clear" w:color="auto" w:fill="FFFFFF" w:themeFill="background1"/>
        <w:spacing w:after="120" w:line="276" w:lineRule="auto"/>
        <w:ind w:left="425" w:hanging="425"/>
        <w:jc w:val="both"/>
        <w:rPr>
          <w:rFonts w:asciiTheme="minorHAnsi" w:hAnsiTheme="minorHAnsi" w:cstheme="minorHAnsi"/>
          <w:sz w:val="20"/>
          <w:szCs w:val="20"/>
        </w:rPr>
      </w:pPr>
      <w:r w:rsidRPr="00D35191">
        <w:rPr>
          <w:rFonts w:asciiTheme="minorHAnsi" w:hAnsiTheme="minorHAnsi" w:cstheme="minorHAnsi"/>
          <w:sz w:val="20"/>
          <w:szCs w:val="20"/>
        </w:rPr>
        <w:t>Prijímateľ je oprávnený zabezpečiť od hospodárskych subjektov dodanie tovaru, uskutočnenie stav</w:t>
      </w:r>
      <w:r>
        <w:rPr>
          <w:rFonts w:asciiTheme="minorHAnsi" w:hAnsiTheme="minorHAnsi" w:cstheme="minorHAnsi"/>
          <w:sz w:val="20"/>
          <w:szCs w:val="20"/>
        </w:rPr>
        <w:t xml:space="preserve">ebných prác a poskytnutie služieb potrebných </w:t>
      </w:r>
      <w:r w:rsidRPr="00D35191">
        <w:rPr>
          <w:rFonts w:asciiTheme="minorHAnsi" w:hAnsiTheme="minorHAnsi" w:cstheme="minorHAnsi"/>
          <w:sz w:val="20"/>
          <w:szCs w:val="20"/>
        </w:rPr>
        <w:t xml:space="preserve">pre realizáciu aktivít projektu. </w:t>
      </w:r>
    </w:p>
    <w:p w14:paraId="47D440F6" w14:textId="54719EE1" w:rsidR="00DD49BE" w:rsidRPr="00D35191" w:rsidRDefault="00D35191" w:rsidP="002655DA">
      <w:pPr>
        <w:pStyle w:val="Odsekzoznamu"/>
        <w:numPr>
          <w:ilvl w:val="0"/>
          <w:numId w:val="5"/>
        </w:numPr>
        <w:shd w:val="clear" w:color="auto" w:fill="FFFFFF" w:themeFill="background1"/>
        <w:spacing w:after="120" w:line="276" w:lineRule="auto"/>
        <w:ind w:left="425" w:hanging="425"/>
        <w:jc w:val="both"/>
        <w:rPr>
          <w:rFonts w:asciiTheme="minorHAnsi" w:hAnsiTheme="minorHAnsi" w:cstheme="minorHAnsi"/>
          <w:sz w:val="20"/>
          <w:szCs w:val="20"/>
        </w:rPr>
      </w:pPr>
      <w:r w:rsidRPr="00D35191">
        <w:rPr>
          <w:rFonts w:asciiTheme="minorHAnsi" w:hAnsiTheme="minorHAnsi" w:cstheme="minorHAnsi"/>
          <w:sz w:val="20"/>
          <w:szCs w:val="20"/>
        </w:rPr>
        <w:t>Na tieto účely je</w:t>
      </w:r>
      <w:r>
        <w:rPr>
          <w:rFonts w:asciiTheme="minorHAnsi" w:hAnsiTheme="minorHAnsi" w:cstheme="minorHAnsi"/>
          <w:b/>
          <w:sz w:val="20"/>
          <w:szCs w:val="20"/>
        </w:rPr>
        <w:t xml:space="preserve"> Prijímateľ </w:t>
      </w:r>
      <w:r w:rsidR="00DD49BE" w:rsidRPr="00360F86">
        <w:rPr>
          <w:rFonts w:asciiTheme="minorHAnsi" w:hAnsiTheme="minorHAnsi" w:cstheme="minorHAnsi"/>
          <w:b/>
          <w:sz w:val="20"/>
          <w:szCs w:val="20"/>
        </w:rPr>
        <w:t>povinný</w:t>
      </w:r>
      <w:r w:rsidR="00DD49BE" w:rsidRPr="00DD49BE">
        <w:rPr>
          <w:rFonts w:asciiTheme="minorHAnsi" w:hAnsiTheme="minorHAnsi" w:cstheme="minorHAnsi"/>
          <w:sz w:val="20"/>
          <w:szCs w:val="20"/>
        </w:rPr>
        <w:t xml:space="preserve"> postupovať pri zadávaní zákaziek na dodanie tovarov, uskutočnenie stavebných prác a poskytnutie služieb potrebných pre realizáciu aktivít projektu v súlade so </w:t>
      </w:r>
      <w:r w:rsidR="00DD49BE" w:rsidRPr="00077137">
        <w:rPr>
          <w:rFonts w:asciiTheme="minorHAnsi" w:hAnsiTheme="minorHAnsi" w:cstheme="minorHAnsi"/>
          <w:b/>
          <w:sz w:val="20"/>
          <w:szCs w:val="20"/>
        </w:rPr>
        <w:t xml:space="preserve">zákonom </w:t>
      </w:r>
      <w:r w:rsidR="00077137" w:rsidRPr="00077137">
        <w:rPr>
          <w:rFonts w:asciiTheme="minorHAnsi" w:hAnsiTheme="minorHAnsi" w:cstheme="minorHAnsi"/>
          <w:b/>
          <w:sz w:val="20"/>
          <w:szCs w:val="20"/>
        </w:rPr>
        <w:t>o VO</w:t>
      </w:r>
      <w:r w:rsidR="00077137">
        <w:rPr>
          <w:rFonts w:asciiTheme="minorHAnsi" w:hAnsiTheme="minorHAnsi" w:cstheme="minorHAnsi"/>
          <w:sz w:val="20"/>
          <w:szCs w:val="20"/>
        </w:rPr>
        <w:t xml:space="preserve"> </w:t>
      </w:r>
      <w:r w:rsidR="00DD49BE" w:rsidRPr="00DD49BE">
        <w:rPr>
          <w:rFonts w:asciiTheme="minorHAnsi" w:hAnsiTheme="minorHAnsi" w:cstheme="minorHAnsi"/>
          <w:sz w:val="20"/>
          <w:szCs w:val="20"/>
        </w:rPr>
        <w:t xml:space="preserve">alebo v súlade s ustanoveniami zákona č. 513/1991 Zb. Obchodný zákonník </w:t>
      </w:r>
      <w:r w:rsidR="00CC0BAF">
        <w:rPr>
          <w:rFonts w:asciiTheme="minorHAnsi" w:hAnsiTheme="minorHAnsi" w:cstheme="minorHAnsi"/>
          <w:sz w:val="20"/>
          <w:szCs w:val="20"/>
        </w:rPr>
        <w:t xml:space="preserve">v znení neskorších predpisov </w:t>
      </w:r>
      <w:r w:rsidR="00DD49BE" w:rsidRPr="00DD49BE">
        <w:rPr>
          <w:rFonts w:asciiTheme="minorHAnsi" w:hAnsiTheme="minorHAnsi" w:cstheme="minorHAnsi"/>
          <w:sz w:val="20"/>
          <w:szCs w:val="20"/>
        </w:rPr>
        <w:t>o obchodnej verejne</w:t>
      </w:r>
      <w:r w:rsidR="00CC0BAF">
        <w:rPr>
          <w:rFonts w:asciiTheme="minorHAnsi" w:hAnsiTheme="minorHAnsi" w:cstheme="minorHAnsi"/>
          <w:sz w:val="20"/>
          <w:szCs w:val="20"/>
        </w:rPr>
        <w:t>j súťaži, ak prijímateľ nie je podľa</w:t>
      </w:r>
      <w:r w:rsidR="00DD49BE" w:rsidRPr="00DD49BE">
        <w:rPr>
          <w:rFonts w:asciiTheme="minorHAnsi" w:hAnsiTheme="minorHAnsi" w:cstheme="minorHAnsi"/>
          <w:sz w:val="20"/>
          <w:szCs w:val="20"/>
        </w:rPr>
        <w:t xml:space="preserve"> zákona o VO povinný pri výbere dodávateľa projektu postupovať </w:t>
      </w:r>
      <w:r w:rsidR="00CC0BAF">
        <w:rPr>
          <w:rFonts w:asciiTheme="minorHAnsi" w:hAnsiTheme="minorHAnsi" w:cstheme="minorHAnsi"/>
          <w:sz w:val="20"/>
          <w:szCs w:val="20"/>
        </w:rPr>
        <w:t>podľa</w:t>
      </w:r>
      <w:r w:rsidR="00DD49BE" w:rsidRPr="00DD49BE">
        <w:rPr>
          <w:rFonts w:asciiTheme="minorHAnsi" w:hAnsiTheme="minorHAnsi" w:cstheme="minorHAnsi"/>
          <w:sz w:val="20"/>
          <w:szCs w:val="20"/>
        </w:rPr>
        <w:t xml:space="preserve"> zákona o VO (napr. pri výnimkách uvedených v § 1 zákona o VO)</w:t>
      </w:r>
      <w:r w:rsidR="00FC5B6A">
        <w:rPr>
          <w:rFonts w:asciiTheme="minorHAnsi" w:hAnsiTheme="minorHAnsi" w:cstheme="minorHAnsi"/>
          <w:sz w:val="20"/>
          <w:szCs w:val="20"/>
        </w:rPr>
        <w:t>, podľa Zmluvy</w:t>
      </w:r>
      <w:r w:rsidR="00463B02">
        <w:rPr>
          <w:rFonts w:asciiTheme="minorHAnsi" w:hAnsiTheme="minorHAnsi" w:cstheme="minorHAnsi"/>
          <w:sz w:val="20"/>
          <w:szCs w:val="20"/>
        </w:rPr>
        <w:t xml:space="preserve"> a podľa </w:t>
      </w:r>
      <w:r w:rsidR="00077137">
        <w:rPr>
          <w:rFonts w:asciiTheme="minorHAnsi" w:hAnsiTheme="minorHAnsi" w:cstheme="minorHAnsi"/>
          <w:b/>
          <w:sz w:val="20"/>
        </w:rPr>
        <w:t>Príručky</w:t>
      </w:r>
      <w:r w:rsidR="00CD20EA" w:rsidRPr="00ED1A85">
        <w:rPr>
          <w:rFonts w:asciiTheme="minorHAnsi" w:hAnsiTheme="minorHAnsi" w:cstheme="minorHAnsi"/>
          <w:b/>
          <w:sz w:val="20"/>
        </w:rPr>
        <w:t xml:space="preserve"> k VO</w:t>
      </w:r>
      <w:r w:rsidR="00D7469A" w:rsidRPr="00FC5B6A">
        <w:rPr>
          <w:rFonts w:asciiTheme="minorHAnsi" w:hAnsiTheme="minorHAnsi"/>
          <w:sz w:val="20"/>
          <w:vertAlign w:val="superscript"/>
        </w:rPr>
        <w:footnoteReference w:id="3"/>
      </w:r>
      <w:r w:rsidR="00CD20EA" w:rsidRPr="002811ED">
        <w:rPr>
          <w:rFonts w:asciiTheme="minorHAnsi" w:hAnsiTheme="minorHAnsi" w:cstheme="minorHAnsi"/>
          <w:sz w:val="20"/>
        </w:rPr>
        <w:t>.</w:t>
      </w:r>
    </w:p>
    <w:p w14:paraId="07C13448" w14:textId="0371350D" w:rsidR="00D35191" w:rsidRPr="00DD49BE" w:rsidRDefault="00D35191" w:rsidP="002655DA">
      <w:pPr>
        <w:pStyle w:val="Odsekzoznamu"/>
        <w:numPr>
          <w:ilvl w:val="0"/>
          <w:numId w:val="5"/>
        </w:numPr>
        <w:shd w:val="clear" w:color="auto" w:fill="FFFFFF" w:themeFill="background1"/>
        <w:spacing w:after="120" w:line="276" w:lineRule="auto"/>
        <w:ind w:left="425" w:hanging="425"/>
        <w:jc w:val="both"/>
        <w:rPr>
          <w:rFonts w:asciiTheme="minorHAnsi" w:hAnsiTheme="minorHAnsi" w:cstheme="minorHAnsi"/>
          <w:sz w:val="20"/>
          <w:szCs w:val="20"/>
        </w:rPr>
      </w:pPr>
      <w:r w:rsidRPr="00D35191">
        <w:rPr>
          <w:rFonts w:asciiTheme="minorHAnsi" w:hAnsiTheme="minorHAnsi" w:cstheme="minorHAnsi"/>
          <w:sz w:val="20"/>
          <w:szCs w:val="20"/>
        </w:rPr>
        <w:t xml:space="preserve">Prijímateľ zasiela </w:t>
      </w:r>
      <w:r w:rsidR="001922F3" w:rsidRPr="001922F3">
        <w:rPr>
          <w:rFonts w:asciiTheme="minorHAnsi" w:hAnsiTheme="minorHAnsi" w:cstheme="minorHAnsi"/>
          <w:sz w:val="20"/>
          <w:szCs w:val="20"/>
        </w:rPr>
        <w:t>podpísaný formulár</w:t>
      </w:r>
      <w:r w:rsidR="001922F3" w:rsidRPr="001922F3">
        <w:rPr>
          <w:rFonts w:asciiTheme="minorHAnsi" w:hAnsiTheme="minorHAnsi" w:cstheme="minorHAnsi"/>
          <w:sz w:val="20"/>
        </w:rPr>
        <w:t xml:space="preserve"> žiadosti o kontrolu VO/O a </w:t>
      </w:r>
      <w:r w:rsidRPr="00D35191">
        <w:rPr>
          <w:rFonts w:asciiTheme="minorHAnsi" w:hAnsiTheme="minorHAnsi" w:cstheme="minorHAnsi"/>
          <w:b/>
          <w:sz w:val="20"/>
          <w:szCs w:val="20"/>
        </w:rPr>
        <w:t>kompletnú dokumentáciu z VO/O</w:t>
      </w:r>
      <w:r w:rsidRPr="00D35191">
        <w:rPr>
          <w:rFonts w:asciiTheme="minorHAnsi" w:hAnsiTheme="minorHAnsi" w:cstheme="minorHAnsi"/>
          <w:sz w:val="20"/>
          <w:szCs w:val="20"/>
        </w:rPr>
        <w:t xml:space="preserve"> na kontrolu</w:t>
      </w:r>
      <w:r>
        <w:rPr>
          <w:rFonts w:asciiTheme="minorHAnsi" w:hAnsiTheme="minorHAnsi" w:cstheme="minorHAnsi"/>
          <w:sz w:val="20"/>
          <w:szCs w:val="20"/>
        </w:rPr>
        <w:t xml:space="preserve"> SO</w:t>
      </w:r>
      <w:r w:rsidRPr="00D35191">
        <w:rPr>
          <w:rFonts w:asciiTheme="minorHAnsi" w:hAnsiTheme="minorHAnsi" w:cstheme="minorHAnsi"/>
          <w:sz w:val="20"/>
          <w:szCs w:val="20"/>
        </w:rPr>
        <w:t xml:space="preserve"> prostredníctvom </w:t>
      </w:r>
      <w:r w:rsidRPr="00D35191">
        <w:rPr>
          <w:rFonts w:asciiTheme="minorHAnsi" w:hAnsiTheme="minorHAnsi" w:cstheme="minorHAnsi"/>
          <w:b/>
          <w:sz w:val="20"/>
          <w:szCs w:val="20"/>
        </w:rPr>
        <w:t>ITMS</w:t>
      </w:r>
      <w:r w:rsidR="00C525EB">
        <w:rPr>
          <w:rFonts w:asciiTheme="minorHAnsi" w:hAnsiTheme="minorHAnsi" w:cstheme="minorHAnsi"/>
          <w:b/>
          <w:sz w:val="20"/>
          <w:szCs w:val="20"/>
        </w:rPr>
        <w:t>21+</w:t>
      </w:r>
      <w:r w:rsidRPr="00D35191">
        <w:rPr>
          <w:rFonts w:asciiTheme="minorHAnsi" w:hAnsiTheme="minorHAnsi" w:cstheme="minorHAnsi"/>
          <w:b/>
          <w:sz w:val="20"/>
          <w:szCs w:val="20"/>
        </w:rPr>
        <w:t>,</w:t>
      </w:r>
      <w:r w:rsidRPr="00D35191">
        <w:rPr>
          <w:rFonts w:asciiTheme="minorHAnsi" w:hAnsiTheme="minorHAnsi" w:cstheme="minorHAnsi"/>
          <w:sz w:val="20"/>
          <w:szCs w:val="20"/>
        </w:rPr>
        <w:t xml:space="preserve"> ktorý vykoná </w:t>
      </w:r>
      <w:r w:rsidRPr="005D796A">
        <w:rPr>
          <w:rFonts w:asciiTheme="minorHAnsi" w:hAnsiTheme="minorHAnsi" w:cstheme="minorHAnsi"/>
          <w:sz w:val="20"/>
        </w:rPr>
        <w:t xml:space="preserve">kontrolu. </w:t>
      </w:r>
      <w:r w:rsidR="005D796A" w:rsidRPr="005D796A">
        <w:rPr>
          <w:rFonts w:asciiTheme="minorHAnsi" w:hAnsiTheme="minorHAnsi" w:cstheme="minorHAnsi"/>
          <w:sz w:val="20"/>
        </w:rPr>
        <w:t>Prijímateľ je povinný pri evidovaní príslušného VO v systéme ITMS</w:t>
      </w:r>
      <w:r w:rsidR="00C525EB">
        <w:rPr>
          <w:rFonts w:asciiTheme="minorHAnsi" w:hAnsiTheme="minorHAnsi" w:cstheme="minorHAnsi"/>
          <w:sz w:val="20"/>
        </w:rPr>
        <w:t>21+</w:t>
      </w:r>
      <w:r w:rsidR="005D796A" w:rsidRPr="005D796A">
        <w:rPr>
          <w:rFonts w:asciiTheme="minorHAnsi" w:hAnsiTheme="minorHAnsi" w:cstheme="minorHAnsi"/>
          <w:sz w:val="20"/>
        </w:rPr>
        <w:t xml:space="preserve"> postupovať </w:t>
      </w:r>
      <w:r w:rsidR="00BE210F">
        <w:rPr>
          <w:rFonts w:asciiTheme="minorHAnsi" w:hAnsiTheme="minorHAnsi" w:cstheme="minorHAnsi"/>
          <w:sz w:val="20"/>
        </w:rPr>
        <w:t>podľa</w:t>
      </w:r>
      <w:r w:rsidR="005D796A" w:rsidRPr="005D796A">
        <w:rPr>
          <w:rFonts w:asciiTheme="minorHAnsi" w:hAnsiTheme="minorHAnsi" w:cstheme="minorHAnsi"/>
          <w:sz w:val="20"/>
        </w:rPr>
        <w:t xml:space="preserve"> príručky MIRRI SR „</w:t>
      </w:r>
      <w:r w:rsidR="005D796A" w:rsidRPr="005D796A">
        <w:rPr>
          <w:rFonts w:asciiTheme="minorHAnsi" w:hAnsiTheme="minorHAnsi" w:cstheme="minorHAnsi"/>
          <w:i/>
          <w:sz w:val="20"/>
        </w:rPr>
        <w:t>Evidencia kontroly v systéme ITMS2014+ (PO 2021-2027</w:t>
      </w:r>
      <w:r w:rsidR="005D796A" w:rsidRPr="005D796A">
        <w:rPr>
          <w:rFonts w:asciiTheme="minorHAnsi" w:hAnsiTheme="minorHAnsi" w:cstheme="minorHAnsi"/>
          <w:sz w:val="20"/>
        </w:rPr>
        <w:t>)“</w:t>
      </w:r>
      <w:r w:rsidR="005F6A01">
        <w:rPr>
          <w:rFonts w:asciiTheme="minorHAnsi" w:hAnsiTheme="minorHAnsi" w:cstheme="minorHAnsi"/>
          <w:sz w:val="20"/>
        </w:rPr>
        <w:t xml:space="preserve">. </w:t>
      </w:r>
      <w:r w:rsidR="00FC5B6A" w:rsidRPr="00FC5B6A">
        <w:rPr>
          <w:rFonts w:asciiTheme="minorHAnsi" w:hAnsiTheme="minorHAnsi" w:cstheme="minorHAnsi"/>
          <w:sz w:val="20"/>
          <w:szCs w:val="20"/>
        </w:rPr>
        <w:t>Prijímateľ je v rámci ITMS21+ povinný zaznamenať príslušné VO len raz</w:t>
      </w:r>
      <w:r w:rsidR="00FC5B6A">
        <w:rPr>
          <w:rFonts w:asciiTheme="minorHAnsi" w:hAnsiTheme="minorHAnsi" w:cstheme="minorHAnsi"/>
          <w:sz w:val="20"/>
          <w:szCs w:val="20"/>
        </w:rPr>
        <w:t xml:space="preserve"> (t. j. v rámci jedného VO sa na rozličné typy kontroly nevytvára nová evidencia VO v ITMS21+).</w:t>
      </w:r>
    </w:p>
    <w:p w14:paraId="6E4BFC51" w14:textId="09751D9C" w:rsidR="00CD20EA" w:rsidRDefault="00CD20EA" w:rsidP="002655DA">
      <w:pPr>
        <w:pStyle w:val="Odsekzoznamu"/>
        <w:numPr>
          <w:ilvl w:val="0"/>
          <w:numId w:val="5"/>
        </w:numPr>
        <w:shd w:val="clear" w:color="auto" w:fill="FFFFFF" w:themeFill="background1"/>
        <w:spacing w:after="120" w:line="276" w:lineRule="auto"/>
        <w:ind w:left="425" w:hanging="425"/>
        <w:jc w:val="both"/>
        <w:rPr>
          <w:rFonts w:asciiTheme="minorHAnsi" w:hAnsiTheme="minorHAnsi" w:cstheme="minorHAnsi"/>
          <w:sz w:val="20"/>
        </w:rPr>
      </w:pPr>
      <w:r w:rsidRPr="00CD20EA">
        <w:rPr>
          <w:rFonts w:asciiTheme="minorHAnsi" w:hAnsiTheme="minorHAnsi" w:cstheme="minorHAnsi"/>
          <w:sz w:val="20"/>
        </w:rPr>
        <w:t xml:space="preserve">Prijímateľ môže </w:t>
      </w:r>
      <w:r w:rsidR="009E33A2">
        <w:rPr>
          <w:rFonts w:asciiTheme="minorHAnsi" w:hAnsiTheme="minorHAnsi" w:cstheme="minorHAnsi"/>
          <w:sz w:val="20"/>
        </w:rPr>
        <w:t xml:space="preserve">maximálne </w:t>
      </w:r>
      <w:r w:rsidR="009E33A2">
        <w:rPr>
          <w:rFonts w:asciiTheme="minorHAnsi" w:hAnsiTheme="minorHAnsi" w:cstheme="minorHAnsi"/>
          <w:b/>
          <w:sz w:val="20"/>
        </w:rPr>
        <w:t xml:space="preserve">2 krát </w:t>
      </w:r>
      <w:r w:rsidRPr="00CD20EA">
        <w:rPr>
          <w:rFonts w:asciiTheme="minorHAnsi" w:hAnsiTheme="minorHAnsi" w:cstheme="minorHAnsi"/>
          <w:sz w:val="20"/>
        </w:rPr>
        <w:t xml:space="preserve">opakovať VO/O na ten istý predmet, pričom predmet zákazky môže byť zmenený len v odôvodnených prípadoch alebo v nadväznosti na nedostatky vytknuté </w:t>
      </w:r>
      <w:r>
        <w:rPr>
          <w:rFonts w:asciiTheme="minorHAnsi" w:hAnsiTheme="minorHAnsi" w:cstheme="minorHAnsi"/>
          <w:sz w:val="20"/>
        </w:rPr>
        <w:t>SO</w:t>
      </w:r>
      <w:r w:rsidRPr="00CD20EA">
        <w:rPr>
          <w:rFonts w:asciiTheme="minorHAnsi" w:hAnsiTheme="minorHAnsi" w:cstheme="minorHAnsi"/>
          <w:sz w:val="20"/>
        </w:rPr>
        <w:t xml:space="preserve"> na základe vykonanej kontroly. Nové VO/O musí byť vyhlásené </w:t>
      </w:r>
      <w:r w:rsidRPr="00CD20EA">
        <w:rPr>
          <w:rFonts w:asciiTheme="minorHAnsi" w:hAnsiTheme="minorHAnsi" w:cstheme="minorHAnsi"/>
          <w:b/>
          <w:sz w:val="20"/>
        </w:rPr>
        <w:t>do 45</w:t>
      </w:r>
      <w:r w:rsidR="00CC0BAF">
        <w:rPr>
          <w:rFonts w:asciiTheme="minorHAnsi" w:hAnsiTheme="minorHAnsi" w:cstheme="minorHAnsi"/>
          <w:b/>
          <w:sz w:val="20"/>
        </w:rPr>
        <w:t xml:space="preserve"> (štyridsiatich piatich) </w:t>
      </w:r>
      <w:r w:rsidRPr="00CD20EA">
        <w:rPr>
          <w:rFonts w:asciiTheme="minorHAnsi" w:hAnsiTheme="minorHAnsi" w:cstheme="minorHAnsi"/>
          <w:b/>
          <w:sz w:val="20"/>
        </w:rPr>
        <w:t>dní</w:t>
      </w:r>
      <w:r w:rsidRPr="00CD20EA">
        <w:rPr>
          <w:rFonts w:asciiTheme="minorHAnsi" w:hAnsiTheme="minorHAnsi" w:cstheme="minorHAnsi"/>
          <w:sz w:val="20"/>
        </w:rPr>
        <w:t xml:space="preserve"> od doručenia čiastkovej správy/správy z kontroly vzťahujúcej sa k predchádzajúcemu VO/O prijímateľovi, ktorého výdavky neboli pripustené do financovania, alebo prijímateľ sa na základe záverov kontroly rozhodol predchádzajúce VO/O zrušiť a opakovať</w:t>
      </w:r>
      <w:r w:rsidRPr="00CD20EA">
        <w:rPr>
          <w:rFonts w:asciiTheme="minorHAnsi" w:hAnsiTheme="minorHAnsi" w:cstheme="minorHAnsi"/>
          <w:sz w:val="20"/>
          <w:vertAlign w:val="superscript"/>
        </w:rPr>
        <w:footnoteReference w:id="4"/>
      </w:r>
      <w:r w:rsidRPr="00CD20EA">
        <w:rPr>
          <w:rFonts w:asciiTheme="minorHAnsi" w:hAnsiTheme="minorHAnsi" w:cstheme="minorHAnsi"/>
          <w:sz w:val="20"/>
        </w:rPr>
        <w:t>.</w:t>
      </w:r>
    </w:p>
    <w:p w14:paraId="5F3758C1" w14:textId="34F06E09" w:rsidR="00463B02" w:rsidRDefault="00463B02" w:rsidP="002655DA">
      <w:pPr>
        <w:pStyle w:val="Odsekzoznamu"/>
        <w:numPr>
          <w:ilvl w:val="0"/>
          <w:numId w:val="5"/>
        </w:numPr>
        <w:shd w:val="clear" w:color="auto" w:fill="FFFFFF" w:themeFill="background1"/>
        <w:spacing w:after="120" w:line="276" w:lineRule="auto"/>
        <w:ind w:left="425" w:hanging="425"/>
        <w:jc w:val="both"/>
        <w:rPr>
          <w:rFonts w:asciiTheme="minorHAnsi" w:hAnsiTheme="minorHAnsi" w:cstheme="minorHAnsi"/>
          <w:sz w:val="20"/>
        </w:rPr>
      </w:pPr>
      <w:r w:rsidRPr="002811ED">
        <w:rPr>
          <w:rFonts w:asciiTheme="minorHAnsi" w:hAnsiTheme="minorHAnsi" w:cstheme="minorHAnsi"/>
          <w:sz w:val="20"/>
        </w:rPr>
        <w:t xml:space="preserve">Prijímateľ je povinný </w:t>
      </w:r>
      <w:r w:rsidRPr="002811ED">
        <w:rPr>
          <w:rFonts w:asciiTheme="minorHAnsi" w:hAnsiTheme="minorHAnsi" w:cstheme="minorHAnsi"/>
          <w:b/>
          <w:sz w:val="20"/>
        </w:rPr>
        <w:t>dôsledne vypracovávať dokumentáciu z procesu VO/O</w:t>
      </w:r>
      <w:r w:rsidRPr="002811ED">
        <w:rPr>
          <w:rFonts w:asciiTheme="minorHAnsi" w:hAnsiTheme="minorHAnsi" w:cstheme="minorHAnsi"/>
          <w:sz w:val="20"/>
        </w:rPr>
        <w:t xml:space="preserve">, ktorá prehľadným spôsobom zdokumentuje celý proces VO/O a zabezpečí dostatočný audit a </w:t>
      </w:r>
      <w:proofErr w:type="spellStart"/>
      <w:r w:rsidRPr="002811ED">
        <w:rPr>
          <w:rFonts w:asciiTheme="minorHAnsi" w:hAnsiTheme="minorHAnsi" w:cstheme="minorHAnsi"/>
          <w:sz w:val="20"/>
        </w:rPr>
        <w:t>preskúmateľnosť</w:t>
      </w:r>
      <w:proofErr w:type="spellEnd"/>
      <w:r w:rsidRPr="002811ED">
        <w:rPr>
          <w:rFonts w:asciiTheme="minorHAnsi" w:hAnsiTheme="minorHAnsi" w:cstheme="minorHAnsi"/>
          <w:sz w:val="20"/>
        </w:rPr>
        <w:t xml:space="preserve"> všetkých úkonov vykonaných verejným obstarávateľom/obstarávateľom</w:t>
      </w:r>
      <w:r>
        <w:rPr>
          <w:rFonts w:asciiTheme="minorHAnsi" w:hAnsiTheme="minorHAnsi" w:cstheme="minorHAnsi"/>
          <w:sz w:val="20"/>
        </w:rPr>
        <w:t>.</w:t>
      </w:r>
    </w:p>
    <w:p w14:paraId="325ED873" w14:textId="77777777" w:rsidR="001F090F" w:rsidRDefault="00D35191" w:rsidP="002655DA">
      <w:pPr>
        <w:pStyle w:val="Odsekzoznamu"/>
        <w:numPr>
          <w:ilvl w:val="0"/>
          <w:numId w:val="5"/>
        </w:numPr>
        <w:shd w:val="clear" w:color="auto" w:fill="FFFFFF" w:themeFill="background1"/>
        <w:spacing w:after="120" w:line="276" w:lineRule="auto"/>
        <w:ind w:left="425" w:hanging="425"/>
        <w:jc w:val="both"/>
        <w:rPr>
          <w:rFonts w:asciiTheme="minorHAnsi" w:hAnsiTheme="minorHAnsi" w:cstheme="minorHAnsi"/>
          <w:sz w:val="20"/>
        </w:rPr>
      </w:pPr>
      <w:r w:rsidRPr="00BE210F">
        <w:rPr>
          <w:rFonts w:asciiTheme="minorHAnsi" w:hAnsiTheme="minorHAnsi" w:cstheme="minorHAnsi"/>
          <w:b/>
          <w:sz w:val="20"/>
        </w:rPr>
        <w:t>Vecnú kontrolu VO/O</w:t>
      </w:r>
      <w:r w:rsidRPr="00D35191">
        <w:rPr>
          <w:rFonts w:asciiTheme="minorHAnsi" w:hAnsiTheme="minorHAnsi" w:cstheme="minorHAnsi"/>
          <w:sz w:val="20"/>
        </w:rPr>
        <w:t xml:space="preserve"> vykonáva </w:t>
      </w:r>
      <w:r w:rsidR="00BE210F" w:rsidRPr="00BE210F">
        <w:rPr>
          <w:rFonts w:asciiTheme="minorHAnsi" w:hAnsiTheme="minorHAnsi" w:cstheme="minorHAnsi"/>
          <w:b/>
          <w:sz w:val="20"/>
        </w:rPr>
        <w:t>MD SR</w:t>
      </w:r>
      <w:r w:rsidR="00BE210F">
        <w:rPr>
          <w:rFonts w:asciiTheme="minorHAnsi" w:hAnsiTheme="minorHAnsi" w:cstheme="minorHAnsi"/>
          <w:sz w:val="20"/>
        </w:rPr>
        <w:t xml:space="preserve"> ako </w:t>
      </w:r>
      <w:r>
        <w:rPr>
          <w:rFonts w:asciiTheme="minorHAnsi" w:hAnsiTheme="minorHAnsi" w:cstheme="minorHAnsi"/>
          <w:sz w:val="20"/>
        </w:rPr>
        <w:t>SO a</w:t>
      </w:r>
      <w:r w:rsidR="00BE210F">
        <w:rPr>
          <w:rFonts w:asciiTheme="minorHAnsi" w:hAnsiTheme="minorHAnsi" w:cstheme="minorHAnsi"/>
          <w:sz w:val="20"/>
        </w:rPr>
        <w:t> to a</w:t>
      </w:r>
      <w:r>
        <w:rPr>
          <w:rFonts w:asciiTheme="minorHAnsi" w:hAnsiTheme="minorHAnsi" w:cstheme="minorHAnsi"/>
          <w:sz w:val="20"/>
        </w:rPr>
        <w:t>ko</w:t>
      </w:r>
      <w:r w:rsidRPr="00D35191">
        <w:rPr>
          <w:rFonts w:asciiTheme="minorHAnsi" w:hAnsiTheme="minorHAnsi" w:cstheme="minorHAnsi"/>
          <w:sz w:val="20"/>
        </w:rPr>
        <w:t xml:space="preserve"> administratívnu finančnú kontrolu, predmetom ktorej je kontrola vecného súladu predmetu VO/O, návrhu zmluvných podmienok a iný</w:t>
      </w:r>
      <w:r w:rsidR="00FF2264">
        <w:rPr>
          <w:rFonts w:asciiTheme="minorHAnsi" w:hAnsiTheme="minorHAnsi" w:cstheme="minorHAnsi"/>
          <w:sz w:val="20"/>
        </w:rPr>
        <w:t xml:space="preserve">ch údajov so schválenou </w:t>
      </w:r>
      <w:proofErr w:type="spellStart"/>
      <w:r w:rsidR="00FF2264">
        <w:rPr>
          <w:rFonts w:asciiTheme="minorHAnsi" w:hAnsiTheme="minorHAnsi" w:cstheme="minorHAnsi"/>
          <w:sz w:val="20"/>
        </w:rPr>
        <w:t>ŽoNFP</w:t>
      </w:r>
      <w:proofErr w:type="spellEnd"/>
      <w:r w:rsidR="00FF2264">
        <w:rPr>
          <w:rFonts w:asciiTheme="minorHAnsi" w:hAnsiTheme="minorHAnsi" w:cstheme="minorHAnsi"/>
          <w:sz w:val="20"/>
        </w:rPr>
        <w:t>.</w:t>
      </w:r>
    </w:p>
    <w:p w14:paraId="7CABDE9C" w14:textId="77777777" w:rsidR="001F090F" w:rsidRDefault="00BE210F" w:rsidP="002655DA">
      <w:pPr>
        <w:pStyle w:val="Odsekzoznamu"/>
        <w:numPr>
          <w:ilvl w:val="0"/>
          <w:numId w:val="5"/>
        </w:numPr>
        <w:shd w:val="clear" w:color="auto" w:fill="FFFFFF" w:themeFill="background1"/>
        <w:spacing w:after="120" w:line="276" w:lineRule="auto"/>
        <w:ind w:left="425" w:hanging="425"/>
        <w:jc w:val="both"/>
        <w:rPr>
          <w:rFonts w:asciiTheme="minorHAnsi" w:hAnsiTheme="minorHAnsi" w:cstheme="minorHAnsi"/>
          <w:sz w:val="20"/>
        </w:rPr>
      </w:pPr>
      <w:r w:rsidRPr="001F090F">
        <w:rPr>
          <w:rFonts w:asciiTheme="minorHAnsi" w:hAnsiTheme="minorHAnsi" w:cstheme="minorHAnsi"/>
          <w:b/>
          <w:sz w:val="20"/>
        </w:rPr>
        <w:t>Kontrolu VO/O z hľadiska súladu so zákonom o VO</w:t>
      </w:r>
      <w:r w:rsidRPr="001F090F">
        <w:rPr>
          <w:rFonts w:asciiTheme="minorHAnsi" w:hAnsiTheme="minorHAnsi" w:cstheme="minorHAnsi"/>
          <w:sz w:val="20"/>
        </w:rPr>
        <w:t xml:space="preserve"> alebo s právnymi dokumentmi vykonáva </w:t>
      </w:r>
      <w:r w:rsidRPr="001F090F">
        <w:rPr>
          <w:rFonts w:asciiTheme="minorHAnsi" w:hAnsiTheme="minorHAnsi" w:cstheme="minorHAnsi"/>
          <w:b/>
          <w:sz w:val="20"/>
        </w:rPr>
        <w:t>Úrad pre verejné obstarávanie</w:t>
      </w:r>
      <w:r w:rsidRPr="001F090F">
        <w:rPr>
          <w:rFonts w:asciiTheme="minorHAnsi" w:hAnsiTheme="minorHAnsi" w:cstheme="minorHAnsi"/>
          <w:sz w:val="20"/>
        </w:rPr>
        <w:t xml:space="preserve"> ako SO pre kontrolu VO. V prípade, ak ÚVO v rámci kontroly VO/O identifikuje v postavení uchádzača/člena skupiny dodávateľov/subdodávateľa osobu napĺňajúcu </w:t>
      </w:r>
      <w:r w:rsidRPr="001F090F">
        <w:rPr>
          <w:rFonts w:asciiTheme="minorHAnsi" w:hAnsiTheme="minorHAnsi" w:cstheme="minorHAnsi"/>
          <w:b/>
          <w:sz w:val="20"/>
        </w:rPr>
        <w:t>definičné znaky osoby, na ktorú sa vzťahujú sankčné opatrenia (medzinárodné sankcie),</w:t>
      </w:r>
      <w:r w:rsidRPr="001F090F">
        <w:rPr>
          <w:rFonts w:asciiTheme="minorHAnsi" w:hAnsiTheme="minorHAnsi" w:cstheme="minorHAnsi"/>
          <w:sz w:val="20"/>
        </w:rPr>
        <w:t xml:space="preserve"> SO</w:t>
      </w:r>
      <w:r w:rsidR="00C518EF" w:rsidRPr="001F090F">
        <w:rPr>
          <w:rFonts w:asciiTheme="minorHAnsi" w:hAnsiTheme="minorHAnsi" w:cstheme="minorHAnsi"/>
          <w:sz w:val="20"/>
        </w:rPr>
        <w:t xml:space="preserve"> (ÚVO)</w:t>
      </w:r>
      <w:r w:rsidRPr="001F090F">
        <w:rPr>
          <w:rFonts w:asciiTheme="minorHAnsi" w:hAnsiTheme="minorHAnsi" w:cstheme="minorHAnsi"/>
          <w:sz w:val="20"/>
        </w:rPr>
        <w:t xml:space="preserve"> výdavky súvisiace s danými zisteniami neuzná za oprávnené, nakoľko nespĺňajú podmienky oprávnenosti výdavkov podľa Zmluvy (nie sú vynaložené v súlade s právnymi akt</w:t>
      </w:r>
      <w:del w:id="52" w:author="KH" w:date="2025-11-17T10:07:00Z">
        <w:r w:rsidRPr="001F090F" w:rsidDel="00384E82">
          <w:rPr>
            <w:rFonts w:asciiTheme="minorHAnsi" w:hAnsiTheme="minorHAnsi" w:cstheme="minorHAnsi"/>
            <w:sz w:val="20"/>
          </w:rPr>
          <w:delText>a</w:delText>
        </w:r>
      </w:del>
      <w:r w:rsidRPr="001F090F">
        <w:rPr>
          <w:rFonts w:asciiTheme="minorHAnsi" w:hAnsiTheme="minorHAnsi" w:cstheme="minorHAnsi"/>
          <w:sz w:val="20"/>
        </w:rPr>
        <w:t xml:space="preserve">mi EÚ), resp. ukončí prebiehajúce plnenia takýchto zákaziek. Viac informácii je uvedených na webovom sídle ÚVO </w:t>
      </w:r>
      <w:hyperlink r:id="rId17" w:history="1">
        <w:r w:rsidRPr="001F090F">
          <w:rPr>
            <w:rStyle w:val="Hypertextovprepojenie"/>
            <w:rFonts w:asciiTheme="minorHAnsi" w:hAnsiTheme="minorHAnsi" w:cstheme="minorHAnsi"/>
            <w:sz w:val="20"/>
          </w:rPr>
          <w:t>https://www.uvo.gov.sk/metodika-vzdelavanie/tematicke-materialy/narast-cien-a-problemy-s-dodavkami-komodit-pocas-obdobia-pandemie-a-konfliktu-na-ukrajine/vseobecne-materialy-k-pandemii-covid-19-a-konfliktu-na-ukrajine</w:t>
        </w:r>
      </w:hyperlink>
      <w:r w:rsidRPr="001F090F">
        <w:rPr>
          <w:rFonts w:asciiTheme="minorHAnsi" w:hAnsiTheme="minorHAnsi" w:cstheme="minorHAnsi"/>
          <w:sz w:val="20"/>
        </w:rPr>
        <w:t>.</w:t>
      </w:r>
    </w:p>
    <w:p w14:paraId="4227BCF8" w14:textId="7ADC9E25" w:rsidR="009E33A2" w:rsidRPr="001F090F" w:rsidRDefault="00BE210F" w:rsidP="002655DA">
      <w:pPr>
        <w:pStyle w:val="Odsekzoznamu"/>
        <w:numPr>
          <w:ilvl w:val="0"/>
          <w:numId w:val="5"/>
        </w:numPr>
        <w:shd w:val="clear" w:color="auto" w:fill="FFFFFF" w:themeFill="background1"/>
        <w:spacing w:after="120" w:line="276" w:lineRule="auto"/>
        <w:ind w:left="425" w:hanging="425"/>
        <w:jc w:val="both"/>
        <w:rPr>
          <w:rFonts w:asciiTheme="minorHAnsi" w:hAnsiTheme="minorHAnsi" w:cstheme="minorHAnsi"/>
          <w:sz w:val="20"/>
        </w:rPr>
      </w:pPr>
      <w:r w:rsidRPr="001F090F">
        <w:rPr>
          <w:rFonts w:asciiTheme="minorHAnsi" w:hAnsiTheme="minorHAnsi" w:cstheme="minorHAnsi"/>
          <w:sz w:val="20"/>
        </w:rPr>
        <w:t xml:space="preserve">Prijímateľ má povinnosť </w:t>
      </w:r>
      <w:r w:rsidRPr="001F090F">
        <w:rPr>
          <w:rFonts w:asciiTheme="minorHAnsi" w:hAnsiTheme="minorHAnsi" w:cstheme="minorHAnsi"/>
          <w:b/>
          <w:sz w:val="20"/>
        </w:rPr>
        <w:t xml:space="preserve">skontrolovať </w:t>
      </w:r>
      <w:r w:rsidR="009E33A2" w:rsidRPr="001F090F">
        <w:rPr>
          <w:rFonts w:asciiTheme="minorHAnsi" w:hAnsiTheme="minorHAnsi" w:cstheme="minorHAnsi"/>
          <w:b/>
          <w:sz w:val="20"/>
        </w:rPr>
        <w:t>zápis dodávateľa/subdodávateľa do RPVS</w:t>
      </w:r>
      <w:r w:rsidR="009E33A2" w:rsidRPr="001F090F">
        <w:rPr>
          <w:rFonts w:asciiTheme="minorHAnsi" w:hAnsiTheme="minorHAnsi" w:cstheme="minorHAnsi"/>
          <w:sz w:val="20"/>
        </w:rPr>
        <w:t xml:space="preserve"> v čase uzatvorenia zmluvy s dodávateľom a informácie o konečnom užívateľovi výhod dodávateľov a subdodávateľov, pričom povinnosti sa vzťahujú aj na poskytovanie údajov za dodávateľov a subdodávateľov partnera (ak relevantné).</w:t>
      </w:r>
      <w:r w:rsidRPr="001F090F">
        <w:rPr>
          <w:rFonts w:asciiTheme="minorHAnsi" w:hAnsiTheme="minorHAnsi" w:cstheme="minorHAnsi"/>
          <w:sz w:val="20"/>
        </w:rPr>
        <w:t xml:space="preserve"> Subjekt musí byť v RPVS zapísaný aspoň po dobu trvania tejto zmluvy. </w:t>
      </w:r>
    </w:p>
    <w:p w14:paraId="285E86FA" w14:textId="78BA1B54" w:rsidR="00DD49BE" w:rsidRPr="009E33A2" w:rsidRDefault="00DD49BE" w:rsidP="002655DA">
      <w:pPr>
        <w:pStyle w:val="Odsekzoznamu"/>
        <w:keepNext/>
        <w:keepLines/>
        <w:widowControl w:val="0"/>
        <w:numPr>
          <w:ilvl w:val="0"/>
          <w:numId w:val="5"/>
        </w:numPr>
        <w:spacing w:after="120" w:line="276" w:lineRule="auto"/>
        <w:ind w:left="425" w:hanging="425"/>
        <w:jc w:val="both"/>
        <w:rPr>
          <w:rFonts w:asciiTheme="minorHAnsi" w:hAnsiTheme="minorHAnsi" w:cstheme="minorHAnsi"/>
          <w:sz w:val="20"/>
        </w:rPr>
      </w:pPr>
      <w:r w:rsidRPr="00DD49BE">
        <w:rPr>
          <w:rFonts w:asciiTheme="minorHAnsi" w:hAnsiTheme="minorHAnsi" w:cstheme="minorHAnsi"/>
          <w:sz w:val="20"/>
        </w:rPr>
        <w:lastRenderedPageBreak/>
        <w:t>O</w:t>
      </w:r>
      <w:r w:rsidRPr="00DD49BE">
        <w:rPr>
          <w:rFonts w:asciiTheme="minorHAnsi" w:hAnsiTheme="minorHAnsi" w:cstheme="minorHAnsi"/>
          <w:sz w:val="20"/>
          <w:szCs w:val="20"/>
        </w:rPr>
        <w:t xml:space="preserve">statné podmienky finančnej kontroly verejného obstarávania, ktoré nie sú určené </w:t>
      </w:r>
      <w:r w:rsidR="00ED1A85">
        <w:rPr>
          <w:rFonts w:asciiTheme="minorHAnsi" w:hAnsiTheme="minorHAnsi" w:cstheme="minorHAnsi"/>
          <w:sz w:val="20"/>
          <w:szCs w:val="20"/>
        </w:rPr>
        <w:t xml:space="preserve">touto príručkou alebo </w:t>
      </w:r>
      <w:r w:rsidRPr="00DD49BE">
        <w:rPr>
          <w:rFonts w:asciiTheme="minorHAnsi" w:hAnsiTheme="minorHAnsi" w:cstheme="minorHAnsi"/>
          <w:sz w:val="20"/>
          <w:szCs w:val="20"/>
        </w:rPr>
        <w:t xml:space="preserve">Príručkou </w:t>
      </w:r>
      <w:r w:rsidR="00ED1A85">
        <w:rPr>
          <w:rFonts w:asciiTheme="minorHAnsi" w:hAnsiTheme="minorHAnsi" w:cstheme="minorHAnsi"/>
          <w:sz w:val="20"/>
          <w:szCs w:val="20"/>
        </w:rPr>
        <w:t>k VO</w:t>
      </w:r>
      <w:r w:rsidR="00CD20EA">
        <w:rPr>
          <w:rFonts w:asciiTheme="minorHAnsi" w:hAnsiTheme="minorHAnsi" w:cstheme="minorHAnsi"/>
          <w:sz w:val="20"/>
          <w:szCs w:val="20"/>
        </w:rPr>
        <w:t xml:space="preserve">, sa riadia ustanoveniami </w:t>
      </w:r>
      <w:r w:rsidR="00CD20EA" w:rsidRPr="002811ED">
        <w:rPr>
          <w:rFonts w:asciiTheme="minorHAnsi" w:hAnsiTheme="minorHAnsi" w:cstheme="minorHAnsi"/>
          <w:b/>
          <w:sz w:val="20"/>
          <w:szCs w:val="20"/>
        </w:rPr>
        <w:t>Čl. 3 VZP</w:t>
      </w:r>
      <w:r w:rsidR="00D03919" w:rsidRPr="002811ED">
        <w:rPr>
          <w:rFonts w:asciiTheme="minorHAnsi" w:hAnsiTheme="minorHAnsi" w:cstheme="minorHAnsi"/>
          <w:b/>
          <w:sz w:val="20"/>
          <w:szCs w:val="20"/>
        </w:rPr>
        <w:t>.</w:t>
      </w:r>
    </w:p>
    <w:p w14:paraId="78B73A76" w14:textId="28C0008D" w:rsidR="00DD49BE" w:rsidRPr="00CA6EE7" w:rsidRDefault="00CD20EA" w:rsidP="00CA6EE7">
      <w:pPr>
        <w:pStyle w:val="Nadpis2"/>
      </w:pPr>
      <w:bookmarkStart w:id="53" w:name="_Toc157690400"/>
      <w:bookmarkStart w:id="54" w:name="_Toc191041376"/>
      <w:r w:rsidRPr="00CA6EE7">
        <w:t>Realizácia hlavných aktivít projektu</w:t>
      </w:r>
      <w:bookmarkEnd w:id="53"/>
      <w:bookmarkEnd w:id="54"/>
    </w:p>
    <w:p w14:paraId="782FD9A7" w14:textId="77777777" w:rsidR="00D35191" w:rsidRDefault="00CD20EA" w:rsidP="001922F3">
      <w:pPr>
        <w:pStyle w:val="Odsekzoznamu"/>
        <w:numPr>
          <w:ilvl w:val="0"/>
          <w:numId w:val="6"/>
        </w:numPr>
        <w:shd w:val="clear" w:color="auto" w:fill="FFFFFF" w:themeFill="background1"/>
        <w:spacing w:after="120" w:line="276" w:lineRule="auto"/>
        <w:ind w:left="425" w:hanging="425"/>
        <w:jc w:val="both"/>
        <w:rPr>
          <w:rFonts w:asciiTheme="minorHAnsi" w:hAnsiTheme="minorHAnsi" w:cstheme="minorHAnsi"/>
          <w:sz w:val="20"/>
        </w:rPr>
      </w:pPr>
      <w:r w:rsidRPr="00D03919">
        <w:rPr>
          <w:rFonts w:asciiTheme="minorHAnsi" w:hAnsiTheme="minorHAnsi" w:cstheme="minorHAnsi"/>
          <w:sz w:val="20"/>
        </w:rPr>
        <w:t xml:space="preserve">Prijímateľ realizuje projekt prostredníctvom aktivít projektu. </w:t>
      </w:r>
    </w:p>
    <w:p w14:paraId="748A968E" w14:textId="0CB7D3F0" w:rsidR="00CD20EA" w:rsidRPr="00D35191" w:rsidRDefault="00D03919" w:rsidP="001922F3">
      <w:pPr>
        <w:pStyle w:val="Odsekzoznamu"/>
        <w:numPr>
          <w:ilvl w:val="0"/>
          <w:numId w:val="6"/>
        </w:numPr>
        <w:shd w:val="clear" w:color="auto" w:fill="FFFFFF" w:themeFill="background1"/>
        <w:spacing w:after="120" w:line="276" w:lineRule="auto"/>
        <w:ind w:left="425" w:hanging="425"/>
        <w:jc w:val="both"/>
        <w:rPr>
          <w:rFonts w:asciiTheme="minorHAnsi" w:hAnsiTheme="minorHAnsi" w:cstheme="minorHAnsi"/>
          <w:sz w:val="20"/>
        </w:rPr>
      </w:pPr>
      <w:r w:rsidRPr="00D03919">
        <w:rPr>
          <w:rFonts w:asciiTheme="minorHAnsi" w:hAnsiTheme="minorHAnsi" w:cstheme="minorHAnsi"/>
          <w:sz w:val="20"/>
        </w:rPr>
        <w:t xml:space="preserve">Aktivity projektu sa členia na </w:t>
      </w:r>
      <w:r w:rsidRPr="002811ED">
        <w:rPr>
          <w:rFonts w:asciiTheme="minorHAnsi" w:hAnsiTheme="minorHAnsi" w:cstheme="minorHAnsi"/>
          <w:b/>
          <w:sz w:val="20"/>
        </w:rPr>
        <w:t>hlavné aktivity</w:t>
      </w:r>
      <w:r w:rsidRPr="00D03919">
        <w:rPr>
          <w:rFonts w:asciiTheme="minorHAnsi" w:hAnsiTheme="minorHAnsi" w:cstheme="minorHAnsi"/>
          <w:sz w:val="20"/>
        </w:rPr>
        <w:t xml:space="preserve"> projektu a </w:t>
      </w:r>
      <w:r w:rsidRPr="002811ED">
        <w:rPr>
          <w:rFonts w:asciiTheme="minorHAnsi" w:hAnsiTheme="minorHAnsi" w:cstheme="minorHAnsi"/>
          <w:b/>
          <w:sz w:val="20"/>
        </w:rPr>
        <w:t>podporné aktivity</w:t>
      </w:r>
      <w:r w:rsidRPr="00D03919">
        <w:rPr>
          <w:rFonts w:asciiTheme="minorHAnsi" w:hAnsiTheme="minorHAnsi" w:cstheme="minorHAnsi"/>
          <w:sz w:val="20"/>
        </w:rPr>
        <w:t xml:space="preserve"> projektu. </w:t>
      </w:r>
      <w:r w:rsidRPr="00D35191">
        <w:rPr>
          <w:rFonts w:asciiTheme="minorHAnsi" w:hAnsiTheme="minorHAnsi" w:cstheme="minorHAnsi"/>
          <w:sz w:val="20"/>
        </w:rPr>
        <w:t>Definícia aktivít projektu je uvedená v </w:t>
      </w:r>
      <w:r w:rsidRPr="00D35191">
        <w:rPr>
          <w:rFonts w:asciiTheme="minorHAnsi" w:hAnsiTheme="minorHAnsi" w:cstheme="minorHAnsi"/>
          <w:b/>
          <w:sz w:val="20"/>
        </w:rPr>
        <w:t>Čl. 1 ods. 3 VZP.</w:t>
      </w:r>
      <w:r w:rsidRPr="00D35191">
        <w:rPr>
          <w:rFonts w:asciiTheme="minorHAnsi" w:hAnsiTheme="minorHAnsi" w:cstheme="minorHAnsi"/>
          <w:sz w:val="20"/>
        </w:rPr>
        <w:t xml:space="preserve"> </w:t>
      </w:r>
    </w:p>
    <w:p w14:paraId="0203CE6D" w14:textId="451299ED" w:rsidR="00D35191" w:rsidRPr="00D03919" w:rsidRDefault="00D35191" w:rsidP="001922F3">
      <w:pPr>
        <w:pStyle w:val="Odsekzoznamu"/>
        <w:numPr>
          <w:ilvl w:val="0"/>
          <w:numId w:val="6"/>
        </w:numPr>
        <w:shd w:val="clear" w:color="auto" w:fill="FFFFFF" w:themeFill="background1"/>
        <w:spacing w:after="120" w:line="276" w:lineRule="auto"/>
        <w:ind w:left="425" w:hanging="425"/>
        <w:jc w:val="both"/>
        <w:rPr>
          <w:rFonts w:asciiTheme="minorHAnsi" w:hAnsiTheme="minorHAnsi" w:cstheme="minorHAnsi"/>
          <w:sz w:val="20"/>
        </w:rPr>
      </w:pPr>
      <w:r w:rsidRPr="00D35191">
        <w:rPr>
          <w:rFonts w:asciiTheme="minorHAnsi" w:hAnsiTheme="minorHAnsi" w:cstheme="minorHAnsi"/>
          <w:sz w:val="20"/>
        </w:rPr>
        <w:t xml:space="preserve">Prijímateľ je povinný zabezpečiť predovšetkým výsledky a výstupy projektu tak, ako boli stanovené </w:t>
      </w:r>
      <w:r>
        <w:rPr>
          <w:rFonts w:asciiTheme="minorHAnsi" w:hAnsiTheme="minorHAnsi" w:cstheme="minorHAnsi"/>
          <w:sz w:val="20"/>
        </w:rPr>
        <w:t xml:space="preserve">v Zmluve. </w:t>
      </w:r>
    </w:p>
    <w:p w14:paraId="54A09E82" w14:textId="454BCBCC" w:rsidR="00437D31" w:rsidRPr="00437D31" w:rsidRDefault="00D03919" w:rsidP="00453E09">
      <w:pPr>
        <w:pStyle w:val="Odsekzoznamu"/>
        <w:numPr>
          <w:ilvl w:val="0"/>
          <w:numId w:val="6"/>
        </w:numPr>
        <w:shd w:val="clear" w:color="auto" w:fill="FFFFFF" w:themeFill="background1"/>
        <w:spacing w:after="120" w:line="276" w:lineRule="auto"/>
        <w:ind w:left="425" w:hanging="425"/>
        <w:jc w:val="both"/>
        <w:rPr>
          <w:bCs/>
        </w:rPr>
      </w:pPr>
      <w:r w:rsidRPr="00437D31">
        <w:rPr>
          <w:rFonts w:asciiTheme="minorHAnsi" w:hAnsiTheme="minorHAnsi" w:cstheme="minorHAnsi"/>
          <w:b/>
          <w:sz w:val="20"/>
        </w:rPr>
        <w:t>K realizácii hlavných aktivít projektu dochádza dňom začatia prvej hlavnej aktivity projektu</w:t>
      </w:r>
      <w:r w:rsidR="00D84737" w:rsidRPr="00437D31">
        <w:rPr>
          <w:rFonts w:asciiTheme="minorHAnsi" w:hAnsiTheme="minorHAnsi" w:cstheme="minorHAnsi"/>
          <w:b/>
          <w:sz w:val="20"/>
        </w:rPr>
        <w:t xml:space="preserve">, ktorá je </w:t>
      </w:r>
      <w:r w:rsidR="00280410" w:rsidRPr="00437D31">
        <w:rPr>
          <w:rFonts w:asciiTheme="minorHAnsi" w:hAnsiTheme="minorHAnsi" w:cstheme="minorHAnsi"/>
          <w:b/>
          <w:sz w:val="20"/>
        </w:rPr>
        <w:t xml:space="preserve">ako hlavná aktivita </w:t>
      </w:r>
      <w:r w:rsidR="00D84737" w:rsidRPr="00437D31">
        <w:rPr>
          <w:rFonts w:asciiTheme="minorHAnsi" w:hAnsiTheme="minorHAnsi" w:cstheme="minorHAnsi"/>
          <w:b/>
          <w:sz w:val="20"/>
        </w:rPr>
        <w:t>uvedená v prílohe č. 2 Zmluvy – Predmet podpory</w:t>
      </w:r>
      <w:r w:rsidR="00280410" w:rsidRPr="00437D31">
        <w:rPr>
          <w:rFonts w:asciiTheme="minorHAnsi" w:hAnsiTheme="minorHAnsi" w:cstheme="minorHAnsi"/>
          <w:sz w:val="20"/>
        </w:rPr>
        <w:t xml:space="preserve"> NFP.</w:t>
      </w:r>
      <w:r w:rsidRPr="00437D31">
        <w:rPr>
          <w:rFonts w:asciiTheme="minorHAnsi" w:hAnsiTheme="minorHAnsi" w:cstheme="minorHAnsi"/>
          <w:sz w:val="20"/>
        </w:rPr>
        <w:t xml:space="preserve"> </w:t>
      </w:r>
      <w:r w:rsidR="00437D31" w:rsidRPr="00437D31">
        <w:rPr>
          <w:rFonts w:asciiTheme="minorHAnsi" w:hAnsiTheme="minorHAnsi" w:cstheme="minorHAnsi"/>
          <w:sz w:val="20"/>
        </w:rPr>
        <w:t xml:space="preserve">Deň Začatia realizácie hlavných aktivít Projektu je Prijímateľ povinný </w:t>
      </w:r>
      <w:r w:rsidR="00437D31" w:rsidRPr="00437D31">
        <w:rPr>
          <w:rFonts w:asciiTheme="minorHAnsi" w:hAnsiTheme="minorHAnsi" w:cstheme="minorHAnsi"/>
          <w:b/>
          <w:sz w:val="20"/>
        </w:rPr>
        <w:t>zaevidovať do Informačného monitorovacieho systému do 20 dní od začatia prvej hlavnej Aktivity Projektu</w:t>
      </w:r>
      <w:r w:rsidR="00437D31" w:rsidRPr="00437D31">
        <w:rPr>
          <w:rFonts w:asciiTheme="minorHAnsi" w:hAnsiTheme="minorHAnsi" w:cstheme="minorHAnsi"/>
          <w:sz w:val="20"/>
        </w:rPr>
        <w:t xml:space="preserve"> jednou z činností uvedených v definícii Začatia realizácie hlavných aktivít Projektu uvedenej v čl. 1 ods. 3 VZP, čím dôjde k splneniu informačnej povinnosti podľa čl. 4 ods. 7 VZP  týkajúcej sa Začatia realizácie hlavných aktivít Projektu. Ak Výzva umožňuje Začatie realizácie hlavných aktivít Projektu v čase predchádzajúcom nadobudnutiu </w:t>
      </w:r>
      <w:r w:rsidR="00437D31">
        <w:rPr>
          <w:rFonts w:asciiTheme="minorHAnsi" w:hAnsiTheme="minorHAnsi" w:cstheme="minorHAnsi"/>
          <w:sz w:val="20"/>
        </w:rPr>
        <w:t>účinnosti Zmluvy a p</w:t>
      </w:r>
      <w:r w:rsidR="00437D31" w:rsidRPr="00437D31">
        <w:rPr>
          <w:rFonts w:asciiTheme="minorHAnsi" w:hAnsiTheme="minorHAnsi" w:cstheme="minorHAnsi"/>
          <w:sz w:val="20"/>
        </w:rPr>
        <w:t>rijímateľ skutočne začal s Realizáciou hlavných aktivít Projektu pred nadobudnutím účinnosti Zmluvy, je povinný zaevidovať deň Začatia realizácie hlavných aktivít projektu do Informačného monitorovacieho systému do 20 dní odo dňa nadobudnutia</w:t>
      </w:r>
      <w:r w:rsidR="00437D31">
        <w:rPr>
          <w:rFonts w:asciiTheme="minorHAnsi" w:hAnsiTheme="minorHAnsi" w:cstheme="minorHAnsi"/>
          <w:sz w:val="20"/>
        </w:rPr>
        <w:t xml:space="preserve"> účinnosti Zmluvy</w:t>
      </w:r>
      <w:r w:rsidR="00437D31" w:rsidRPr="00437D31">
        <w:rPr>
          <w:rFonts w:asciiTheme="minorHAnsi" w:hAnsiTheme="minorHAnsi" w:cstheme="minorHAnsi"/>
          <w:sz w:val="20"/>
        </w:rPr>
        <w:t>.</w:t>
      </w:r>
      <w:r w:rsidR="00437D31" w:rsidRPr="00307126">
        <w:t xml:space="preserve"> </w:t>
      </w:r>
    </w:p>
    <w:p w14:paraId="3EA6D4EA" w14:textId="5BF26523" w:rsidR="006858B0" w:rsidRPr="006858B0" w:rsidRDefault="006858B0" w:rsidP="006858B0">
      <w:pPr>
        <w:numPr>
          <w:ilvl w:val="0"/>
          <w:numId w:val="6"/>
        </w:numPr>
        <w:spacing w:after="200" w:line="264" w:lineRule="auto"/>
        <w:ind w:left="426" w:hanging="426"/>
        <w:jc w:val="both"/>
        <w:rPr>
          <w:ins w:id="55" w:author="KH" w:date="2025-11-12T09:45:00Z"/>
          <w:rFonts w:asciiTheme="minorHAnsi" w:hAnsiTheme="minorHAnsi" w:cstheme="minorHAnsi"/>
          <w:sz w:val="20"/>
        </w:rPr>
      </w:pPr>
      <w:ins w:id="56" w:author="KH" w:date="2025-11-12T09:45:00Z">
        <w:r w:rsidRPr="006858B0">
          <w:rPr>
            <w:rFonts w:asciiTheme="minorHAnsi" w:hAnsiTheme="minorHAnsi" w:cstheme="minorHAnsi"/>
            <w:sz w:val="20"/>
          </w:rPr>
          <w:t xml:space="preserve">Prijímateľ je povinný prostredníctvom </w:t>
        </w:r>
        <w:r>
          <w:rPr>
            <w:rFonts w:asciiTheme="minorHAnsi" w:hAnsiTheme="minorHAnsi" w:cstheme="minorHAnsi"/>
            <w:sz w:val="20"/>
          </w:rPr>
          <w:t xml:space="preserve">ITMS21+ informovať SO </w:t>
        </w:r>
        <w:r w:rsidRPr="006858B0">
          <w:rPr>
            <w:rFonts w:asciiTheme="minorHAnsi" w:hAnsiTheme="minorHAnsi" w:cstheme="minorHAnsi"/>
            <w:sz w:val="20"/>
          </w:rPr>
          <w:t>o kalendárnom dni Začatia realiz</w:t>
        </w:r>
        <w:r>
          <w:rPr>
            <w:rFonts w:asciiTheme="minorHAnsi" w:hAnsiTheme="minorHAnsi" w:cstheme="minorHAnsi"/>
            <w:sz w:val="20"/>
          </w:rPr>
          <w:t xml:space="preserve">ácie hlavných aktivít Projektu </w:t>
        </w:r>
        <w:r w:rsidRPr="006858B0">
          <w:rPr>
            <w:rFonts w:asciiTheme="minorHAnsi" w:hAnsiTheme="minorHAnsi" w:cstheme="minorHAnsi"/>
            <w:sz w:val="20"/>
          </w:rPr>
          <w:t>podľa článku 8 VZP a Bezodkladne o kalendárnom dni Ukončenia realizácie hlavných aktivít Projektu a</w:t>
        </w:r>
      </w:ins>
      <w:r w:rsidR="00357246">
        <w:rPr>
          <w:rFonts w:asciiTheme="minorHAnsi" w:hAnsiTheme="minorHAnsi" w:cstheme="minorHAnsi"/>
          <w:sz w:val="20"/>
        </w:rPr>
        <w:t xml:space="preserve"> </w:t>
      </w:r>
      <w:ins w:id="57" w:author="KH" w:date="2025-11-12T09:45:00Z">
        <w:r w:rsidRPr="006858B0">
          <w:rPr>
            <w:rFonts w:asciiTheme="minorHAnsi" w:hAnsiTheme="minorHAnsi" w:cstheme="minorHAnsi"/>
            <w:sz w:val="20"/>
          </w:rPr>
          <w:t>ukončenia podporných A</w:t>
        </w:r>
        <w:r w:rsidR="00357246">
          <w:rPr>
            <w:rFonts w:asciiTheme="minorHAnsi" w:hAnsiTheme="minorHAnsi" w:cstheme="minorHAnsi"/>
            <w:sz w:val="20"/>
          </w:rPr>
          <w:t xml:space="preserve">ktivít Projektu. </w:t>
        </w:r>
      </w:ins>
    </w:p>
    <w:p w14:paraId="36DEC24B" w14:textId="5A3604FE" w:rsidR="00422737" w:rsidRPr="00437D31" w:rsidRDefault="00422737" w:rsidP="001922F3">
      <w:pPr>
        <w:pStyle w:val="Odsekzoznamu"/>
        <w:numPr>
          <w:ilvl w:val="0"/>
          <w:numId w:val="6"/>
        </w:numPr>
        <w:autoSpaceDE w:val="0"/>
        <w:autoSpaceDN w:val="0"/>
        <w:adjustRightInd w:val="0"/>
        <w:spacing w:line="276" w:lineRule="auto"/>
        <w:ind w:left="426" w:hanging="426"/>
        <w:jc w:val="both"/>
        <w:rPr>
          <w:rFonts w:asciiTheme="minorHAnsi" w:hAnsiTheme="minorHAnsi" w:cstheme="minorHAnsi"/>
          <w:sz w:val="20"/>
        </w:rPr>
      </w:pPr>
      <w:r w:rsidRPr="00422737">
        <w:rPr>
          <w:rFonts w:asciiTheme="minorHAnsi" w:hAnsiTheme="minorHAnsi" w:cstheme="minorHAnsi"/>
          <w:sz w:val="20"/>
        </w:rPr>
        <w:t>Hlásenie o začatí alebo konci realizácie aktivít v rámci ITMS21+ je možné vyk</w:t>
      </w:r>
      <w:r w:rsidR="00453E09">
        <w:rPr>
          <w:rFonts w:asciiTheme="minorHAnsi" w:hAnsiTheme="minorHAnsi" w:cstheme="minorHAnsi"/>
          <w:sz w:val="20"/>
        </w:rPr>
        <w:t xml:space="preserve">ázať </w:t>
      </w:r>
      <w:r w:rsidRPr="00422737">
        <w:rPr>
          <w:rFonts w:asciiTheme="minorHAnsi" w:hAnsiTheme="minorHAnsi" w:cstheme="minorHAnsi"/>
          <w:sz w:val="20"/>
        </w:rPr>
        <w:t xml:space="preserve">prostredníctvom </w:t>
      </w:r>
      <w:ins w:id="58" w:author="KH" w:date="2026-01-07T09:08:00Z">
        <w:r w:rsidR="009D03AA">
          <w:rPr>
            <w:rFonts w:asciiTheme="minorHAnsi" w:hAnsiTheme="minorHAnsi" w:cstheme="minorHAnsi"/>
            <w:sz w:val="20"/>
          </w:rPr>
          <w:t>klasicke</w:t>
        </w:r>
        <w:r w:rsidR="00885F64">
          <w:rPr>
            <w:rFonts w:asciiTheme="minorHAnsi" w:hAnsiTheme="minorHAnsi" w:cstheme="minorHAnsi"/>
            <w:sz w:val="20"/>
          </w:rPr>
          <w:t xml:space="preserve">j </w:t>
        </w:r>
      </w:ins>
      <w:del w:id="59" w:author="KH" w:date="2026-01-07T09:08:00Z">
        <w:r w:rsidR="00020A61" w:rsidDel="00885F64">
          <w:rPr>
            <w:rFonts w:asciiTheme="minorHAnsi" w:hAnsiTheme="minorHAnsi" w:cstheme="minorHAnsi"/>
            <w:sz w:val="20"/>
          </w:rPr>
          <w:delText xml:space="preserve">formálnej </w:delText>
        </w:r>
      </w:del>
      <w:r w:rsidRPr="00422737">
        <w:rPr>
          <w:rFonts w:asciiTheme="minorHAnsi" w:hAnsiTheme="minorHAnsi" w:cstheme="minorHAnsi"/>
          <w:sz w:val="20"/>
        </w:rPr>
        <w:t>zmeny projektu</w:t>
      </w:r>
      <w:r>
        <w:rPr>
          <w:rFonts w:ascii="ArialNarrow" w:hAnsi="ArialNarrow" w:cs="ArialNarrow"/>
          <w:sz w:val="22"/>
          <w:szCs w:val="22"/>
        </w:rPr>
        <w:t>.</w:t>
      </w:r>
      <w:r w:rsidR="001922F3">
        <w:rPr>
          <w:rStyle w:val="Odkaznapoznmkupodiarou"/>
          <w:rFonts w:ascii="ArialNarrow" w:hAnsi="ArialNarrow" w:cs="ArialNarrow"/>
          <w:sz w:val="22"/>
          <w:szCs w:val="22"/>
        </w:rPr>
        <w:footnoteReference w:id="5"/>
      </w:r>
      <w:r>
        <w:rPr>
          <w:rFonts w:ascii="ArialNarrow" w:hAnsi="ArialNarrow" w:cs="ArialNarrow"/>
          <w:sz w:val="22"/>
          <w:szCs w:val="22"/>
        </w:rPr>
        <w:t xml:space="preserve"> </w:t>
      </w:r>
    </w:p>
    <w:p w14:paraId="54038D5C" w14:textId="70402C8E" w:rsidR="00437D31" w:rsidRPr="00422737" w:rsidRDefault="00437D31" w:rsidP="001922F3">
      <w:pPr>
        <w:pStyle w:val="Odsekzoznamu"/>
        <w:numPr>
          <w:ilvl w:val="0"/>
          <w:numId w:val="6"/>
        </w:numPr>
        <w:autoSpaceDE w:val="0"/>
        <w:autoSpaceDN w:val="0"/>
        <w:adjustRightInd w:val="0"/>
        <w:spacing w:line="276" w:lineRule="auto"/>
        <w:ind w:left="426" w:hanging="426"/>
        <w:jc w:val="both"/>
        <w:rPr>
          <w:rFonts w:asciiTheme="minorHAnsi" w:hAnsiTheme="minorHAnsi" w:cstheme="minorHAnsi"/>
          <w:sz w:val="20"/>
        </w:rPr>
      </w:pPr>
      <w:r w:rsidRPr="00437D31">
        <w:rPr>
          <w:rFonts w:asciiTheme="minorHAnsi" w:hAnsiTheme="minorHAnsi" w:cstheme="minorHAnsi"/>
          <w:sz w:val="20"/>
        </w:rPr>
        <w:t>Ak Prijímateľ po</w:t>
      </w:r>
      <w:r>
        <w:rPr>
          <w:rFonts w:asciiTheme="minorHAnsi" w:hAnsiTheme="minorHAnsi" w:cstheme="minorHAnsi"/>
          <w:sz w:val="20"/>
        </w:rPr>
        <w:t xml:space="preserve">ruší svoju povinnosť oznámiť SO </w:t>
      </w:r>
      <w:r w:rsidRPr="00437D31">
        <w:rPr>
          <w:rFonts w:asciiTheme="minorHAnsi" w:hAnsiTheme="minorHAnsi" w:cstheme="minorHAnsi"/>
          <w:sz w:val="20"/>
        </w:rPr>
        <w:t xml:space="preserve">Začatie realizácie hlavných aktivít Projektu podľa ods. </w:t>
      </w:r>
      <w:ins w:id="66" w:author="KH" w:date="2025-11-12T09:47:00Z">
        <w:r w:rsidR="006858B0">
          <w:rPr>
            <w:rFonts w:asciiTheme="minorHAnsi" w:hAnsiTheme="minorHAnsi" w:cstheme="minorHAnsi"/>
            <w:sz w:val="20"/>
          </w:rPr>
          <w:t>4</w:t>
        </w:r>
      </w:ins>
      <w:del w:id="67" w:author="KH" w:date="2025-11-12T09:47:00Z">
        <w:r w:rsidRPr="00437D31" w:rsidDel="006858B0">
          <w:rPr>
            <w:rFonts w:asciiTheme="minorHAnsi" w:hAnsiTheme="minorHAnsi" w:cstheme="minorHAnsi"/>
            <w:sz w:val="20"/>
          </w:rPr>
          <w:delText>2 tohto článku</w:delText>
        </w:r>
      </w:del>
      <w:r w:rsidRPr="00437D31">
        <w:rPr>
          <w:rFonts w:asciiTheme="minorHAnsi" w:hAnsiTheme="minorHAnsi" w:cstheme="minorHAnsi"/>
          <w:sz w:val="20"/>
        </w:rPr>
        <w:t>, za Začatie realizácie hlavných aktivít Projektu sa považuje kalendárny deň, ktorý vyplýva z akceptácie zmeny termínu Začatia realizácie hlavných aktivít Projektu podľa článku 16 ods. 9 VZP, bez ohľadu na to, kedy s Realizáciou hlavných aktivít Projektu Prijímateľ skutočne začal.</w:t>
      </w:r>
    </w:p>
    <w:p w14:paraId="1AF18CC7" w14:textId="1FD16629" w:rsidR="00833EF9" w:rsidRPr="00422737" w:rsidRDefault="00833EF9" w:rsidP="00B8367B">
      <w:pPr>
        <w:pStyle w:val="Odsekzoznamu"/>
        <w:autoSpaceDE w:val="0"/>
        <w:autoSpaceDN w:val="0"/>
        <w:adjustRightInd w:val="0"/>
        <w:spacing w:line="276" w:lineRule="auto"/>
        <w:ind w:left="426"/>
        <w:jc w:val="both"/>
        <w:rPr>
          <w:rFonts w:asciiTheme="minorHAnsi" w:hAnsiTheme="minorHAnsi" w:cstheme="minorHAnsi"/>
          <w:sz w:val="20"/>
        </w:rPr>
      </w:pPr>
    </w:p>
    <w:p w14:paraId="24006305" w14:textId="7DA64F1D" w:rsidR="00997746" w:rsidRPr="00997746" w:rsidRDefault="00997746" w:rsidP="001922F3">
      <w:pPr>
        <w:pStyle w:val="Odsekzoznamu"/>
        <w:numPr>
          <w:ilvl w:val="0"/>
          <w:numId w:val="6"/>
        </w:numPr>
        <w:shd w:val="clear" w:color="auto" w:fill="FFFFFF" w:themeFill="background1"/>
        <w:spacing w:line="276" w:lineRule="auto"/>
        <w:ind w:left="426" w:hanging="426"/>
        <w:contextualSpacing/>
        <w:jc w:val="both"/>
        <w:rPr>
          <w:rFonts w:asciiTheme="minorHAnsi" w:hAnsiTheme="minorHAnsi" w:cstheme="minorHAnsi"/>
          <w:b/>
          <w:sz w:val="20"/>
        </w:rPr>
      </w:pPr>
      <w:r w:rsidRPr="00997746">
        <w:rPr>
          <w:rFonts w:asciiTheme="minorHAnsi" w:hAnsiTheme="minorHAnsi" w:cstheme="minorHAnsi"/>
          <w:b/>
          <w:sz w:val="20"/>
        </w:rPr>
        <w:t xml:space="preserve">Za začatie prvej hlavnej aktivity sa považuje kalendárny deň: </w:t>
      </w:r>
    </w:p>
    <w:p w14:paraId="2B175C24" w14:textId="0520901E" w:rsidR="00997746" w:rsidRDefault="00997746" w:rsidP="001922F3">
      <w:pPr>
        <w:pStyle w:val="Odsekzoznamu"/>
        <w:numPr>
          <w:ilvl w:val="0"/>
          <w:numId w:val="52"/>
        </w:numPr>
        <w:spacing w:before="120" w:line="276" w:lineRule="auto"/>
        <w:ind w:left="993" w:hanging="284"/>
        <w:contextualSpacing/>
        <w:jc w:val="both"/>
        <w:rPr>
          <w:rFonts w:asciiTheme="minorHAnsi" w:hAnsiTheme="minorHAnsi" w:cstheme="minorHAnsi"/>
          <w:sz w:val="20"/>
        </w:rPr>
      </w:pPr>
      <w:r w:rsidRPr="00997746">
        <w:rPr>
          <w:rFonts w:asciiTheme="minorHAnsi" w:hAnsiTheme="minorHAnsi" w:cstheme="minorHAnsi"/>
          <w:sz w:val="20"/>
        </w:rPr>
        <w:t xml:space="preserve">začatia stavebných prác na Projekte, alebo </w:t>
      </w:r>
    </w:p>
    <w:p w14:paraId="47BECCEE" w14:textId="0ED2CC47" w:rsidR="00997746" w:rsidRDefault="00997746" w:rsidP="001922F3">
      <w:pPr>
        <w:pStyle w:val="Odsekzoznamu"/>
        <w:numPr>
          <w:ilvl w:val="0"/>
          <w:numId w:val="52"/>
        </w:numPr>
        <w:spacing w:before="120" w:line="276" w:lineRule="auto"/>
        <w:ind w:left="993" w:hanging="284"/>
        <w:contextualSpacing/>
        <w:jc w:val="both"/>
        <w:rPr>
          <w:rFonts w:asciiTheme="minorHAnsi" w:hAnsiTheme="minorHAnsi" w:cstheme="minorHAnsi"/>
          <w:sz w:val="20"/>
        </w:rPr>
      </w:pPr>
      <w:r w:rsidRPr="00997746">
        <w:rPr>
          <w:rFonts w:asciiTheme="minorHAnsi" w:hAnsiTheme="minorHAnsi" w:cstheme="minorHAnsi"/>
          <w:sz w:val="20"/>
        </w:rPr>
        <w:t xml:space="preserve">vystavenia prvej písomnej </w:t>
      </w:r>
      <w:r w:rsidR="00FA774A">
        <w:rPr>
          <w:rFonts w:asciiTheme="minorHAnsi" w:hAnsiTheme="minorHAnsi" w:cstheme="minorHAnsi"/>
          <w:sz w:val="20"/>
        </w:rPr>
        <w:t xml:space="preserve">objednávky </w:t>
      </w:r>
      <w:ins w:id="68" w:author="KH" w:date="2025-11-12T09:00:00Z">
        <w:r w:rsidR="00D34767">
          <w:rPr>
            <w:rFonts w:asciiTheme="minorHAnsi" w:hAnsiTheme="minorHAnsi" w:cstheme="minorHAnsi"/>
            <w:sz w:val="20"/>
          </w:rPr>
          <w:t>na dodanie</w:t>
        </w:r>
      </w:ins>
      <w:del w:id="69" w:author="KH" w:date="2025-11-12T09:00:00Z">
        <w:r w:rsidR="00FA774A" w:rsidDel="00D34767">
          <w:rPr>
            <w:rFonts w:asciiTheme="minorHAnsi" w:hAnsiTheme="minorHAnsi" w:cstheme="minorHAnsi"/>
            <w:sz w:val="20"/>
          </w:rPr>
          <w:delText>o dodaní</w:delText>
        </w:r>
      </w:del>
      <w:r w:rsidR="00FA774A">
        <w:rPr>
          <w:rFonts w:asciiTheme="minorHAnsi" w:hAnsiTheme="minorHAnsi" w:cstheme="minorHAnsi"/>
          <w:sz w:val="20"/>
        </w:rPr>
        <w:t xml:space="preserve"> tovaru pre d</w:t>
      </w:r>
      <w:r w:rsidRPr="00997746">
        <w:rPr>
          <w:rFonts w:asciiTheme="minorHAnsi" w:hAnsiTheme="minorHAnsi" w:cstheme="minorHAnsi"/>
          <w:sz w:val="20"/>
        </w:rPr>
        <w:t>odávateľa, alebo nadobudnutím účinnosti prvej zmlu</w:t>
      </w:r>
      <w:r w:rsidR="00FA774A">
        <w:rPr>
          <w:rFonts w:asciiTheme="minorHAnsi" w:hAnsiTheme="minorHAnsi" w:cstheme="minorHAnsi"/>
          <w:sz w:val="20"/>
        </w:rPr>
        <w:t>vy o dodaní tovaru uzavretej s d</w:t>
      </w:r>
      <w:r w:rsidRPr="00997746">
        <w:rPr>
          <w:rFonts w:asciiTheme="minorHAnsi" w:hAnsiTheme="minorHAnsi" w:cstheme="minorHAnsi"/>
          <w:sz w:val="20"/>
        </w:rPr>
        <w:t>odá</w:t>
      </w:r>
      <w:r w:rsidR="00FA774A">
        <w:rPr>
          <w:rFonts w:asciiTheme="minorHAnsi" w:hAnsiTheme="minorHAnsi" w:cstheme="minorHAnsi"/>
          <w:sz w:val="20"/>
        </w:rPr>
        <w:t>vateľom, ak príslušná zmluva s d</w:t>
      </w:r>
      <w:r w:rsidRPr="00997746">
        <w:rPr>
          <w:rFonts w:asciiTheme="minorHAnsi" w:hAnsiTheme="minorHAnsi" w:cstheme="minorHAnsi"/>
          <w:sz w:val="20"/>
        </w:rPr>
        <w:t>odávateľom nepredpokladá vystavenie písomnej objednávky, alebo</w:t>
      </w:r>
    </w:p>
    <w:p w14:paraId="170BF310" w14:textId="77777777" w:rsidR="00997746" w:rsidRDefault="00997746" w:rsidP="001922F3">
      <w:pPr>
        <w:pStyle w:val="Odsekzoznamu"/>
        <w:numPr>
          <w:ilvl w:val="0"/>
          <w:numId w:val="52"/>
        </w:numPr>
        <w:spacing w:before="120" w:line="276" w:lineRule="auto"/>
        <w:ind w:left="993" w:hanging="284"/>
        <w:contextualSpacing/>
        <w:jc w:val="both"/>
        <w:rPr>
          <w:rFonts w:asciiTheme="minorHAnsi" w:hAnsiTheme="minorHAnsi" w:cstheme="minorHAnsi"/>
          <w:sz w:val="20"/>
        </w:rPr>
      </w:pPr>
      <w:r w:rsidRPr="00997746">
        <w:rPr>
          <w:rFonts w:asciiTheme="minorHAnsi" w:hAnsiTheme="minorHAnsi" w:cstheme="minorHAnsi"/>
          <w:sz w:val="20"/>
        </w:rPr>
        <w:t>začatia poskytovania služieb týkajúcich sa Projektu, alebo</w:t>
      </w:r>
    </w:p>
    <w:p w14:paraId="27082365" w14:textId="77777777" w:rsidR="00997746" w:rsidRDefault="00997746" w:rsidP="001922F3">
      <w:pPr>
        <w:pStyle w:val="Odsekzoznamu"/>
        <w:numPr>
          <w:ilvl w:val="0"/>
          <w:numId w:val="52"/>
        </w:numPr>
        <w:spacing w:before="120" w:line="276" w:lineRule="auto"/>
        <w:ind w:left="993" w:hanging="284"/>
        <w:contextualSpacing/>
        <w:jc w:val="both"/>
        <w:rPr>
          <w:rFonts w:asciiTheme="minorHAnsi" w:hAnsiTheme="minorHAnsi" w:cstheme="minorHAnsi"/>
          <w:sz w:val="20"/>
        </w:rPr>
      </w:pPr>
      <w:r w:rsidRPr="00997746">
        <w:rPr>
          <w:rFonts w:asciiTheme="minorHAnsi" w:hAnsiTheme="minorHAnsi" w:cstheme="minorHAnsi"/>
          <w:sz w:val="20"/>
        </w:rPr>
        <w:t>začatím riešenia výskumnej a/alebo vývojovej úlohy v rámci Projektu, alebo</w:t>
      </w:r>
    </w:p>
    <w:p w14:paraId="7036013F" w14:textId="4771A075" w:rsidR="00997746" w:rsidRDefault="00997746" w:rsidP="001922F3">
      <w:pPr>
        <w:pStyle w:val="Odsekzoznamu"/>
        <w:numPr>
          <w:ilvl w:val="0"/>
          <w:numId w:val="52"/>
        </w:numPr>
        <w:spacing w:before="120" w:line="276" w:lineRule="auto"/>
        <w:ind w:left="993" w:hanging="284"/>
        <w:contextualSpacing/>
        <w:jc w:val="both"/>
        <w:rPr>
          <w:rFonts w:asciiTheme="minorHAnsi" w:hAnsiTheme="minorHAnsi" w:cstheme="minorHAnsi"/>
          <w:sz w:val="20"/>
        </w:rPr>
      </w:pPr>
      <w:r w:rsidRPr="00997746">
        <w:rPr>
          <w:rFonts w:asciiTheme="minorHAnsi" w:hAnsiTheme="minorHAnsi" w:cstheme="minorHAnsi"/>
          <w:sz w:val="20"/>
        </w:rPr>
        <w:t>začatia realizácie inej činnosti v rámci prvej hlavnej Aktivity v súlade s Výzvou, ktorú nemožno podradiť pod písm. a) až d) a ktorá je</w:t>
      </w:r>
      <w:r w:rsidR="00D84737">
        <w:rPr>
          <w:rFonts w:asciiTheme="minorHAnsi" w:hAnsiTheme="minorHAnsi" w:cstheme="minorHAnsi"/>
          <w:sz w:val="20"/>
        </w:rPr>
        <w:t xml:space="preserve"> ako hlavná Aktivita uvedená v p</w:t>
      </w:r>
      <w:r w:rsidRPr="00997746">
        <w:rPr>
          <w:rFonts w:asciiTheme="minorHAnsi" w:hAnsiTheme="minorHAnsi" w:cstheme="minorHAnsi"/>
          <w:sz w:val="20"/>
        </w:rPr>
        <w:t xml:space="preserve">rílohe č. 2 </w:t>
      </w:r>
      <w:r w:rsidR="00D84737">
        <w:rPr>
          <w:rFonts w:asciiTheme="minorHAnsi" w:hAnsiTheme="minorHAnsi" w:cstheme="minorHAnsi"/>
          <w:sz w:val="20"/>
        </w:rPr>
        <w:t>Zmluvy</w:t>
      </w:r>
      <w:r w:rsidRPr="00997746">
        <w:rPr>
          <w:rFonts w:asciiTheme="minorHAnsi" w:hAnsiTheme="minorHAnsi" w:cstheme="minorHAnsi"/>
          <w:sz w:val="20"/>
        </w:rPr>
        <w:t>, podľa toho, ktorá zo skutočností uvedených pod písm. a) až e) nastane ako prvá</w:t>
      </w:r>
      <w:r>
        <w:rPr>
          <w:rFonts w:asciiTheme="minorHAnsi" w:hAnsiTheme="minorHAnsi" w:cstheme="minorHAnsi"/>
          <w:sz w:val="20"/>
        </w:rPr>
        <w:t xml:space="preserve">. </w:t>
      </w:r>
    </w:p>
    <w:p w14:paraId="3EEEC01E" w14:textId="1CAA3FE2" w:rsidR="00997746" w:rsidRPr="00997746" w:rsidRDefault="00997746" w:rsidP="001922F3">
      <w:pPr>
        <w:pStyle w:val="Odsekzoznamu"/>
        <w:numPr>
          <w:ilvl w:val="0"/>
          <w:numId w:val="6"/>
        </w:numPr>
        <w:shd w:val="clear" w:color="auto" w:fill="FFFFFF" w:themeFill="background1"/>
        <w:spacing w:after="120" w:line="276" w:lineRule="auto"/>
        <w:ind w:left="425" w:hanging="425"/>
        <w:jc w:val="both"/>
        <w:rPr>
          <w:rFonts w:asciiTheme="minorHAnsi" w:hAnsiTheme="minorHAnsi" w:cstheme="minorHAnsi"/>
          <w:sz w:val="20"/>
        </w:rPr>
      </w:pPr>
      <w:r w:rsidRPr="00833EF9">
        <w:rPr>
          <w:rFonts w:asciiTheme="minorHAnsi" w:hAnsiTheme="minorHAnsi" w:cstheme="minorHAnsi"/>
          <w:b/>
          <w:sz w:val="20"/>
        </w:rPr>
        <w:lastRenderedPageBreak/>
        <w:t>Vykonanie akéhokoľvek úkonu vzťahujúceho sa k realizácii VO/O nie je realizáciou hlavných aktivít projektu, a preto vo vzťahu k začatiu realizácie hlavných aktivít projektu nevyvoláva žiadne právne dôsledky.</w:t>
      </w:r>
    </w:p>
    <w:p w14:paraId="7C65DBCB" w14:textId="79263650" w:rsidR="00833EF9" w:rsidRDefault="00D03919" w:rsidP="001922F3">
      <w:pPr>
        <w:pStyle w:val="Odsekzoznamu"/>
        <w:numPr>
          <w:ilvl w:val="0"/>
          <w:numId w:val="6"/>
        </w:numPr>
        <w:shd w:val="clear" w:color="auto" w:fill="FFFFFF" w:themeFill="background1"/>
        <w:spacing w:after="120" w:line="276" w:lineRule="auto"/>
        <w:ind w:left="425" w:hanging="425"/>
        <w:jc w:val="both"/>
        <w:rPr>
          <w:rFonts w:asciiTheme="minorHAnsi" w:hAnsiTheme="minorHAnsi" w:cstheme="minorHAnsi"/>
          <w:sz w:val="20"/>
        </w:rPr>
      </w:pPr>
      <w:r w:rsidRPr="00833EF9">
        <w:rPr>
          <w:rFonts w:asciiTheme="minorHAnsi" w:hAnsiTheme="minorHAnsi" w:cstheme="minorHAnsi"/>
          <w:sz w:val="20"/>
        </w:rPr>
        <w:t xml:space="preserve">Začatie realizácie hlavných aktivít projektu je rozhodujúce pre určenie obdobia pre vznik oprávnených výdavkov, s výnimkou podporných aktivít, ktoré sa vecne viažu k hlavným aktivitám a ktoré boli vykonávané pred, resp. po realizácii hlavných aktivít </w:t>
      </w:r>
      <w:r w:rsidR="00FA774A">
        <w:rPr>
          <w:rFonts w:asciiTheme="minorHAnsi" w:hAnsiTheme="minorHAnsi" w:cstheme="minorHAnsi"/>
          <w:sz w:val="20"/>
        </w:rPr>
        <w:t>projektu podľa</w:t>
      </w:r>
      <w:r w:rsidR="00833EF9" w:rsidRPr="00833EF9">
        <w:rPr>
          <w:rFonts w:asciiTheme="minorHAnsi" w:hAnsiTheme="minorHAnsi" w:cstheme="minorHAnsi"/>
          <w:sz w:val="20"/>
        </w:rPr>
        <w:t xml:space="preserve"> definície oprávnených výdavkov a časových podmienok oprávnenosti výdavkov na podporné aktivity projektu podľa Čl. 15 ods. 1 písm. b) VZP. </w:t>
      </w:r>
      <w:r w:rsidRPr="00833EF9">
        <w:rPr>
          <w:rFonts w:asciiTheme="minorHAnsi" w:hAnsiTheme="minorHAnsi" w:cstheme="minorHAnsi"/>
          <w:sz w:val="20"/>
        </w:rPr>
        <w:t xml:space="preserve"> </w:t>
      </w:r>
    </w:p>
    <w:p w14:paraId="67FC1EE9" w14:textId="77777777" w:rsidR="00833EF9" w:rsidRDefault="00833EF9" w:rsidP="001922F3">
      <w:pPr>
        <w:pStyle w:val="Odsekzoznamu"/>
        <w:numPr>
          <w:ilvl w:val="0"/>
          <w:numId w:val="6"/>
        </w:numPr>
        <w:shd w:val="clear" w:color="auto" w:fill="FFFFFF" w:themeFill="background1"/>
        <w:spacing w:after="120" w:line="276" w:lineRule="auto"/>
        <w:ind w:left="425" w:hanging="425"/>
        <w:jc w:val="both"/>
        <w:rPr>
          <w:rFonts w:asciiTheme="minorHAnsi" w:hAnsiTheme="minorHAnsi" w:cstheme="minorHAnsi"/>
          <w:sz w:val="20"/>
        </w:rPr>
      </w:pPr>
      <w:r w:rsidRPr="00833EF9">
        <w:rPr>
          <w:rFonts w:asciiTheme="minorHAnsi" w:hAnsiTheme="minorHAnsi" w:cstheme="minorHAnsi"/>
          <w:sz w:val="20"/>
        </w:rPr>
        <w:t>Realizácia hlavných aktivít projektu zodpovedá obdobiu tzv. fyzickej realizácie projektu, t. j. obdobiu, v rámci ktorého prijímateľ</w:t>
      </w:r>
      <w:r>
        <w:rPr>
          <w:rFonts w:asciiTheme="minorHAnsi" w:hAnsiTheme="minorHAnsi" w:cstheme="minorHAnsi"/>
          <w:sz w:val="20"/>
        </w:rPr>
        <w:t xml:space="preserve"> realizuje jednotlivé hlavné aktivity projektu od začatia realizácie hlavných aktivít projektu, najskôr však od termínu definovanom vo Výzve, do ukončenia realizácie hlavných aktivít projektu, pričom za žiadnych okolností nesmie prekročiť termín stanovený v článku 63, odsek 2 NSU, t. j. </w:t>
      </w:r>
      <w:r w:rsidRPr="00833EF9">
        <w:rPr>
          <w:rFonts w:asciiTheme="minorHAnsi" w:hAnsiTheme="minorHAnsi" w:cstheme="minorHAnsi"/>
          <w:b/>
          <w:sz w:val="20"/>
        </w:rPr>
        <w:t>31. 12. 2029.</w:t>
      </w:r>
      <w:r>
        <w:rPr>
          <w:rFonts w:asciiTheme="minorHAnsi" w:hAnsiTheme="minorHAnsi" w:cstheme="minorHAnsi"/>
          <w:sz w:val="20"/>
        </w:rPr>
        <w:t xml:space="preserve"> </w:t>
      </w:r>
    </w:p>
    <w:p w14:paraId="68F353F0" w14:textId="7BD9BF13" w:rsidR="00D03919" w:rsidRDefault="00D03919" w:rsidP="001922F3">
      <w:pPr>
        <w:pStyle w:val="Odsekzoznamu"/>
        <w:numPr>
          <w:ilvl w:val="0"/>
          <w:numId w:val="6"/>
        </w:numPr>
        <w:shd w:val="clear" w:color="auto" w:fill="FFFFFF" w:themeFill="background1"/>
        <w:spacing w:after="120" w:line="276" w:lineRule="auto"/>
        <w:ind w:left="425" w:hanging="425"/>
        <w:jc w:val="both"/>
        <w:rPr>
          <w:rFonts w:asciiTheme="minorHAnsi" w:hAnsiTheme="minorHAnsi" w:cstheme="minorHAnsi"/>
          <w:sz w:val="20"/>
        </w:rPr>
      </w:pPr>
      <w:r w:rsidRPr="00833EF9">
        <w:rPr>
          <w:rFonts w:asciiTheme="minorHAnsi" w:hAnsiTheme="minorHAnsi" w:cstheme="minorHAnsi"/>
          <w:sz w:val="20"/>
        </w:rPr>
        <w:t xml:space="preserve">V odôvodnených prípadoch môže prijímateľ a SO pristúpiť k </w:t>
      </w:r>
      <w:r w:rsidRPr="009E33A2">
        <w:rPr>
          <w:rFonts w:asciiTheme="minorHAnsi" w:hAnsiTheme="minorHAnsi" w:cstheme="minorHAnsi"/>
          <w:b/>
          <w:sz w:val="20"/>
        </w:rPr>
        <w:t>pozastaveniu</w:t>
      </w:r>
      <w:r w:rsidRPr="00833EF9">
        <w:rPr>
          <w:rFonts w:asciiTheme="minorHAnsi" w:hAnsiTheme="minorHAnsi" w:cstheme="minorHAnsi"/>
          <w:sz w:val="20"/>
        </w:rPr>
        <w:t xml:space="preserve"> realizácie aktivít alebo financovania projektu, pričom dôvody pozastavenia musia byť bezodkladne písomne oznámené druhej zmluvnej strane. </w:t>
      </w:r>
      <w:r w:rsidR="00CC0BAF" w:rsidRPr="009E33A2">
        <w:rPr>
          <w:rFonts w:asciiTheme="minorHAnsi" w:hAnsiTheme="minorHAnsi" w:cstheme="minorHAnsi"/>
          <w:b/>
          <w:sz w:val="20"/>
          <w:u w:val="single"/>
        </w:rPr>
        <w:t>Vý</w:t>
      </w:r>
      <w:r w:rsidRPr="009E33A2">
        <w:rPr>
          <w:rFonts w:asciiTheme="minorHAnsi" w:hAnsiTheme="minorHAnsi" w:cstheme="minorHAnsi"/>
          <w:b/>
          <w:sz w:val="20"/>
          <w:u w:val="single"/>
        </w:rPr>
        <w:t>davky zrealizované prijímateľom počas pozastavenia projektu sú považované za neoprávnené</w:t>
      </w:r>
      <w:r w:rsidRPr="00833EF9">
        <w:rPr>
          <w:rFonts w:asciiTheme="minorHAnsi" w:hAnsiTheme="minorHAnsi" w:cstheme="minorHAnsi"/>
          <w:sz w:val="20"/>
        </w:rPr>
        <w:t xml:space="preserve">. Ak pominú okolnosti, ktoré boli dôvodom pozastavenia, prijímateľ bezodkladne oznámi túto skutočnosť </w:t>
      </w:r>
      <w:r w:rsidR="00926E40" w:rsidRPr="00833EF9">
        <w:rPr>
          <w:rFonts w:asciiTheme="minorHAnsi" w:hAnsiTheme="minorHAnsi" w:cstheme="minorHAnsi"/>
          <w:sz w:val="20"/>
        </w:rPr>
        <w:t>SO</w:t>
      </w:r>
      <w:r w:rsidRPr="00833EF9">
        <w:rPr>
          <w:rFonts w:asciiTheme="minorHAnsi" w:hAnsiTheme="minorHAnsi" w:cstheme="minorHAnsi"/>
          <w:sz w:val="20"/>
        </w:rPr>
        <w:t>, ktorý overí zodpovedajúce skutočnosti. V prípade, ak obnoveniu poskytovania</w:t>
      </w:r>
      <w:r w:rsidR="00926E40" w:rsidRPr="00833EF9">
        <w:rPr>
          <w:rFonts w:asciiTheme="minorHAnsi" w:hAnsiTheme="minorHAnsi" w:cstheme="minorHAnsi"/>
          <w:sz w:val="20"/>
        </w:rPr>
        <w:t xml:space="preserve"> NFP nebránia iné skutočnosti, SO </w:t>
      </w:r>
      <w:r w:rsidRPr="00833EF9">
        <w:rPr>
          <w:rFonts w:asciiTheme="minorHAnsi" w:hAnsiTheme="minorHAnsi" w:cstheme="minorHAnsi"/>
          <w:sz w:val="20"/>
        </w:rPr>
        <w:t>následne obnoví poskytovanie NFP.</w:t>
      </w:r>
    </w:p>
    <w:p w14:paraId="4C9A38F0" w14:textId="29C5A5BC" w:rsidR="00833EF9" w:rsidRPr="00833EF9" w:rsidRDefault="00833EF9" w:rsidP="001922F3">
      <w:pPr>
        <w:pStyle w:val="Odsekzoznamu"/>
        <w:numPr>
          <w:ilvl w:val="0"/>
          <w:numId w:val="6"/>
        </w:numPr>
        <w:shd w:val="clear" w:color="auto" w:fill="FFFFFF" w:themeFill="background1"/>
        <w:spacing w:after="120" w:line="276" w:lineRule="auto"/>
        <w:ind w:left="425" w:hanging="425"/>
        <w:jc w:val="both"/>
        <w:rPr>
          <w:rFonts w:asciiTheme="minorHAnsi" w:hAnsiTheme="minorHAnsi" w:cstheme="minorHAnsi"/>
          <w:sz w:val="20"/>
        </w:rPr>
      </w:pPr>
      <w:r>
        <w:rPr>
          <w:rFonts w:asciiTheme="minorHAnsi" w:hAnsiTheme="minorHAnsi" w:cstheme="minorHAnsi"/>
          <w:sz w:val="20"/>
        </w:rPr>
        <w:t xml:space="preserve">Prijímateľ je povinný informovať SO </w:t>
      </w:r>
      <w:r w:rsidRPr="00D84737">
        <w:rPr>
          <w:rFonts w:asciiTheme="minorHAnsi" w:hAnsiTheme="minorHAnsi" w:cstheme="minorHAnsi"/>
          <w:b/>
          <w:sz w:val="20"/>
        </w:rPr>
        <w:t>prostredníctvom ITMS</w:t>
      </w:r>
      <w:r w:rsidR="00C525EB">
        <w:rPr>
          <w:rFonts w:asciiTheme="minorHAnsi" w:hAnsiTheme="minorHAnsi" w:cstheme="minorHAnsi"/>
          <w:b/>
          <w:sz w:val="20"/>
        </w:rPr>
        <w:t>21+</w:t>
      </w:r>
      <w:r>
        <w:rPr>
          <w:rFonts w:asciiTheme="minorHAnsi" w:hAnsiTheme="minorHAnsi" w:cstheme="minorHAnsi"/>
          <w:sz w:val="20"/>
        </w:rPr>
        <w:t xml:space="preserve"> o dni ukončenia realizácie hlavných aktivít projektu a o dni ukončenia podporných aktivít projektu. </w:t>
      </w:r>
    </w:p>
    <w:p w14:paraId="4F352AAE" w14:textId="3E024E98" w:rsidR="00D03919" w:rsidRPr="00DF231B" w:rsidRDefault="00D03919" w:rsidP="001922F3">
      <w:pPr>
        <w:pStyle w:val="Odsekzoznamu"/>
        <w:keepNext/>
        <w:keepLines/>
        <w:numPr>
          <w:ilvl w:val="0"/>
          <w:numId w:val="6"/>
        </w:numPr>
        <w:autoSpaceDE w:val="0"/>
        <w:autoSpaceDN w:val="0"/>
        <w:adjustRightInd w:val="0"/>
        <w:spacing w:after="120" w:line="276" w:lineRule="auto"/>
        <w:ind w:left="425" w:hanging="425"/>
        <w:jc w:val="both"/>
        <w:rPr>
          <w:rFonts w:asciiTheme="minorHAnsi" w:hAnsiTheme="minorHAnsi" w:cstheme="minorHAnsi"/>
          <w:sz w:val="20"/>
        </w:rPr>
      </w:pPr>
      <w:r w:rsidRPr="00DF231B">
        <w:rPr>
          <w:rFonts w:asciiTheme="minorHAnsi" w:hAnsiTheme="minorHAnsi" w:cstheme="minorHAnsi"/>
          <w:sz w:val="20"/>
        </w:rPr>
        <w:t>Ďalšie informácie k realizácií aktivít projektu, dôvodom a podmienkam pozastavenia realizácie aktivít projektu sú uvedené v </w:t>
      </w:r>
      <w:r w:rsidRPr="001D179E">
        <w:rPr>
          <w:rFonts w:asciiTheme="minorHAnsi" w:hAnsiTheme="minorHAnsi" w:cstheme="minorHAnsi"/>
          <w:b/>
          <w:sz w:val="20"/>
        </w:rPr>
        <w:t>Čl. 8 VZP.</w:t>
      </w:r>
      <w:r w:rsidRPr="00DF231B">
        <w:rPr>
          <w:rFonts w:asciiTheme="minorHAnsi" w:hAnsiTheme="minorHAnsi" w:cstheme="minorHAnsi"/>
          <w:sz w:val="20"/>
        </w:rPr>
        <w:t xml:space="preserve"> </w:t>
      </w:r>
    </w:p>
    <w:p w14:paraId="75046CD2" w14:textId="3353B484" w:rsidR="000B50DA" w:rsidRPr="00BF1BF3" w:rsidRDefault="002D1D9D" w:rsidP="00CA6EE7">
      <w:pPr>
        <w:pStyle w:val="Nadpis2"/>
      </w:pPr>
      <w:bookmarkStart w:id="70" w:name="_Toc157690401"/>
      <w:bookmarkStart w:id="71" w:name="_Toc191041377"/>
      <w:r w:rsidRPr="002D1D9D">
        <w:t>Oprávnenosť výdavkov</w:t>
      </w:r>
      <w:bookmarkEnd w:id="70"/>
      <w:bookmarkEnd w:id="71"/>
    </w:p>
    <w:p w14:paraId="76A544E9" w14:textId="700460F2" w:rsidR="002D1D9D" w:rsidRPr="002D1D9D" w:rsidRDefault="002D1D9D" w:rsidP="00A1207D">
      <w:pPr>
        <w:pStyle w:val="Odsekzoznamu"/>
        <w:numPr>
          <w:ilvl w:val="0"/>
          <w:numId w:val="7"/>
        </w:numPr>
        <w:shd w:val="clear" w:color="auto" w:fill="FFFFFF" w:themeFill="background1"/>
        <w:spacing w:after="120" w:line="276" w:lineRule="auto"/>
        <w:ind w:left="425" w:hanging="425"/>
        <w:jc w:val="both"/>
        <w:rPr>
          <w:rFonts w:asciiTheme="minorHAnsi" w:hAnsiTheme="minorHAnsi" w:cstheme="minorHAnsi"/>
          <w:sz w:val="20"/>
          <w:szCs w:val="20"/>
        </w:rPr>
      </w:pPr>
      <w:r w:rsidRPr="002D1D9D">
        <w:rPr>
          <w:rFonts w:asciiTheme="minorHAnsi" w:hAnsiTheme="minorHAnsi" w:cstheme="minorHAnsi"/>
          <w:sz w:val="20"/>
        </w:rPr>
        <w:t>Oprávnenosť výdavkov vychádza zo splnenia podmienky oprávnenosti výdavku</w:t>
      </w:r>
      <w:r w:rsidR="002461F1">
        <w:rPr>
          <w:rFonts w:asciiTheme="minorHAnsi" w:hAnsiTheme="minorHAnsi" w:cstheme="minorHAnsi"/>
          <w:sz w:val="20"/>
        </w:rPr>
        <w:t xml:space="preserve"> v rámci charakteru výdavku a zo sumy</w:t>
      </w:r>
      <w:r w:rsidRPr="002D1D9D">
        <w:rPr>
          <w:rFonts w:asciiTheme="minorHAnsi" w:hAnsiTheme="minorHAnsi" w:cstheme="minorHAnsi"/>
          <w:sz w:val="20"/>
        </w:rPr>
        <w:t xml:space="preserve"> schváleného NFP pre jednotlivé skupiny vý</w:t>
      </w:r>
      <w:r w:rsidR="00833EF9">
        <w:rPr>
          <w:rFonts w:asciiTheme="minorHAnsi" w:hAnsiTheme="minorHAnsi" w:cstheme="minorHAnsi"/>
          <w:sz w:val="20"/>
        </w:rPr>
        <w:t>davkov, ktoré sú premietnuté v prílohe č. 2 Zmluvy a v p</w:t>
      </w:r>
      <w:r w:rsidRPr="002D1D9D">
        <w:rPr>
          <w:rFonts w:asciiTheme="minorHAnsi" w:hAnsiTheme="minorHAnsi" w:cstheme="minorHAnsi"/>
          <w:sz w:val="20"/>
        </w:rPr>
        <w:t>rílohe č. 3 Zmluvy</w:t>
      </w:r>
      <w:r w:rsidR="00D84737">
        <w:rPr>
          <w:rFonts w:asciiTheme="minorHAnsi" w:hAnsiTheme="minorHAnsi" w:cstheme="minorHAnsi"/>
          <w:sz w:val="20"/>
        </w:rPr>
        <w:t xml:space="preserve"> -</w:t>
      </w:r>
      <w:r w:rsidR="00FA774A">
        <w:rPr>
          <w:rFonts w:asciiTheme="minorHAnsi" w:hAnsiTheme="minorHAnsi" w:cstheme="minorHAnsi"/>
          <w:sz w:val="20"/>
        </w:rPr>
        <w:t xml:space="preserve"> Rozpočet projektu</w:t>
      </w:r>
      <w:r w:rsidRPr="002D1D9D">
        <w:rPr>
          <w:rFonts w:asciiTheme="minorHAnsi" w:hAnsiTheme="minorHAnsi" w:cstheme="minorHAnsi"/>
          <w:sz w:val="20"/>
        </w:rPr>
        <w:t xml:space="preserve">, resp. jej dodatkoch. </w:t>
      </w:r>
    </w:p>
    <w:p w14:paraId="35C11472" w14:textId="1CDC6A5F" w:rsidR="002D1D9D" w:rsidRPr="00D84737" w:rsidRDefault="002D1D9D" w:rsidP="00A1207D">
      <w:pPr>
        <w:pStyle w:val="Odsekzoznamu"/>
        <w:numPr>
          <w:ilvl w:val="0"/>
          <w:numId w:val="7"/>
        </w:numPr>
        <w:shd w:val="clear" w:color="auto" w:fill="FFFFFF" w:themeFill="background1"/>
        <w:spacing w:after="120" w:line="276" w:lineRule="auto"/>
        <w:ind w:left="425" w:hanging="425"/>
        <w:jc w:val="both"/>
        <w:rPr>
          <w:rFonts w:asciiTheme="minorHAnsi" w:hAnsiTheme="minorHAnsi" w:cstheme="minorHAnsi"/>
          <w:b/>
          <w:sz w:val="20"/>
          <w:szCs w:val="20"/>
          <w:u w:val="single"/>
        </w:rPr>
      </w:pPr>
      <w:r w:rsidRPr="002D1D9D">
        <w:rPr>
          <w:rFonts w:asciiTheme="minorHAnsi" w:hAnsiTheme="minorHAnsi" w:cstheme="minorHAnsi"/>
          <w:b/>
          <w:sz w:val="20"/>
        </w:rPr>
        <w:t>Oprávnené výdavky</w:t>
      </w:r>
      <w:r w:rsidRPr="002D1D9D">
        <w:rPr>
          <w:rFonts w:asciiTheme="minorHAnsi" w:hAnsiTheme="minorHAnsi" w:cstheme="minorHAnsi"/>
          <w:sz w:val="20"/>
        </w:rPr>
        <w:t xml:space="preserve"> </w:t>
      </w:r>
      <w:r w:rsidRPr="002811ED">
        <w:rPr>
          <w:rFonts w:asciiTheme="minorHAnsi" w:hAnsiTheme="minorHAnsi" w:cstheme="minorHAnsi"/>
          <w:b/>
          <w:sz w:val="20"/>
          <w:u w:val="single"/>
        </w:rPr>
        <w:t>sú výdavky, ktoré skutočne vznikli a boli uhradené prijímateľom počas obdobia oprávnenosti výdavkov</w:t>
      </w:r>
      <w:r w:rsidRPr="002811ED">
        <w:rPr>
          <w:rFonts w:asciiTheme="minorHAnsi" w:hAnsiTheme="minorHAnsi" w:cstheme="minorHAnsi"/>
          <w:b/>
          <w:u w:val="single"/>
          <w:vertAlign w:val="superscript"/>
        </w:rPr>
        <w:footnoteReference w:id="6"/>
      </w:r>
      <w:r w:rsidRPr="002811ED">
        <w:rPr>
          <w:rFonts w:asciiTheme="minorHAnsi" w:hAnsiTheme="minorHAnsi" w:cstheme="minorHAnsi"/>
          <w:b/>
          <w:sz w:val="20"/>
          <w:u w:val="single"/>
        </w:rPr>
        <w:t xml:space="preserve"> </w:t>
      </w:r>
      <w:r w:rsidR="00A23A55">
        <w:rPr>
          <w:rFonts w:asciiTheme="minorHAnsi" w:hAnsiTheme="minorHAnsi" w:cstheme="minorHAnsi"/>
          <w:b/>
          <w:sz w:val="20"/>
          <w:u w:val="single"/>
        </w:rPr>
        <w:t xml:space="preserve">(medzi 01. 01. 2021 a 31. 12. 2029) </w:t>
      </w:r>
      <w:r w:rsidRPr="002811ED">
        <w:rPr>
          <w:rFonts w:asciiTheme="minorHAnsi" w:hAnsiTheme="minorHAnsi" w:cstheme="minorHAnsi"/>
          <w:b/>
          <w:sz w:val="20"/>
          <w:u w:val="single"/>
        </w:rPr>
        <w:t>v súvislosti s realizáciou aktivít projektu pod</w:t>
      </w:r>
      <w:r w:rsidR="009D2C78">
        <w:rPr>
          <w:rFonts w:asciiTheme="minorHAnsi" w:hAnsiTheme="minorHAnsi" w:cstheme="minorHAnsi"/>
          <w:b/>
          <w:sz w:val="20"/>
          <w:u w:val="single"/>
        </w:rPr>
        <w:t xml:space="preserve">ľa Zmluvy, ak spĺňajú pravidlá </w:t>
      </w:r>
      <w:r w:rsidRPr="002811ED">
        <w:rPr>
          <w:rFonts w:asciiTheme="minorHAnsi" w:hAnsiTheme="minorHAnsi" w:cstheme="minorHAnsi"/>
          <w:b/>
          <w:sz w:val="20"/>
          <w:u w:val="single"/>
        </w:rPr>
        <w:t xml:space="preserve">oprávnenosti výdavkov uvedené v predmetnej </w:t>
      </w:r>
      <w:r w:rsidR="00805F5D" w:rsidRPr="002811ED">
        <w:rPr>
          <w:rFonts w:asciiTheme="minorHAnsi" w:hAnsiTheme="minorHAnsi" w:cstheme="minorHAnsi"/>
          <w:b/>
          <w:sz w:val="20"/>
          <w:u w:val="single"/>
        </w:rPr>
        <w:t>V</w:t>
      </w:r>
      <w:r w:rsidRPr="002811ED">
        <w:rPr>
          <w:rFonts w:asciiTheme="minorHAnsi" w:hAnsiTheme="minorHAnsi" w:cstheme="minorHAnsi"/>
          <w:b/>
          <w:sz w:val="20"/>
          <w:u w:val="single"/>
        </w:rPr>
        <w:t>ýzve</w:t>
      </w:r>
      <w:r w:rsidR="00805F5D" w:rsidRPr="002811ED">
        <w:rPr>
          <w:rFonts w:asciiTheme="minorHAnsi" w:hAnsiTheme="minorHAnsi" w:cstheme="minorHAnsi"/>
          <w:b/>
          <w:sz w:val="20"/>
          <w:u w:val="single"/>
        </w:rPr>
        <w:t>, sú</w:t>
      </w:r>
      <w:r w:rsidRPr="002811ED">
        <w:rPr>
          <w:rFonts w:asciiTheme="minorHAnsi" w:hAnsiTheme="minorHAnsi" w:cstheme="minorHAnsi"/>
          <w:b/>
          <w:sz w:val="20"/>
          <w:u w:val="single"/>
        </w:rPr>
        <w:t xml:space="preserve"> v súlade s relevantnou legislatívou EÚ a SR a riadiacou dokumentáciou vydávanou SO, RO, platobným orgánom alebo iným oprávneným orgánom.</w:t>
      </w:r>
    </w:p>
    <w:p w14:paraId="0E6A57D7" w14:textId="39737EED" w:rsidR="00D84737" w:rsidRPr="00D84737" w:rsidRDefault="00D84737" w:rsidP="00A1207D">
      <w:pPr>
        <w:pStyle w:val="Odsekzoznamu"/>
        <w:numPr>
          <w:ilvl w:val="0"/>
          <w:numId w:val="7"/>
        </w:numPr>
        <w:shd w:val="clear" w:color="auto" w:fill="FFFFFF" w:themeFill="background1"/>
        <w:spacing w:after="120" w:line="276" w:lineRule="auto"/>
        <w:ind w:left="425" w:hanging="425"/>
        <w:jc w:val="both"/>
        <w:rPr>
          <w:rFonts w:asciiTheme="minorHAnsi" w:hAnsiTheme="minorHAnsi" w:cstheme="minorHAnsi"/>
          <w:sz w:val="20"/>
          <w:szCs w:val="20"/>
          <w:u w:val="single"/>
        </w:rPr>
      </w:pPr>
      <w:r w:rsidRPr="00D84737">
        <w:rPr>
          <w:rFonts w:asciiTheme="minorHAnsi" w:hAnsiTheme="minorHAnsi" w:cstheme="minorHAnsi"/>
          <w:sz w:val="20"/>
        </w:rPr>
        <w:t>Oprávnený výdavok musí byť primeraný (t. j. zodpovedať obvyklým cenám v danom mieste, čase a zodpovedať potrebám projektu) a nesmie sa časovo a vecne prekrývať s inými prostriedkami zo všeobecného rozpočtu EÚ (zákaz duplicitného financovania výdavkov).</w:t>
      </w:r>
    </w:p>
    <w:p w14:paraId="2E06CDF3" w14:textId="37B6341B" w:rsidR="00D84737" w:rsidRPr="00D84737" w:rsidRDefault="002D1D9D" w:rsidP="007F78F2">
      <w:pPr>
        <w:pStyle w:val="Odsekzoznamu"/>
        <w:numPr>
          <w:ilvl w:val="0"/>
          <w:numId w:val="7"/>
        </w:numPr>
        <w:shd w:val="clear" w:color="auto" w:fill="FFFFFF" w:themeFill="background1"/>
        <w:spacing w:after="120" w:line="276" w:lineRule="auto"/>
        <w:ind w:left="425" w:hanging="425"/>
        <w:jc w:val="both"/>
        <w:rPr>
          <w:rFonts w:asciiTheme="minorHAnsi" w:hAnsiTheme="minorHAnsi" w:cstheme="minorHAnsi"/>
          <w:sz w:val="20"/>
          <w:szCs w:val="20"/>
        </w:rPr>
      </w:pPr>
      <w:r w:rsidRPr="002D1D9D">
        <w:rPr>
          <w:rFonts w:asciiTheme="minorHAnsi" w:hAnsiTheme="minorHAnsi" w:cstheme="minorHAnsi"/>
          <w:sz w:val="20"/>
        </w:rPr>
        <w:t xml:space="preserve">Oprávnenosť výdavkov prijímateľ spravidla preukazuje účtovnými dokladmi alebo </w:t>
      </w:r>
      <w:r>
        <w:rPr>
          <w:rFonts w:asciiTheme="minorHAnsi" w:hAnsiTheme="minorHAnsi" w:cstheme="minorHAnsi"/>
          <w:sz w:val="20"/>
        </w:rPr>
        <w:t xml:space="preserve">inou dokumentáciou určenou </w:t>
      </w:r>
      <w:r w:rsidR="00230FBB">
        <w:rPr>
          <w:rFonts w:asciiTheme="minorHAnsi" w:hAnsiTheme="minorHAnsi" w:cstheme="minorHAnsi"/>
          <w:sz w:val="20"/>
        </w:rPr>
        <w:t>SO</w:t>
      </w:r>
      <w:r w:rsidRPr="002D1D9D">
        <w:rPr>
          <w:rFonts w:asciiTheme="minorHAnsi" w:hAnsiTheme="minorHAnsi" w:cstheme="minorHAnsi"/>
          <w:sz w:val="20"/>
        </w:rPr>
        <w:t>. Výnimkou je preukazovanie oprávnenosti výdavkov, na kt</w:t>
      </w:r>
      <w:r w:rsidR="00077137">
        <w:rPr>
          <w:rFonts w:asciiTheme="minorHAnsi" w:hAnsiTheme="minorHAnsi" w:cstheme="minorHAnsi"/>
          <w:sz w:val="20"/>
        </w:rPr>
        <w:t xml:space="preserve">oré sa uplatňujú pravidlá </w:t>
      </w:r>
      <w:r w:rsidR="00077137" w:rsidRPr="00210A9C">
        <w:rPr>
          <w:rFonts w:asciiTheme="minorHAnsi" w:hAnsiTheme="minorHAnsi" w:cstheme="minorHAnsi"/>
          <w:b/>
          <w:sz w:val="20"/>
        </w:rPr>
        <w:t>pre ZVV</w:t>
      </w:r>
      <w:r w:rsidR="00D84737">
        <w:rPr>
          <w:rFonts w:asciiTheme="minorHAnsi" w:hAnsiTheme="minorHAnsi" w:cstheme="minorHAnsi"/>
          <w:sz w:val="20"/>
        </w:rPr>
        <w:t xml:space="preserve"> </w:t>
      </w:r>
      <w:r w:rsidR="00D84737" w:rsidRPr="00210A9C">
        <w:rPr>
          <w:rFonts w:asciiTheme="minorHAnsi" w:hAnsiTheme="minorHAnsi" w:cstheme="minorHAnsi"/>
          <w:b/>
          <w:sz w:val="20"/>
        </w:rPr>
        <w:t>a pri ktorých sa ich skutočný vznik nepreukazuje.</w:t>
      </w:r>
      <w:r w:rsidR="00D84737">
        <w:rPr>
          <w:rFonts w:asciiTheme="minorHAnsi" w:hAnsiTheme="minorHAnsi" w:cstheme="minorHAnsi"/>
          <w:sz w:val="20"/>
        </w:rPr>
        <w:t xml:space="preserve"> </w:t>
      </w:r>
    </w:p>
    <w:p w14:paraId="152B8D18" w14:textId="183F6F52" w:rsidR="008156F2" w:rsidRPr="008156F2" w:rsidRDefault="002D1D9D" w:rsidP="00A1207D">
      <w:pPr>
        <w:pStyle w:val="Odsekzoznamu"/>
        <w:numPr>
          <w:ilvl w:val="0"/>
          <w:numId w:val="7"/>
        </w:numPr>
        <w:spacing w:line="276" w:lineRule="auto"/>
        <w:ind w:left="426" w:hanging="426"/>
        <w:jc w:val="both"/>
        <w:rPr>
          <w:rFonts w:asciiTheme="minorHAnsi" w:hAnsiTheme="minorHAnsi" w:cstheme="minorHAnsi"/>
          <w:sz w:val="20"/>
        </w:rPr>
      </w:pPr>
      <w:r w:rsidRPr="00FA774A">
        <w:rPr>
          <w:rFonts w:asciiTheme="minorHAnsi" w:hAnsiTheme="minorHAnsi" w:cstheme="minorHAnsi"/>
          <w:b/>
          <w:sz w:val="20"/>
        </w:rPr>
        <w:t xml:space="preserve">Výdavky, ktoré nespĺňajú podmienky oprávnenosti, sú považované za neoprávnené a nemožno ich </w:t>
      </w:r>
      <w:r w:rsidRPr="008156F2">
        <w:rPr>
          <w:rFonts w:asciiTheme="minorHAnsi" w:hAnsiTheme="minorHAnsi" w:cstheme="minorHAnsi"/>
          <w:b/>
          <w:sz w:val="20"/>
        </w:rPr>
        <w:t xml:space="preserve">preplatiť v rámci predloženej </w:t>
      </w:r>
      <w:proofErr w:type="spellStart"/>
      <w:r w:rsidR="00077137" w:rsidRPr="008156F2">
        <w:rPr>
          <w:rFonts w:asciiTheme="minorHAnsi" w:hAnsiTheme="minorHAnsi" w:cstheme="minorHAnsi"/>
          <w:b/>
          <w:sz w:val="20"/>
        </w:rPr>
        <w:t>ŽoP</w:t>
      </w:r>
      <w:proofErr w:type="spellEnd"/>
      <w:r w:rsidRPr="008156F2">
        <w:rPr>
          <w:rFonts w:asciiTheme="minorHAnsi" w:hAnsiTheme="minorHAnsi" w:cstheme="minorHAnsi"/>
          <w:b/>
          <w:sz w:val="20"/>
        </w:rPr>
        <w:t>.</w:t>
      </w:r>
      <w:r w:rsidRPr="008156F2">
        <w:rPr>
          <w:rFonts w:asciiTheme="minorHAnsi" w:hAnsiTheme="minorHAnsi" w:cstheme="minorHAnsi"/>
          <w:sz w:val="20"/>
        </w:rPr>
        <w:t xml:space="preserve"> Ak výdavky v </w:t>
      </w:r>
      <w:proofErr w:type="spellStart"/>
      <w:r w:rsidR="00230FBB" w:rsidRPr="008156F2">
        <w:rPr>
          <w:rFonts w:asciiTheme="minorHAnsi" w:hAnsiTheme="minorHAnsi" w:cstheme="minorHAnsi"/>
          <w:sz w:val="20"/>
        </w:rPr>
        <w:t>ŽoP</w:t>
      </w:r>
      <w:proofErr w:type="spellEnd"/>
      <w:r w:rsidR="00230FBB" w:rsidRPr="008156F2">
        <w:rPr>
          <w:rFonts w:asciiTheme="minorHAnsi" w:hAnsiTheme="minorHAnsi" w:cstheme="minorHAnsi"/>
          <w:sz w:val="20"/>
        </w:rPr>
        <w:t xml:space="preserve"> boli pôvodne SO </w:t>
      </w:r>
      <w:r w:rsidRPr="008156F2">
        <w:rPr>
          <w:rFonts w:asciiTheme="minorHAnsi" w:hAnsiTheme="minorHAnsi" w:cstheme="minorHAnsi"/>
          <w:sz w:val="20"/>
        </w:rPr>
        <w:t>schválené, ale následne</w:t>
      </w:r>
      <w:r w:rsidRPr="002D1D9D">
        <w:rPr>
          <w:rFonts w:asciiTheme="minorHAnsi" w:hAnsiTheme="minorHAnsi" w:cstheme="minorHAnsi"/>
          <w:sz w:val="20"/>
        </w:rPr>
        <w:t xml:space="preserve"> kontrola/audit identifikuje neoprávnené výdavky, prijímateľ je povinný vrátiť </w:t>
      </w:r>
      <w:del w:id="72" w:author="KH" w:date="2025-11-17T09:57:00Z">
        <w:r w:rsidRPr="002D1D9D" w:rsidDel="005E1836">
          <w:rPr>
            <w:rFonts w:asciiTheme="minorHAnsi" w:hAnsiTheme="minorHAnsi" w:cstheme="minorHAnsi"/>
            <w:sz w:val="20"/>
          </w:rPr>
          <w:delText xml:space="preserve">poskytnutý </w:delText>
        </w:r>
      </w:del>
      <w:r w:rsidRPr="002D1D9D">
        <w:rPr>
          <w:rFonts w:asciiTheme="minorHAnsi" w:hAnsiTheme="minorHAnsi" w:cstheme="minorHAnsi"/>
          <w:sz w:val="20"/>
        </w:rPr>
        <w:t>NFP zodpovedajúci identifikovaným neoprávneným výdavkom.</w:t>
      </w:r>
    </w:p>
    <w:p w14:paraId="3D98CD32" w14:textId="08516807" w:rsidR="008156F2" w:rsidRPr="008156F2" w:rsidRDefault="008156F2" w:rsidP="00A1207D">
      <w:pPr>
        <w:pStyle w:val="Odsekzoznamu"/>
        <w:numPr>
          <w:ilvl w:val="0"/>
          <w:numId w:val="7"/>
        </w:numPr>
        <w:spacing w:line="276" w:lineRule="auto"/>
        <w:ind w:left="426" w:hanging="426"/>
        <w:jc w:val="both"/>
        <w:rPr>
          <w:szCs w:val="20"/>
        </w:rPr>
      </w:pPr>
      <w:r w:rsidRPr="008156F2">
        <w:rPr>
          <w:rFonts w:asciiTheme="minorHAnsi" w:hAnsiTheme="minorHAnsi" w:cstheme="minorHAnsi"/>
          <w:sz w:val="20"/>
        </w:rPr>
        <w:lastRenderedPageBreak/>
        <w:t xml:space="preserve">Daň z pridanej hodnoty (ďalej aj „DPH“) </w:t>
      </w:r>
      <w:r w:rsidRPr="008156F2">
        <w:rPr>
          <w:rFonts w:asciiTheme="minorHAnsi" w:hAnsiTheme="minorHAnsi" w:cstheme="minorHAnsi"/>
          <w:b/>
          <w:sz w:val="20"/>
        </w:rPr>
        <w:t>je neoprávneným výdavkom</w:t>
      </w:r>
      <w:r w:rsidRPr="008156F2">
        <w:rPr>
          <w:rFonts w:asciiTheme="minorHAnsi" w:hAnsiTheme="minorHAnsi" w:cstheme="minorHAnsi"/>
          <w:sz w:val="20"/>
        </w:rPr>
        <w:t xml:space="preserve"> okrem prípadov, kedy nie je možné nárokovať jej odpočet podľa platnej legislatívy SR. DPH nie je oprávneným výdavkom v prípade, že prijímateľ má nárok na jej odpočet na vstupe. Nárok na odpočet je vymedzený zákonom  č. 222/2004 Z. z. o dani z pridanej hodnoty v znení neskorších predpisov. Oprávnená DPH sa vzťahuje len k plneniam, ktoré sú považované za oprávnené. V prípade, ak je výdavok oprávnený iba čiastočne, DPH vzťahujúca sa k tomuto výdavku je oprávneným výdavkom v rovnakom pomere.</w:t>
      </w:r>
    </w:p>
    <w:p w14:paraId="4D5E7914" w14:textId="41094DF8" w:rsidR="00805F5D" w:rsidRDefault="002D1D9D" w:rsidP="00BC6454">
      <w:pPr>
        <w:pStyle w:val="Odsekzoznamu"/>
        <w:numPr>
          <w:ilvl w:val="0"/>
          <w:numId w:val="85"/>
        </w:numPr>
        <w:spacing w:line="276" w:lineRule="auto"/>
        <w:ind w:left="426" w:hanging="426"/>
        <w:jc w:val="both"/>
        <w:rPr>
          <w:rFonts w:asciiTheme="minorHAnsi" w:hAnsiTheme="minorHAnsi" w:cstheme="minorHAnsi"/>
          <w:sz w:val="20"/>
        </w:rPr>
      </w:pPr>
      <w:r w:rsidRPr="008156F2">
        <w:rPr>
          <w:rFonts w:asciiTheme="minorHAnsi" w:hAnsiTheme="minorHAnsi" w:cstheme="minorHAnsi"/>
          <w:sz w:val="20"/>
        </w:rPr>
        <w:t>Ďalšie informácie k oprávnenosti výdavkov sú uvedené v Čl. 15 VZP</w:t>
      </w:r>
      <w:r w:rsidR="00805F5D" w:rsidRPr="008156F2">
        <w:rPr>
          <w:rFonts w:asciiTheme="minorHAnsi" w:hAnsiTheme="minorHAnsi" w:cstheme="minorHAnsi"/>
          <w:sz w:val="20"/>
        </w:rPr>
        <w:t>, </w:t>
      </w:r>
      <w:r w:rsidRPr="008156F2">
        <w:rPr>
          <w:rFonts w:asciiTheme="minorHAnsi" w:hAnsiTheme="minorHAnsi" w:cstheme="minorHAnsi"/>
          <w:sz w:val="20"/>
        </w:rPr>
        <w:t>v</w:t>
      </w:r>
      <w:r w:rsidR="00805F5D" w:rsidRPr="008156F2">
        <w:rPr>
          <w:rFonts w:asciiTheme="minorHAnsi" w:hAnsiTheme="minorHAnsi" w:cstheme="minorHAnsi"/>
          <w:sz w:val="20"/>
        </w:rPr>
        <w:t>o Výzve a v Príručke k oprávnenosti výdavk</w:t>
      </w:r>
      <w:r w:rsidR="00E82411" w:rsidRPr="008156F2">
        <w:rPr>
          <w:rFonts w:asciiTheme="minorHAnsi" w:hAnsiTheme="minorHAnsi" w:cstheme="minorHAnsi"/>
          <w:sz w:val="20"/>
        </w:rPr>
        <w:t>ov, ktorú vydáva</w:t>
      </w:r>
      <w:r w:rsidR="00D96CE0" w:rsidRPr="008156F2">
        <w:rPr>
          <w:rFonts w:asciiTheme="minorHAnsi" w:hAnsiTheme="minorHAnsi" w:cstheme="minorHAnsi"/>
          <w:sz w:val="20"/>
        </w:rPr>
        <w:t xml:space="preserve"> CKO</w:t>
      </w:r>
      <w:r w:rsidR="00077137" w:rsidRPr="008156F2">
        <w:rPr>
          <w:rFonts w:asciiTheme="minorHAnsi" w:hAnsiTheme="minorHAnsi" w:cstheme="minorHAnsi"/>
          <w:sz w:val="20"/>
        </w:rPr>
        <w:t>.</w:t>
      </w:r>
    </w:p>
    <w:p w14:paraId="1D010507" w14:textId="77777777" w:rsidR="008156F2" w:rsidRPr="008156F2" w:rsidRDefault="008156F2" w:rsidP="008156F2">
      <w:pPr>
        <w:pStyle w:val="Odsekzoznamu"/>
        <w:ind w:left="426"/>
        <w:jc w:val="both"/>
        <w:rPr>
          <w:rFonts w:asciiTheme="minorHAnsi" w:hAnsiTheme="minorHAnsi" w:cstheme="minorHAnsi"/>
          <w:sz w:val="20"/>
        </w:rPr>
      </w:pPr>
    </w:p>
    <w:p w14:paraId="7694B0FA" w14:textId="670AA54E" w:rsidR="00B56BB0" w:rsidRPr="00FA774A" w:rsidRDefault="00805F5D"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b/>
          <w:sz w:val="20"/>
          <w:u w:val="single"/>
        </w:rPr>
      </w:pPr>
      <w:r w:rsidRPr="00FA774A">
        <w:rPr>
          <w:rFonts w:asciiTheme="minorHAnsi" w:hAnsiTheme="minorHAnsi" w:cstheme="minorHAnsi"/>
          <w:b/>
          <w:sz w:val="20"/>
          <w:u w:val="single"/>
        </w:rPr>
        <w:t xml:space="preserve">Informácia pre prijímateľa: </w:t>
      </w:r>
    </w:p>
    <w:p w14:paraId="1E74903B" w14:textId="77777777" w:rsidR="00A23A55" w:rsidRPr="00833EF9" w:rsidRDefault="00A23A55"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b/>
          <w:sz w:val="20"/>
        </w:rPr>
      </w:pPr>
    </w:p>
    <w:p w14:paraId="6A30EC38" w14:textId="42564764" w:rsidR="00B31E98" w:rsidRDefault="00EB4618"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b/>
          <w:sz w:val="20"/>
        </w:rPr>
      </w:pPr>
      <w:r>
        <w:rPr>
          <w:rFonts w:asciiTheme="minorHAnsi" w:hAnsiTheme="minorHAnsi" w:cstheme="minorHAnsi"/>
          <w:b/>
          <w:sz w:val="20"/>
        </w:rPr>
        <w:t>NFP</w:t>
      </w:r>
      <w:r w:rsidR="00805F5D" w:rsidRPr="002811ED">
        <w:rPr>
          <w:rFonts w:asciiTheme="minorHAnsi" w:hAnsiTheme="minorHAnsi" w:cstheme="minorHAnsi"/>
          <w:b/>
          <w:sz w:val="20"/>
        </w:rPr>
        <w:t xml:space="preserve"> nie je možné udeliť na projekty, ktoré boli fyzicky ukončené alebo sa plne realizovali ešte pred predložením</w:t>
      </w:r>
      <w:r w:rsidR="00DF20F2">
        <w:rPr>
          <w:rFonts w:asciiTheme="minorHAnsi" w:hAnsiTheme="minorHAnsi" w:cstheme="minorHAnsi"/>
          <w:b/>
          <w:sz w:val="20"/>
        </w:rPr>
        <w:t xml:space="preserve"> </w:t>
      </w:r>
      <w:proofErr w:type="spellStart"/>
      <w:r w:rsidR="00077137">
        <w:rPr>
          <w:rFonts w:asciiTheme="minorHAnsi" w:hAnsiTheme="minorHAnsi" w:cstheme="minorHAnsi"/>
          <w:b/>
          <w:sz w:val="20"/>
        </w:rPr>
        <w:t>ŽoNFP</w:t>
      </w:r>
      <w:proofErr w:type="spellEnd"/>
      <w:r w:rsidR="00805F5D" w:rsidRPr="002811ED">
        <w:rPr>
          <w:rFonts w:asciiTheme="minorHAnsi" w:hAnsiTheme="minorHAnsi" w:cstheme="minorHAnsi"/>
          <w:b/>
          <w:sz w:val="20"/>
        </w:rPr>
        <w:t>. Výdavky spĺňajúce podmienky územnej oprávnenosti sú výdavky, ktoré sú realizované na oprávnenom území</w:t>
      </w:r>
      <w:r w:rsidR="00A93A6A">
        <w:rPr>
          <w:rFonts w:asciiTheme="minorHAnsi" w:hAnsiTheme="minorHAnsi" w:cstheme="minorHAnsi"/>
          <w:b/>
          <w:sz w:val="20"/>
        </w:rPr>
        <w:t>,</w:t>
      </w:r>
      <w:r w:rsidR="00805F5D" w:rsidRPr="002811ED">
        <w:rPr>
          <w:rFonts w:asciiTheme="minorHAnsi" w:hAnsiTheme="minorHAnsi" w:cstheme="minorHAnsi"/>
          <w:b/>
          <w:sz w:val="20"/>
        </w:rPr>
        <w:t xml:space="preserve"> t.</w:t>
      </w:r>
      <w:r w:rsidR="00DF20F2">
        <w:rPr>
          <w:rFonts w:asciiTheme="minorHAnsi" w:hAnsiTheme="minorHAnsi" w:cstheme="minorHAnsi"/>
          <w:b/>
          <w:sz w:val="20"/>
        </w:rPr>
        <w:t xml:space="preserve"> </w:t>
      </w:r>
      <w:r w:rsidR="00805F5D" w:rsidRPr="002811ED">
        <w:rPr>
          <w:rFonts w:asciiTheme="minorHAnsi" w:hAnsiTheme="minorHAnsi" w:cstheme="minorHAnsi"/>
          <w:b/>
          <w:sz w:val="20"/>
        </w:rPr>
        <w:t>j. n</w:t>
      </w:r>
      <w:r w:rsidR="001D179E">
        <w:rPr>
          <w:rFonts w:asciiTheme="minorHAnsi" w:hAnsiTheme="minorHAnsi" w:cstheme="minorHAnsi"/>
          <w:b/>
          <w:sz w:val="20"/>
        </w:rPr>
        <w:t>a území definovanom príslušnou V</w:t>
      </w:r>
      <w:r w:rsidR="00805F5D" w:rsidRPr="002811ED">
        <w:rPr>
          <w:rFonts w:asciiTheme="minorHAnsi" w:hAnsiTheme="minorHAnsi" w:cstheme="minorHAnsi"/>
          <w:b/>
          <w:sz w:val="20"/>
        </w:rPr>
        <w:t>ýzvou.</w:t>
      </w:r>
    </w:p>
    <w:p w14:paraId="6A334E05" w14:textId="77777777" w:rsidR="00B31E98" w:rsidRDefault="00B31E98"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b/>
          <w:sz w:val="20"/>
        </w:rPr>
      </w:pPr>
    </w:p>
    <w:p w14:paraId="4C096E0E" w14:textId="4A44A9EA" w:rsidR="00B31E98" w:rsidRPr="009B6849" w:rsidRDefault="00805F5D"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r w:rsidRPr="00B31E98">
        <w:rPr>
          <w:rFonts w:asciiTheme="minorHAnsi" w:hAnsiTheme="minorHAnsi" w:cstheme="minorHAnsi"/>
          <w:sz w:val="20"/>
        </w:rPr>
        <w:t>Za oprávnené možno považovať tiež len také výdavky,</w:t>
      </w:r>
      <w:r w:rsidR="00AB736C" w:rsidRPr="00B31E98">
        <w:rPr>
          <w:rFonts w:asciiTheme="minorHAnsi" w:hAnsiTheme="minorHAnsi" w:cstheme="minorHAnsi"/>
          <w:sz w:val="20"/>
        </w:rPr>
        <w:t xml:space="preserve"> ak si </w:t>
      </w:r>
      <w:r w:rsidR="00AB736C" w:rsidRPr="00D362C2">
        <w:rPr>
          <w:rFonts w:asciiTheme="minorHAnsi" w:hAnsiTheme="minorHAnsi" w:cstheme="minorHAnsi"/>
          <w:b/>
          <w:sz w:val="20"/>
        </w:rPr>
        <w:t>prijímateľ/p</w:t>
      </w:r>
      <w:r w:rsidRPr="00D362C2">
        <w:rPr>
          <w:rFonts w:asciiTheme="minorHAnsi" w:hAnsiTheme="minorHAnsi" w:cstheme="minorHAnsi"/>
          <w:b/>
          <w:sz w:val="20"/>
        </w:rPr>
        <w:t>artner</w:t>
      </w:r>
      <w:r w:rsidRPr="00B31E98">
        <w:rPr>
          <w:rFonts w:asciiTheme="minorHAnsi" w:hAnsiTheme="minorHAnsi" w:cstheme="minorHAnsi"/>
          <w:sz w:val="20"/>
        </w:rPr>
        <w:t xml:space="preserve"> splnil povinnosť </w:t>
      </w:r>
      <w:r w:rsidRPr="00B31E98">
        <w:rPr>
          <w:rFonts w:asciiTheme="minorHAnsi" w:hAnsiTheme="minorHAnsi" w:cstheme="minorHAnsi"/>
          <w:b/>
          <w:sz w:val="20"/>
        </w:rPr>
        <w:t xml:space="preserve">zapísať sa do </w:t>
      </w:r>
      <w:r w:rsidR="00077137" w:rsidRPr="00B31E98">
        <w:rPr>
          <w:rFonts w:asciiTheme="minorHAnsi" w:hAnsiTheme="minorHAnsi" w:cstheme="minorHAnsi"/>
          <w:b/>
          <w:sz w:val="20"/>
        </w:rPr>
        <w:t>RPVS</w:t>
      </w:r>
      <w:r w:rsidR="00AB736C" w:rsidRPr="00B31E98">
        <w:rPr>
          <w:rFonts w:asciiTheme="minorHAnsi" w:hAnsiTheme="minorHAnsi" w:cstheme="minorHAnsi"/>
          <w:sz w:val="20"/>
        </w:rPr>
        <w:t xml:space="preserve"> </w:t>
      </w:r>
      <w:r w:rsidRPr="00B31E98">
        <w:rPr>
          <w:rFonts w:asciiTheme="minorHAnsi" w:hAnsiTheme="minorHAnsi" w:cstheme="minorHAnsi"/>
          <w:sz w:val="20"/>
        </w:rPr>
        <w:t>podľa zákona</w:t>
      </w:r>
      <w:r w:rsidR="001D179E" w:rsidRPr="00B31E98">
        <w:rPr>
          <w:rFonts w:asciiTheme="minorHAnsi" w:hAnsiTheme="minorHAnsi" w:cstheme="minorHAnsi"/>
          <w:sz w:val="20"/>
        </w:rPr>
        <w:t xml:space="preserve"> č. 315/2016 Z. z.</w:t>
      </w:r>
      <w:r w:rsidRPr="00B31E98">
        <w:rPr>
          <w:rFonts w:asciiTheme="minorHAnsi" w:hAnsiTheme="minorHAnsi" w:cstheme="minorHAnsi"/>
          <w:sz w:val="20"/>
        </w:rPr>
        <w:t xml:space="preserve"> o registri partnerov verejného sektora</w:t>
      </w:r>
      <w:r w:rsidR="001D179E" w:rsidRPr="00B31E98">
        <w:rPr>
          <w:rFonts w:asciiTheme="minorHAnsi" w:hAnsiTheme="minorHAnsi" w:cstheme="minorHAnsi"/>
          <w:sz w:val="20"/>
        </w:rPr>
        <w:t xml:space="preserve">  a o zmene a doplnení niektorých zákonov</w:t>
      </w:r>
      <w:r w:rsidR="00CC0BAF" w:rsidRPr="00B31E98">
        <w:rPr>
          <w:rFonts w:asciiTheme="minorHAnsi" w:hAnsiTheme="minorHAnsi" w:cstheme="minorHAnsi"/>
          <w:sz w:val="20"/>
        </w:rPr>
        <w:t xml:space="preserve"> v znení neskorších predpisov</w:t>
      </w:r>
      <w:r w:rsidRPr="00B31E98">
        <w:rPr>
          <w:rFonts w:asciiTheme="minorHAnsi" w:hAnsiTheme="minorHAnsi" w:cstheme="minorHAnsi"/>
          <w:sz w:val="20"/>
        </w:rPr>
        <w:t>, v prípade, že sa na neho táto pov</w:t>
      </w:r>
      <w:r w:rsidR="001D179E" w:rsidRPr="00B31E98">
        <w:rPr>
          <w:rFonts w:asciiTheme="minorHAnsi" w:hAnsiTheme="minorHAnsi" w:cstheme="minorHAnsi"/>
          <w:sz w:val="20"/>
        </w:rPr>
        <w:t>innosť vzťahuje. V prípade, ak p</w:t>
      </w:r>
      <w:r w:rsidRPr="00B31E98">
        <w:rPr>
          <w:rFonts w:asciiTheme="minorHAnsi" w:hAnsiTheme="minorHAnsi" w:cstheme="minorHAnsi"/>
          <w:sz w:val="20"/>
        </w:rPr>
        <w:t>rijímateľ nebude zapísaný do registra partnerov verejného sektora a počas tohto obdobia mu budú vyplatené finančné prostriedky z NFP alebo ich časť, môže byť uvedené identifikované ako podstatné porušenie Zmluvy podľa čl. 17 VZP.</w:t>
      </w:r>
      <w:r w:rsidR="009B6849">
        <w:rPr>
          <w:rFonts w:asciiTheme="minorHAnsi" w:hAnsiTheme="minorHAnsi" w:cstheme="minorHAnsi"/>
          <w:sz w:val="20"/>
        </w:rPr>
        <w:t xml:space="preserve"> </w:t>
      </w:r>
      <w:r w:rsidRPr="009B6849">
        <w:rPr>
          <w:rFonts w:asciiTheme="minorHAnsi" w:hAnsiTheme="minorHAnsi" w:cstheme="minorHAnsi"/>
          <w:b/>
          <w:sz w:val="20"/>
          <w:u w:val="single"/>
        </w:rPr>
        <w:t>Za oprávnené možno považovať tiež len také výdavky, v súvislosti s ktorými si povinnosť zápisu do RPVS splnil aj dodávateľ/subdodávateľ projektu</w:t>
      </w:r>
      <w:r w:rsidR="00180D74" w:rsidRPr="009B6849">
        <w:rPr>
          <w:rFonts w:asciiTheme="minorHAnsi" w:hAnsiTheme="minorHAnsi" w:cstheme="minorHAnsi"/>
          <w:sz w:val="20"/>
        </w:rPr>
        <w:t xml:space="preserve"> (ak relevantné)</w:t>
      </w:r>
      <w:r w:rsidRPr="009B6849">
        <w:rPr>
          <w:rFonts w:asciiTheme="minorHAnsi" w:hAnsiTheme="minorHAnsi" w:cstheme="minorHAnsi"/>
          <w:sz w:val="20"/>
        </w:rPr>
        <w:t xml:space="preserve"> a to počas celej doby plnenia zmluvy s dodávateľom, t.</w:t>
      </w:r>
      <w:r w:rsidR="00AB736C" w:rsidRPr="009B6849">
        <w:rPr>
          <w:rFonts w:asciiTheme="minorHAnsi" w:hAnsiTheme="minorHAnsi" w:cstheme="minorHAnsi"/>
          <w:sz w:val="20"/>
        </w:rPr>
        <w:t xml:space="preserve"> </w:t>
      </w:r>
      <w:r w:rsidRPr="009B6849">
        <w:rPr>
          <w:rFonts w:asciiTheme="minorHAnsi" w:hAnsiTheme="minorHAnsi" w:cstheme="minorHAnsi"/>
          <w:sz w:val="20"/>
        </w:rPr>
        <w:t>j. až do času úhrady výd</w:t>
      </w:r>
      <w:r w:rsidR="00DF20F2" w:rsidRPr="009B6849">
        <w:rPr>
          <w:rFonts w:asciiTheme="minorHAnsi" w:hAnsiTheme="minorHAnsi" w:cstheme="minorHAnsi"/>
          <w:sz w:val="20"/>
        </w:rPr>
        <w:t xml:space="preserve">avkov za poskytnuté plnenie. </w:t>
      </w:r>
      <w:r w:rsidRPr="009B6849">
        <w:rPr>
          <w:rFonts w:asciiTheme="minorHAnsi" w:hAnsiTheme="minorHAnsi" w:cstheme="minorHAnsi"/>
          <w:sz w:val="20"/>
        </w:rPr>
        <w:t>Ak dôjde ku z</w:t>
      </w:r>
      <w:r w:rsidR="00AB736C" w:rsidRPr="009B6849">
        <w:rPr>
          <w:rFonts w:asciiTheme="minorHAnsi" w:hAnsiTheme="minorHAnsi" w:cstheme="minorHAnsi"/>
          <w:sz w:val="20"/>
        </w:rPr>
        <w:t>mene konečného užívateľa výhod p</w:t>
      </w:r>
      <w:r w:rsidRPr="009B6849">
        <w:rPr>
          <w:rFonts w:asciiTheme="minorHAnsi" w:hAnsiTheme="minorHAnsi" w:cstheme="minorHAnsi"/>
          <w:sz w:val="20"/>
        </w:rPr>
        <w:t>rijímateľa identifikovaného v rámci súčinnosti posk</w:t>
      </w:r>
      <w:r w:rsidR="00DF20F2" w:rsidRPr="009B6849">
        <w:rPr>
          <w:rFonts w:asciiTheme="minorHAnsi" w:hAnsiTheme="minorHAnsi" w:cstheme="minorHAnsi"/>
          <w:sz w:val="20"/>
        </w:rPr>
        <w:t>ytnutej pre uzatvorenie Zmluvy</w:t>
      </w:r>
      <w:r w:rsidR="00AB736C" w:rsidRPr="009B6849">
        <w:rPr>
          <w:rFonts w:asciiTheme="minorHAnsi" w:hAnsiTheme="minorHAnsi" w:cstheme="minorHAnsi"/>
          <w:sz w:val="20"/>
        </w:rPr>
        <w:t>, p</w:t>
      </w:r>
      <w:r w:rsidR="00DF20F2" w:rsidRPr="009B6849">
        <w:rPr>
          <w:rFonts w:asciiTheme="minorHAnsi" w:hAnsiTheme="minorHAnsi" w:cstheme="minorHAnsi"/>
          <w:sz w:val="20"/>
        </w:rPr>
        <w:t xml:space="preserve">rijímateľ je povinný poskytnúť SO </w:t>
      </w:r>
      <w:r w:rsidR="00DA752B" w:rsidRPr="009B6849">
        <w:rPr>
          <w:rFonts w:asciiTheme="minorHAnsi" w:hAnsiTheme="minorHAnsi" w:cstheme="minorHAnsi"/>
          <w:sz w:val="20"/>
        </w:rPr>
        <w:t xml:space="preserve">aktuálnu informáciu o konečnom </w:t>
      </w:r>
      <w:r w:rsidRPr="009B6849">
        <w:rPr>
          <w:rFonts w:asciiTheme="minorHAnsi" w:hAnsiTheme="minorHAnsi" w:cstheme="minorHAnsi"/>
          <w:sz w:val="20"/>
        </w:rPr>
        <w:t xml:space="preserve">užívateľovi výhod najneskôr do 30 </w:t>
      </w:r>
      <w:r w:rsidR="00CC0BAF" w:rsidRPr="009B6849">
        <w:rPr>
          <w:rFonts w:asciiTheme="minorHAnsi" w:hAnsiTheme="minorHAnsi" w:cstheme="minorHAnsi"/>
          <w:sz w:val="20"/>
        </w:rPr>
        <w:t xml:space="preserve">(tridsiatich) </w:t>
      </w:r>
      <w:r w:rsidRPr="009B6849">
        <w:rPr>
          <w:rFonts w:asciiTheme="minorHAnsi" w:hAnsiTheme="minorHAnsi" w:cstheme="minorHAnsi"/>
          <w:sz w:val="20"/>
        </w:rPr>
        <w:t xml:space="preserve">kalendárnych dní odo dňa zmeny konečného užívateľa výhod. </w:t>
      </w:r>
    </w:p>
    <w:p w14:paraId="123E8444" w14:textId="77777777" w:rsidR="00B31E98" w:rsidRDefault="00B31E98"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p>
    <w:p w14:paraId="4D8C3C05" w14:textId="6B2529C3" w:rsidR="00B31E98" w:rsidRDefault="00805F5D"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r w:rsidRPr="00B31E98">
        <w:rPr>
          <w:rFonts w:asciiTheme="minorHAnsi" w:hAnsiTheme="minorHAnsi" w:cstheme="minorHAnsi"/>
          <w:sz w:val="20"/>
        </w:rPr>
        <w:t xml:space="preserve">Za oprávnený </w:t>
      </w:r>
      <w:r w:rsidRPr="00D84737">
        <w:rPr>
          <w:rFonts w:asciiTheme="minorHAnsi" w:hAnsiTheme="minorHAnsi" w:cstheme="minorHAnsi"/>
          <w:b/>
          <w:sz w:val="20"/>
        </w:rPr>
        <w:t>nemôže byť považovaný výdavok</w:t>
      </w:r>
      <w:r w:rsidRPr="00B31E98">
        <w:rPr>
          <w:rFonts w:asciiTheme="minorHAnsi" w:hAnsiTheme="minorHAnsi" w:cstheme="minorHAnsi"/>
          <w:sz w:val="20"/>
        </w:rPr>
        <w:t>, resp</w:t>
      </w:r>
      <w:r w:rsidR="00BC5404" w:rsidRPr="00B31E98">
        <w:rPr>
          <w:rFonts w:asciiTheme="minorHAnsi" w:hAnsiTheme="minorHAnsi" w:cstheme="minorHAnsi"/>
          <w:sz w:val="20"/>
        </w:rPr>
        <w:t>. NFP nemožno poskytnúť takému p</w:t>
      </w:r>
      <w:r w:rsidR="00D35F67" w:rsidRPr="00B31E98">
        <w:rPr>
          <w:rFonts w:asciiTheme="minorHAnsi" w:hAnsiTheme="minorHAnsi" w:cstheme="minorHAnsi"/>
          <w:sz w:val="20"/>
        </w:rPr>
        <w:t>rijímateľovi, ak je prijímateľ</w:t>
      </w:r>
      <w:r w:rsidRPr="00B31E98">
        <w:rPr>
          <w:rFonts w:asciiTheme="minorHAnsi" w:hAnsiTheme="minorHAnsi" w:cstheme="minorHAnsi"/>
          <w:sz w:val="20"/>
        </w:rPr>
        <w:t>, jeho štatutárny orgán/člen štatutárneho orgán</w:t>
      </w:r>
      <w:r w:rsidR="00BC5404" w:rsidRPr="00B31E98">
        <w:rPr>
          <w:rFonts w:asciiTheme="minorHAnsi" w:hAnsiTheme="minorHAnsi" w:cstheme="minorHAnsi"/>
          <w:sz w:val="20"/>
        </w:rPr>
        <w:t>u alebo konečný užívateľ výhod p</w:t>
      </w:r>
      <w:r w:rsidRPr="00B31E98">
        <w:rPr>
          <w:rFonts w:asciiTheme="minorHAnsi" w:hAnsiTheme="minorHAnsi" w:cstheme="minorHAnsi"/>
          <w:sz w:val="20"/>
        </w:rPr>
        <w:t xml:space="preserve">rijímateľa subjektom, </w:t>
      </w:r>
      <w:r w:rsidRPr="00B31E98">
        <w:rPr>
          <w:rFonts w:asciiTheme="minorHAnsi" w:hAnsiTheme="minorHAnsi" w:cstheme="minorHAnsi"/>
          <w:b/>
          <w:sz w:val="20"/>
        </w:rPr>
        <w:t>na ktorý sa vzťahujú medzinárodné sankcie</w:t>
      </w:r>
      <w:ins w:id="73" w:author="KH" w:date="2025-11-17T10:23:00Z">
        <w:r w:rsidR="00FC060A">
          <w:rPr>
            <w:rFonts w:asciiTheme="minorHAnsi" w:hAnsiTheme="minorHAnsi" w:cstheme="minorHAnsi"/>
            <w:b/>
            <w:sz w:val="20"/>
          </w:rPr>
          <w:t xml:space="preserve"> </w:t>
        </w:r>
        <w:r w:rsidR="00FC060A" w:rsidRPr="00FC060A">
          <w:rPr>
            <w:rFonts w:asciiTheme="minorHAnsi" w:hAnsiTheme="minorHAnsi" w:cstheme="minorHAnsi"/>
            <w:sz w:val="20"/>
          </w:rPr>
          <w:t>a/alebo ktorý je uvedený v zoznamoch medzinárodných sankcií. Prijímateľ si je vedomý, že musí zabezpečiť, aby sa žiadne finančné prostriedky priamo ani nepriamo nesprístupnili fyzickým osobám alebo právnickým osobám, subjektom, orgánom alebo subjektom s nimi spojeným, ktoré sú uvedené v zoznamoch medzinárodných sankcií, ani sa nesmú poskytnúť v ich prospech, a</w:t>
        </w:r>
      </w:ins>
      <w:ins w:id="74" w:author="KH" w:date="2025-11-17T10:24:00Z">
        <w:r w:rsidR="00FC060A">
          <w:rPr>
            <w:rFonts w:asciiTheme="minorHAnsi" w:hAnsiTheme="minorHAnsi" w:cstheme="minorHAnsi"/>
            <w:sz w:val="20"/>
          </w:rPr>
          <w:t> </w:t>
        </w:r>
      </w:ins>
      <w:ins w:id="75" w:author="KH" w:date="2025-11-17T10:23:00Z">
        <w:r w:rsidR="00FC060A" w:rsidRPr="00FC060A">
          <w:rPr>
            <w:rFonts w:asciiTheme="minorHAnsi" w:hAnsiTheme="minorHAnsi" w:cstheme="minorHAnsi"/>
            <w:sz w:val="20"/>
          </w:rPr>
          <w:t>to</w:t>
        </w:r>
        <w:r w:rsidR="00FC060A">
          <w:rPr>
            <w:rFonts w:asciiTheme="minorHAnsi" w:hAnsiTheme="minorHAnsi" w:cstheme="minorHAnsi"/>
            <w:sz w:val="20"/>
          </w:rPr>
          <w:t xml:space="preserve"> </w:t>
        </w:r>
      </w:ins>
      <w:ins w:id="76" w:author="KH" w:date="2025-11-17T10:24:00Z">
        <w:r w:rsidR="00FC060A">
          <w:rPr>
            <w:rFonts w:asciiTheme="minorHAnsi" w:hAnsiTheme="minorHAnsi" w:cstheme="minorHAnsi"/>
            <w:sz w:val="20"/>
          </w:rPr>
          <w:t xml:space="preserve">vrátane </w:t>
        </w:r>
      </w:ins>
      <w:ins w:id="77" w:author="KH" w:date="2025-11-17T10:23:00Z">
        <w:r w:rsidR="00FC060A" w:rsidRPr="00FC060A">
          <w:rPr>
            <w:rFonts w:asciiTheme="minorHAnsi" w:hAnsiTheme="minorHAnsi" w:cstheme="minorHAnsi"/>
            <w:sz w:val="20"/>
          </w:rPr>
          <w:t xml:space="preserve">akéhokoľvek subjektu </w:t>
        </w:r>
        <w:r w:rsidR="00FC060A">
          <w:rPr>
            <w:rFonts w:asciiTheme="minorHAnsi" w:hAnsiTheme="minorHAnsi" w:cstheme="minorHAnsi"/>
            <w:sz w:val="20"/>
          </w:rPr>
          <w:t>zainteresovaného na strane p</w:t>
        </w:r>
        <w:r w:rsidR="00FC060A" w:rsidRPr="00FC060A">
          <w:rPr>
            <w:rFonts w:asciiTheme="minorHAnsi" w:hAnsiTheme="minorHAnsi" w:cstheme="minorHAnsi"/>
            <w:sz w:val="20"/>
          </w:rPr>
          <w:t>rijímateľa (napr. aj užívateľov, dodávateľov a subdodávateľov). Medzinárodná sankcia je stanovená</w:t>
        </w:r>
        <w:r w:rsidR="00FC060A">
          <w:rPr>
            <w:rFonts w:asciiTheme="minorHAnsi" w:hAnsiTheme="minorHAnsi" w:cstheme="minorHAnsi"/>
            <w:sz w:val="20"/>
          </w:rPr>
          <w:t xml:space="preserve"> </w:t>
        </w:r>
        <w:r w:rsidR="00FC060A" w:rsidRPr="00FC060A">
          <w:rPr>
            <w:rFonts w:asciiTheme="minorHAnsi" w:hAnsiTheme="minorHAnsi" w:cstheme="minorHAnsi"/>
            <w:sz w:val="20"/>
          </w:rPr>
          <w:t>najmä na základe</w:t>
        </w:r>
      </w:ins>
      <w:ins w:id="78" w:author="KH" w:date="2025-11-17T10:24:00Z">
        <w:r w:rsidR="00FC060A">
          <w:rPr>
            <w:rFonts w:asciiTheme="minorHAnsi" w:hAnsiTheme="minorHAnsi" w:cstheme="minorHAnsi"/>
            <w:sz w:val="20"/>
          </w:rPr>
          <w:t xml:space="preserve"> rozhodnutia Bezpečnostnej rady OSN, právne záväzného aktu EÚ – nariadenia Rady alebo </w:t>
        </w:r>
      </w:ins>
      <w:del w:id="79" w:author="KH" w:date="2025-11-17T10:24:00Z">
        <w:r w:rsidRPr="00B31E98" w:rsidDel="00FC060A">
          <w:rPr>
            <w:rFonts w:asciiTheme="minorHAnsi" w:hAnsiTheme="minorHAnsi" w:cstheme="minorHAnsi"/>
            <w:sz w:val="20"/>
          </w:rPr>
          <w:delText>, a to</w:delText>
        </w:r>
      </w:del>
      <w:r w:rsidRPr="00B31E98">
        <w:rPr>
          <w:rFonts w:asciiTheme="minorHAnsi" w:hAnsiTheme="minorHAnsi" w:cstheme="minorHAnsi"/>
          <w:sz w:val="20"/>
        </w:rPr>
        <w:t xml:space="preserve"> na základe </w:t>
      </w:r>
      <w:del w:id="80" w:author="KH" w:date="2025-11-17T10:24:00Z">
        <w:r w:rsidRPr="00B31E98" w:rsidDel="00FC060A">
          <w:rPr>
            <w:rFonts w:asciiTheme="minorHAnsi" w:hAnsiTheme="minorHAnsi" w:cstheme="minorHAnsi"/>
            <w:sz w:val="20"/>
          </w:rPr>
          <w:delText xml:space="preserve">príslušného </w:delText>
        </w:r>
      </w:del>
      <w:r w:rsidRPr="00B31E98">
        <w:rPr>
          <w:rFonts w:asciiTheme="minorHAnsi" w:hAnsiTheme="minorHAnsi" w:cstheme="minorHAnsi"/>
          <w:sz w:val="20"/>
        </w:rPr>
        <w:t>právn</w:t>
      </w:r>
      <w:ins w:id="81" w:author="KH" w:date="2025-11-17T10:24:00Z">
        <w:r w:rsidR="00FC060A">
          <w:rPr>
            <w:rFonts w:asciiTheme="minorHAnsi" w:hAnsiTheme="minorHAnsi" w:cstheme="minorHAnsi"/>
            <w:sz w:val="20"/>
          </w:rPr>
          <w:t>ych</w:t>
        </w:r>
      </w:ins>
      <w:del w:id="82" w:author="KH" w:date="2025-11-17T10:24:00Z">
        <w:r w:rsidRPr="00B31E98" w:rsidDel="00FC060A">
          <w:rPr>
            <w:rFonts w:asciiTheme="minorHAnsi" w:hAnsiTheme="minorHAnsi" w:cstheme="minorHAnsi"/>
            <w:sz w:val="20"/>
          </w:rPr>
          <w:delText>eho</w:delText>
        </w:r>
      </w:del>
      <w:r w:rsidRPr="00B31E98">
        <w:rPr>
          <w:rFonts w:asciiTheme="minorHAnsi" w:hAnsiTheme="minorHAnsi" w:cstheme="minorHAnsi"/>
          <w:sz w:val="20"/>
        </w:rPr>
        <w:t xml:space="preserve"> predpis</w:t>
      </w:r>
      <w:ins w:id="83" w:author="KH" w:date="2025-11-17T10:24:00Z">
        <w:r w:rsidR="00FC060A">
          <w:rPr>
            <w:rFonts w:asciiTheme="minorHAnsi" w:hAnsiTheme="minorHAnsi" w:cstheme="minorHAnsi"/>
            <w:sz w:val="20"/>
          </w:rPr>
          <w:t>ov SR</w:t>
        </w:r>
      </w:ins>
      <w:del w:id="84" w:author="KH" w:date="2025-11-17T10:24:00Z">
        <w:r w:rsidRPr="00B31E98" w:rsidDel="00FC060A">
          <w:rPr>
            <w:rFonts w:asciiTheme="minorHAnsi" w:hAnsiTheme="minorHAnsi" w:cstheme="minorHAnsi"/>
            <w:sz w:val="20"/>
          </w:rPr>
          <w:delText>u</w:delText>
        </w:r>
      </w:del>
      <w:r w:rsidRPr="00B31E98">
        <w:rPr>
          <w:rFonts w:asciiTheme="minorHAnsi" w:hAnsiTheme="minorHAnsi" w:cstheme="minorHAnsi"/>
          <w:sz w:val="20"/>
        </w:rPr>
        <w:t xml:space="preserve">, ktorým bola voči danému </w:t>
      </w:r>
      <w:r w:rsidRPr="00540D47">
        <w:rPr>
          <w:rFonts w:asciiTheme="minorHAnsi" w:hAnsiTheme="minorHAnsi" w:cstheme="minorHAnsi"/>
          <w:sz w:val="20"/>
        </w:rPr>
        <w:t>subjektu stano</w:t>
      </w:r>
      <w:r w:rsidR="00066B96" w:rsidRPr="00540D47">
        <w:rPr>
          <w:rFonts w:asciiTheme="minorHAnsi" w:hAnsiTheme="minorHAnsi" w:cstheme="minorHAnsi"/>
          <w:sz w:val="20"/>
        </w:rPr>
        <w:t xml:space="preserve">vená medzinárodná sankcia podľa </w:t>
      </w:r>
      <w:r w:rsidR="001D179E" w:rsidRPr="00540D47">
        <w:rPr>
          <w:rFonts w:asciiTheme="minorHAnsi" w:hAnsiTheme="minorHAnsi" w:cstheme="minorHAnsi"/>
          <w:b/>
          <w:sz w:val="20"/>
        </w:rPr>
        <w:t>Č</w:t>
      </w:r>
      <w:r w:rsidR="00180D74" w:rsidRPr="00540D47">
        <w:rPr>
          <w:rFonts w:asciiTheme="minorHAnsi" w:hAnsiTheme="minorHAnsi" w:cstheme="minorHAnsi"/>
          <w:b/>
          <w:sz w:val="20"/>
        </w:rPr>
        <w:t>l. 2</w:t>
      </w:r>
      <w:r w:rsidR="00066B96" w:rsidRPr="00540D47">
        <w:rPr>
          <w:rFonts w:asciiTheme="minorHAnsi" w:hAnsiTheme="minorHAnsi" w:cstheme="minorHAnsi"/>
          <w:b/>
          <w:sz w:val="20"/>
        </w:rPr>
        <w:t xml:space="preserve"> ods. 2.11</w:t>
      </w:r>
      <w:r w:rsidR="00180D74" w:rsidRPr="00540D47">
        <w:rPr>
          <w:rFonts w:asciiTheme="minorHAnsi" w:hAnsiTheme="minorHAnsi" w:cstheme="minorHAnsi"/>
          <w:b/>
          <w:sz w:val="20"/>
        </w:rPr>
        <w:t xml:space="preserve"> Zmluvy</w:t>
      </w:r>
      <w:r w:rsidRPr="00540D47">
        <w:rPr>
          <w:rFonts w:asciiTheme="minorHAnsi" w:hAnsiTheme="minorHAnsi" w:cstheme="minorHAnsi"/>
          <w:sz w:val="20"/>
        </w:rPr>
        <w:t>.</w:t>
      </w:r>
      <w:ins w:id="85" w:author="KH" w:date="2025-11-17T10:25:00Z">
        <w:r w:rsidR="00FC060A">
          <w:rPr>
            <w:rFonts w:asciiTheme="minorHAnsi" w:hAnsiTheme="minorHAnsi" w:cstheme="minorHAnsi"/>
            <w:sz w:val="20"/>
          </w:rPr>
          <w:t xml:space="preserve"> </w:t>
        </w:r>
        <w:r w:rsidR="00FC060A" w:rsidRPr="00FC060A">
          <w:rPr>
            <w:rFonts w:asciiTheme="minorHAnsi" w:hAnsiTheme="minorHAnsi" w:cstheme="minorHAnsi"/>
            <w:sz w:val="20"/>
          </w:rPr>
          <w:t xml:space="preserve">Zoznamy medzinárodných sankcií sú uvedené najmä v prílohe I </w:t>
        </w:r>
        <w:r w:rsidR="00FC060A" w:rsidRPr="00396156">
          <w:rPr>
            <w:rFonts w:asciiTheme="minorHAnsi" w:hAnsiTheme="minorHAnsi" w:cstheme="minorHAnsi"/>
            <w:sz w:val="20"/>
          </w:rPr>
          <w:t>nariadenia Rady (EÚ) č. 269/2014, v čl. 5, v čl. 5aa ods. 1 a v prílohe XIX nariadenia Rady (EÚ) č. 833/2014.</w:t>
        </w:r>
      </w:ins>
      <w:ins w:id="86" w:author="KH" w:date="2025-11-17T10:26:00Z">
        <w:r w:rsidR="005F0F88" w:rsidRPr="00396156">
          <w:rPr>
            <w:rFonts w:asciiTheme="minorHAnsi" w:hAnsiTheme="minorHAnsi" w:cstheme="minorHAnsi"/>
            <w:sz w:val="20"/>
          </w:rPr>
          <w:t xml:space="preserve"> </w:t>
        </w:r>
      </w:ins>
      <w:del w:id="87" w:author="KH" w:date="2026-01-27T14:06:00Z">
        <w:r w:rsidRPr="00B31E98" w:rsidDel="009D03AA">
          <w:rPr>
            <w:rFonts w:asciiTheme="minorHAnsi" w:hAnsiTheme="minorHAnsi" w:cstheme="minorHAnsi"/>
            <w:sz w:val="20"/>
          </w:rPr>
          <w:delText xml:space="preserve"> </w:delText>
        </w:r>
      </w:del>
      <w:r w:rsidR="00180D74">
        <w:rPr>
          <w:rFonts w:asciiTheme="minorHAnsi" w:hAnsiTheme="minorHAnsi" w:cstheme="minorHAnsi"/>
          <w:sz w:val="20"/>
        </w:rPr>
        <w:t xml:space="preserve">Prijímateľ pri preukázaní overenia tejto podmienky predkladá Čestné vyhlásenie </w:t>
      </w:r>
      <w:ins w:id="88" w:author="KH" w:date="2026-01-21T10:38:00Z">
        <w:r w:rsidR="003878BD" w:rsidRPr="00396156">
          <w:rPr>
            <w:rFonts w:asciiTheme="minorHAnsi" w:hAnsiTheme="minorHAnsi" w:cstheme="minorHAnsi"/>
            <w:sz w:val="20"/>
          </w:rPr>
          <w:t>k uplatňovaniu medzinárodných sankcií podľa prílohy č. 11 tejto Príručky, že realizácia plnenia podľa zmluvy o poskytnutí NFP nie je v rozpore so zákonom č. 289/2016 Z. z. o vykonávaní medzinárodných sankcií a o doplnení zákona č. 566/2001 Z. z. o cenných papieroch a investičných službách a o zmene a</w:t>
        </w:r>
        <w:r w:rsidR="003878BD">
          <w:rPr>
            <w:rFonts w:asciiTheme="minorHAnsi" w:hAnsiTheme="minorHAnsi" w:cstheme="minorHAnsi"/>
            <w:sz w:val="20"/>
          </w:rPr>
          <w:t xml:space="preserve"> doplnení niektorých zákonov v z</w:t>
        </w:r>
        <w:r w:rsidR="003878BD" w:rsidRPr="00396156">
          <w:rPr>
            <w:rFonts w:asciiTheme="minorHAnsi" w:hAnsiTheme="minorHAnsi" w:cstheme="minorHAnsi"/>
            <w:sz w:val="20"/>
          </w:rPr>
          <w:t>není neskorších predpisov (ďalej len „zákon o vykonávaní medzinárodných sankcií“) a teda prijímateľ nenávratného finančného príspevku neporušuje obmedzenie, príkaz alebo zákaz vyplývajúci z medzinárodnej</w:t>
        </w:r>
        <w:r w:rsidR="003878BD" w:rsidRPr="00326751">
          <w:rPr>
            <w:rFonts w:asciiTheme="minorHAnsi" w:hAnsiTheme="minorHAnsi" w:cstheme="minorHAnsi"/>
            <w:sz w:val="20"/>
          </w:rPr>
          <w:t xml:space="preserve"> sankcie upravenej v akomkoľvek predpise o medzinárodnej sankcii podľa § 2 písm. b) zákona o vykonávaní medzinárodných sankcií</w:t>
        </w:r>
        <w:r w:rsidR="003878BD">
          <w:rPr>
            <w:rFonts w:asciiTheme="minorHAnsi" w:hAnsiTheme="minorHAnsi" w:cstheme="minorHAnsi"/>
            <w:sz w:val="20"/>
          </w:rPr>
          <w:t>.</w:t>
        </w:r>
        <w:r w:rsidR="003878BD" w:rsidRPr="00326751">
          <w:rPr>
            <w:rFonts w:asciiTheme="minorHAnsi" w:hAnsiTheme="minorHAnsi" w:cstheme="minorHAnsi"/>
            <w:sz w:val="20"/>
          </w:rPr>
          <w:t xml:space="preserve"> Ak počas realizácie plnenia podľa zmluvy o poskytnutí NFP dôjde na strane prijímateľa,  resp. dodávateľov, ktorí sa podieľajú na plnení zmluvy o poskytnutí NFP, k zmene skutočností/fyzických osôb/právnických osôb, v dôsledku ktorých by plnenie podľa zmluvy o poskytnutí NFP bolo v rozpore s obmedzením, príkazom alebo zákazom vyplývajúcim z medzinárodnej sankcie upravenej v </w:t>
        </w:r>
        <w:r w:rsidR="003878BD" w:rsidRPr="00326751">
          <w:rPr>
            <w:rFonts w:asciiTheme="minorHAnsi" w:hAnsiTheme="minorHAnsi" w:cstheme="minorHAnsi"/>
            <w:sz w:val="20"/>
          </w:rPr>
          <w:lastRenderedPageBreak/>
          <w:t>akomkoľvek predpise o medzinárodných sankciách podľa § 2 písm. b) zákona o vykonávaní medzinárodných sankcií, prijímateľ je povinný plniť záväzky a povinnosti vyplývajúce pre neho pre túto situáciu zo zmluvy o poskytnutí NFP, najmä plniť oznamovaciu povinnosť.</w:t>
        </w:r>
        <w:r w:rsidR="003878BD">
          <w:rPr>
            <w:i/>
            <w:iCs/>
          </w:rPr>
          <w:t xml:space="preserve"> </w:t>
        </w:r>
      </w:ins>
      <w:del w:id="89" w:author="KH" w:date="2026-01-21T10:40:00Z">
        <w:r w:rsidR="00180D74" w:rsidDel="003878BD">
          <w:rPr>
            <w:rFonts w:asciiTheme="minorHAnsi" w:hAnsiTheme="minorHAnsi" w:cstheme="minorHAnsi"/>
            <w:sz w:val="20"/>
          </w:rPr>
          <w:delText xml:space="preserve">podľa prílohy č. 12 tejto príručky </w:delText>
        </w:r>
      </w:del>
      <w:ins w:id="90" w:author="KH" w:date="2026-01-21T10:40:00Z">
        <w:r w:rsidR="003878BD">
          <w:rPr>
            <w:rFonts w:asciiTheme="minorHAnsi" w:hAnsiTheme="minorHAnsi" w:cstheme="minorHAnsi"/>
            <w:sz w:val="20"/>
          </w:rPr>
          <w:t xml:space="preserve">Prijímateľ Čestné vyhlásenie predkladá </w:t>
        </w:r>
      </w:ins>
      <w:r w:rsidR="00180D74">
        <w:rPr>
          <w:rFonts w:asciiTheme="minorHAnsi" w:hAnsiTheme="minorHAnsi" w:cstheme="minorHAnsi"/>
          <w:sz w:val="20"/>
        </w:rPr>
        <w:t>k</w:t>
      </w:r>
      <w:r w:rsidR="00A93A6A">
        <w:rPr>
          <w:rFonts w:asciiTheme="minorHAnsi" w:hAnsiTheme="minorHAnsi" w:cstheme="minorHAnsi"/>
          <w:sz w:val="20"/>
        </w:rPr>
        <w:t xml:space="preserve"> prvej </w:t>
      </w:r>
      <w:proofErr w:type="spellStart"/>
      <w:r w:rsidR="00A93A6A">
        <w:rPr>
          <w:rFonts w:asciiTheme="minorHAnsi" w:hAnsiTheme="minorHAnsi" w:cstheme="minorHAnsi"/>
          <w:sz w:val="20"/>
        </w:rPr>
        <w:t>ŽoP</w:t>
      </w:r>
      <w:proofErr w:type="spellEnd"/>
      <w:r w:rsidR="00A93A6A">
        <w:rPr>
          <w:rFonts w:asciiTheme="minorHAnsi" w:hAnsiTheme="minorHAnsi" w:cstheme="minorHAnsi"/>
          <w:sz w:val="20"/>
        </w:rPr>
        <w:t xml:space="preserve"> a záverečnej </w:t>
      </w:r>
      <w:proofErr w:type="spellStart"/>
      <w:r w:rsidR="00A93A6A">
        <w:rPr>
          <w:rFonts w:asciiTheme="minorHAnsi" w:hAnsiTheme="minorHAnsi" w:cstheme="minorHAnsi"/>
          <w:sz w:val="20"/>
        </w:rPr>
        <w:t>ŽoP</w:t>
      </w:r>
      <w:proofErr w:type="spellEnd"/>
      <w:del w:id="91" w:author="KH" w:date="2026-01-21T10:41:00Z">
        <w:r w:rsidR="00A93A6A" w:rsidDel="003878BD">
          <w:rPr>
            <w:rFonts w:asciiTheme="minorHAnsi" w:hAnsiTheme="minorHAnsi" w:cstheme="minorHAnsi"/>
            <w:sz w:val="20"/>
          </w:rPr>
          <w:delText xml:space="preserve"> (v prípade, ak sa od doby predloženia </w:delText>
        </w:r>
        <w:r w:rsidR="00FF56DC" w:rsidDel="003878BD">
          <w:rPr>
            <w:rFonts w:asciiTheme="minorHAnsi" w:hAnsiTheme="minorHAnsi" w:cstheme="minorHAnsi"/>
            <w:sz w:val="20"/>
          </w:rPr>
          <w:delText xml:space="preserve">prvej ŽoP </w:delText>
        </w:r>
        <w:r w:rsidR="00A93A6A" w:rsidDel="003878BD">
          <w:rPr>
            <w:rFonts w:asciiTheme="minorHAnsi" w:hAnsiTheme="minorHAnsi" w:cstheme="minorHAnsi"/>
            <w:sz w:val="20"/>
          </w:rPr>
          <w:delText>zmenili osoby, za ktorých prijímateľ predkladá Čestné vyhlásenie),</w:delText>
        </w:r>
        <w:r w:rsidR="00180D74" w:rsidDel="003878BD">
          <w:rPr>
            <w:rFonts w:asciiTheme="minorHAnsi" w:hAnsiTheme="minorHAnsi" w:cstheme="minorHAnsi"/>
            <w:sz w:val="20"/>
          </w:rPr>
          <w:delText xml:space="preserve"> resp. v</w:delText>
        </w:r>
        <w:r w:rsidR="00066B96" w:rsidDel="003878BD">
          <w:rPr>
            <w:rFonts w:asciiTheme="minorHAnsi" w:hAnsiTheme="minorHAnsi" w:cstheme="minorHAnsi"/>
            <w:sz w:val="20"/>
          </w:rPr>
          <w:delText> </w:delText>
        </w:r>
        <w:r w:rsidR="00180D74" w:rsidDel="003878BD">
          <w:rPr>
            <w:rFonts w:asciiTheme="minorHAnsi" w:hAnsiTheme="minorHAnsi" w:cstheme="minorHAnsi"/>
            <w:sz w:val="20"/>
          </w:rPr>
          <w:delText>rámci</w:delText>
        </w:r>
        <w:r w:rsidR="00066B96" w:rsidDel="003878BD">
          <w:rPr>
            <w:rFonts w:asciiTheme="minorHAnsi" w:hAnsiTheme="minorHAnsi" w:cstheme="minorHAnsi"/>
            <w:sz w:val="20"/>
          </w:rPr>
          <w:delText xml:space="preserve"> obdobia udržateľnosti proje</w:delText>
        </w:r>
        <w:r w:rsidR="00A93A6A" w:rsidDel="003878BD">
          <w:rPr>
            <w:rFonts w:asciiTheme="minorHAnsi" w:hAnsiTheme="minorHAnsi" w:cstheme="minorHAnsi"/>
            <w:sz w:val="20"/>
          </w:rPr>
          <w:delText xml:space="preserve">ktu, ak uvedené nepredložil v období pri </w:delText>
        </w:r>
        <w:r w:rsidR="00FF56DC" w:rsidDel="003878BD">
          <w:rPr>
            <w:rFonts w:asciiTheme="minorHAnsi" w:hAnsiTheme="minorHAnsi" w:cstheme="minorHAnsi"/>
            <w:sz w:val="20"/>
          </w:rPr>
          <w:delText xml:space="preserve">kontrole </w:delText>
        </w:r>
        <w:r w:rsidR="00A93A6A" w:rsidDel="003878BD">
          <w:rPr>
            <w:rFonts w:asciiTheme="minorHAnsi" w:hAnsiTheme="minorHAnsi" w:cstheme="minorHAnsi"/>
            <w:sz w:val="20"/>
          </w:rPr>
          <w:delText>ŽoP</w:delText>
        </w:r>
      </w:del>
      <w:r w:rsidR="00066B96">
        <w:rPr>
          <w:rFonts w:asciiTheme="minorHAnsi" w:hAnsiTheme="minorHAnsi" w:cstheme="minorHAnsi"/>
          <w:sz w:val="20"/>
        </w:rPr>
        <w:t>. Táto po</w:t>
      </w:r>
      <w:r w:rsidR="00180D74">
        <w:rPr>
          <w:rFonts w:asciiTheme="minorHAnsi" w:hAnsiTheme="minorHAnsi" w:cstheme="minorHAnsi"/>
          <w:sz w:val="20"/>
        </w:rPr>
        <w:t xml:space="preserve">dmienka musí byť splnená od momentu nadobudnutia účinnosti Zmluvy. V prípade, ak SO identifikuje podmienku za nesplnenú, </w:t>
      </w:r>
      <w:r w:rsidR="00F523FF" w:rsidRPr="00B31E98">
        <w:rPr>
          <w:rFonts w:asciiTheme="minorHAnsi" w:hAnsiTheme="minorHAnsi" w:cstheme="minorHAnsi"/>
          <w:sz w:val="20"/>
        </w:rPr>
        <w:t>je</w:t>
      </w:r>
      <w:r w:rsidR="00A93A6A">
        <w:rPr>
          <w:rFonts w:asciiTheme="minorHAnsi" w:hAnsiTheme="minorHAnsi" w:cstheme="minorHAnsi"/>
          <w:sz w:val="20"/>
        </w:rPr>
        <w:t xml:space="preserve"> </w:t>
      </w:r>
      <w:r w:rsidR="009B6849">
        <w:rPr>
          <w:rFonts w:asciiTheme="minorHAnsi" w:hAnsiTheme="minorHAnsi" w:cstheme="minorHAnsi"/>
          <w:sz w:val="20"/>
        </w:rPr>
        <w:t>oprávn</w:t>
      </w:r>
      <w:r w:rsidR="00066B96">
        <w:rPr>
          <w:rFonts w:asciiTheme="minorHAnsi" w:hAnsiTheme="minorHAnsi" w:cstheme="minorHAnsi"/>
          <w:sz w:val="20"/>
        </w:rPr>
        <w:t>ený odstúpiť od Zmluvy podľa Čl.</w:t>
      </w:r>
      <w:r w:rsidR="009B6849">
        <w:rPr>
          <w:rFonts w:asciiTheme="minorHAnsi" w:hAnsiTheme="minorHAnsi" w:cstheme="minorHAnsi"/>
          <w:sz w:val="20"/>
        </w:rPr>
        <w:t xml:space="preserve"> 17 VZP a</w:t>
      </w:r>
      <w:r w:rsidR="00F523FF" w:rsidRPr="00B31E98">
        <w:rPr>
          <w:rFonts w:asciiTheme="minorHAnsi" w:hAnsiTheme="minorHAnsi" w:cstheme="minorHAnsi"/>
          <w:sz w:val="20"/>
        </w:rPr>
        <w:t xml:space="preserve"> p</w:t>
      </w:r>
      <w:r w:rsidRPr="00B31E98">
        <w:rPr>
          <w:rFonts w:asciiTheme="minorHAnsi" w:hAnsiTheme="minorHAnsi" w:cstheme="minorHAnsi"/>
          <w:sz w:val="20"/>
        </w:rPr>
        <w:t xml:space="preserve">rijímateľ </w:t>
      </w:r>
      <w:r w:rsidR="00066B96">
        <w:rPr>
          <w:rFonts w:asciiTheme="minorHAnsi" w:hAnsiTheme="minorHAnsi" w:cstheme="minorHAnsi"/>
          <w:sz w:val="20"/>
        </w:rPr>
        <w:t xml:space="preserve">je </w:t>
      </w:r>
      <w:r w:rsidRPr="00B31E98">
        <w:rPr>
          <w:rFonts w:asciiTheme="minorHAnsi" w:hAnsiTheme="minorHAnsi" w:cstheme="minorHAnsi"/>
          <w:sz w:val="20"/>
        </w:rPr>
        <w:t xml:space="preserve">povinný vrátiť </w:t>
      </w:r>
      <w:del w:id="92" w:author="KH" w:date="2025-11-17T09:57:00Z">
        <w:r w:rsidRPr="00B31E98" w:rsidDel="005E1836">
          <w:rPr>
            <w:rFonts w:asciiTheme="minorHAnsi" w:hAnsiTheme="minorHAnsi" w:cstheme="minorHAnsi"/>
            <w:sz w:val="20"/>
          </w:rPr>
          <w:delText xml:space="preserve">už vyplatený </w:delText>
        </w:r>
      </w:del>
      <w:r w:rsidRPr="00B31E98">
        <w:rPr>
          <w:rFonts w:asciiTheme="minorHAnsi" w:hAnsiTheme="minorHAnsi" w:cstheme="minorHAnsi"/>
          <w:sz w:val="20"/>
        </w:rPr>
        <w:t>NFP alebo jeho časť podľa čl. 18</w:t>
      </w:r>
      <w:r w:rsidR="002811ED" w:rsidRPr="00B31E98">
        <w:rPr>
          <w:rFonts w:asciiTheme="minorHAnsi" w:hAnsiTheme="minorHAnsi" w:cstheme="minorHAnsi"/>
          <w:sz w:val="20"/>
        </w:rPr>
        <w:t xml:space="preserve"> </w:t>
      </w:r>
      <w:r w:rsidR="00F523FF" w:rsidRPr="00B31E98">
        <w:rPr>
          <w:rFonts w:asciiTheme="minorHAnsi" w:hAnsiTheme="minorHAnsi" w:cstheme="minorHAnsi"/>
          <w:sz w:val="20"/>
        </w:rPr>
        <w:t>VZP.</w:t>
      </w:r>
      <w:r w:rsidR="00B31E98">
        <w:rPr>
          <w:rFonts w:asciiTheme="minorHAnsi" w:hAnsiTheme="minorHAnsi" w:cstheme="minorHAnsi"/>
          <w:sz w:val="20"/>
        </w:rPr>
        <w:t xml:space="preserve"> </w:t>
      </w:r>
      <w:ins w:id="93" w:author="KH" w:date="2025-11-17T10:25:00Z">
        <w:r w:rsidR="00FC060A">
          <w:rPr>
            <w:rFonts w:asciiTheme="minorHAnsi" w:hAnsiTheme="minorHAnsi" w:cstheme="minorHAnsi"/>
            <w:sz w:val="20"/>
          </w:rPr>
          <w:t xml:space="preserve"> </w:t>
        </w:r>
      </w:ins>
    </w:p>
    <w:p w14:paraId="20C58874" w14:textId="77777777" w:rsidR="00B31E98" w:rsidRDefault="00B31E98"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p>
    <w:p w14:paraId="0BCB0B2E" w14:textId="014F8389" w:rsidR="00B31E98" w:rsidRDefault="000B4F86"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r w:rsidRPr="00B31E98">
        <w:rPr>
          <w:rFonts w:asciiTheme="minorHAnsi" w:hAnsiTheme="minorHAnsi" w:cstheme="minorHAnsi"/>
          <w:b/>
          <w:sz w:val="20"/>
          <w:u w:val="single"/>
        </w:rPr>
        <w:t>NFP nie je možné poskytnúť a SO neuzavrie Zmluvu, ak je prijímateľ podnikom v</w:t>
      </w:r>
      <w:r w:rsidR="002D1DF0">
        <w:rPr>
          <w:rFonts w:asciiTheme="minorHAnsi" w:hAnsiTheme="minorHAnsi" w:cstheme="minorHAnsi"/>
          <w:b/>
          <w:sz w:val="20"/>
          <w:u w:val="single"/>
        </w:rPr>
        <w:t> </w:t>
      </w:r>
      <w:r w:rsidRPr="00B31E98">
        <w:rPr>
          <w:rFonts w:asciiTheme="minorHAnsi" w:hAnsiTheme="minorHAnsi" w:cstheme="minorHAnsi"/>
          <w:b/>
          <w:sz w:val="20"/>
          <w:u w:val="single"/>
        </w:rPr>
        <w:t>ťažkostiach</w:t>
      </w:r>
      <w:r w:rsidRPr="00B31E98">
        <w:rPr>
          <w:rFonts w:asciiTheme="minorHAnsi" w:hAnsiTheme="minorHAnsi" w:cstheme="minorHAnsi"/>
          <w:sz w:val="20"/>
        </w:rPr>
        <w:t>. Prvotnú identifikáciu toho, či subjekt spĺňa podmienku nebyť podnikom v ťažkostiach, subjekt vykoná sám podľa kon</w:t>
      </w:r>
      <w:r w:rsidR="00A93A6A">
        <w:rPr>
          <w:rFonts w:asciiTheme="minorHAnsi" w:hAnsiTheme="minorHAnsi" w:cstheme="minorHAnsi"/>
          <w:sz w:val="20"/>
        </w:rPr>
        <w:t>krétnych podmienok určených vo V</w:t>
      </w:r>
      <w:r w:rsidRPr="00B31E98">
        <w:rPr>
          <w:rFonts w:asciiTheme="minorHAnsi" w:hAnsiTheme="minorHAnsi" w:cstheme="minorHAnsi"/>
          <w:sz w:val="20"/>
        </w:rPr>
        <w:t xml:space="preserve">ýzve, prípadne v príslušnej schéme štátnej pomoci alebo v inom právnom základe na poskytnutie štátnej pomoci. </w:t>
      </w:r>
      <w:r w:rsidR="00457289">
        <w:rPr>
          <w:rFonts w:asciiTheme="minorHAnsi" w:hAnsiTheme="minorHAnsi" w:cstheme="minorHAnsi"/>
          <w:sz w:val="20"/>
        </w:rPr>
        <w:t>Žiadateľ je</w:t>
      </w:r>
      <w:r w:rsidR="002A11F2" w:rsidRPr="00B31E98">
        <w:rPr>
          <w:rFonts w:asciiTheme="minorHAnsi" w:hAnsiTheme="minorHAnsi" w:cstheme="minorHAnsi"/>
          <w:sz w:val="20"/>
        </w:rPr>
        <w:t xml:space="preserve"> </w:t>
      </w:r>
      <w:r w:rsidRPr="00B31E98">
        <w:rPr>
          <w:rFonts w:asciiTheme="minorHAnsi" w:hAnsiTheme="minorHAnsi" w:cstheme="minorHAnsi"/>
          <w:sz w:val="20"/>
        </w:rPr>
        <w:t xml:space="preserve">ako výstup vykonaného zhodnotenia tejto podmienky </w:t>
      </w:r>
      <w:r w:rsidR="002A11F2" w:rsidRPr="00B31E98">
        <w:rPr>
          <w:rFonts w:asciiTheme="minorHAnsi" w:hAnsiTheme="minorHAnsi" w:cstheme="minorHAnsi"/>
          <w:sz w:val="20"/>
        </w:rPr>
        <w:t>povinný</w:t>
      </w:r>
      <w:r w:rsidRPr="00B31E98">
        <w:rPr>
          <w:rFonts w:asciiTheme="minorHAnsi" w:hAnsiTheme="minorHAnsi" w:cstheme="minorHAnsi"/>
          <w:sz w:val="20"/>
        </w:rPr>
        <w:t xml:space="preserve"> predložiť na SO </w:t>
      </w:r>
      <w:r w:rsidRPr="00B31E98">
        <w:rPr>
          <w:rFonts w:asciiTheme="minorHAnsi" w:hAnsiTheme="minorHAnsi" w:cstheme="minorHAnsi"/>
          <w:b/>
          <w:sz w:val="20"/>
        </w:rPr>
        <w:t xml:space="preserve">Čestné vyhlásenie o tom, že nie je podnikom v ťažkostiach </w:t>
      </w:r>
      <w:r w:rsidR="00066B96">
        <w:rPr>
          <w:rFonts w:asciiTheme="minorHAnsi" w:hAnsiTheme="minorHAnsi" w:cstheme="minorHAnsi"/>
          <w:b/>
          <w:sz w:val="20"/>
        </w:rPr>
        <w:t xml:space="preserve">podľa </w:t>
      </w:r>
      <w:r w:rsidR="00A93A6A">
        <w:rPr>
          <w:rFonts w:asciiTheme="minorHAnsi" w:hAnsiTheme="minorHAnsi" w:cstheme="minorHAnsi"/>
          <w:b/>
          <w:sz w:val="20"/>
        </w:rPr>
        <w:t>formuláru, ktorý je súčasťou</w:t>
      </w:r>
      <w:r w:rsidR="00CB27C3">
        <w:rPr>
          <w:rFonts w:asciiTheme="minorHAnsi" w:hAnsiTheme="minorHAnsi" w:cstheme="minorHAnsi"/>
          <w:b/>
          <w:sz w:val="20"/>
        </w:rPr>
        <w:t xml:space="preserve"> Výzvy</w:t>
      </w:r>
      <w:r w:rsidR="00066B96">
        <w:rPr>
          <w:rFonts w:asciiTheme="minorHAnsi" w:hAnsiTheme="minorHAnsi" w:cstheme="minorHAnsi"/>
          <w:b/>
          <w:sz w:val="20"/>
        </w:rPr>
        <w:t xml:space="preserve"> </w:t>
      </w:r>
      <w:r w:rsidRPr="00B31E98">
        <w:rPr>
          <w:rFonts w:asciiTheme="minorHAnsi" w:hAnsiTheme="minorHAnsi" w:cstheme="minorHAnsi"/>
          <w:b/>
          <w:sz w:val="20"/>
        </w:rPr>
        <w:t>a to pri poskytnutí súčinnosti v rámci prijatia návrhu na uzavretie Zmluvy</w:t>
      </w:r>
      <w:r w:rsidRPr="00B31E98">
        <w:rPr>
          <w:rFonts w:asciiTheme="minorHAnsi" w:hAnsiTheme="minorHAnsi" w:cstheme="minorHAnsi"/>
          <w:sz w:val="20"/>
        </w:rPr>
        <w:t xml:space="preserve">. Následne je prijímateľ </w:t>
      </w:r>
      <w:r w:rsidR="002A11F2" w:rsidRPr="00B31E98">
        <w:rPr>
          <w:rFonts w:asciiTheme="minorHAnsi" w:hAnsiTheme="minorHAnsi" w:cstheme="minorHAnsi"/>
          <w:b/>
          <w:sz w:val="20"/>
        </w:rPr>
        <w:t>do 10 (desiatich) dní od nadobudnutia účinnosti Zmluvy</w:t>
      </w:r>
      <w:r w:rsidR="002A11F2" w:rsidRPr="00B31E98">
        <w:rPr>
          <w:rFonts w:asciiTheme="minorHAnsi" w:hAnsiTheme="minorHAnsi" w:cstheme="minorHAnsi"/>
          <w:sz w:val="20"/>
        </w:rPr>
        <w:t xml:space="preserve"> predložiť SO údaje potrebné na vyhodnotenie skutočnosti, že prijímateľ nie je podnikom v ťažkostiach,</w:t>
      </w:r>
      <w:r w:rsidRPr="00B31E98">
        <w:rPr>
          <w:rFonts w:asciiTheme="minorHAnsi" w:hAnsiTheme="minorHAnsi" w:cstheme="minorHAnsi"/>
          <w:sz w:val="20"/>
        </w:rPr>
        <w:t xml:space="preserve"> t. j. predkladá </w:t>
      </w:r>
      <w:r w:rsidRPr="00B31E98">
        <w:rPr>
          <w:rFonts w:asciiTheme="minorHAnsi" w:hAnsiTheme="minorHAnsi" w:cstheme="minorHAnsi"/>
          <w:b/>
          <w:sz w:val="20"/>
        </w:rPr>
        <w:t>Test podniku v</w:t>
      </w:r>
      <w:r w:rsidR="002D1DF0">
        <w:rPr>
          <w:rFonts w:asciiTheme="minorHAnsi" w:hAnsiTheme="minorHAnsi" w:cstheme="minorHAnsi"/>
          <w:b/>
          <w:sz w:val="20"/>
        </w:rPr>
        <w:t> </w:t>
      </w:r>
      <w:r w:rsidRPr="00B31E98">
        <w:rPr>
          <w:rFonts w:asciiTheme="minorHAnsi" w:hAnsiTheme="minorHAnsi" w:cstheme="minorHAnsi"/>
          <w:b/>
          <w:sz w:val="20"/>
        </w:rPr>
        <w:t>ťažkostiach</w:t>
      </w:r>
      <w:r w:rsidR="002D1DF0">
        <w:rPr>
          <w:rFonts w:asciiTheme="minorHAnsi" w:hAnsiTheme="minorHAnsi" w:cstheme="minorHAnsi"/>
          <w:sz w:val="20"/>
        </w:rPr>
        <w:t xml:space="preserve"> (</w:t>
      </w:r>
      <w:r w:rsidR="002A11F2" w:rsidRPr="00B31E98">
        <w:rPr>
          <w:rFonts w:asciiTheme="minorHAnsi" w:hAnsiTheme="minorHAnsi" w:cstheme="minorHAnsi"/>
          <w:sz w:val="20"/>
        </w:rPr>
        <w:t>ak relevantné</w:t>
      </w:r>
      <w:r w:rsidR="002D1DF0">
        <w:rPr>
          <w:rFonts w:asciiTheme="minorHAnsi" w:hAnsiTheme="minorHAnsi" w:cstheme="minorHAnsi"/>
          <w:sz w:val="20"/>
        </w:rPr>
        <w:t xml:space="preserve">) </w:t>
      </w:r>
      <w:r w:rsidR="002B7FCA">
        <w:rPr>
          <w:rFonts w:asciiTheme="minorHAnsi" w:hAnsiTheme="minorHAnsi" w:cstheme="minorHAnsi"/>
          <w:sz w:val="20"/>
        </w:rPr>
        <w:t xml:space="preserve">vykonaný </w:t>
      </w:r>
      <w:r w:rsidR="002D1DF0">
        <w:rPr>
          <w:rFonts w:asciiTheme="minorHAnsi" w:hAnsiTheme="minorHAnsi" w:cstheme="minorHAnsi"/>
          <w:sz w:val="20"/>
        </w:rPr>
        <w:t xml:space="preserve">ku dňu </w:t>
      </w:r>
      <w:r w:rsidR="002B7FCA">
        <w:rPr>
          <w:rFonts w:asciiTheme="minorHAnsi" w:hAnsiTheme="minorHAnsi" w:cstheme="minorHAnsi"/>
          <w:sz w:val="20"/>
        </w:rPr>
        <w:t xml:space="preserve">poskytnutia pomoci – ku dňu </w:t>
      </w:r>
      <w:r w:rsidR="002D1DF0">
        <w:rPr>
          <w:rFonts w:asciiTheme="minorHAnsi" w:hAnsiTheme="minorHAnsi" w:cstheme="minorHAnsi"/>
          <w:sz w:val="20"/>
        </w:rPr>
        <w:t>nadobudnutia účinnosti Zmluvy</w:t>
      </w:r>
      <w:r w:rsidR="002A11F2" w:rsidRPr="00B31E98">
        <w:rPr>
          <w:rFonts w:asciiTheme="minorHAnsi" w:hAnsiTheme="minorHAnsi" w:cstheme="minorHAnsi"/>
          <w:sz w:val="20"/>
        </w:rPr>
        <w:t xml:space="preserve">. </w:t>
      </w:r>
      <w:r w:rsidR="002D1DF0" w:rsidRPr="00B31E98">
        <w:rPr>
          <w:rFonts w:asciiTheme="minorHAnsi" w:hAnsiTheme="minorHAnsi" w:cstheme="minorHAnsi"/>
          <w:sz w:val="20"/>
        </w:rPr>
        <w:t>Prijímateľ si je vedomý, že ku dňu nadobudnutia účinnosti Zmluvy nesm</w:t>
      </w:r>
      <w:r w:rsidR="002D1DF0">
        <w:rPr>
          <w:rFonts w:asciiTheme="minorHAnsi" w:hAnsiTheme="minorHAnsi" w:cstheme="minorHAnsi"/>
          <w:sz w:val="20"/>
        </w:rPr>
        <w:t xml:space="preserve">ie byť podnikom v ťažkostiach. </w:t>
      </w:r>
      <w:r w:rsidR="00457289">
        <w:rPr>
          <w:rFonts w:asciiTheme="minorHAnsi" w:hAnsiTheme="minorHAnsi" w:cstheme="minorHAnsi"/>
          <w:sz w:val="20"/>
        </w:rPr>
        <w:t xml:space="preserve">SO je povinný oznámiť výsledok overenia Testu podniku v ťažkostiach prijímateľovi. </w:t>
      </w:r>
      <w:r w:rsidR="008156F2">
        <w:rPr>
          <w:rFonts w:asciiTheme="minorHAnsi" w:hAnsiTheme="minorHAnsi" w:cstheme="minorHAnsi"/>
          <w:sz w:val="20"/>
        </w:rPr>
        <w:t>ˇ</w:t>
      </w:r>
    </w:p>
    <w:p w14:paraId="6275DB3C" w14:textId="757FE297" w:rsidR="008156F2" w:rsidRDefault="008156F2"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p>
    <w:p w14:paraId="4624C3E6" w14:textId="77777777" w:rsidR="008156F2" w:rsidRPr="00B31E98" w:rsidRDefault="008156F2"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p>
    <w:p w14:paraId="3D98EA06" w14:textId="4CC7F864" w:rsidR="00584CC9" w:rsidRPr="00BF1BF3" w:rsidRDefault="00584CC9" w:rsidP="00CA6EE7">
      <w:pPr>
        <w:pStyle w:val="Nadpis2"/>
      </w:pPr>
      <w:bookmarkStart w:id="94" w:name="_Toc157690402"/>
      <w:bookmarkStart w:id="95" w:name="_Toc191041378"/>
      <w:r w:rsidRPr="00584CC9">
        <w:t>Úhrada finančných prostriedkov EÚ a</w:t>
      </w:r>
      <w:r>
        <w:t> </w:t>
      </w:r>
      <w:r w:rsidRPr="00584CC9">
        <w:t>ŠR</w:t>
      </w:r>
      <w:bookmarkEnd w:id="94"/>
      <w:bookmarkEnd w:id="95"/>
    </w:p>
    <w:p w14:paraId="6CCBA8B4" w14:textId="77777777" w:rsidR="00252209" w:rsidRDefault="00584CC9" w:rsidP="00A0761D">
      <w:pPr>
        <w:pStyle w:val="Odsekzoznamu"/>
        <w:numPr>
          <w:ilvl w:val="0"/>
          <w:numId w:val="8"/>
        </w:numPr>
        <w:spacing w:after="120" w:line="276" w:lineRule="auto"/>
        <w:ind w:left="426" w:hanging="426"/>
        <w:jc w:val="both"/>
        <w:rPr>
          <w:rFonts w:asciiTheme="minorHAnsi" w:hAnsiTheme="minorHAnsi" w:cstheme="minorHAnsi"/>
          <w:sz w:val="20"/>
        </w:rPr>
      </w:pPr>
      <w:r w:rsidRPr="00584CC9">
        <w:rPr>
          <w:rFonts w:asciiTheme="minorHAnsi" w:hAnsiTheme="minorHAnsi" w:cstheme="minorHAnsi"/>
          <w:sz w:val="20"/>
        </w:rPr>
        <w:t xml:space="preserve">Úhrada finančných prostriedkov EÚ a ŠR sa realizuje na základe </w:t>
      </w:r>
      <w:proofErr w:type="spellStart"/>
      <w:r>
        <w:rPr>
          <w:rFonts w:asciiTheme="minorHAnsi" w:hAnsiTheme="minorHAnsi" w:cstheme="minorHAnsi"/>
          <w:sz w:val="20"/>
        </w:rPr>
        <w:t>ŽoP</w:t>
      </w:r>
      <w:proofErr w:type="spellEnd"/>
      <w:r w:rsidRPr="00584CC9">
        <w:rPr>
          <w:rFonts w:asciiTheme="minorHAnsi" w:hAnsiTheme="minorHAnsi" w:cstheme="minorHAnsi"/>
          <w:sz w:val="20"/>
        </w:rPr>
        <w:t xml:space="preserve"> predloženej prijímateľom </w:t>
      </w:r>
      <w:r w:rsidRPr="002811ED">
        <w:rPr>
          <w:rFonts w:asciiTheme="minorHAnsi" w:hAnsiTheme="minorHAnsi" w:cstheme="minorHAnsi"/>
          <w:b/>
          <w:sz w:val="20"/>
        </w:rPr>
        <w:t>po nadobudnutí účinnosti Zmluvy</w:t>
      </w:r>
      <w:r w:rsidRPr="00584CC9">
        <w:rPr>
          <w:rFonts w:asciiTheme="minorHAnsi" w:hAnsiTheme="minorHAnsi" w:cstheme="minorHAnsi"/>
          <w:sz w:val="20"/>
        </w:rPr>
        <w:t xml:space="preserve">. </w:t>
      </w:r>
    </w:p>
    <w:p w14:paraId="60EB86B4" w14:textId="69CCB1BE" w:rsidR="00584CC9" w:rsidRDefault="00584CC9" w:rsidP="00A0761D">
      <w:pPr>
        <w:pStyle w:val="Odsekzoznamu"/>
        <w:numPr>
          <w:ilvl w:val="0"/>
          <w:numId w:val="8"/>
        </w:numPr>
        <w:spacing w:after="120" w:line="276" w:lineRule="auto"/>
        <w:ind w:left="426" w:hanging="426"/>
        <w:jc w:val="both"/>
        <w:rPr>
          <w:rFonts w:asciiTheme="minorHAnsi" w:hAnsiTheme="minorHAnsi" w:cstheme="minorHAnsi"/>
          <w:sz w:val="20"/>
        </w:rPr>
      </w:pPr>
      <w:r w:rsidRPr="00584CC9">
        <w:rPr>
          <w:rFonts w:asciiTheme="minorHAnsi" w:hAnsiTheme="minorHAnsi" w:cstheme="minorHAnsi"/>
          <w:sz w:val="20"/>
        </w:rPr>
        <w:t>Prijímateľ zodpovedá za </w:t>
      </w:r>
      <w:r w:rsidRPr="00A93A6A">
        <w:rPr>
          <w:rFonts w:asciiTheme="minorHAnsi" w:hAnsiTheme="minorHAnsi" w:cstheme="minorHAnsi"/>
          <w:b/>
          <w:sz w:val="20"/>
        </w:rPr>
        <w:t>pravosť, správnosť a kompletnosť údajov</w:t>
      </w:r>
      <w:r w:rsidRPr="00584CC9">
        <w:rPr>
          <w:rFonts w:asciiTheme="minorHAnsi" w:hAnsiTheme="minorHAnsi" w:cstheme="minorHAnsi"/>
          <w:sz w:val="20"/>
        </w:rPr>
        <w:t xml:space="preserve"> uvedených v</w:t>
      </w:r>
      <w:r w:rsidR="002811ED">
        <w:rPr>
          <w:rFonts w:asciiTheme="minorHAnsi" w:hAnsiTheme="minorHAnsi" w:cstheme="minorHAnsi"/>
          <w:sz w:val="20"/>
        </w:rPr>
        <w:t> </w:t>
      </w:r>
      <w:proofErr w:type="spellStart"/>
      <w:r w:rsidRPr="00584CC9">
        <w:rPr>
          <w:rFonts w:asciiTheme="minorHAnsi" w:hAnsiTheme="minorHAnsi" w:cstheme="minorHAnsi"/>
          <w:sz w:val="20"/>
        </w:rPr>
        <w:t>ŽoP</w:t>
      </w:r>
      <w:proofErr w:type="spellEnd"/>
      <w:r w:rsidR="002811ED">
        <w:rPr>
          <w:rFonts w:asciiTheme="minorHAnsi" w:hAnsiTheme="minorHAnsi" w:cstheme="minorHAnsi"/>
          <w:sz w:val="20"/>
        </w:rPr>
        <w:t>, pričom v </w:t>
      </w:r>
      <w:proofErr w:type="spellStart"/>
      <w:r w:rsidR="002811ED">
        <w:rPr>
          <w:rFonts w:asciiTheme="minorHAnsi" w:hAnsiTheme="minorHAnsi" w:cstheme="minorHAnsi"/>
          <w:sz w:val="20"/>
        </w:rPr>
        <w:t>ŽoP</w:t>
      </w:r>
      <w:proofErr w:type="spellEnd"/>
      <w:r w:rsidR="002811ED">
        <w:rPr>
          <w:rFonts w:asciiTheme="minorHAnsi" w:hAnsiTheme="minorHAnsi" w:cstheme="minorHAnsi"/>
          <w:sz w:val="20"/>
        </w:rPr>
        <w:t xml:space="preserve"> uvádza iba oprávnené výdavky</w:t>
      </w:r>
      <w:r w:rsidRPr="00584CC9">
        <w:rPr>
          <w:rFonts w:asciiTheme="minorHAnsi" w:hAnsiTheme="minorHAnsi" w:cstheme="minorHAnsi"/>
          <w:sz w:val="20"/>
        </w:rPr>
        <w:t xml:space="preserve">. Ak </w:t>
      </w:r>
      <w:r>
        <w:rPr>
          <w:rFonts w:asciiTheme="minorHAnsi" w:hAnsiTheme="minorHAnsi" w:cstheme="minorHAnsi"/>
          <w:sz w:val="20"/>
        </w:rPr>
        <w:t xml:space="preserve">SO </w:t>
      </w:r>
      <w:r w:rsidRPr="00584CC9">
        <w:rPr>
          <w:rFonts w:asciiTheme="minorHAnsi" w:hAnsiTheme="minorHAnsi" w:cstheme="minorHAnsi"/>
          <w:sz w:val="20"/>
        </w:rPr>
        <w:t xml:space="preserve">nedisponuje všetkými relevantnými podkladmi pre to, aby mohol </w:t>
      </w:r>
      <w:proofErr w:type="spellStart"/>
      <w:r w:rsidRPr="00584CC9">
        <w:rPr>
          <w:rFonts w:asciiTheme="minorHAnsi" w:hAnsiTheme="minorHAnsi" w:cstheme="minorHAnsi"/>
          <w:sz w:val="20"/>
        </w:rPr>
        <w:t>ŽoP</w:t>
      </w:r>
      <w:proofErr w:type="spellEnd"/>
      <w:r w:rsidRPr="00584CC9">
        <w:rPr>
          <w:rFonts w:asciiTheme="minorHAnsi" w:hAnsiTheme="minorHAnsi" w:cstheme="minorHAnsi"/>
          <w:sz w:val="20"/>
        </w:rPr>
        <w:t xml:space="preserve"> schváliť alebo existuje podozrenie na nezrovnalosť vo vzťahu k výdavkom predloženým v </w:t>
      </w:r>
      <w:proofErr w:type="spellStart"/>
      <w:r w:rsidRPr="00584CC9">
        <w:rPr>
          <w:rFonts w:asciiTheme="minorHAnsi" w:hAnsiTheme="minorHAnsi" w:cstheme="minorHAnsi"/>
          <w:sz w:val="20"/>
        </w:rPr>
        <w:t>ŽoP</w:t>
      </w:r>
      <w:proofErr w:type="spellEnd"/>
      <w:r w:rsidRPr="00584CC9">
        <w:rPr>
          <w:rFonts w:asciiTheme="minorHAnsi" w:hAnsiTheme="minorHAnsi" w:cstheme="minorHAnsi"/>
          <w:sz w:val="20"/>
        </w:rPr>
        <w:t xml:space="preserve">, je oprávnený pozastaviť schvaľovanie </w:t>
      </w:r>
      <w:proofErr w:type="spellStart"/>
      <w:r w:rsidRPr="00584CC9">
        <w:rPr>
          <w:rFonts w:asciiTheme="minorHAnsi" w:hAnsiTheme="minorHAnsi" w:cstheme="minorHAnsi"/>
          <w:sz w:val="20"/>
        </w:rPr>
        <w:t>ŽoP</w:t>
      </w:r>
      <w:proofErr w:type="spellEnd"/>
      <w:r w:rsidRPr="00584CC9">
        <w:rPr>
          <w:rFonts w:asciiTheme="minorHAnsi" w:hAnsiTheme="minorHAnsi" w:cstheme="minorHAnsi"/>
          <w:sz w:val="20"/>
        </w:rPr>
        <w:t>.</w:t>
      </w:r>
    </w:p>
    <w:p w14:paraId="54880030" w14:textId="77777777" w:rsidR="003E77BF" w:rsidRDefault="00584CC9" w:rsidP="00A0761D">
      <w:pPr>
        <w:pStyle w:val="Odsekzoznamu"/>
        <w:numPr>
          <w:ilvl w:val="0"/>
          <w:numId w:val="8"/>
        </w:numPr>
        <w:spacing w:after="120" w:line="276" w:lineRule="auto"/>
        <w:ind w:left="426" w:hanging="426"/>
        <w:jc w:val="both"/>
        <w:rPr>
          <w:rFonts w:asciiTheme="minorHAnsi" w:hAnsiTheme="minorHAnsi" w:cstheme="minorHAnsi"/>
          <w:sz w:val="20"/>
        </w:rPr>
      </w:pPr>
      <w:r w:rsidRPr="00584CC9">
        <w:rPr>
          <w:rFonts w:asciiTheme="minorHAnsi" w:hAnsiTheme="minorHAnsi" w:cstheme="minorHAnsi"/>
          <w:sz w:val="20"/>
          <w:szCs w:val="20"/>
        </w:rPr>
        <w:t xml:space="preserve">Úhrada finančných prostriedkov sa </w:t>
      </w:r>
      <w:r w:rsidRPr="00584CC9">
        <w:rPr>
          <w:rFonts w:asciiTheme="minorHAnsi" w:hAnsiTheme="minorHAnsi" w:cstheme="minorHAnsi"/>
          <w:sz w:val="20"/>
        </w:rPr>
        <w:t>môže realizovať</w:t>
      </w:r>
      <w:r w:rsidR="003E77BF">
        <w:rPr>
          <w:rFonts w:asciiTheme="minorHAnsi" w:hAnsiTheme="minorHAnsi" w:cstheme="minorHAnsi"/>
          <w:sz w:val="20"/>
        </w:rPr>
        <w:t>:</w:t>
      </w:r>
    </w:p>
    <w:p w14:paraId="566A64BE" w14:textId="77777777" w:rsidR="003E77BF" w:rsidRPr="003E77BF" w:rsidRDefault="003E77BF" w:rsidP="00A0761D">
      <w:pPr>
        <w:pStyle w:val="Odsekzoznamu"/>
        <w:numPr>
          <w:ilvl w:val="0"/>
          <w:numId w:val="46"/>
        </w:numPr>
        <w:spacing w:line="276" w:lineRule="auto"/>
        <w:ind w:left="782" w:hanging="357"/>
        <w:jc w:val="both"/>
        <w:rPr>
          <w:rFonts w:asciiTheme="minorHAnsi" w:hAnsiTheme="minorHAnsi" w:cstheme="minorHAnsi"/>
          <w:sz w:val="20"/>
        </w:rPr>
      </w:pPr>
      <w:r w:rsidRPr="003E77BF">
        <w:rPr>
          <w:rFonts w:asciiTheme="minorHAnsi" w:hAnsiTheme="minorHAnsi" w:cstheme="minorHAnsi"/>
          <w:b/>
          <w:sz w:val="20"/>
        </w:rPr>
        <w:t>s</w:t>
      </w:r>
      <w:r w:rsidR="00584CC9" w:rsidRPr="003E77BF">
        <w:rPr>
          <w:rFonts w:asciiTheme="minorHAnsi" w:hAnsiTheme="minorHAnsi" w:cstheme="minorHAnsi"/>
          <w:b/>
          <w:sz w:val="20"/>
        </w:rPr>
        <w:t>y</w:t>
      </w:r>
      <w:r w:rsidR="00584CC9" w:rsidRPr="002811ED">
        <w:rPr>
          <w:rFonts w:asciiTheme="minorHAnsi" w:hAnsiTheme="minorHAnsi" w:cstheme="minorHAnsi"/>
          <w:b/>
          <w:sz w:val="20"/>
        </w:rPr>
        <w:t xml:space="preserve">stémom </w:t>
      </w:r>
      <w:proofErr w:type="spellStart"/>
      <w:r w:rsidR="00584CC9" w:rsidRPr="002811ED">
        <w:rPr>
          <w:rFonts w:asciiTheme="minorHAnsi" w:hAnsiTheme="minorHAnsi" w:cstheme="minorHAnsi"/>
          <w:b/>
          <w:sz w:val="20"/>
        </w:rPr>
        <w:t>predfinancovania</w:t>
      </w:r>
      <w:proofErr w:type="spellEnd"/>
      <w:r w:rsidR="00584CC9" w:rsidRPr="002811ED">
        <w:rPr>
          <w:rFonts w:asciiTheme="minorHAnsi" w:hAnsiTheme="minorHAnsi" w:cstheme="minorHAnsi"/>
          <w:b/>
          <w:sz w:val="20"/>
        </w:rPr>
        <w:t xml:space="preserve">, </w:t>
      </w:r>
    </w:p>
    <w:p w14:paraId="0B2D6DEC" w14:textId="77777777" w:rsidR="003E77BF" w:rsidRPr="003E77BF" w:rsidRDefault="00584CC9" w:rsidP="00A0761D">
      <w:pPr>
        <w:pStyle w:val="Odsekzoznamu"/>
        <w:numPr>
          <w:ilvl w:val="0"/>
          <w:numId w:val="46"/>
        </w:numPr>
        <w:spacing w:line="276" w:lineRule="auto"/>
        <w:ind w:left="782" w:hanging="357"/>
        <w:jc w:val="both"/>
        <w:rPr>
          <w:rFonts w:asciiTheme="minorHAnsi" w:hAnsiTheme="minorHAnsi" w:cstheme="minorHAnsi"/>
          <w:sz w:val="20"/>
        </w:rPr>
      </w:pPr>
      <w:r w:rsidRPr="002811ED">
        <w:rPr>
          <w:rFonts w:asciiTheme="minorHAnsi" w:hAnsiTheme="minorHAnsi" w:cstheme="minorHAnsi"/>
          <w:b/>
          <w:sz w:val="20"/>
        </w:rPr>
        <w:t xml:space="preserve">systémom zálohových platieb </w:t>
      </w:r>
      <w:r w:rsidRPr="003E77BF">
        <w:rPr>
          <w:rFonts w:asciiTheme="minorHAnsi" w:hAnsiTheme="minorHAnsi" w:cstheme="minorHAnsi"/>
          <w:sz w:val="20"/>
        </w:rPr>
        <w:t xml:space="preserve">alebo </w:t>
      </w:r>
    </w:p>
    <w:p w14:paraId="27CD2C8B" w14:textId="77777777" w:rsidR="003E77BF" w:rsidRDefault="00584CC9" w:rsidP="00A0761D">
      <w:pPr>
        <w:pStyle w:val="Odsekzoznamu"/>
        <w:numPr>
          <w:ilvl w:val="0"/>
          <w:numId w:val="46"/>
        </w:numPr>
        <w:spacing w:after="120" w:line="276" w:lineRule="auto"/>
        <w:jc w:val="both"/>
        <w:rPr>
          <w:rFonts w:asciiTheme="minorHAnsi" w:hAnsiTheme="minorHAnsi" w:cstheme="minorHAnsi"/>
          <w:sz w:val="20"/>
        </w:rPr>
      </w:pPr>
      <w:r w:rsidRPr="002811ED">
        <w:rPr>
          <w:rFonts w:asciiTheme="minorHAnsi" w:hAnsiTheme="minorHAnsi" w:cstheme="minorHAnsi"/>
          <w:b/>
          <w:sz w:val="20"/>
        </w:rPr>
        <w:t xml:space="preserve">systémom refundácie </w:t>
      </w:r>
      <w:r w:rsidRPr="00584CC9">
        <w:rPr>
          <w:rFonts w:asciiTheme="minorHAnsi" w:hAnsiTheme="minorHAnsi" w:cstheme="minorHAnsi"/>
          <w:sz w:val="20"/>
        </w:rPr>
        <w:t xml:space="preserve">v súlade s rozhodnutím SO v spolupráci s prijímateľom. </w:t>
      </w:r>
    </w:p>
    <w:p w14:paraId="0E89CBA6" w14:textId="75F0E94F" w:rsidR="00584CC9" w:rsidRPr="009E1698" w:rsidRDefault="00584CC9" w:rsidP="00A0761D">
      <w:pPr>
        <w:pStyle w:val="Odsekzoznamu"/>
        <w:numPr>
          <w:ilvl w:val="0"/>
          <w:numId w:val="8"/>
        </w:numPr>
        <w:spacing w:after="120" w:line="276" w:lineRule="auto"/>
        <w:ind w:left="426" w:hanging="426"/>
        <w:jc w:val="both"/>
        <w:rPr>
          <w:rFonts w:asciiTheme="minorHAnsi" w:hAnsiTheme="minorHAnsi" w:cstheme="minorHAnsi"/>
          <w:sz w:val="20"/>
        </w:rPr>
      </w:pPr>
      <w:r w:rsidRPr="003E77BF">
        <w:rPr>
          <w:rFonts w:asciiTheme="minorHAnsi" w:hAnsiTheme="minorHAnsi" w:cstheme="minorHAnsi"/>
          <w:sz w:val="20"/>
        </w:rPr>
        <w:t xml:space="preserve">Prijímateľ môže kombinovať systém zálohových platieb, </w:t>
      </w:r>
      <w:proofErr w:type="spellStart"/>
      <w:r w:rsidRPr="003E77BF">
        <w:rPr>
          <w:rFonts w:asciiTheme="minorHAnsi" w:hAnsiTheme="minorHAnsi" w:cstheme="minorHAnsi"/>
          <w:sz w:val="20"/>
        </w:rPr>
        <w:t>predfinancovania</w:t>
      </w:r>
      <w:proofErr w:type="spellEnd"/>
      <w:r w:rsidRPr="003E77BF">
        <w:rPr>
          <w:rFonts w:asciiTheme="minorHAnsi" w:hAnsiTheme="minorHAnsi" w:cstheme="minorHAnsi"/>
          <w:sz w:val="20"/>
        </w:rPr>
        <w:t xml:space="preserve"> a refundácie za predpokladu dodržania stanovených podmienok a v závislosti od určenia  v Zmluve, pričom je potrebné </w:t>
      </w:r>
      <w:ins w:id="96" w:author="KH" w:date="2025-08-20T14:33:00Z">
        <w:r w:rsidR="00EE3C43">
          <w:rPr>
            <w:rFonts w:asciiTheme="minorHAnsi" w:hAnsiTheme="minorHAnsi" w:cstheme="minorHAnsi"/>
            <w:sz w:val="20"/>
          </w:rPr>
          <w:t xml:space="preserve">posúdiť </w:t>
        </w:r>
      </w:ins>
      <w:del w:id="97" w:author="KH" w:date="2025-08-20T14:33:00Z">
        <w:r w:rsidRPr="003E77BF" w:rsidDel="00EE3C43">
          <w:rPr>
            <w:rFonts w:asciiTheme="minorHAnsi" w:hAnsiTheme="minorHAnsi" w:cstheme="minorHAnsi"/>
            <w:sz w:val="20"/>
          </w:rPr>
          <w:delText xml:space="preserve">zvážiť </w:delText>
        </w:r>
      </w:del>
      <w:r w:rsidRPr="003E77BF">
        <w:rPr>
          <w:rFonts w:asciiTheme="minorHAnsi" w:hAnsiTheme="minorHAnsi" w:cstheme="minorHAnsi"/>
          <w:sz w:val="20"/>
        </w:rPr>
        <w:t xml:space="preserve">vhodnosť </w:t>
      </w:r>
      <w:r w:rsidRPr="009E1698">
        <w:rPr>
          <w:rFonts w:asciiTheme="minorHAnsi" w:hAnsiTheme="minorHAnsi" w:cstheme="minorHAnsi"/>
          <w:sz w:val="20"/>
        </w:rPr>
        <w:t>využívania kombinácie financovania vo vzťahu k typu výdavkov a charakteru projektových aktivít.</w:t>
      </w:r>
    </w:p>
    <w:p w14:paraId="647F6E22" w14:textId="30FE9479" w:rsidR="00E36663" w:rsidRPr="009E1698" w:rsidRDefault="00E36663" w:rsidP="00A0761D">
      <w:pPr>
        <w:pStyle w:val="Odsekzoznamu"/>
        <w:numPr>
          <w:ilvl w:val="0"/>
          <w:numId w:val="8"/>
        </w:numPr>
        <w:spacing w:after="120" w:line="276" w:lineRule="auto"/>
        <w:ind w:left="426" w:hanging="426"/>
        <w:jc w:val="both"/>
        <w:rPr>
          <w:rFonts w:asciiTheme="minorHAnsi" w:hAnsiTheme="minorHAnsi" w:cstheme="minorHAnsi"/>
          <w:sz w:val="20"/>
        </w:rPr>
      </w:pPr>
      <w:r w:rsidRPr="009E1698">
        <w:rPr>
          <w:rFonts w:asciiTheme="minorHAnsi" w:hAnsiTheme="minorHAnsi" w:cstheme="minorHAnsi"/>
          <w:sz w:val="20"/>
        </w:rPr>
        <w:t xml:space="preserve">Pre prijímateľov – štátne rozpočtové organizácie platobný orgán zabezpečuje prevod prostriedkov na realizáciu projektu rozpočtovým opatrením prostredníctvom </w:t>
      </w:r>
      <w:r w:rsidRPr="009E1698">
        <w:rPr>
          <w:rFonts w:asciiTheme="minorHAnsi" w:hAnsiTheme="minorHAnsi" w:cstheme="minorHAnsi"/>
          <w:b/>
          <w:sz w:val="20"/>
        </w:rPr>
        <w:t>úpravy limitov výdavkov</w:t>
      </w:r>
      <w:r w:rsidRPr="009E1698">
        <w:rPr>
          <w:rFonts w:asciiTheme="minorHAnsi" w:hAnsiTheme="minorHAnsi" w:cstheme="minorHAnsi"/>
          <w:sz w:val="20"/>
        </w:rPr>
        <w:t xml:space="preserve"> za prostriedky EÚ a ŠR na spolufinancovanie: viazaním výdavkov v rozpočte platobného orgánu a navýšením limitov výdavkov prijímateľa. Deň aktivácie rozpočtového opatrenia potvrdzujúci úpravu rozpočtu prijímateľa sa považuje za deň čerpania NFP, resp. jeho časti.</w:t>
      </w:r>
    </w:p>
    <w:p w14:paraId="3192B29C" w14:textId="53659CA4" w:rsidR="00E36663" w:rsidRPr="009E1698" w:rsidRDefault="00E36663" w:rsidP="00A0761D">
      <w:pPr>
        <w:pStyle w:val="Odsekzoznamu"/>
        <w:numPr>
          <w:ilvl w:val="0"/>
          <w:numId w:val="8"/>
        </w:numPr>
        <w:spacing w:after="120" w:line="276" w:lineRule="auto"/>
        <w:ind w:left="426" w:hanging="426"/>
        <w:jc w:val="both"/>
        <w:rPr>
          <w:rFonts w:asciiTheme="minorHAnsi" w:hAnsiTheme="minorHAnsi" w:cstheme="minorHAnsi"/>
          <w:sz w:val="20"/>
        </w:rPr>
      </w:pPr>
      <w:r w:rsidRPr="009E1698">
        <w:rPr>
          <w:rFonts w:asciiTheme="minorHAnsi" w:hAnsiTheme="minorHAnsi" w:cstheme="minorHAnsi"/>
          <w:sz w:val="20"/>
        </w:rPr>
        <w:t xml:space="preserve">Pre prijímateľov – ostatné subjekty verejnej správy (štátna príspevková organizácia, VÚC, obec, rozpočtová alebo príspevková organizácia VÚC alebo obce, iná organizácia verejnej správy) a subjekty súkromného sektora (nezisková organizácia, podnikateľ a pod.) zabezpečuje platobný orgán </w:t>
      </w:r>
      <w:r w:rsidRPr="009E1698">
        <w:rPr>
          <w:rFonts w:asciiTheme="minorHAnsi" w:hAnsiTheme="minorHAnsi" w:cstheme="minorHAnsi"/>
          <w:b/>
          <w:sz w:val="20"/>
        </w:rPr>
        <w:t xml:space="preserve">prevod prostriedkov na realizáciu projektu pomerne za prostriedky EÚ a ŠR na účet prijímateľa </w:t>
      </w:r>
      <w:r w:rsidRPr="009E1698">
        <w:rPr>
          <w:rFonts w:asciiTheme="minorHAnsi" w:hAnsiTheme="minorHAnsi" w:cstheme="minorHAnsi"/>
          <w:sz w:val="20"/>
        </w:rPr>
        <w:t xml:space="preserve">podľa </w:t>
      </w:r>
      <w:r w:rsidR="00C023E5" w:rsidRPr="009E1698">
        <w:rPr>
          <w:rFonts w:asciiTheme="minorHAnsi" w:hAnsiTheme="minorHAnsi" w:cstheme="minorHAnsi"/>
          <w:sz w:val="20"/>
        </w:rPr>
        <w:t xml:space="preserve">Zmluvy podľa </w:t>
      </w:r>
      <w:r w:rsidRPr="009E1698">
        <w:rPr>
          <w:rFonts w:asciiTheme="minorHAnsi" w:hAnsiTheme="minorHAnsi" w:cstheme="minorHAnsi"/>
          <w:sz w:val="20"/>
        </w:rPr>
        <w:t xml:space="preserve">§ 8 zákona č. </w:t>
      </w:r>
      <w:r w:rsidRPr="009E1698">
        <w:rPr>
          <w:rFonts w:asciiTheme="minorHAnsi" w:hAnsiTheme="minorHAnsi" w:cstheme="minorHAnsi"/>
          <w:sz w:val="20"/>
        </w:rPr>
        <w:lastRenderedPageBreak/>
        <w:t>291/2002 Z. z. o Štátnej pokladnici. Deň pripísania finančných prostriedkov na účet prijímateľa sa považuje za deň čerpania NFP, resp. jeho časti.</w:t>
      </w:r>
    </w:p>
    <w:p w14:paraId="1F011B1E" w14:textId="4AA45A6E" w:rsidR="00E36663" w:rsidRDefault="00E36663" w:rsidP="00795128">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after="120" w:line="276" w:lineRule="auto"/>
        <w:ind w:left="426"/>
        <w:jc w:val="both"/>
        <w:rPr>
          <w:rFonts w:asciiTheme="minorHAnsi" w:hAnsiTheme="minorHAnsi" w:cstheme="minorHAnsi"/>
          <w:sz w:val="20"/>
        </w:rPr>
      </w:pPr>
      <w:r w:rsidRPr="00E36663">
        <w:rPr>
          <w:rFonts w:asciiTheme="minorHAnsi" w:hAnsiTheme="minorHAnsi" w:cstheme="minorHAnsi"/>
          <w:b/>
          <w:sz w:val="20"/>
          <w:u w:val="single"/>
        </w:rPr>
        <w:t xml:space="preserve">Prijímateľ je v súvislosti s ukončením pomoci v programovom období 2021 – 2027 povinný ukončiť finančnú realizáciu projektu a splniť podmienky a povinnosti vyplývajúce zo </w:t>
      </w:r>
      <w:r w:rsidR="00C023E5">
        <w:rPr>
          <w:rFonts w:asciiTheme="minorHAnsi" w:hAnsiTheme="minorHAnsi" w:cstheme="minorHAnsi"/>
          <w:b/>
          <w:sz w:val="20"/>
          <w:u w:val="single"/>
        </w:rPr>
        <w:t>Zmluvy.</w:t>
      </w:r>
      <w:r w:rsidRPr="00E36663">
        <w:rPr>
          <w:rFonts w:asciiTheme="minorHAnsi" w:hAnsiTheme="minorHAnsi" w:cstheme="minorHAnsi"/>
          <w:b/>
          <w:sz w:val="20"/>
          <w:u w:val="single"/>
        </w:rPr>
        <w:t xml:space="preserve"> </w:t>
      </w:r>
      <w:r w:rsidRPr="00C023E5">
        <w:rPr>
          <w:rFonts w:asciiTheme="minorHAnsi" w:hAnsiTheme="minorHAnsi" w:cstheme="minorHAnsi"/>
          <w:b/>
          <w:color w:val="FF0000"/>
          <w:sz w:val="20"/>
          <w:u w:val="single"/>
        </w:rPr>
        <w:t>Prijímateľ má povinnosť uhradiť výdavky projektu (tzn. poníženie stavu finančných prostriedkov na účte prijímateľa) najneskôr do 31.12.2029.</w:t>
      </w:r>
      <w:r w:rsidRPr="00C023E5">
        <w:rPr>
          <w:rFonts w:asciiTheme="minorHAnsi" w:hAnsiTheme="minorHAnsi" w:cstheme="minorHAnsi"/>
          <w:color w:val="FF0000"/>
          <w:sz w:val="20"/>
        </w:rPr>
        <w:t xml:space="preserve"> </w:t>
      </w:r>
    </w:p>
    <w:p w14:paraId="4EE57B5B" w14:textId="7BEC7E13" w:rsidR="00E36663" w:rsidRPr="00584CC9" w:rsidRDefault="00E36663" w:rsidP="00A1207D">
      <w:pPr>
        <w:pStyle w:val="Odsekzoznamu"/>
        <w:numPr>
          <w:ilvl w:val="0"/>
          <w:numId w:val="8"/>
        </w:numPr>
        <w:spacing w:after="120" w:line="276" w:lineRule="auto"/>
        <w:ind w:left="426" w:hanging="426"/>
        <w:jc w:val="both"/>
        <w:rPr>
          <w:rFonts w:asciiTheme="minorHAnsi" w:hAnsiTheme="minorHAnsi" w:cstheme="minorHAnsi"/>
          <w:sz w:val="20"/>
        </w:rPr>
      </w:pPr>
      <w:r w:rsidRPr="00E36663">
        <w:rPr>
          <w:rFonts w:asciiTheme="minorHAnsi" w:hAnsiTheme="minorHAnsi" w:cstheme="minorHAnsi"/>
          <w:sz w:val="20"/>
        </w:rPr>
        <w:t>P</w:t>
      </w:r>
      <w:r w:rsidR="00A93A6A">
        <w:rPr>
          <w:rFonts w:asciiTheme="minorHAnsi" w:hAnsiTheme="minorHAnsi" w:cstheme="minorHAnsi"/>
          <w:sz w:val="20"/>
        </w:rPr>
        <w:t xml:space="preserve">rijímateľ je povinný predložiť SO </w:t>
      </w:r>
      <w:r w:rsidRPr="00E36663">
        <w:rPr>
          <w:rFonts w:asciiTheme="minorHAnsi" w:hAnsiTheme="minorHAnsi" w:cstheme="minorHAnsi"/>
          <w:sz w:val="20"/>
        </w:rPr>
        <w:t xml:space="preserve">záverečnú </w:t>
      </w:r>
      <w:proofErr w:type="spellStart"/>
      <w:r w:rsidRPr="00E36663">
        <w:rPr>
          <w:rFonts w:asciiTheme="minorHAnsi" w:hAnsiTheme="minorHAnsi" w:cstheme="minorHAnsi"/>
          <w:sz w:val="20"/>
        </w:rPr>
        <w:t>ŽoP</w:t>
      </w:r>
      <w:proofErr w:type="spellEnd"/>
      <w:r w:rsidRPr="00E36663">
        <w:rPr>
          <w:rFonts w:asciiTheme="minorHAnsi" w:hAnsiTheme="minorHAnsi" w:cstheme="minorHAnsi"/>
          <w:sz w:val="20"/>
        </w:rPr>
        <w:t>, resp. posled</w:t>
      </w:r>
      <w:r>
        <w:rPr>
          <w:rFonts w:asciiTheme="minorHAnsi" w:hAnsiTheme="minorHAnsi" w:cstheme="minorHAnsi"/>
          <w:sz w:val="20"/>
        </w:rPr>
        <w:t>né zúčtovanie zálohovej platby/</w:t>
      </w:r>
      <w:r w:rsidRPr="00E36663">
        <w:rPr>
          <w:rFonts w:asciiTheme="minorHAnsi" w:hAnsiTheme="minorHAnsi" w:cstheme="minorHAnsi"/>
          <w:sz w:val="20"/>
        </w:rPr>
        <w:t xml:space="preserve">posledné zúčtovanie </w:t>
      </w:r>
      <w:proofErr w:type="spellStart"/>
      <w:r w:rsidRPr="00E36663">
        <w:rPr>
          <w:rFonts w:asciiTheme="minorHAnsi" w:hAnsiTheme="minorHAnsi" w:cstheme="minorHAnsi"/>
          <w:sz w:val="20"/>
        </w:rPr>
        <w:t>predfinancovania</w:t>
      </w:r>
      <w:proofErr w:type="spellEnd"/>
      <w:r w:rsidRPr="00E36663">
        <w:rPr>
          <w:rFonts w:asciiTheme="minorHAnsi" w:hAnsiTheme="minorHAnsi" w:cstheme="minorHAnsi"/>
          <w:sz w:val="20"/>
        </w:rPr>
        <w:t xml:space="preserve"> vzťahujúce sa k výdavkom realizovaným do konca obdobia oprávnenosti vrátane požadovanej dokumentácie v</w:t>
      </w:r>
      <w:r>
        <w:rPr>
          <w:rFonts w:asciiTheme="minorHAnsi" w:hAnsiTheme="minorHAnsi" w:cstheme="minorHAnsi"/>
          <w:sz w:val="20"/>
        </w:rPr>
        <w:t> stanovených termínoch</w:t>
      </w:r>
      <w:r w:rsidRPr="00E36663">
        <w:rPr>
          <w:rFonts w:asciiTheme="minorHAnsi" w:hAnsiTheme="minorHAnsi" w:cstheme="minorHAnsi"/>
          <w:sz w:val="20"/>
        </w:rPr>
        <w:t xml:space="preserve"> spolu s vyhlásením o ukončení realizácie projektu.</w:t>
      </w:r>
    </w:p>
    <w:p w14:paraId="20C60B3B" w14:textId="77777777" w:rsidR="007C28FC" w:rsidRDefault="00584CC9" w:rsidP="00A1207D">
      <w:pPr>
        <w:pStyle w:val="Odsekzoznamu"/>
        <w:numPr>
          <w:ilvl w:val="0"/>
          <w:numId w:val="8"/>
        </w:numPr>
        <w:shd w:val="clear" w:color="auto" w:fill="FFFFFF" w:themeFill="background1"/>
        <w:spacing w:line="276" w:lineRule="auto"/>
        <w:ind w:left="425" w:hanging="425"/>
        <w:jc w:val="both"/>
        <w:rPr>
          <w:rFonts w:asciiTheme="minorHAnsi" w:hAnsiTheme="minorHAnsi" w:cstheme="minorHAnsi"/>
          <w:sz w:val="20"/>
          <w:szCs w:val="20"/>
        </w:rPr>
      </w:pPr>
      <w:r>
        <w:rPr>
          <w:rFonts w:asciiTheme="minorHAnsi" w:hAnsiTheme="minorHAnsi" w:cstheme="minorHAnsi"/>
          <w:sz w:val="20"/>
          <w:szCs w:val="20"/>
        </w:rPr>
        <w:t xml:space="preserve">Základné podmienky úhrady finančných prostriedkov a lehoty sú uvedené </w:t>
      </w:r>
      <w:r w:rsidRPr="00F523FF">
        <w:rPr>
          <w:rFonts w:asciiTheme="minorHAnsi" w:hAnsiTheme="minorHAnsi" w:cstheme="minorHAnsi"/>
          <w:b/>
          <w:sz w:val="20"/>
          <w:szCs w:val="20"/>
        </w:rPr>
        <w:t>v Čl. 10 a v Čl. 11 VZP</w:t>
      </w:r>
      <w:r>
        <w:rPr>
          <w:rFonts w:asciiTheme="minorHAnsi" w:hAnsiTheme="minorHAnsi" w:cstheme="minorHAnsi"/>
          <w:sz w:val="20"/>
          <w:szCs w:val="20"/>
        </w:rPr>
        <w:t xml:space="preserve"> a detailné postupy realizácie platieb pre jednotlivé systémy financovania sú uvedené </w:t>
      </w:r>
      <w:r w:rsidRPr="005E46E1">
        <w:rPr>
          <w:rFonts w:asciiTheme="minorHAnsi" w:hAnsiTheme="minorHAnsi" w:cstheme="minorHAnsi"/>
          <w:b/>
          <w:sz w:val="20"/>
          <w:szCs w:val="20"/>
        </w:rPr>
        <w:t>v</w:t>
      </w:r>
      <w:r w:rsidR="002031F3">
        <w:rPr>
          <w:rFonts w:asciiTheme="minorHAnsi" w:hAnsiTheme="minorHAnsi" w:cstheme="minorHAnsi"/>
          <w:b/>
          <w:sz w:val="20"/>
          <w:szCs w:val="20"/>
        </w:rPr>
        <w:t> prílohe č. 9</w:t>
      </w:r>
      <w:r w:rsidR="00051749">
        <w:rPr>
          <w:rFonts w:asciiTheme="minorHAnsi" w:hAnsiTheme="minorHAnsi" w:cstheme="minorHAnsi"/>
          <w:b/>
          <w:sz w:val="20"/>
          <w:szCs w:val="20"/>
        </w:rPr>
        <w:t xml:space="preserve"> tejto príručky a </w:t>
      </w:r>
      <w:r w:rsidRPr="005E46E1">
        <w:rPr>
          <w:rFonts w:asciiTheme="minorHAnsi" w:hAnsiTheme="minorHAnsi" w:cstheme="minorHAnsi"/>
          <w:b/>
          <w:sz w:val="20"/>
          <w:szCs w:val="20"/>
        </w:rPr>
        <w:t>kapitole 6 Príručky k finančnému riadeniu</w:t>
      </w:r>
      <w:r w:rsidR="00D976A7">
        <w:rPr>
          <w:rFonts w:asciiTheme="minorHAnsi" w:hAnsiTheme="minorHAnsi" w:cstheme="minorHAnsi"/>
          <w:b/>
          <w:sz w:val="20"/>
          <w:szCs w:val="20"/>
        </w:rPr>
        <w:t xml:space="preserve"> fondov EÚ</w:t>
      </w:r>
      <w:r w:rsidR="008A586B">
        <w:rPr>
          <w:rFonts w:asciiTheme="minorHAnsi" w:hAnsiTheme="minorHAnsi" w:cstheme="minorHAnsi"/>
          <w:b/>
          <w:sz w:val="20"/>
          <w:szCs w:val="20"/>
        </w:rPr>
        <w:t>,</w:t>
      </w:r>
      <w:r>
        <w:rPr>
          <w:rFonts w:asciiTheme="minorHAnsi" w:hAnsiTheme="minorHAnsi" w:cstheme="minorHAnsi"/>
          <w:sz w:val="20"/>
          <w:szCs w:val="20"/>
        </w:rPr>
        <w:t xml:space="preserve"> </w:t>
      </w:r>
      <w:r w:rsidR="008A586B">
        <w:rPr>
          <w:rFonts w:asciiTheme="minorHAnsi" w:hAnsiTheme="minorHAnsi" w:cstheme="minorHAnsi"/>
          <w:sz w:val="20"/>
          <w:szCs w:val="20"/>
        </w:rPr>
        <w:t xml:space="preserve">zverejnená </w:t>
      </w:r>
      <w:r>
        <w:rPr>
          <w:rFonts w:asciiTheme="minorHAnsi" w:hAnsiTheme="minorHAnsi" w:cstheme="minorHAnsi"/>
          <w:sz w:val="20"/>
          <w:szCs w:val="20"/>
        </w:rPr>
        <w:t>na:</w:t>
      </w:r>
    </w:p>
    <w:p w14:paraId="70FB8FD3" w14:textId="568AAAC4" w:rsidR="00584CC9" w:rsidRDefault="009D03AA" w:rsidP="007C28FC">
      <w:pPr>
        <w:pStyle w:val="Odsekzoznamu"/>
        <w:shd w:val="clear" w:color="auto" w:fill="FFFFFF" w:themeFill="background1"/>
        <w:spacing w:after="120" w:line="276" w:lineRule="auto"/>
        <w:ind w:left="426"/>
        <w:jc w:val="both"/>
        <w:rPr>
          <w:rFonts w:asciiTheme="minorHAnsi" w:hAnsiTheme="minorHAnsi" w:cstheme="minorHAnsi"/>
          <w:sz w:val="20"/>
          <w:szCs w:val="20"/>
        </w:rPr>
      </w:pPr>
      <w:hyperlink r:id="rId18" w:history="1">
        <w:r w:rsidR="00584CC9" w:rsidRPr="005C5256">
          <w:rPr>
            <w:rStyle w:val="Hypertextovprepojenie"/>
            <w:rFonts w:asciiTheme="minorHAnsi" w:hAnsiTheme="minorHAnsi" w:cstheme="minorHAnsi"/>
            <w:sz w:val="20"/>
            <w:szCs w:val="20"/>
          </w:rPr>
          <w:t>https://www.mfsr.sk/sk/financne-vztahy-eu/povstupove-fondy-eu/programove-obdobie-2021-2027/</w:t>
        </w:r>
      </w:hyperlink>
      <w:r w:rsidR="00584CC9">
        <w:rPr>
          <w:rFonts w:asciiTheme="minorHAnsi" w:hAnsiTheme="minorHAnsi" w:cstheme="minorHAnsi"/>
          <w:sz w:val="20"/>
          <w:szCs w:val="20"/>
        </w:rPr>
        <w:t xml:space="preserve">. </w:t>
      </w:r>
      <w:r w:rsidR="001E12FA">
        <w:rPr>
          <w:rFonts w:asciiTheme="minorHAnsi" w:hAnsiTheme="minorHAnsi" w:cstheme="minorHAnsi"/>
          <w:sz w:val="20"/>
          <w:szCs w:val="20"/>
        </w:rPr>
        <w:t xml:space="preserve"> </w:t>
      </w:r>
    </w:p>
    <w:p w14:paraId="2FEF9FEB" w14:textId="0117F0F0" w:rsidR="00584CC9" w:rsidRPr="00BF1BF3" w:rsidRDefault="00584CC9" w:rsidP="00CA6EE7">
      <w:pPr>
        <w:pStyle w:val="Nadpis2"/>
      </w:pPr>
      <w:bookmarkStart w:id="98" w:name="_Toc157690403"/>
      <w:bookmarkStart w:id="99" w:name="_Toc191041379"/>
      <w:r w:rsidRPr="00584CC9">
        <w:t>Žiadosť o platbu a</w:t>
      </w:r>
      <w:r w:rsidR="00EA45AE">
        <w:t xml:space="preserve"> podporná </w:t>
      </w:r>
      <w:r w:rsidRPr="00584CC9">
        <w:t>dokumentácia</w:t>
      </w:r>
      <w:bookmarkEnd w:id="98"/>
      <w:bookmarkEnd w:id="99"/>
    </w:p>
    <w:p w14:paraId="69FE8FC5" w14:textId="4F3D5DA9" w:rsidR="006542AB" w:rsidRPr="006542AB" w:rsidRDefault="006542AB" w:rsidP="00A1207D">
      <w:pPr>
        <w:pStyle w:val="Odsekzoznamu"/>
        <w:numPr>
          <w:ilvl w:val="0"/>
          <w:numId w:val="9"/>
        </w:numPr>
        <w:spacing w:line="276" w:lineRule="auto"/>
        <w:ind w:left="426" w:hanging="426"/>
        <w:jc w:val="both"/>
        <w:rPr>
          <w:rFonts w:asciiTheme="minorHAnsi" w:hAnsiTheme="minorHAnsi" w:cstheme="minorHAnsi"/>
          <w:sz w:val="20"/>
        </w:rPr>
      </w:pPr>
      <w:r w:rsidRPr="006542AB">
        <w:rPr>
          <w:rFonts w:asciiTheme="minorHAnsi" w:hAnsiTheme="minorHAnsi" w:cstheme="minorHAnsi"/>
          <w:sz w:val="20"/>
        </w:rPr>
        <w:t>Žiadosť o platbu je</w:t>
      </w:r>
      <w:r>
        <w:rPr>
          <w:rFonts w:asciiTheme="minorHAnsi" w:hAnsiTheme="minorHAnsi" w:cstheme="minorHAnsi"/>
          <w:sz w:val="20"/>
        </w:rPr>
        <w:t xml:space="preserve"> doklad, na základe ktorého je prijímateľovi podľa Zmluvy</w:t>
      </w:r>
      <w:r w:rsidRPr="006542AB">
        <w:rPr>
          <w:rFonts w:asciiTheme="minorHAnsi" w:hAnsiTheme="minorHAnsi" w:cstheme="minorHAnsi"/>
          <w:sz w:val="20"/>
        </w:rPr>
        <w:t xml:space="preserve"> poskytovaný príspevok, t. j. prostriedky EÚ a ŠR na spolufinancovanie v príslušnom pomere. </w:t>
      </w:r>
    </w:p>
    <w:p w14:paraId="1052D18A" w14:textId="02A39164" w:rsidR="00457289" w:rsidRPr="00A93A6A" w:rsidRDefault="00457289" w:rsidP="00A1207D">
      <w:pPr>
        <w:pStyle w:val="Odsekzoznamu"/>
        <w:numPr>
          <w:ilvl w:val="0"/>
          <w:numId w:val="9"/>
        </w:numPr>
        <w:spacing w:after="120" w:line="276" w:lineRule="auto"/>
        <w:ind w:left="425" w:hanging="425"/>
        <w:jc w:val="both"/>
        <w:rPr>
          <w:rFonts w:asciiTheme="minorHAnsi" w:hAnsiTheme="minorHAnsi" w:cstheme="minorHAnsi"/>
          <w:sz w:val="20"/>
        </w:rPr>
      </w:pPr>
      <w:r w:rsidRPr="00A93A6A">
        <w:rPr>
          <w:rFonts w:asciiTheme="minorHAnsi" w:hAnsiTheme="minorHAnsi" w:cstheme="minorHAnsi"/>
          <w:b/>
          <w:sz w:val="20"/>
        </w:rPr>
        <w:t xml:space="preserve">Prijímateľ predkladá </w:t>
      </w:r>
      <w:r w:rsidR="00A93A6A" w:rsidRPr="00A93A6A">
        <w:rPr>
          <w:rFonts w:asciiTheme="minorHAnsi" w:hAnsiTheme="minorHAnsi" w:cstheme="minorHAnsi"/>
          <w:b/>
          <w:sz w:val="20"/>
        </w:rPr>
        <w:t xml:space="preserve">k </w:t>
      </w:r>
      <w:proofErr w:type="spellStart"/>
      <w:r w:rsidRPr="00A93A6A">
        <w:rPr>
          <w:rFonts w:asciiTheme="minorHAnsi" w:hAnsiTheme="minorHAnsi" w:cstheme="minorHAnsi"/>
          <w:b/>
          <w:sz w:val="20"/>
        </w:rPr>
        <w:t>ŽoP</w:t>
      </w:r>
      <w:proofErr w:type="spellEnd"/>
      <w:r w:rsidRPr="00A93A6A">
        <w:rPr>
          <w:rFonts w:asciiTheme="minorHAnsi" w:hAnsiTheme="minorHAnsi" w:cstheme="minorHAnsi"/>
          <w:b/>
          <w:sz w:val="20"/>
        </w:rPr>
        <w:t xml:space="preserve"> </w:t>
      </w:r>
      <w:r w:rsidR="00E61448">
        <w:rPr>
          <w:rFonts w:asciiTheme="minorHAnsi" w:hAnsiTheme="minorHAnsi" w:cstheme="minorHAnsi"/>
          <w:b/>
          <w:sz w:val="20"/>
        </w:rPr>
        <w:t>(</w:t>
      </w:r>
      <w:r w:rsidR="00E61448" w:rsidRPr="00A93A6A">
        <w:rPr>
          <w:rFonts w:asciiTheme="minorHAnsi" w:hAnsiTheme="minorHAnsi" w:cstheme="minorHAnsi"/>
          <w:sz w:val="20"/>
        </w:rPr>
        <w:t xml:space="preserve">resp. pred úhradou prvej alebo relevantnej </w:t>
      </w:r>
      <w:proofErr w:type="spellStart"/>
      <w:r w:rsidR="00E61448" w:rsidRPr="00A93A6A">
        <w:rPr>
          <w:rFonts w:asciiTheme="minorHAnsi" w:hAnsiTheme="minorHAnsi" w:cstheme="minorHAnsi"/>
          <w:sz w:val="20"/>
        </w:rPr>
        <w:t>ŽoP</w:t>
      </w:r>
      <w:proofErr w:type="spellEnd"/>
      <w:r w:rsidR="00E61448" w:rsidRPr="00A93A6A">
        <w:rPr>
          <w:rFonts w:asciiTheme="minorHAnsi" w:hAnsiTheme="minorHAnsi" w:cstheme="minorHAnsi"/>
          <w:sz w:val="20"/>
        </w:rPr>
        <w:t>, ak relevantné</w:t>
      </w:r>
      <w:r w:rsidR="00E61448">
        <w:rPr>
          <w:rFonts w:asciiTheme="minorHAnsi" w:hAnsiTheme="minorHAnsi" w:cstheme="minorHAnsi"/>
          <w:sz w:val="20"/>
        </w:rPr>
        <w:t>)</w:t>
      </w:r>
      <w:r w:rsidR="00E61448" w:rsidRPr="00A93A6A">
        <w:rPr>
          <w:rFonts w:asciiTheme="minorHAnsi" w:hAnsiTheme="minorHAnsi" w:cstheme="minorHAnsi"/>
          <w:b/>
          <w:sz w:val="20"/>
        </w:rPr>
        <w:t xml:space="preserve"> </w:t>
      </w:r>
      <w:r w:rsidRPr="00A93A6A">
        <w:rPr>
          <w:rFonts w:asciiTheme="minorHAnsi" w:hAnsiTheme="minorHAnsi" w:cstheme="minorHAnsi"/>
          <w:b/>
          <w:sz w:val="20"/>
        </w:rPr>
        <w:t>aj dokumentáciu, ktorou preukazuje splnenie ďalších skutočn</w:t>
      </w:r>
      <w:r w:rsidR="00A93A6A">
        <w:rPr>
          <w:rFonts w:asciiTheme="minorHAnsi" w:hAnsiTheme="minorHAnsi" w:cstheme="minorHAnsi"/>
          <w:b/>
          <w:sz w:val="20"/>
        </w:rPr>
        <w:t>ostí definovaných v príslušnej V</w:t>
      </w:r>
      <w:r w:rsidRPr="00A93A6A">
        <w:rPr>
          <w:rFonts w:asciiTheme="minorHAnsi" w:hAnsiTheme="minorHAnsi" w:cstheme="minorHAnsi"/>
          <w:b/>
          <w:sz w:val="20"/>
        </w:rPr>
        <w:t>ýzve</w:t>
      </w:r>
      <w:r w:rsidRPr="00A93A6A">
        <w:rPr>
          <w:rFonts w:asciiTheme="minorHAnsi" w:hAnsiTheme="minorHAnsi" w:cstheme="minorHAnsi"/>
          <w:sz w:val="20"/>
        </w:rPr>
        <w:t xml:space="preserve">, ktoré sa overujú v období implementácie </w:t>
      </w:r>
      <w:r w:rsidR="00E61448">
        <w:rPr>
          <w:rFonts w:asciiTheme="minorHAnsi" w:hAnsiTheme="minorHAnsi" w:cstheme="minorHAnsi"/>
          <w:sz w:val="20"/>
        </w:rPr>
        <w:t>(</w:t>
      </w:r>
      <w:r w:rsidRPr="00A93A6A">
        <w:rPr>
          <w:rFonts w:asciiTheme="minorHAnsi" w:hAnsiTheme="minorHAnsi" w:cstheme="minorHAnsi"/>
          <w:sz w:val="20"/>
        </w:rPr>
        <w:t>ako napr. časť dokumentácie k DNSH - Dodržiavanie zásady „nespôsobovať významnú škodu“</w:t>
      </w:r>
      <w:r w:rsidR="00E61448" w:rsidRPr="00B0184C">
        <w:rPr>
          <w:rFonts w:asciiTheme="minorHAnsi" w:hAnsiTheme="minorHAnsi"/>
          <w:sz w:val="20"/>
          <w:vertAlign w:val="superscript"/>
        </w:rPr>
        <w:footnoteReference w:id="7"/>
      </w:r>
      <w:r w:rsidRPr="00A93A6A">
        <w:rPr>
          <w:rFonts w:asciiTheme="minorHAnsi" w:hAnsiTheme="minorHAnsi" w:cstheme="minorHAnsi"/>
          <w:sz w:val="20"/>
        </w:rPr>
        <w:t>; právoplatné stavebné povolenie alebo iné povolenie na realizáciu stavby; atď.</w:t>
      </w:r>
      <w:r w:rsidR="00E61448">
        <w:rPr>
          <w:rFonts w:asciiTheme="minorHAnsi" w:hAnsiTheme="minorHAnsi" w:cstheme="minorHAnsi"/>
          <w:sz w:val="20"/>
        </w:rPr>
        <w:t>).</w:t>
      </w:r>
    </w:p>
    <w:p w14:paraId="4DB683B3" w14:textId="5B5984AE" w:rsidR="00EF795A" w:rsidRPr="00EF795A" w:rsidRDefault="005F6A01" w:rsidP="00A1207D">
      <w:pPr>
        <w:pStyle w:val="Odsekzoznamu"/>
        <w:numPr>
          <w:ilvl w:val="0"/>
          <w:numId w:val="9"/>
        </w:numPr>
        <w:spacing w:after="120" w:line="276" w:lineRule="auto"/>
        <w:ind w:left="425" w:hanging="425"/>
        <w:jc w:val="both"/>
        <w:rPr>
          <w:rFonts w:asciiTheme="minorHAnsi" w:hAnsiTheme="minorHAnsi" w:cstheme="minorHAnsi"/>
          <w:sz w:val="20"/>
        </w:rPr>
      </w:pPr>
      <w:r>
        <w:rPr>
          <w:rFonts w:asciiTheme="minorHAnsi" w:hAnsiTheme="minorHAnsi" w:cstheme="minorHAnsi"/>
          <w:sz w:val="20"/>
        </w:rPr>
        <w:t>P</w:t>
      </w:r>
      <w:r w:rsidR="00EF795A" w:rsidRPr="00EF795A">
        <w:rPr>
          <w:rFonts w:asciiTheme="minorHAnsi" w:hAnsiTheme="minorHAnsi" w:cstheme="minorHAnsi"/>
          <w:sz w:val="20"/>
        </w:rPr>
        <w:t xml:space="preserve">rijímateľ </w:t>
      </w:r>
      <w:proofErr w:type="spellStart"/>
      <w:r w:rsidR="00EF795A" w:rsidRPr="00EF795A">
        <w:rPr>
          <w:rFonts w:asciiTheme="minorHAnsi" w:hAnsiTheme="minorHAnsi" w:cstheme="minorHAnsi"/>
          <w:sz w:val="20"/>
        </w:rPr>
        <w:t>ŽoP</w:t>
      </w:r>
      <w:proofErr w:type="spellEnd"/>
      <w:r w:rsidR="00EF795A" w:rsidRPr="00EF795A">
        <w:rPr>
          <w:rFonts w:asciiTheme="minorHAnsi" w:hAnsiTheme="minorHAnsi" w:cstheme="minorHAnsi"/>
          <w:sz w:val="20"/>
        </w:rPr>
        <w:t xml:space="preserve"> vypracováva a elektronicky</w:t>
      </w:r>
      <w:r w:rsidR="00D30B5C" w:rsidRPr="00B0184C">
        <w:rPr>
          <w:rFonts w:asciiTheme="minorHAnsi" w:hAnsiTheme="minorHAnsi"/>
          <w:sz w:val="20"/>
          <w:vertAlign w:val="superscript"/>
        </w:rPr>
        <w:footnoteReference w:id="8"/>
      </w:r>
      <w:r w:rsidR="00EF795A" w:rsidRPr="00B0184C">
        <w:rPr>
          <w:rFonts w:asciiTheme="minorHAnsi" w:hAnsiTheme="minorHAnsi" w:cstheme="minorHAnsi"/>
          <w:sz w:val="20"/>
          <w:vertAlign w:val="superscript"/>
        </w:rPr>
        <w:t xml:space="preserve"> </w:t>
      </w:r>
      <w:r w:rsidR="00EF795A" w:rsidRPr="00EF795A">
        <w:rPr>
          <w:rFonts w:asciiTheme="minorHAnsi" w:hAnsiTheme="minorHAnsi" w:cstheme="minorHAnsi"/>
          <w:sz w:val="20"/>
        </w:rPr>
        <w:t xml:space="preserve">odosiela </w:t>
      </w:r>
      <w:r w:rsidR="00EF795A" w:rsidRPr="00EF795A">
        <w:rPr>
          <w:rFonts w:asciiTheme="minorHAnsi" w:hAnsiTheme="minorHAnsi" w:cstheme="minorHAnsi"/>
          <w:b/>
          <w:sz w:val="20"/>
        </w:rPr>
        <w:t xml:space="preserve">prostredníctvom elektronického formulára </w:t>
      </w:r>
      <w:proofErr w:type="spellStart"/>
      <w:r w:rsidR="00B0184C">
        <w:rPr>
          <w:rFonts w:asciiTheme="minorHAnsi" w:hAnsiTheme="minorHAnsi" w:cstheme="minorHAnsi"/>
          <w:b/>
          <w:sz w:val="20"/>
        </w:rPr>
        <w:t>ŽoP</w:t>
      </w:r>
      <w:proofErr w:type="spellEnd"/>
      <w:r w:rsidR="00B0184C">
        <w:rPr>
          <w:rFonts w:asciiTheme="minorHAnsi" w:hAnsiTheme="minorHAnsi" w:cstheme="minorHAnsi"/>
          <w:b/>
          <w:sz w:val="20"/>
        </w:rPr>
        <w:t xml:space="preserve"> v </w:t>
      </w:r>
      <w:r w:rsidR="00EF795A" w:rsidRPr="00EF795A">
        <w:rPr>
          <w:rFonts w:asciiTheme="minorHAnsi" w:hAnsiTheme="minorHAnsi" w:cstheme="minorHAnsi"/>
          <w:b/>
          <w:sz w:val="20"/>
        </w:rPr>
        <w:t>ITMS</w:t>
      </w:r>
      <w:r w:rsidR="00C525EB">
        <w:rPr>
          <w:rFonts w:asciiTheme="minorHAnsi" w:hAnsiTheme="minorHAnsi" w:cstheme="minorHAnsi"/>
          <w:b/>
          <w:sz w:val="20"/>
        </w:rPr>
        <w:t>21+</w:t>
      </w:r>
      <w:r w:rsidR="00EF795A" w:rsidRPr="00EF795A">
        <w:rPr>
          <w:rFonts w:asciiTheme="minorHAnsi" w:hAnsiTheme="minorHAnsi" w:cstheme="minorHAnsi"/>
          <w:sz w:val="20"/>
        </w:rPr>
        <w:t xml:space="preserve"> spolu s podpornou dokumentáciou definovanou v prílohe č. 1 Pokyny k predkladaniu dokumentácie k </w:t>
      </w:r>
      <w:proofErr w:type="spellStart"/>
      <w:r w:rsidR="00EF795A" w:rsidRPr="00EF795A">
        <w:rPr>
          <w:rFonts w:asciiTheme="minorHAnsi" w:hAnsiTheme="minorHAnsi" w:cstheme="minorHAnsi"/>
          <w:sz w:val="20"/>
        </w:rPr>
        <w:t>ŽoP</w:t>
      </w:r>
      <w:proofErr w:type="spellEnd"/>
      <w:r w:rsidR="006F447A" w:rsidRPr="00B0184C">
        <w:rPr>
          <w:rFonts w:asciiTheme="minorHAnsi" w:hAnsiTheme="minorHAnsi"/>
          <w:sz w:val="20"/>
          <w:vertAlign w:val="superscript"/>
        </w:rPr>
        <w:footnoteReference w:id="9"/>
      </w:r>
      <w:r w:rsidR="006F447A">
        <w:rPr>
          <w:rFonts w:asciiTheme="minorHAnsi" w:hAnsiTheme="minorHAnsi" w:cstheme="minorHAnsi"/>
          <w:sz w:val="20"/>
        </w:rPr>
        <w:t xml:space="preserve"> Príručky pre prijímateľa zverejnenej RO</w:t>
      </w:r>
      <w:r w:rsidR="00EF795A" w:rsidRPr="00EF795A">
        <w:rPr>
          <w:rFonts w:asciiTheme="minorHAnsi" w:hAnsiTheme="minorHAnsi" w:cstheme="minorHAnsi"/>
          <w:sz w:val="20"/>
        </w:rPr>
        <w:t xml:space="preserve"> </w:t>
      </w:r>
      <w:r w:rsidR="00EF795A">
        <w:rPr>
          <w:rFonts w:asciiTheme="minorHAnsi" w:hAnsiTheme="minorHAnsi" w:cstheme="minorHAnsi"/>
          <w:sz w:val="20"/>
        </w:rPr>
        <w:t xml:space="preserve">a to </w:t>
      </w:r>
      <w:r w:rsidR="00EF795A" w:rsidRPr="00EF795A">
        <w:rPr>
          <w:rFonts w:asciiTheme="minorHAnsi" w:hAnsiTheme="minorHAnsi" w:cstheme="minorHAnsi"/>
          <w:sz w:val="20"/>
        </w:rPr>
        <w:t xml:space="preserve">nasledujúcim spôsobom: </w:t>
      </w:r>
    </w:p>
    <w:p w14:paraId="49C7493D" w14:textId="023BA197" w:rsidR="00D16AA6" w:rsidRPr="00D16AA6" w:rsidRDefault="00D16AA6" w:rsidP="00BC6454">
      <w:pPr>
        <w:pStyle w:val="Odsekzoznamu"/>
        <w:numPr>
          <w:ilvl w:val="0"/>
          <w:numId w:val="84"/>
        </w:numPr>
        <w:spacing w:before="120" w:after="120" w:line="276" w:lineRule="auto"/>
        <w:jc w:val="both"/>
      </w:pPr>
      <w:r>
        <w:rPr>
          <w:rFonts w:asciiTheme="minorHAnsi" w:hAnsiTheme="minorHAnsi" w:cstheme="minorHAnsi"/>
          <w:b/>
          <w:sz w:val="20"/>
        </w:rPr>
        <w:t>spôsob „odoslať listinne“</w:t>
      </w:r>
      <w:r w:rsidR="00EF795A" w:rsidRPr="00D16AA6">
        <w:rPr>
          <w:rFonts w:asciiTheme="minorHAnsi" w:hAnsiTheme="minorHAnsi" w:cstheme="minorHAnsi"/>
          <w:b/>
          <w:sz w:val="20"/>
        </w:rPr>
        <w:t xml:space="preserve"> (neformálne)</w:t>
      </w:r>
      <w:r w:rsidR="00EF795A" w:rsidRPr="00D16AA6">
        <w:rPr>
          <w:rFonts w:asciiTheme="minorHAnsi" w:hAnsiTheme="minorHAnsi" w:cstheme="minorHAnsi"/>
          <w:sz w:val="20"/>
        </w:rPr>
        <w:t xml:space="preserve"> - </w:t>
      </w:r>
      <w:r w:rsidR="00CE6060">
        <w:rPr>
          <w:rFonts w:asciiTheme="minorHAnsi" w:hAnsiTheme="minorHAnsi" w:cstheme="minorHAnsi"/>
          <w:sz w:val="20"/>
        </w:rPr>
        <w:t>p</w:t>
      </w:r>
      <w:r w:rsidRPr="00D16AA6">
        <w:rPr>
          <w:rFonts w:asciiTheme="minorHAnsi" w:hAnsiTheme="minorHAnsi" w:cstheme="minorHAnsi"/>
          <w:sz w:val="20"/>
        </w:rPr>
        <w:t xml:space="preserve">rijímateľ </w:t>
      </w:r>
      <w:r w:rsidR="00BA2403">
        <w:rPr>
          <w:rFonts w:asciiTheme="minorHAnsi" w:hAnsiTheme="minorHAnsi" w:cstheme="minorHAnsi"/>
          <w:sz w:val="20"/>
        </w:rPr>
        <w:t xml:space="preserve">predkladá </w:t>
      </w:r>
      <w:proofErr w:type="spellStart"/>
      <w:r w:rsidR="00BA2403">
        <w:rPr>
          <w:rFonts w:asciiTheme="minorHAnsi" w:hAnsiTheme="minorHAnsi" w:cstheme="minorHAnsi"/>
          <w:sz w:val="20"/>
        </w:rPr>
        <w:t>ŽoP</w:t>
      </w:r>
      <w:proofErr w:type="spellEnd"/>
      <w:r w:rsidR="006733E7">
        <w:rPr>
          <w:rFonts w:asciiTheme="minorHAnsi" w:hAnsiTheme="minorHAnsi" w:cstheme="minorHAnsi"/>
          <w:sz w:val="20"/>
        </w:rPr>
        <w:t xml:space="preserve"> spolu s podpornou dokumentáciou elektronicky</w:t>
      </w:r>
      <w:r w:rsidR="00BA2403">
        <w:rPr>
          <w:rFonts w:asciiTheme="minorHAnsi" w:hAnsiTheme="minorHAnsi" w:cstheme="minorHAnsi"/>
          <w:sz w:val="20"/>
        </w:rPr>
        <w:t xml:space="preserve"> prostredníctvom ITMS21+. </w:t>
      </w:r>
      <w:r>
        <w:rPr>
          <w:rFonts w:asciiTheme="minorHAnsi" w:hAnsiTheme="minorHAnsi" w:cstheme="minorHAnsi"/>
          <w:sz w:val="20"/>
        </w:rPr>
        <w:t>V</w:t>
      </w:r>
      <w:r w:rsidR="00EF795A" w:rsidRPr="00D16AA6">
        <w:rPr>
          <w:rFonts w:asciiTheme="minorHAnsi" w:hAnsiTheme="minorHAnsi" w:cstheme="minorHAnsi"/>
          <w:sz w:val="20"/>
        </w:rPr>
        <w:t xml:space="preserve"> tomto prípade je proces predlože</w:t>
      </w:r>
      <w:r w:rsidR="00632C49" w:rsidRPr="00D16AA6">
        <w:rPr>
          <w:rFonts w:asciiTheme="minorHAnsi" w:hAnsiTheme="minorHAnsi" w:cstheme="minorHAnsi"/>
          <w:sz w:val="20"/>
        </w:rPr>
        <w:t xml:space="preserve">nia </w:t>
      </w:r>
      <w:proofErr w:type="spellStart"/>
      <w:r w:rsidR="00632C49" w:rsidRPr="00D16AA6">
        <w:rPr>
          <w:rFonts w:asciiTheme="minorHAnsi" w:hAnsiTheme="minorHAnsi" w:cstheme="minorHAnsi"/>
          <w:sz w:val="20"/>
        </w:rPr>
        <w:t>ŽoP</w:t>
      </w:r>
      <w:proofErr w:type="spellEnd"/>
      <w:r w:rsidR="00632C49" w:rsidRPr="00D16AA6">
        <w:rPr>
          <w:rFonts w:asciiTheme="minorHAnsi" w:hAnsiTheme="minorHAnsi" w:cstheme="minorHAnsi"/>
          <w:sz w:val="20"/>
        </w:rPr>
        <w:t xml:space="preserve"> </w:t>
      </w:r>
      <w:r w:rsidR="00476298" w:rsidRPr="00D16AA6">
        <w:rPr>
          <w:rFonts w:asciiTheme="minorHAnsi" w:hAnsiTheme="minorHAnsi" w:cstheme="minorHAnsi"/>
          <w:sz w:val="20"/>
        </w:rPr>
        <w:t xml:space="preserve">na SO </w:t>
      </w:r>
      <w:r w:rsidR="00632C49" w:rsidRPr="00D16AA6">
        <w:rPr>
          <w:rFonts w:asciiTheme="minorHAnsi" w:hAnsiTheme="minorHAnsi" w:cstheme="minorHAnsi"/>
          <w:sz w:val="20"/>
        </w:rPr>
        <w:t>ukončený</w:t>
      </w:r>
      <w:r w:rsidR="00EF795A" w:rsidRPr="00D16AA6">
        <w:rPr>
          <w:rFonts w:asciiTheme="minorHAnsi" w:hAnsiTheme="minorHAnsi" w:cstheme="minorHAnsi"/>
          <w:sz w:val="20"/>
        </w:rPr>
        <w:t xml:space="preserve"> jeho predložením pro</w:t>
      </w:r>
      <w:r w:rsidR="00FC64DA" w:rsidRPr="00D16AA6">
        <w:rPr>
          <w:rFonts w:asciiTheme="minorHAnsi" w:hAnsiTheme="minorHAnsi" w:cstheme="minorHAnsi"/>
          <w:sz w:val="20"/>
        </w:rPr>
        <w:t>stredníctvom systému ITMS</w:t>
      </w:r>
      <w:r w:rsidR="00C525EB" w:rsidRPr="00D16AA6">
        <w:rPr>
          <w:rFonts w:asciiTheme="minorHAnsi" w:hAnsiTheme="minorHAnsi" w:cstheme="minorHAnsi"/>
          <w:sz w:val="20"/>
        </w:rPr>
        <w:t>21+</w:t>
      </w:r>
      <w:r w:rsidR="00FC64DA" w:rsidRPr="00D16AA6">
        <w:rPr>
          <w:rFonts w:asciiTheme="minorHAnsi" w:hAnsiTheme="minorHAnsi" w:cstheme="minorHAnsi"/>
          <w:sz w:val="20"/>
        </w:rPr>
        <w:t>, t. j</w:t>
      </w:r>
      <w:r w:rsidR="00EF795A" w:rsidRPr="00D16AA6">
        <w:rPr>
          <w:rFonts w:asciiTheme="minorHAnsi" w:hAnsiTheme="minorHAnsi" w:cstheme="minorHAnsi"/>
          <w:sz w:val="20"/>
        </w:rPr>
        <w:t xml:space="preserve">. </w:t>
      </w:r>
      <w:proofErr w:type="spellStart"/>
      <w:r w:rsidR="00EF795A" w:rsidRPr="00D16AA6">
        <w:rPr>
          <w:rFonts w:asciiTheme="minorHAnsi" w:hAnsiTheme="minorHAnsi" w:cstheme="minorHAnsi"/>
          <w:sz w:val="20"/>
        </w:rPr>
        <w:t>ŽoP</w:t>
      </w:r>
      <w:proofErr w:type="spellEnd"/>
      <w:r w:rsidR="00EF795A" w:rsidRPr="00D16AA6">
        <w:rPr>
          <w:rFonts w:asciiTheme="minorHAnsi" w:hAnsiTheme="minorHAnsi" w:cstheme="minorHAnsi"/>
          <w:sz w:val="20"/>
        </w:rPr>
        <w:t xml:space="preserve"> nie je potrebné tlačiť, podpisovať a listinne odosielať, avšak je nevyhnutné, aby </w:t>
      </w:r>
      <w:proofErr w:type="spellStart"/>
      <w:r w:rsidR="00EF795A" w:rsidRPr="00D16AA6">
        <w:rPr>
          <w:rFonts w:asciiTheme="minorHAnsi" w:hAnsiTheme="minorHAnsi" w:cstheme="minorHAnsi"/>
          <w:sz w:val="20"/>
        </w:rPr>
        <w:t>ŽoP</w:t>
      </w:r>
      <w:proofErr w:type="spellEnd"/>
      <w:r w:rsidR="00EF795A" w:rsidRPr="00D16AA6">
        <w:rPr>
          <w:rFonts w:asciiTheme="minorHAnsi" w:hAnsiTheme="minorHAnsi" w:cstheme="minorHAnsi"/>
          <w:sz w:val="20"/>
        </w:rPr>
        <w:t xml:space="preserve"> bola predložená prostredníctvom systému ITMS</w:t>
      </w:r>
      <w:r w:rsidR="00C525EB" w:rsidRPr="00D16AA6">
        <w:rPr>
          <w:rFonts w:asciiTheme="minorHAnsi" w:hAnsiTheme="minorHAnsi" w:cstheme="minorHAnsi"/>
          <w:sz w:val="20"/>
        </w:rPr>
        <w:t xml:space="preserve">21+ </w:t>
      </w:r>
      <w:r w:rsidR="00EF795A" w:rsidRPr="00D16AA6">
        <w:rPr>
          <w:rFonts w:asciiTheme="minorHAnsi" w:hAnsiTheme="minorHAnsi" w:cstheme="minorHAnsi"/>
          <w:sz w:val="20"/>
        </w:rPr>
        <w:t xml:space="preserve"> štatutárnym orgánom prijímateľa, resp. ním splnomocnenou alebo poverenou osobou, ktorá musí byť prihlásená do ITMS</w:t>
      </w:r>
      <w:r w:rsidR="00C525EB" w:rsidRPr="00D16AA6">
        <w:rPr>
          <w:rFonts w:asciiTheme="minorHAnsi" w:hAnsiTheme="minorHAnsi" w:cstheme="minorHAnsi"/>
          <w:sz w:val="20"/>
        </w:rPr>
        <w:t>21+</w:t>
      </w:r>
      <w:r w:rsidR="00EF795A" w:rsidRPr="00D16AA6">
        <w:rPr>
          <w:rFonts w:asciiTheme="minorHAnsi" w:hAnsiTheme="minorHAnsi" w:cstheme="minorHAnsi"/>
          <w:sz w:val="20"/>
        </w:rPr>
        <w:t xml:space="preserve"> použitím svojho prihlasovacieho mena a hesla, ktoré na tento účel vygenerovalo </w:t>
      </w:r>
      <w:proofErr w:type="spellStart"/>
      <w:r w:rsidR="00EF795A" w:rsidRPr="00D16AA6">
        <w:rPr>
          <w:rFonts w:asciiTheme="minorHAnsi" w:hAnsiTheme="minorHAnsi" w:cstheme="minorHAnsi"/>
          <w:sz w:val="20"/>
        </w:rPr>
        <w:t>DataCentrum</w:t>
      </w:r>
      <w:proofErr w:type="spellEnd"/>
      <w:r w:rsidR="00B0184C" w:rsidRPr="00D16AA6">
        <w:rPr>
          <w:vertAlign w:val="superscript"/>
        </w:rPr>
        <w:footnoteReference w:id="10"/>
      </w:r>
      <w:r w:rsidRPr="00D16AA6">
        <w:rPr>
          <w:rFonts w:asciiTheme="minorHAnsi" w:hAnsiTheme="minorHAnsi" w:cstheme="minorHAnsi"/>
          <w:sz w:val="20"/>
        </w:rPr>
        <w:t xml:space="preserve">. V prípade, ak je </w:t>
      </w:r>
      <w:proofErr w:type="spellStart"/>
      <w:r w:rsidRPr="00D16AA6">
        <w:rPr>
          <w:rFonts w:asciiTheme="minorHAnsi" w:hAnsiTheme="minorHAnsi" w:cstheme="minorHAnsi"/>
          <w:sz w:val="20"/>
        </w:rPr>
        <w:t>ŽoP</w:t>
      </w:r>
      <w:proofErr w:type="spellEnd"/>
      <w:r w:rsidRPr="00D16AA6">
        <w:rPr>
          <w:rFonts w:asciiTheme="minorHAnsi" w:hAnsiTheme="minorHAnsi" w:cstheme="minorHAnsi"/>
          <w:sz w:val="20"/>
        </w:rPr>
        <w:t xml:space="preserve"> predložená zo strany určenej osoby prijímateľa, ktorá nie je oprávnenou osobou (</w:t>
      </w:r>
      <w:r>
        <w:rPr>
          <w:rFonts w:asciiTheme="minorHAnsi" w:hAnsiTheme="minorHAnsi" w:cstheme="minorHAnsi"/>
          <w:sz w:val="20"/>
        </w:rPr>
        <w:t xml:space="preserve">iná osoba ako </w:t>
      </w:r>
      <w:r w:rsidRPr="00D16AA6">
        <w:rPr>
          <w:rFonts w:asciiTheme="minorHAnsi" w:hAnsiTheme="minorHAnsi" w:cstheme="minorHAnsi"/>
          <w:sz w:val="20"/>
        </w:rPr>
        <w:t xml:space="preserve">štatutár, splnomocnená osoba, poverená osoba), v tomto prípade je potrebné predložiť </w:t>
      </w:r>
      <w:proofErr w:type="spellStart"/>
      <w:r w:rsidRPr="00D16AA6">
        <w:rPr>
          <w:rFonts w:asciiTheme="minorHAnsi" w:hAnsiTheme="minorHAnsi" w:cstheme="minorHAnsi"/>
          <w:sz w:val="20"/>
        </w:rPr>
        <w:t>sken</w:t>
      </w:r>
      <w:proofErr w:type="spellEnd"/>
      <w:r w:rsidRPr="00D16AA6">
        <w:rPr>
          <w:rFonts w:asciiTheme="minorHAnsi" w:hAnsiTheme="minorHAnsi" w:cstheme="minorHAnsi"/>
          <w:sz w:val="20"/>
        </w:rPr>
        <w:t xml:space="preserve"> podpísaného formulára </w:t>
      </w:r>
      <w:proofErr w:type="spellStart"/>
      <w:r w:rsidRPr="00D16AA6">
        <w:rPr>
          <w:rFonts w:asciiTheme="minorHAnsi" w:hAnsiTheme="minorHAnsi" w:cstheme="minorHAnsi"/>
          <w:sz w:val="20"/>
        </w:rPr>
        <w:t>ŽoP</w:t>
      </w:r>
      <w:proofErr w:type="spellEnd"/>
      <w:r w:rsidRPr="00D16AA6">
        <w:rPr>
          <w:rFonts w:asciiTheme="minorHAnsi" w:hAnsiTheme="minorHAnsi" w:cstheme="minorHAnsi"/>
          <w:sz w:val="20"/>
        </w:rPr>
        <w:t xml:space="preserve"> v rámci príloh v evidencii Komunikácia. </w:t>
      </w:r>
      <w:proofErr w:type="spellStart"/>
      <w:r w:rsidRPr="00D16AA6">
        <w:rPr>
          <w:rFonts w:asciiTheme="minorHAnsi" w:hAnsiTheme="minorHAnsi" w:cstheme="minorHAnsi"/>
          <w:sz w:val="20"/>
        </w:rPr>
        <w:t>Sken</w:t>
      </w:r>
      <w:proofErr w:type="spellEnd"/>
      <w:r w:rsidRPr="00D16AA6">
        <w:rPr>
          <w:rFonts w:asciiTheme="minorHAnsi" w:hAnsiTheme="minorHAnsi" w:cstheme="minorHAnsi"/>
          <w:sz w:val="20"/>
        </w:rPr>
        <w:t xml:space="preserve"> podpísaného formulára </w:t>
      </w:r>
      <w:proofErr w:type="spellStart"/>
      <w:r w:rsidRPr="00D16AA6">
        <w:rPr>
          <w:rFonts w:asciiTheme="minorHAnsi" w:hAnsiTheme="minorHAnsi" w:cstheme="minorHAnsi"/>
          <w:sz w:val="20"/>
        </w:rPr>
        <w:t>ŽoP</w:t>
      </w:r>
      <w:proofErr w:type="spellEnd"/>
      <w:r w:rsidRPr="00D16AA6">
        <w:rPr>
          <w:rFonts w:asciiTheme="minorHAnsi" w:hAnsiTheme="minorHAnsi" w:cstheme="minorHAnsi"/>
          <w:sz w:val="20"/>
        </w:rPr>
        <w:t xml:space="preserve"> nie je potrebné predkladať, ak </w:t>
      </w:r>
      <w:proofErr w:type="spellStart"/>
      <w:r w:rsidRPr="00D16AA6">
        <w:rPr>
          <w:rFonts w:asciiTheme="minorHAnsi" w:hAnsiTheme="minorHAnsi" w:cstheme="minorHAnsi"/>
          <w:sz w:val="20"/>
        </w:rPr>
        <w:t>ŽoP</w:t>
      </w:r>
      <w:proofErr w:type="spellEnd"/>
      <w:r w:rsidRPr="00D16AA6">
        <w:rPr>
          <w:rFonts w:asciiTheme="minorHAnsi" w:hAnsiTheme="minorHAnsi" w:cstheme="minorHAnsi"/>
          <w:sz w:val="20"/>
        </w:rPr>
        <w:t xml:space="preserve"> prostredníctvom ITMS21+ predložili: </w:t>
      </w:r>
    </w:p>
    <w:p w14:paraId="7D51828C" w14:textId="0938EA90" w:rsidR="00D16AA6" w:rsidRPr="00D16AA6" w:rsidRDefault="00D16AA6" w:rsidP="00BC6454">
      <w:pPr>
        <w:pStyle w:val="Odsekzoznamu"/>
        <w:numPr>
          <w:ilvl w:val="0"/>
          <w:numId w:val="83"/>
        </w:numPr>
        <w:spacing w:before="120" w:after="120" w:line="276" w:lineRule="auto"/>
        <w:ind w:left="1134" w:hanging="425"/>
        <w:jc w:val="both"/>
        <w:rPr>
          <w:rFonts w:asciiTheme="minorHAnsi" w:hAnsiTheme="minorHAnsi" w:cstheme="minorHAnsi"/>
          <w:sz w:val="20"/>
        </w:rPr>
      </w:pPr>
      <w:r w:rsidRPr="00D16AA6">
        <w:rPr>
          <w:rFonts w:asciiTheme="minorHAnsi" w:hAnsiTheme="minorHAnsi" w:cstheme="minorHAnsi"/>
          <w:sz w:val="20"/>
        </w:rPr>
        <w:t>štatutár</w:t>
      </w:r>
      <w:r>
        <w:rPr>
          <w:rFonts w:asciiTheme="minorHAnsi" w:hAnsiTheme="minorHAnsi" w:cstheme="minorHAnsi"/>
          <w:sz w:val="20"/>
        </w:rPr>
        <w:t>ny orgán p</w:t>
      </w:r>
      <w:r w:rsidRPr="00D16AA6">
        <w:rPr>
          <w:rFonts w:asciiTheme="minorHAnsi" w:hAnsiTheme="minorHAnsi" w:cstheme="minorHAnsi"/>
          <w:sz w:val="20"/>
        </w:rPr>
        <w:t>rijímateľa, ktorým je jedna fyzická osoba (</w:t>
      </w:r>
      <w:proofErr w:type="spellStart"/>
      <w:r w:rsidRPr="00D16AA6">
        <w:rPr>
          <w:rFonts w:asciiTheme="minorHAnsi" w:hAnsiTheme="minorHAnsi" w:cstheme="minorHAnsi"/>
          <w:sz w:val="20"/>
        </w:rPr>
        <w:t>ŽoP</w:t>
      </w:r>
      <w:proofErr w:type="spellEnd"/>
      <w:r w:rsidRPr="00D16AA6">
        <w:rPr>
          <w:rFonts w:asciiTheme="minorHAnsi" w:hAnsiTheme="minorHAnsi" w:cstheme="minorHAnsi"/>
          <w:sz w:val="20"/>
        </w:rPr>
        <w:t xml:space="preserve"> je odoslaná použitím prihlasovacieho mena a hesla v ITMS21+ štatutárneho orgánu) alebo prostredníctvom osoby </w:t>
      </w:r>
      <w:r w:rsidRPr="00D16AA6">
        <w:rPr>
          <w:rFonts w:asciiTheme="minorHAnsi" w:hAnsiTheme="minorHAnsi" w:cstheme="minorHAnsi"/>
          <w:sz w:val="20"/>
        </w:rPr>
        <w:lastRenderedPageBreak/>
        <w:t>splnomocnenej</w:t>
      </w:r>
      <w:r w:rsidRPr="00D16AA6">
        <w:rPr>
          <w:rFonts w:asciiTheme="minorHAnsi" w:hAnsiTheme="minorHAnsi" w:cstheme="minorHAnsi"/>
          <w:sz w:val="20"/>
          <w:vertAlign w:val="superscript"/>
        </w:rPr>
        <w:footnoteReference w:id="11"/>
      </w:r>
      <w:r w:rsidRPr="00D16AA6">
        <w:rPr>
          <w:rFonts w:asciiTheme="minorHAnsi" w:hAnsiTheme="minorHAnsi" w:cstheme="minorHAnsi"/>
          <w:sz w:val="20"/>
        </w:rPr>
        <w:t xml:space="preserve"> na tento úkon (</w:t>
      </w:r>
      <w:proofErr w:type="spellStart"/>
      <w:r w:rsidRPr="00D16AA6">
        <w:rPr>
          <w:rFonts w:asciiTheme="minorHAnsi" w:hAnsiTheme="minorHAnsi" w:cstheme="minorHAnsi"/>
          <w:sz w:val="20"/>
        </w:rPr>
        <w:t>ŽoP</w:t>
      </w:r>
      <w:proofErr w:type="spellEnd"/>
      <w:r w:rsidRPr="00D16AA6">
        <w:rPr>
          <w:rFonts w:asciiTheme="minorHAnsi" w:hAnsiTheme="minorHAnsi" w:cstheme="minorHAnsi"/>
          <w:sz w:val="20"/>
        </w:rPr>
        <w:t xml:space="preserve"> je odoslaná použitím prihlasovacieho mena a hesla v ITMS21+  splnomocnenej osoby) alebo osoby poverenej</w:t>
      </w:r>
      <w:r w:rsidRPr="00D16AA6">
        <w:rPr>
          <w:rFonts w:asciiTheme="minorHAnsi" w:hAnsiTheme="minorHAnsi" w:cstheme="minorHAnsi"/>
          <w:sz w:val="20"/>
          <w:vertAlign w:val="superscript"/>
        </w:rPr>
        <w:footnoteReference w:id="12"/>
      </w:r>
      <w:r>
        <w:rPr>
          <w:rFonts w:asciiTheme="minorHAnsi" w:hAnsiTheme="minorHAnsi" w:cstheme="minorHAnsi"/>
          <w:sz w:val="20"/>
        </w:rPr>
        <w:t xml:space="preserve"> zo strany p</w:t>
      </w:r>
      <w:r w:rsidRPr="00D16AA6">
        <w:rPr>
          <w:rFonts w:asciiTheme="minorHAnsi" w:hAnsiTheme="minorHAnsi" w:cstheme="minorHAnsi"/>
          <w:sz w:val="20"/>
        </w:rPr>
        <w:t>rijímateľa (</w:t>
      </w:r>
      <w:proofErr w:type="spellStart"/>
      <w:r w:rsidRPr="00D16AA6">
        <w:rPr>
          <w:rFonts w:asciiTheme="minorHAnsi" w:hAnsiTheme="minorHAnsi" w:cstheme="minorHAnsi"/>
          <w:sz w:val="20"/>
        </w:rPr>
        <w:t>ŽoP</w:t>
      </w:r>
      <w:proofErr w:type="spellEnd"/>
      <w:r w:rsidRPr="00D16AA6">
        <w:rPr>
          <w:rFonts w:asciiTheme="minorHAnsi" w:hAnsiTheme="minorHAnsi" w:cstheme="minorHAnsi"/>
          <w:sz w:val="20"/>
        </w:rPr>
        <w:t xml:space="preserve"> je odoslaná použitím prihlasovacieho mena a hesla v ITMS21+ povereného zamestnanca), </w:t>
      </w:r>
    </w:p>
    <w:p w14:paraId="5A9B5E31" w14:textId="4005C090" w:rsidR="00EF795A" w:rsidRPr="00D16AA6" w:rsidRDefault="00D16AA6" w:rsidP="00BC6454">
      <w:pPr>
        <w:pStyle w:val="Odsekzoznamu"/>
        <w:numPr>
          <w:ilvl w:val="0"/>
          <w:numId w:val="83"/>
        </w:numPr>
        <w:spacing w:before="120" w:after="120" w:line="276" w:lineRule="auto"/>
        <w:ind w:left="1134" w:hanging="425"/>
        <w:jc w:val="both"/>
        <w:rPr>
          <w:rFonts w:asciiTheme="minorHAnsi" w:hAnsiTheme="minorHAnsi" w:cstheme="minorHAnsi"/>
          <w:sz w:val="20"/>
        </w:rPr>
      </w:pPr>
      <w:r w:rsidRPr="00D16AA6">
        <w:rPr>
          <w:rFonts w:asciiTheme="minorHAnsi" w:hAnsiTheme="minorHAnsi" w:cstheme="minorHAnsi"/>
          <w:sz w:val="20"/>
        </w:rPr>
        <w:t>prostredníctvom fyzickej osoby splnomocnenej</w:t>
      </w:r>
      <w:r w:rsidRPr="00D16AA6">
        <w:rPr>
          <w:rFonts w:asciiTheme="minorHAnsi" w:hAnsiTheme="minorHAnsi" w:cstheme="minorHAnsi"/>
          <w:sz w:val="20"/>
          <w:vertAlign w:val="superscript"/>
        </w:rPr>
        <w:t>10</w:t>
      </w:r>
      <w:r w:rsidRPr="00D16AA6">
        <w:rPr>
          <w:rFonts w:asciiTheme="minorHAnsi" w:hAnsiTheme="minorHAnsi" w:cstheme="minorHAnsi"/>
          <w:sz w:val="20"/>
        </w:rPr>
        <w:t xml:space="preserve"> na tento úkon štatutárnym orgánom/osoby poverenej</w:t>
      </w:r>
      <w:r w:rsidRPr="00D16AA6">
        <w:rPr>
          <w:rFonts w:asciiTheme="minorHAnsi" w:hAnsiTheme="minorHAnsi" w:cstheme="minorHAnsi"/>
          <w:sz w:val="20"/>
          <w:vertAlign w:val="superscript"/>
        </w:rPr>
        <w:t xml:space="preserve">11 </w:t>
      </w:r>
      <w:r w:rsidRPr="00D16AA6">
        <w:rPr>
          <w:rFonts w:asciiTheme="minorHAnsi" w:hAnsiTheme="minorHAnsi" w:cstheme="minorHAnsi"/>
          <w:sz w:val="20"/>
        </w:rPr>
        <w:t>štatutárnym orgá</w:t>
      </w:r>
      <w:r>
        <w:rPr>
          <w:rFonts w:asciiTheme="minorHAnsi" w:hAnsiTheme="minorHAnsi" w:cstheme="minorHAnsi"/>
          <w:sz w:val="20"/>
        </w:rPr>
        <w:t>nom, ak sú štatutárnym orgánom p</w:t>
      </w:r>
      <w:r w:rsidRPr="00D16AA6">
        <w:rPr>
          <w:rFonts w:asciiTheme="minorHAnsi" w:hAnsiTheme="minorHAnsi" w:cstheme="minorHAnsi"/>
          <w:sz w:val="20"/>
        </w:rPr>
        <w:t>rijímateľa dve a viac fyzických osôb, ktoré musia konať spoločne, resp. aspoň dvaja súčasne (</w:t>
      </w:r>
      <w:proofErr w:type="spellStart"/>
      <w:r w:rsidRPr="00D16AA6">
        <w:rPr>
          <w:rFonts w:asciiTheme="minorHAnsi" w:hAnsiTheme="minorHAnsi" w:cstheme="minorHAnsi"/>
          <w:sz w:val="20"/>
        </w:rPr>
        <w:t>ŽoP</w:t>
      </w:r>
      <w:proofErr w:type="spellEnd"/>
      <w:r w:rsidRPr="00D16AA6">
        <w:rPr>
          <w:rFonts w:asciiTheme="minorHAnsi" w:hAnsiTheme="minorHAnsi" w:cstheme="minorHAnsi"/>
          <w:sz w:val="20"/>
        </w:rPr>
        <w:t xml:space="preserve"> je odoslaná použitím prihlasovacieho mena a hesla v ITMS21+ splnomocnenej fyzickej osoby/poverenej fyzickej osoby). </w:t>
      </w:r>
    </w:p>
    <w:p w14:paraId="6DE738C6" w14:textId="26991193" w:rsidR="00EF795A" w:rsidRPr="00D16AA6" w:rsidRDefault="00D16AA6" w:rsidP="00BC6454">
      <w:pPr>
        <w:pStyle w:val="Odsekzoznamu"/>
        <w:numPr>
          <w:ilvl w:val="0"/>
          <w:numId w:val="84"/>
        </w:numPr>
        <w:autoSpaceDE w:val="0"/>
        <w:autoSpaceDN w:val="0"/>
        <w:adjustRightInd w:val="0"/>
        <w:spacing w:after="120" w:line="276" w:lineRule="auto"/>
        <w:jc w:val="both"/>
        <w:rPr>
          <w:rFonts w:asciiTheme="minorHAnsi" w:hAnsiTheme="minorHAnsi" w:cstheme="minorHAnsi"/>
          <w:sz w:val="20"/>
        </w:rPr>
      </w:pPr>
      <w:r>
        <w:rPr>
          <w:rFonts w:asciiTheme="minorHAnsi" w:hAnsiTheme="minorHAnsi" w:cstheme="minorHAnsi"/>
          <w:b/>
          <w:sz w:val="20"/>
        </w:rPr>
        <w:t xml:space="preserve">spôsob „odoslať </w:t>
      </w:r>
      <w:r w:rsidR="00EF795A" w:rsidRPr="00D16AA6">
        <w:rPr>
          <w:rFonts w:asciiTheme="minorHAnsi" w:hAnsiTheme="minorHAnsi" w:cstheme="minorHAnsi"/>
          <w:b/>
          <w:sz w:val="20"/>
        </w:rPr>
        <w:t>elektronick</w:t>
      </w:r>
      <w:r>
        <w:rPr>
          <w:rFonts w:asciiTheme="minorHAnsi" w:hAnsiTheme="minorHAnsi" w:cstheme="minorHAnsi"/>
          <w:b/>
          <w:sz w:val="20"/>
        </w:rPr>
        <w:t>y“</w:t>
      </w:r>
      <w:r w:rsidR="00EF795A" w:rsidRPr="00D16AA6">
        <w:rPr>
          <w:rFonts w:asciiTheme="minorHAnsi" w:hAnsiTheme="minorHAnsi" w:cstheme="minorHAnsi"/>
          <w:b/>
          <w:sz w:val="20"/>
        </w:rPr>
        <w:t xml:space="preserve"> (formálne)</w:t>
      </w:r>
      <w:r w:rsidR="00EF795A" w:rsidRPr="00D16AA6">
        <w:rPr>
          <w:rFonts w:asciiTheme="minorHAnsi" w:hAnsiTheme="minorHAnsi" w:cstheme="minorHAnsi"/>
          <w:sz w:val="20"/>
        </w:rPr>
        <w:t xml:space="preserve"> - táto funkcionalita spočíva v automatickom vygenerovaní elektronickej správy a formuláru </w:t>
      </w:r>
      <w:proofErr w:type="spellStart"/>
      <w:r w:rsidR="00EF795A" w:rsidRPr="00D16AA6">
        <w:rPr>
          <w:rFonts w:asciiTheme="minorHAnsi" w:hAnsiTheme="minorHAnsi" w:cstheme="minorHAnsi"/>
          <w:sz w:val="20"/>
        </w:rPr>
        <w:t>ŽoP</w:t>
      </w:r>
      <w:proofErr w:type="spellEnd"/>
      <w:r w:rsidR="00EF795A" w:rsidRPr="00D16AA6">
        <w:rPr>
          <w:rFonts w:asciiTheme="minorHAnsi" w:hAnsiTheme="minorHAnsi" w:cstheme="minorHAnsi"/>
          <w:sz w:val="20"/>
        </w:rPr>
        <w:t xml:space="preserve"> ako prílohy elektronickej správy pre realizáciu elektronického podania. V prípade, že je používateľ verejnej časti ITMS</w:t>
      </w:r>
      <w:r w:rsidR="00C525EB" w:rsidRPr="00D16AA6">
        <w:rPr>
          <w:rFonts w:asciiTheme="minorHAnsi" w:hAnsiTheme="minorHAnsi" w:cstheme="minorHAnsi"/>
          <w:sz w:val="20"/>
        </w:rPr>
        <w:t>21+</w:t>
      </w:r>
      <w:r w:rsidR="00EF795A" w:rsidRPr="00D16AA6">
        <w:rPr>
          <w:rFonts w:asciiTheme="minorHAnsi" w:hAnsiTheme="minorHAnsi" w:cstheme="minorHAnsi"/>
          <w:sz w:val="20"/>
        </w:rPr>
        <w:t xml:space="preserve"> prihlásený prostredníctvom Ústredného portálu verejnej správy, môže vykonať elektronické podanie </w:t>
      </w:r>
      <w:proofErr w:type="spellStart"/>
      <w:r w:rsidR="00EF795A" w:rsidRPr="00D16AA6">
        <w:rPr>
          <w:rFonts w:asciiTheme="minorHAnsi" w:hAnsiTheme="minorHAnsi" w:cstheme="minorHAnsi"/>
          <w:sz w:val="20"/>
        </w:rPr>
        <w:t>ŽoP</w:t>
      </w:r>
      <w:proofErr w:type="spellEnd"/>
      <w:r w:rsidR="00EF795A" w:rsidRPr="00D16AA6">
        <w:rPr>
          <w:rFonts w:asciiTheme="minorHAnsi" w:hAnsiTheme="minorHAnsi" w:cstheme="minorHAnsi"/>
          <w:sz w:val="20"/>
        </w:rPr>
        <w:t>. Pre vykonanie elektronického podania nemusí opustiť verejnú časť ITMS</w:t>
      </w:r>
      <w:r w:rsidR="00C525EB" w:rsidRPr="00D16AA6">
        <w:rPr>
          <w:rFonts w:asciiTheme="minorHAnsi" w:hAnsiTheme="minorHAnsi" w:cstheme="minorHAnsi"/>
          <w:sz w:val="20"/>
        </w:rPr>
        <w:t>21+</w:t>
      </w:r>
      <w:r w:rsidR="00EF795A" w:rsidRPr="00D16AA6">
        <w:rPr>
          <w:rFonts w:asciiTheme="minorHAnsi" w:hAnsiTheme="minorHAnsi" w:cstheme="minorHAnsi"/>
          <w:sz w:val="20"/>
        </w:rPr>
        <w:t>. Na verejnej časti ITMS</w:t>
      </w:r>
      <w:r w:rsidR="00C525EB" w:rsidRPr="00D16AA6">
        <w:rPr>
          <w:rFonts w:asciiTheme="minorHAnsi" w:hAnsiTheme="minorHAnsi" w:cstheme="minorHAnsi"/>
          <w:sz w:val="20"/>
        </w:rPr>
        <w:t>21+</w:t>
      </w:r>
      <w:r w:rsidR="00EF795A" w:rsidRPr="00D16AA6">
        <w:rPr>
          <w:rFonts w:asciiTheme="minorHAnsi" w:hAnsiTheme="minorHAnsi" w:cstheme="minorHAnsi"/>
          <w:sz w:val="20"/>
        </w:rPr>
        <w:t xml:space="preserve"> elektronickým podpisom podpíše vygenerovanú elektronickú správu ako aj formulár </w:t>
      </w:r>
      <w:proofErr w:type="spellStart"/>
      <w:r w:rsidR="00EF795A" w:rsidRPr="00D16AA6">
        <w:rPr>
          <w:rFonts w:asciiTheme="minorHAnsi" w:hAnsiTheme="minorHAnsi" w:cstheme="minorHAnsi"/>
          <w:sz w:val="20"/>
        </w:rPr>
        <w:t>ŽoP</w:t>
      </w:r>
      <w:proofErr w:type="spellEnd"/>
      <w:r w:rsidR="00EF795A" w:rsidRPr="00D16AA6">
        <w:rPr>
          <w:rFonts w:asciiTheme="minorHAnsi" w:hAnsiTheme="minorHAnsi" w:cstheme="minorHAnsi"/>
          <w:sz w:val="20"/>
        </w:rPr>
        <w:t>. ITMS</w:t>
      </w:r>
      <w:r w:rsidR="00C525EB" w:rsidRPr="00D16AA6">
        <w:rPr>
          <w:rFonts w:asciiTheme="minorHAnsi" w:hAnsiTheme="minorHAnsi" w:cstheme="minorHAnsi"/>
          <w:sz w:val="20"/>
        </w:rPr>
        <w:t>21+</w:t>
      </w:r>
      <w:r w:rsidR="00EF795A" w:rsidRPr="00D16AA6">
        <w:rPr>
          <w:rFonts w:asciiTheme="minorHAnsi" w:hAnsiTheme="minorHAnsi" w:cstheme="minorHAnsi"/>
          <w:sz w:val="20"/>
        </w:rPr>
        <w:t xml:space="preserve"> automaticky identifikuje adresáta takéhoto podania a takto vytvorené podanie doručuje priamo do schránky</w:t>
      </w:r>
      <w:r w:rsidR="00476298" w:rsidRPr="00D16AA6">
        <w:rPr>
          <w:rFonts w:asciiTheme="minorHAnsi" w:hAnsiTheme="minorHAnsi" w:cstheme="minorHAnsi"/>
          <w:sz w:val="20"/>
        </w:rPr>
        <w:t xml:space="preserve"> SO</w:t>
      </w:r>
      <w:r w:rsidR="00EF795A" w:rsidRPr="00D16AA6">
        <w:rPr>
          <w:rFonts w:asciiTheme="minorHAnsi" w:hAnsiTheme="minorHAnsi" w:cstheme="minorHAnsi"/>
          <w:sz w:val="20"/>
        </w:rPr>
        <w:t>. V prípade využitia elektronického podania je potrebné uvedené dokumenty podpísať kvalifikovaným elektronickým podpisom vyhotoveným s mandátnym certifikátom</w:t>
      </w:r>
      <w:r w:rsidR="00453E09">
        <w:rPr>
          <w:rFonts w:asciiTheme="minorHAnsi" w:hAnsiTheme="minorHAnsi" w:cstheme="minorHAnsi"/>
          <w:sz w:val="20"/>
        </w:rPr>
        <w:t>.</w:t>
      </w:r>
      <w:r w:rsidR="00EF795A" w:rsidRPr="00D16AA6">
        <w:rPr>
          <w:rFonts w:asciiTheme="minorHAnsi" w:hAnsiTheme="minorHAnsi" w:cstheme="minorHAnsi"/>
          <w:sz w:val="20"/>
        </w:rPr>
        <w:t xml:space="preserve"> </w:t>
      </w:r>
    </w:p>
    <w:p w14:paraId="242CF4F9" w14:textId="77777777" w:rsidR="00B0184C" w:rsidRPr="00BC6454" w:rsidRDefault="00B0184C" w:rsidP="00BC6454">
      <w:pPr>
        <w:autoSpaceDE w:val="0"/>
        <w:autoSpaceDN w:val="0"/>
        <w:adjustRightInd w:val="0"/>
        <w:rPr>
          <w:rFonts w:ascii="Calibri" w:hAnsi="Calibri" w:cs="Calibri"/>
          <w:color w:val="000000"/>
          <w:sz w:val="20"/>
          <w:szCs w:val="20"/>
        </w:rPr>
      </w:pPr>
    </w:p>
    <w:p w14:paraId="25DE80FB" w14:textId="791F5280" w:rsidR="00EF795A" w:rsidRPr="00EF795A" w:rsidRDefault="00EF795A" w:rsidP="00A1207D">
      <w:pPr>
        <w:pStyle w:val="Odsekzoznamu"/>
        <w:numPr>
          <w:ilvl w:val="0"/>
          <w:numId w:val="9"/>
        </w:numPr>
        <w:autoSpaceDE w:val="0"/>
        <w:autoSpaceDN w:val="0"/>
        <w:adjustRightInd w:val="0"/>
        <w:spacing w:after="120" w:line="276" w:lineRule="auto"/>
        <w:ind w:left="425" w:hanging="425"/>
        <w:jc w:val="both"/>
        <w:rPr>
          <w:rFonts w:ascii="Calibri" w:hAnsi="Calibri" w:cs="Calibri"/>
          <w:color w:val="000000"/>
          <w:sz w:val="20"/>
          <w:szCs w:val="20"/>
        </w:rPr>
      </w:pPr>
      <w:r w:rsidRPr="00EF795A">
        <w:rPr>
          <w:rFonts w:ascii="Calibri" w:hAnsi="Calibri" w:cs="Calibri"/>
          <w:color w:val="000000"/>
          <w:sz w:val="20"/>
          <w:szCs w:val="20"/>
        </w:rPr>
        <w:t xml:space="preserve">Ak predloženie </w:t>
      </w:r>
      <w:proofErr w:type="spellStart"/>
      <w:r w:rsidRPr="00EF795A">
        <w:rPr>
          <w:rFonts w:ascii="Calibri" w:hAnsi="Calibri" w:cs="Calibri"/>
          <w:color w:val="000000"/>
          <w:sz w:val="20"/>
          <w:szCs w:val="20"/>
        </w:rPr>
        <w:t>ŽoP</w:t>
      </w:r>
      <w:proofErr w:type="spellEnd"/>
      <w:r w:rsidRPr="00EF795A">
        <w:rPr>
          <w:rFonts w:ascii="Calibri" w:hAnsi="Calibri" w:cs="Calibri"/>
          <w:color w:val="000000"/>
          <w:sz w:val="20"/>
          <w:szCs w:val="20"/>
        </w:rPr>
        <w:t xml:space="preserve"> elektronicky nie je možné z dôvodov nedostupnosti niektorej relevantnej funkcionality ITMS</w:t>
      </w:r>
      <w:r w:rsidR="00C525EB">
        <w:rPr>
          <w:rFonts w:ascii="Calibri" w:hAnsi="Calibri" w:cs="Calibri"/>
          <w:color w:val="000000"/>
          <w:sz w:val="20"/>
          <w:szCs w:val="20"/>
        </w:rPr>
        <w:t>21+</w:t>
      </w:r>
      <w:r w:rsidRPr="00EF795A">
        <w:rPr>
          <w:rFonts w:ascii="Calibri" w:hAnsi="Calibri" w:cs="Calibri"/>
          <w:color w:val="000000"/>
          <w:sz w:val="20"/>
          <w:szCs w:val="20"/>
        </w:rPr>
        <w:t xml:space="preserve"> (napr. technických, prevádzkových obmedzení, nedostupnosti ITMS</w:t>
      </w:r>
      <w:r w:rsidR="00C525EB">
        <w:rPr>
          <w:rFonts w:ascii="Calibri" w:hAnsi="Calibri" w:cs="Calibri"/>
          <w:color w:val="000000"/>
          <w:sz w:val="20"/>
          <w:szCs w:val="20"/>
        </w:rPr>
        <w:t>21+</w:t>
      </w:r>
      <w:r w:rsidRPr="00EF795A">
        <w:rPr>
          <w:rFonts w:ascii="Calibri" w:hAnsi="Calibri" w:cs="Calibri"/>
          <w:color w:val="000000"/>
          <w:sz w:val="20"/>
          <w:szCs w:val="20"/>
        </w:rPr>
        <w:t xml:space="preserve"> a pod.) alebo ak prijímateľ nemá aktivovanú elektronickú schránku na doručovanie</w:t>
      </w:r>
      <w:r w:rsidR="00476298">
        <w:rPr>
          <w:rFonts w:ascii="Calibri" w:hAnsi="Calibri" w:cs="Calibri"/>
          <w:color w:val="000000"/>
          <w:sz w:val="20"/>
          <w:szCs w:val="20"/>
        </w:rPr>
        <w:t>,</w:t>
      </w:r>
      <w:r w:rsidRPr="00EF795A">
        <w:rPr>
          <w:rFonts w:ascii="Calibri" w:hAnsi="Calibri" w:cs="Calibri"/>
          <w:color w:val="000000"/>
          <w:sz w:val="20"/>
          <w:szCs w:val="20"/>
        </w:rPr>
        <w:t xml:space="preserve"> môž</w:t>
      </w:r>
      <w:r w:rsidR="00476298">
        <w:rPr>
          <w:rFonts w:ascii="Calibri" w:hAnsi="Calibri" w:cs="Calibri"/>
          <w:color w:val="000000"/>
          <w:sz w:val="20"/>
          <w:szCs w:val="20"/>
        </w:rPr>
        <w:t>e prijímateľ</w:t>
      </w:r>
      <w:r w:rsidRPr="00EF795A">
        <w:rPr>
          <w:rFonts w:ascii="Calibri" w:hAnsi="Calibri" w:cs="Calibri"/>
          <w:color w:val="000000"/>
          <w:sz w:val="20"/>
          <w:szCs w:val="20"/>
        </w:rPr>
        <w:t xml:space="preserve"> po dohode s </w:t>
      </w:r>
      <w:r>
        <w:rPr>
          <w:rFonts w:ascii="Calibri" w:hAnsi="Calibri" w:cs="Calibri"/>
          <w:color w:val="000000"/>
          <w:sz w:val="20"/>
          <w:szCs w:val="20"/>
        </w:rPr>
        <w:t>SO</w:t>
      </w:r>
      <w:r w:rsidRPr="00EF795A">
        <w:rPr>
          <w:rFonts w:ascii="Calibri" w:hAnsi="Calibri" w:cs="Calibri"/>
          <w:color w:val="000000"/>
          <w:sz w:val="20"/>
          <w:szCs w:val="20"/>
        </w:rPr>
        <w:t xml:space="preserve"> predložiť </w:t>
      </w:r>
      <w:proofErr w:type="spellStart"/>
      <w:r w:rsidRPr="00EF795A">
        <w:rPr>
          <w:rFonts w:ascii="Calibri" w:hAnsi="Calibri" w:cs="Calibri"/>
          <w:color w:val="000000"/>
          <w:sz w:val="20"/>
          <w:szCs w:val="20"/>
        </w:rPr>
        <w:t>ŽoP</w:t>
      </w:r>
      <w:proofErr w:type="spellEnd"/>
      <w:r w:rsidRPr="00EF795A">
        <w:rPr>
          <w:rFonts w:ascii="Calibri" w:hAnsi="Calibri" w:cs="Calibri"/>
          <w:color w:val="000000"/>
          <w:sz w:val="20"/>
          <w:szCs w:val="20"/>
        </w:rPr>
        <w:t xml:space="preserve"> prostredníctvo</w:t>
      </w:r>
      <w:r>
        <w:rPr>
          <w:rFonts w:ascii="Calibri" w:hAnsi="Calibri" w:cs="Calibri"/>
          <w:color w:val="000000"/>
          <w:sz w:val="20"/>
          <w:szCs w:val="20"/>
        </w:rPr>
        <w:t>m listinného podania (formálne), t. j</w:t>
      </w:r>
      <w:r w:rsidRPr="00EF795A">
        <w:rPr>
          <w:rFonts w:ascii="Calibri" w:hAnsi="Calibri" w:cs="Calibri"/>
          <w:color w:val="000000"/>
          <w:sz w:val="20"/>
          <w:szCs w:val="20"/>
        </w:rPr>
        <w:t xml:space="preserve">. formulár </w:t>
      </w:r>
      <w:proofErr w:type="spellStart"/>
      <w:r w:rsidRPr="00EF795A">
        <w:rPr>
          <w:rFonts w:ascii="Calibri" w:hAnsi="Calibri" w:cs="Calibri"/>
          <w:color w:val="000000"/>
          <w:sz w:val="20"/>
          <w:szCs w:val="20"/>
        </w:rPr>
        <w:t>ŽoP</w:t>
      </w:r>
      <w:proofErr w:type="spellEnd"/>
      <w:r w:rsidRPr="00EF795A">
        <w:rPr>
          <w:rFonts w:ascii="Calibri" w:hAnsi="Calibri" w:cs="Calibri"/>
          <w:color w:val="000000"/>
          <w:sz w:val="20"/>
          <w:szCs w:val="20"/>
        </w:rPr>
        <w:t xml:space="preserve"> predloží prijímateľ elektronicky cez verejnú časť ITMS</w:t>
      </w:r>
      <w:r w:rsidR="00C525EB">
        <w:rPr>
          <w:rFonts w:asciiTheme="minorHAnsi" w:hAnsiTheme="minorHAnsi" w:cstheme="minorHAnsi"/>
          <w:sz w:val="20"/>
        </w:rPr>
        <w:t>21+</w:t>
      </w:r>
      <w:r w:rsidR="00C525EB" w:rsidRPr="00EF795A">
        <w:rPr>
          <w:rFonts w:asciiTheme="minorHAnsi" w:hAnsiTheme="minorHAnsi" w:cstheme="minorHAnsi"/>
          <w:sz w:val="20"/>
        </w:rPr>
        <w:t xml:space="preserve"> </w:t>
      </w:r>
      <w:r w:rsidRPr="00EF795A">
        <w:rPr>
          <w:rFonts w:ascii="Calibri" w:hAnsi="Calibri" w:cs="Calibri"/>
          <w:color w:val="000000"/>
          <w:sz w:val="20"/>
          <w:szCs w:val="20"/>
        </w:rPr>
        <w:t xml:space="preserve"> a zároveň aj v listinnej podobe (v originálnom vyhotovení podpísaný štatutárnym orgánom prijímateľa, resp. ním splnomocnenou alebo overenou osobou) </w:t>
      </w:r>
      <w:r w:rsidRPr="00EF795A">
        <w:rPr>
          <w:rFonts w:ascii="Calibri" w:hAnsi="Calibri" w:cs="Calibri"/>
          <w:b/>
          <w:bCs/>
          <w:color w:val="000000"/>
          <w:sz w:val="20"/>
          <w:szCs w:val="20"/>
        </w:rPr>
        <w:t xml:space="preserve">najneskôr do 3 </w:t>
      </w:r>
      <w:r>
        <w:rPr>
          <w:rFonts w:ascii="Calibri" w:hAnsi="Calibri" w:cs="Calibri"/>
          <w:b/>
          <w:bCs/>
          <w:color w:val="000000"/>
          <w:sz w:val="20"/>
          <w:szCs w:val="20"/>
        </w:rPr>
        <w:t xml:space="preserve">(troch) </w:t>
      </w:r>
      <w:r w:rsidRPr="00EF795A">
        <w:rPr>
          <w:rFonts w:ascii="Calibri" w:hAnsi="Calibri" w:cs="Calibri"/>
          <w:b/>
          <w:bCs/>
          <w:color w:val="000000"/>
          <w:sz w:val="20"/>
          <w:szCs w:val="20"/>
        </w:rPr>
        <w:t xml:space="preserve">pracovných dní odo dňa odoslania </w:t>
      </w:r>
      <w:proofErr w:type="spellStart"/>
      <w:r w:rsidRPr="00EF795A">
        <w:rPr>
          <w:rFonts w:ascii="Calibri" w:hAnsi="Calibri" w:cs="Calibri"/>
          <w:b/>
          <w:bCs/>
          <w:color w:val="000000"/>
          <w:sz w:val="20"/>
          <w:szCs w:val="20"/>
        </w:rPr>
        <w:t>ŽoP</w:t>
      </w:r>
      <w:proofErr w:type="spellEnd"/>
      <w:r w:rsidRPr="00EF795A">
        <w:rPr>
          <w:rFonts w:ascii="Calibri" w:hAnsi="Calibri" w:cs="Calibri"/>
          <w:b/>
          <w:bCs/>
          <w:color w:val="000000"/>
          <w:sz w:val="20"/>
          <w:szCs w:val="20"/>
        </w:rPr>
        <w:t xml:space="preserve"> cez verejnú časť ITMS</w:t>
      </w:r>
      <w:r w:rsidR="00C525EB">
        <w:rPr>
          <w:rFonts w:ascii="Calibri" w:hAnsi="Calibri" w:cs="Calibri"/>
          <w:b/>
          <w:bCs/>
          <w:color w:val="000000"/>
          <w:sz w:val="20"/>
          <w:szCs w:val="20"/>
        </w:rPr>
        <w:t>21+</w:t>
      </w:r>
      <w:r w:rsidRPr="00EF795A">
        <w:rPr>
          <w:rFonts w:ascii="Calibri" w:hAnsi="Calibri" w:cs="Calibri"/>
          <w:color w:val="000000"/>
          <w:sz w:val="20"/>
          <w:szCs w:val="20"/>
        </w:rPr>
        <w:t>. V prípade neodoslania, resp. osobného nedoručenia listin</w:t>
      </w:r>
      <w:r>
        <w:rPr>
          <w:rFonts w:ascii="Calibri" w:hAnsi="Calibri" w:cs="Calibri"/>
          <w:color w:val="000000"/>
          <w:sz w:val="20"/>
          <w:szCs w:val="20"/>
        </w:rPr>
        <w:t xml:space="preserve">nej verzie </w:t>
      </w:r>
      <w:proofErr w:type="spellStart"/>
      <w:r>
        <w:rPr>
          <w:rFonts w:ascii="Calibri" w:hAnsi="Calibri" w:cs="Calibri"/>
          <w:color w:val="000000"/>
          <w:sz w:val="20"/>
          <w:szCs w:val="20"/>
        </w:rPr>
        <w:t>ŽoP</w:t>
      </w:r>
      <w:proofErr w:type="spellEnd"/>
      <w:r>
        <w:rPr>
          <w:rFonts w:ascii="Calibri" w:hAnsi="Calibri" w:cs="Calibri"/>
          <w:color w:val="000000"/>
          <w:sz w:val="20"/>
          <w:szCs w:val="20"/>
        </w:rPr>
        <w:t xml:space="preserve"> od prijímateľa SO </w:t>
      </w:r>
      <w:r w:rsidRPr="00EF795A">
        <w:rPr>
          <w:rFonts w:ascii="Calibri" w:hAnsi="Calibri" w:cs="Calibri"/>
          <w:color w:val="000000"/>
          <w:sz w:val="20"/>
          <w:szCs w:val="20"/>
        </w:rPr>
        <w:t xml:space="preserve">najneskôr do </w:t>
      </w:r>
      <w:r w:rsidRPr="00EF795A">
        <w:rPr>
          <w:rFonts w:ascii="Calibri" w:hAnsi="Calibri" w:cs="Calibri"/>
          <w:b/>
          <w:color w:val="000000"/>
          <w:sz w:val="20"/>
          <w:szCs w:val="20"/>
        </w:rPr>
        <w:t xml:space="preserve">3 </w:t>
      </w:r>
      <w:r>
        <w:rPr>
          <w:rFonts w:ascii="Calibri" w:hAnsi="Calibri" w:cs="Calibri"/>
          <w:b/>
          <w:color w:val="000000"/>
          <w:sz w:val="20"/>
          <w:szCs w:val="20"/>
        </w:rPr>
        <w:t xml:space="preserve">(troch) </w:t>
      </w:r>
      <w:r w:rsidRPr="00EF795A">
        <w:rPr>
          <w:rFonts w:ascii="Calibri" w:hAnsi="Calibri" w:cs="Calibri"/>
          <w:b/>
          <w:color w:val="000000"/>
          <w:sz w:val="20"/>
          <w:szCs w:val="20"/>
        </w:rPr>
        <w:t xml:space="preserve">pracovných dní </w:t>
      </w:r>
      <w:r w:rsidRPr="00EF795A">
        <w:rPr>
          <w:rFonts w:ascii="Calibri" w:hAnsi="Calibri" w:cs="Calibri"/>
          <w:color w:val="000000"/>
          <w:sz w:val="20"/>
          <w:szCs w:val="20"/>
        </w:rPr>
        <w:t xml:space="preserve">odo dňa odoslania </w:t>
      </w:r>
      <w:proofErr w:type="spellStart"/>
      <w:r w:rsidRPr="00EF795A">
        <w:rPr>
          <w:rFonts w:ascii="Calibri" w:hAnsi="Calibri" w:cs="Calibri"/>
          <w:color w:val="000000"/>
          <w:sz w:val="20"/>
          <w:szCs w:val="20"/>
        </w:rPr>
        <w:t>ŽoP</w:t>
      </w:r>
      <w:proofErr w:type="spellEnd"/>
      <w:r w:rsidRPr="00EF795A">
        <w:rPr>
          <w:rFonts w:ascii="Calibri" w:hAnsi="Calibri" w:cs="Calibri"/>
          <w:color w:val="000000"/>
          <w:sz w:val="20"/>
          <w:szCs w:val="20"/>
        </w:rPr>
        <w:t xml:space="preserve"> cez verejnú časť ITMS</w:t>
      </w:r>
      <w:r w:rsidR="00C525EB">
        <w:rPr>
          <w:rFonts w:ascii="Calibri" w:hAnsi="Calibri" w:cs="Calibri"/>
          <w:color w:val="000000"/>
          <w:sz w:val="20"/>
          <w:szCs w:val="20"/>
        </w:rPr>
        <w:t>21+</w:t>
      </w:r>
      <w:r>
        <w:rPr>
          <w:rFonts w:ascii="Calibri" w:hAnsi="Calibri" w:cs="Calibri"/>
          <w:color w:val="000000"/>
          <w:sz w:val="20"/>
          <w:szCs w:val="20"/>
        </w:rPr>
        <w:t>, je SO</w:t>
      </w:r>
      <w:r w:rsidRPr="00EF795A">
        <w:rPr>
          <w:rFonts w:ascii="Calibri" w:hAnsi="Calibri" w:cs="Calibri"/>
          <w:color w:val="000000"/>
          <w:sz w:val="20"/>
          <w:szCs w:val="20"/>
        </w:rPr>
        <w:t xml:space="preserve"> oprávnený predmetnú </w:t>
      </w:r>
      <w:proofErr w:type="spellStart"/>
      <w:r w:rsidRPr="00EF795A">
        <w:rPr>
          <w:rFonts w:ascii="Calibri" w:hAnsi="Calibri" w:cs="Calibri"/>
          <w:color w:val="000000"/>
          <w:sz w:val="20"/>
          <w:szCs w:val="20"/>
        </w:rPr>
        <w:t>ŽoP</w:t>
      </w:r>
      <w:proofErr w:type="spellEnd"/>
      <w:r w:rsidRPr="00EF795A">
        <w:rPr>
          <w:rFonts w:ascii="Calibri" w:hAnsi="Calibri" w:cs="Calibri"/>
          <w:color w:val="000000"/>
          <w:sz w:val="20"/>
          <w:szCs w:val="20"/>
        </w:rPr>
        <w:t xml:space="preserve"> v</w:t>
      </w:r>
      <w:r w:rsidR="00C525EB">
        <w:rPr>
          <w:rFonts w:ascii="Calibri" w:hAnsi="Calibri" w:cs="Calibri"/>
          <w:color w:val="000000"/>
          <w:sz w:val="20"/>
          <w:szCs w:val="20"/>
        </w:rPr>
        <w:t> </w:t>
      </w:r>
      <w:r w:rsidRPr="00EF795A">
        <w:rPr>
          <w:rFonts w:ascii="Calibri" w:hAnsi="Calibri" w:cs="Calibri"/>
          <w:color w:val="000000"/>
          <w:sz w:val="20"/>
          <w:szCs w:val="20"/>
        </w:rPr>
        <w:t>ITMS</w:t>
      </w:r>
      <w:r w:rsidR="00C525EB">
        <w:rPr>
          <w:rFonts w:ascii="Calibri" w:hAnsi="Calibri" w:cs="Calibri"/>
          <w:color w:val="000000"/>
          <w:sz w:val="20"/>
          <w:szCs w:val="20"/>
        </w:rPr>
        <w:t>21+</w:t>
      </w:r>
      <w:r w:rsidRPr="00EF795A">
        <w:rPr>
          <w:rFonts w:ascii="Calibri" w:hAnsi="Calibri" w:cs="Calibri"/>
          <w:color w:val="000000"/>
          <w:sz w:val="20"/>
          <w:szCs w:val="20"/>
        </w:rPr>
        <w:t xml:space="preserve"> zamietnuť. </w:t>
      </w:r>
    </w:p>
    <w:p w14:paraId="6B12069B" w14:textId="25CB298A" w:rsidR="00EF795A" w:rsidRPr="00EF795A" w:rsidRDefault="00D30B5C" w:rsidP="00A1207D">
      <w:pPr>
        <w:pStyle w:val="Odsekzoznamu"/>
        <w:numPr>
          <w:ilvl w:val="0"/>
          <w:numId w:val="9"/>
        </w:numPr>
        <w:autoSpaceDE w:val="0"/>
        <w:autoSpaceDN w:val="0"/>
        <w:adjustRightInd w:val="0"/>
        <w:spacing w:after="120" w:line="276" w:lineRule="auto"/>
        <w:ind w:left="425" w:hanging="425"/>
        <w:jc w:val="both"/>
        <w:rPr>
          <w:rFonts w:ascii="Calibri" w:hAnsi="Calibri" w:cs="Calibri"/>
          <w:color w:val="000000"/>
          <w:sz w:val="20"/>
          <w:szCs w:val="20"/>
        </w:rPr>
      </w:pPr>
      <w:r>
        <w:rPr>
          <w:rFonts w:ascii="Calibri" w:hAnsi="Calibri" w:cs="Calibri"/>
          <w:color w:val="000000"/>
          <w:sz w:val="20"/>
          <w:szCs w:val="20"/>
        </w:rPr>
        <w:t>P</w:t>
      </w:r>
      <w:r w:rsidR="000A71E4" w:rsidRPr="00EF795A">
        <w:rPr>
          <w:rFonts w:ascii="Calibri" w:hAnsi="Calibri" w:cs="Calibri"/>
          <w:color w:val="000000"/>
          <w:sz w:val="20"/>
          <w:szCs w:val="20"/>
        </w:rPr>
        <w:t xml:space="preserve">rijímateľ </w:t>
      </w:r>
      <w:r>
        <w:rPr>
          <w:rFonts w:ascii="Calibri" w:hAnsi="Calibri" w:cs="Calibri"/>
          <w:color w:val="000000"/>
          <w:sz w:val="20"/>
          <w:szCs w:val="20"/>
        </w:rPr>
        <w:t xml:space="preserve">je povinný </w:t>
      </w:r>
      <w:r w:rsidR="00EF795A" w:rsidRPr="00EF795A">
        <w:rPr>
          <w:rFonts w:ascii="Calibri" w:hAnsi="Calibri" w:cs="Calibri"/>
          <w:color w:val="000000"/>
          <w:sz w:val="20"/>
          <w:szCs w:val="20"/>
        </w:rPr>
        <w:t xml:space="preserve">podpornú dokumentáciu definovanú prílohe č. 1 Pokyny k predkladaniu dokumentácie k </w:t>
      </w:r>
      <w:proofErr w:type="spellStart"/>
      <w:r w:rsidR="00EF795A" w:rsidRPr="00EF795A">
        <w:rPr>
          <w:rFonts w:ascii="Calibri" w:hAnsi="Calibri" w:cs="Calibri"/>
          <w:color w:val="000000"/>
          <w:sz w:val="20"/>
          <w:szCs w:val="20"/>
        </w:rPr>
        <w:t>ŽoP</w:t>
      </w:r>
      <w:proofErr w:type="spellEnd"/>
      <w:r w:rsidR="00EF795A" w:rsidRPr="00EF795A">
        <w:rPr>
          <w:rFonts w:ascii="Calibri" w:hAnsi="Calibri" w:cs="Calibri"/>
          <w:color w:val="000000"/>
          <w:sz w:val="20"/>
          <w:szCs w:val="20"/>
        </w:rPr>
        <w:t xml:space="preserve"> </w:t>
      </w:r>
      <w:r w:rsidR="00EF795A">
        <w:rPr>
          <w:rFonts w:ascii="Calibri" w:hAnsi="Calibri" w:cs="Calibri"/>
          <w:color w:val="000000"/>
          <w:sz w:val="20"/>
          <w:szCs w:val="20"/>
        </w:rPr>
        <w:t>Príručky</w:t>
      </w:r>
      <w:r w:rsidR="00EF795A" w:rsidRPr="00EF795A">
        <w:rPr>
          <w:rFonts w:ascii="Calibri" w:hAnsi="Calibri" w:cs="Calibri"/>
          <w:color w:val="000000"/>
          <w:sz w:val="20"/>
          <w:szCs w:val="20"/>
        </w:rPr>
        <w:t xml:space="preserve"> pre prijímateľa</w:t>
      </w:r>
      <w:r>
        <w:rPr>
          <w:rFonts w:ascii="Calibri" w:hAnsi="Calibri" w:cs="Calibri"/>
          <w:color w:val="000000"/>
          <w:sz w:val="20"/>
          <w:szCs w:val="20"/>
        </w:rPr>
        <w:t xml:space="preserve"> </w:t>
      </w:r>
      <w:r w:rsidR="00EF795A" w:rsidRPr="00EF795A">
        <w:rPr>
          <w:rFonts w:ascii="Calibri" w:hAnsi="Calibri" w:cs="Calibri"/>
          <w:color w:val="000000"/>
          <w:sz w:val="20"/>
          <w:szCs w:val="20"/>
        </w:rPr>
        <w:t xml:space="preserve">predkladať tiež </w:t>
      </w:r>
      <w:r w:rsidR="00EF795A" w:rsidRPr="00EF795A">
        <w:rPr>
          <w:rFonts w:ascii="Calibri" w:hAnsi="Calibri" w:cs="Calibri"/>
          <w:b/>
          <w:color w:val="000000"/>
          <w:sz w:val="20"/>
          <w:szCs w:val="20"/>
        </w:rPr>
        <w:t>výhradne elektronicky</w:t>
      </w:r>
      <w:r w:rsidR="00EF795A" w:rsidRPr="00EF795A">
        <w:rPr>
          <w:rFonts w:ascii="Calibri" w:hAnsi="Calibri" w:cs="Calibri"/>
          <w:color w:val="000000"/>
          <w:sz w:val="20"/>
          <w:szCs w:val="20"/>
        </w:rPr>
        <w:t xml:space="preserve"> prostredníctvom verejnej časti ITMS</w:t>
      </w:r>
      <w:r w:rsidR="00C525EB">
        <w:rPr>
          <w:rFonts w:ascii="Calibri" w:hAnsi="Calibri" w:cs="Calibri"/>
          <w:color w:val="000000"/>
          <w:sz w:val="20"/>
          <w:szCs w:val="20"/>
        </w:rPr>
        <w:t>21+</w:t>
      </w:r>
      <w:r w:rsidR="00EF795A" w:rsidRPr="00EF795A">
        <w:rPr>
          <w:rFonts w:ascii="Calibri" w:hAnsi="Calibri" w:cs="Calibri"/>
          <w:color w:val="000000"/>
          <w:sz w:val="20"/>
          <w:szCs w:val="20"/>
        </w:rPr>
        <w:t xml:space="preserve">. V odôvodnených prípadoch a v prípade rozsiahlej podpornej dokumentácie je </w:t>
      </w:r>
      <w:r w:rsidR="000A71E4">
        <w:rPr>
          <w:rFonts w:ascii="Calibri" w:hAnsi="Calibri" w:cs="Calibri"/>
          <w:color w:val="000000"/>
          <w:sz w:val="20"/>
          <w:szCs w:val="20"/>
        </w:rPr>
        <w:t xml:space="preserve">SO oprávnený </w:t>
      </w:r>
      <w:r w:rsidR="00EF795A" w:rsidRPr="00EF795A">
        <w:rPr>
          <w:rFonts w:ascii="Calibri" w:hAnsi="Calibri" w:cs="Calibri"/>
          <w:color w:val="000000"/>
          <w:sz w:val="20"/>
          <w:szCs w:val="20"/>
        </w:rPr>
        <w:t>udeliť prijímateľovi výnimku z predkladania týchto príloh prostredníctvom ITMS</w:t>
      </w:r>
      <w:r w:rsidR="00C525EB">
        <w:rPr>
          <w:rFonts w:ascii="Calibri" w:hAnsi="Calibri" w:cs="Calibri"/>
          <w:color w:val="000000"/>
          <w:sz w:val="20"/>
          <w:szCs w:val="20"/>
        </w:rPr>
        <w:t>21+</w:t>
      </w:r>
      <w:r w:rsidR="00EF795A" w:rsidRPr="00EF795A">
        <w:rPr>
          <w:rFonts w:ascii="Calibri" w:hAnsi="Calibri" w:cs="Calibri"/>
          <w:color w:val="000000"/>
          <w:sz w:val="20"/>
          <w:szCs w:val="20"/>
        </w:rPr>
        <w:t xml:space="preserve"> na základe písomnej žiadosti prijímateľa. Prijímateľ je povinný tieto dokumenty predložiť na </w:t>
      </w:r>
      <w:r w:rsidR="000A71E4">
        <w:rPr>
          <w:rFonts w:ascii="Calibri" w:hAnsi="Calibri" w:cs="Calibri"/>
          <w:color w:val="000000"/>
          <w:sz w:val="20"/>
          <w:szCs w:val="20"/>
        </w:rPr>
        <w:t>SO</w:t>
      </w:r>
      <w:r w:rsidR="00EF795A" w:rsidRPr="00EF795A">
        <w:rPr>
          <w:rFonts w:ascii="Calibri" w:hAnsi="Calibri" w:cs="Calibri"/>
          <w:color w:val="000000"/>
          <w:sz w:val="20"/>
          <w:szCs w:val="20"/>
        </w:rPr>
        <w:t xml:space="preserve"> inou formou – napr. na USB nosiči, elektronickou poštou, poštou, osobne do podateľne. </w:t>
      </w:r>
    </w:p>
    <w:p w14:paraId="355E4959" w14:textId="69A4D04A" w:rsidR="00EF795A" w:rsidRPr="00EF795A" w:rsidRDefault="00EF795A" w:rsidP="00A1207D">
      <w:pPr>
        <w:pStyle w:val="Odsekzoznamu"/>
        <w:numPr>
          <w:ilvl w:val="0"/>
          <w:numId w:val="9"/>
        </w:numPr>
        <w:autoSpaceDE w:val="0"/>
        <w:autoSpaceDN w:val="0"/>
        <w:adjustRightInd w:val="0"/>
        <w:spacing w:after="120" w:line="276" w:lineRule="auto"/>
        <w:ind w:left="425" w:hanging="425"/>
        <w:jc w:val="both"/>
        <w:rPr>
          <w:rFonts w:ascii="Calibri" w:hAnsi="Calibri" w:cs="Calibri"/>
          <w:color w:val="000000"/>
          <w:sz w:val="23"/>
          <w:szCs w:val="23"/>
        </w:rPr>
      </w:pPr>
      <w:r w:rsidRPr="00EF795A">
        <w:rPr>
          <w:rFonts w:ascii="Calibri" w:hAnsi="Calibri" w:cs="Calibri"/>
          <w:color w:val="000000"/>
          <w:sz w:val="20"/>
          <w:szCs w:val="20"/>
        </w:rPr>
        <w:t xml:space="preserve">Prijímateľ v prípade personálnych výdavkov (skupina výdavkov 521) predkladá </w:t>
      </w:r>
      <w:proofErr w:type="spellStart"/>
      <w:r w:rsidRPr="00EF795A">
        <w:rPr>
          <w:rFonts w:ascii="Calibri" w:hAnsi="Calibri" w:cs="Calibri"/>
          <w:color w:val="000000"/>
          <w:sz w:val="20"/>
          <w:szCs w:val="20"/>
        </w:rPr>
        <w:t>ŽoP</w:t>
      </w:r>
      <w:proofErr w:type="spellEnd"/>
      <w:r w:rsidRPr="00EF795A">
        <w:rPr>
          <w:rFonts w:ascii="Calibri" w:hAnsi="Calibri" w:cs="Calibri"/>
          <w:color w:val="000000"/>
          <w:sz w:val="20"/>
          <w:szCs w:val="20"/>
        </w:rPr>
        <w:t xml:space="preserve"> maximálne jedenkrát za obdobie troch kalendárnych mesiacov, pričom uvedená lehota sa netýka predkladania poskytnutia zálohovej platby a záverečnej </w:t>
      </w:r>
      <w:proofErr w:type="spellStart"/>
      <w:r w:rsidRPr="00EF795A">
        <w:rPr>
          <w:rFonts w:ascii="Calibri" w:hAnsi="Calibri" w:cs="Calibri"/>
          <w:color w:val="000000"/>
          <w:sz w:val="20"/>
          <w:szCs w:val="20"/>
        </w:rPr>
        <w:t>ŽoP</w:t>
      </w:r>
      <w:proofErr w:type="spellEnd"/>
      <w:r w:rsidRPr="00EF795A">
        <w:rPr>
          <w:rFonts w:ascii="Calibri" w:hAnsi="Calibri" w:cs="Calibri"/>
          <w:color w:val="000000"/>
          <w:sz w:val="20"/>
          <w:szCs w:val="20"/>
        </w:rPr>
        <w:t>, teda prípadov nevyhnutných pre splnenie podmienok zúčtovania, resp. iných odôvodnených prípadov po predbežnej písomnej dohode (listom alebo elektronicky e-mailom) s</w:t>
      </w:r>
      <w:r>
        <w:rPr>
          <w:rFonts w:ascii="Calibri" w:hAnsi="Calibri" w:cs="Calibri"/>
          <w:color w:val="000000"/>
          <w:sz w:val="20"/>
          <w:szCs w:val="20"/>
        </w:rPr>
        <w:t xml:space="preserve"> SO. </w:t>
      </w:r>
    </w:p>
    <w:p w14:paraId="297C56FE" w14:textId="5D0B2A6D" w:rsidR="00584CC9" w:rsidRPr="009E1698" w:rsidRDefault="00584CC9" w:rsidP="00A1207D">
      <w:pPr>
        <w:pStyle w:val="Odsekzoznamu"/>
        <w:numPr>
          <w:ilvl w:val="0"/>
          <w:numId w:val="9"/>
        </w:numPr>
        <w:spacing w:after="120" w:line="276" w:lineRule="auto"/>
        <w:ind w:left="425" w:hanging="425"/>
        <w:jc w:val="both"/>
        <w:rPr>
          <w:rFonts w:asciiTheme="minorHAnsi" w:hAnsiTheme="minorHAnsi" w:cstheme="minorHAnsi"/>
          <w:sz w:val="20"/>
        </w:rPr>
      </w:pPr>
      <w:r w:rsidRPr="00584CC9">
        <w:rPr>
          <w:rFonts w:asciiTheme="minorHAnsi" w:hAnsiTheme="minorHAnsi" w:cstheme="minorHAnsi"/>
          <w:sz w:val="20"/>
        </w:rPr>
        <w:t xml:space="preserve">Po prijatí </w:t>
      </w:r>
      <w:proofErr w:type="spellStart"/>
      <w:r w:rsidRPr="00584CC9">
        <w:rPr>
          <w:rFonts w:asciiTheme="minorHAnsi" w:hAnsiTheme="minorHAnsi" w:cstheme="minorHAnsi"/>
          <w:sz w:val="20"/>
        </w:rPr>
        <w:t>ŽoP</w:t>
      </w:r>
      <w:proofErr w:type="spellEnd"/>
      <w:r w:rsidRPr="00584CC9">
        <w:rPr>
          <w:rFonts w:asciiTheme="minorHAnsi" w:hAnsiTheme="minorHAnsi" w:cstheme="minorHAnsi"/>
          <w:sz w:val="20"/>
        </w:rPr>
        <w:t xml:space="preserve"> vykoná </w:t>
      </w:r>
      <w:r>
        <w:rPr>
          <w:rFonts w:asciiTheme="minorHAnsi" w:hAnsiTheme="minorHAnsi" w:cstheme="minorHAnsi"/>
          <w:sz w:val="20"/>
        </w:rPr>
        <w:t xml:space="preserve">SO </w:t>
      </w:r>
      <w:r w:rsidRPr="00584CC9">
        <w:rPr>
          <w:rFonts w:asciiTheme="minorHAnsi" w:hAnsiTheme="minorHAnsi" w:cstheme="minorHAnsi"/>
          <w:sz w:val="20"/>
        </w:rPr>
        <w:t xml:space="preserve">vo vzťahu k predloženej </w:t>
      </w:r>
      <w:proofErr w:type="spellStart"/>
      <w:r w:rsidRPr="00584CC9">
        <w:rPr>
          <w:rFonts w:asciiTheme="minorHAnsi" w:hAnsiTheme="minorHAnsi" w:cstheme="minorHAnsi"/>
          <w:sz w:val="20"/>
        </w:rPr>
        <w:t>ŽoP</w:t>
      </w:r>
      <w:proofErr w:type="spellEnd"/>
      <w:r w:rsidRPr="00584CC9">
        <w:rPr>
          <w:rFonts w:asciiTheme="minorHAnsi" w:hAnsiTheme="minorHAnsi" w:cstheme="minorHAnsi"/>
          <w:sz w:val="20"/>
        </w:rPr>
        <w:t xml:space="preserve"> </w:t>
      </w:r>
      <w:r w:rsidRPr="000B50DA">
        <w:rPr>
          <w:rFonts w:asciiTheme="minorHAnsi" w:hAnsiTheme="minorHAnsi" w:cstheme="minorHAnsi"/>
          <w:sz w:val="20"/>
        </w:rPr>
        <w:t xml:space="preserve">administratívnu finančnú kontrolu a v prípade potreby </w:t>
      </w:r>
      <w:r w:rsidRPr="009E1698">
        <w:rPr>
          <w:rFonts w:asciiTheme="minorHAnsi" w:hAnsiTheme="minorHAnsi" w:cstheme="minorHAnsi"/>
          <w:sz w:val="20"/>
        </w:rPr>
        <w:t>aj finančnú kontrolu na mieste podľa postupov definovaných v</w:t>
      </w:r>
      <w:r w:rsidR="000B50DA" w:rsidRPr="009E1698">
        <w:rPr>
          <w:rFonts w:asciiTheme="minorHAnsi" w:hAnsiTheme="minorHAnsi" w:cstheme="minorHAnsi"/>
          <w:sz w:val="20"/>
        </w:rPr>
        <w:t xml:space="preserve"> kapitole </w:t>
      </w:r>
      <w:hyperlink w:anchor="_Kontrola/audit_projektu" w:history="1">
        <w:r w:rsidR="000B50DA" w:rsidRPr="009E1698">
          <w:rPr>
            <w:rFonts w:asciiTheme="minorHAnsi" w:hAnsiTheme="minorHAnsi" w:cstheme="minorHAnsi"/>
            <w:sz w:val="20"/>
          </w:rPr>
          <w:t>3.13</w:t>
        </w:r>
      </w:hyperlink>
      <w:r w:rsidRPr="009E1698">
        <w:rPr>
          <w:rFonts w:asciiTheme="minorHAnsi" w:hAnsiTheme="minorHAnsi" w:cstheme="minorHAnsi"/>
          <w:sz w:val="20"/>
        </w:rPr>
        <w:t xml:space="preserve"> </w:t>
      </w:r>
      <w:r w:rsidR="000B50DA" w:rsidRPr="009E1698">
        <w:rPr>
          <w:rFonts w:asciiTheme="minorHAnsi" w:hAnsiTheme="minorHAnsi" w:cstheme="minorHAnsi"/>
          <w:sz w:val="20"/>
        </w:rPr>
        <w:t xml:space="preserve">tejto príručky. </w:t>
      </w:r>
    </w:p>
    <w:p w14:paraId="6411E35F" w14:textId="06007AA1" w:rsidR="00584CC9" w:rsidRDefault="00584CC9" w:rsidP="00A1207D">
      <w:pPr>
        <w:pStyle w:val="Odsekzoznamu"/>
        <w:numPr>
          <w:ilvl w:val="0"/>
          <w:numId w:val="9"/>
        </w:numPr>
        <w:spacing w:after="120" w:line="276" w:lineRule="auto"/>
        <w:ind w:left="425" w:hanging="425"/>
        <w:jc w:val="both"/>
        <w:rPr>
          <w:rFonts w:asciiTheme="minorHAnsi" w:hAnsiTheme="minorHAnsi" w:cstheme="minorHAnsi"/>
          <w:sz w:val="20"/>
        </w:rPr>
      </w:pPr>
      <w:r w:rsidRPr="000B50DA">
        <w:rPr>
          <w:rFonts w:asciiTheme="minorHAnsi" w:hAnsiTheme="minorHAnsi" w:cstheme="minorHAnsi"/>
          <w:sz w:val="20"/>
        </w:rPr>
        <w:t>SO je počas kontroly oprávnený požadovať od prijímateľa</w:t>
      </w:r>
      <w:r w:rsidRPr="00584CC9">
        <w:rPr>
          <w:rFonts w:asciiTheme="minorHAnsi" w:hAnsiTheme="minorHAnsi" w:cstheme="minorHAnsi"/>
          <w:sz w:val="20"/>
        </w:rPr>
        <w:t xml:space="preserve"> poskytnutie vysvetlení, informácií, dokumentácie alebo iného druhu súčinnosti, ktoré odôvodnene považuje za potrebné pre preskúmanie </w:t>
      </w:r>
      <w:proofErr w:type="spellStart"/>
      <w:r w:rsidRPr="00584CC9">
        <w:rPr>
          <w:rFonts w:asciiTheme="minorHAnsi" w:hAnsiTheme="minorHAnsi" w:cstheme="minorHAnsi"/>
          <w:sz w:val="20"/>
        </w:rPr>
        <w:t>ŽoP</w:t>
      </w:r>
      <w:proofErr w:type="spellEnd"/>
      <w:r w:rsidRPr="00584CC9">
        <w:rPr>
          <w:rFonts w:asciiTheme="minorHAnsi" w:hAnsiTheme="minorHAnsi" w:cstheme="minorHAnsi"/>
          <w:sz w:val="20"/>
        </w:rPr>
        <w:t>.</w:t>
      </w:r>
    </w:p>
    <w:p w14:paraId="60828C00" w14:textId="592F03FB" w:rsidR="00EA45AE" w:rsidRDefault="00EA45AE" w:rsidP="00A1207D">
      <w:pPr>
        <w:pStyle w:val="Odsekzoznamu"/>
        <w:numPr>
          <w:ilvl w:val="0"/>
          <w:numId w:val="9"/>
        </w:numPr>
        <w:spacing w:after="120" w:line="276" w:lineRule="auto"/>
        <w:ind w:left="425" w:hanging="425"/>
        <w:jc w:val="both"/>
        <w:rPr>
          <w:rFonts w:asciiTheme="minorHAnsi" w:hAnsiTheme="minorHAnsi" w:cstheme="minorHAnsi"/>
          <w:sz w:val="20"/>
        </w:rPr>
      </w:pPr>
      <w:r>
        <w:rPr>
          <w:rFonts w:asciiTheme="minorHAnsi" w:hAnsiTheme="minorHAnsi" w:cstheme="minorHAnsi"/>
          <w:sz w:val="20"/>
        </w:rPr>
        <w:t xml:space="preserve">Osobitné dojednania predkladania </w:t>
      </w:r>
      <w:proofErr w:type="spellStart"/>
      <w:r>
        <w:rPr>
          <w:rFonts w:asciiTheme="minorHAnsi" w:hAnsiTheme="minorHAnsi" w:cstheme="minorHAnsi"/>
          <w:sz w:val="20"/>
        </w:rPr>
        <w:t>ŽoP</w:t>
      </w:r>
      <w:proofErr w:type="spellEnd"/>
      <w:r>
        <w:rPr>
          <w:rFonts w:asciiTheme="minorHAnsi" w:hAnsiTheme="minorHAnsi" w:cstheme="minorHAnsi"/>
          <w:sz w:val="20"/>
        </w:rPr>
        <w:t xml:space="preserve"> </w:t>
      </w:r>
      <w:r w:rsidR="00B80B86">
        <w:rPr>
          <w:rFonts w:asciiTheme="minorHAnsi" w:hAnsiTheme="minorHAnsi" w:cstheme="minorHAnsi"/>
          <w:sz w:val="20"/>
        </w:rPr>
        <w:t xml:space="preserve">(lehoty, frekvencia predkladania) </w:t>
      </w:r>
      <w:r>
        <w:rPr>
          <w:rFonts w:asciiTheme="minorHAnsi" w:hAnsiTheme="minorHAnsi" w:cstheme="minorHAnsi"/>
          <w:sz w:val="20"/>
        </w:rPr>
        <w:t>sú uvedené v</w:t>
      </w:r>
      <w:r w:rsidR="00051749">
        <w:rPr>
          <w:rFonts w:asciiTheme="minorHAnsi" w:hAnsiTheme="minorHAnsi" w:cstheme="minorHAnsi"/>
          <w:sz w:val="20"/>
        </w:rPr>
        <w:t> </w:t>
      </w:r>
      <w:r w:rsidR="00051749" w:rsidRPr="00051749">
        <w:rPr>
          <w:rFonts w:asciiTheme="minorHAnsi" w:hAnsiTheme="minorHAnsi" w:cstheme="minorHAnsi"/>
          <w:b/>
          <w:sz w:val="20"/>
        </w:rPr>
        <w:t xml:space="preserve">prílohe č. </w:t>
      </w:r>
      <w:r w:rsidR="00D30B5C">
        <w:rPr>
          <w:rFonts w:asciiTheme="minorHAnsi" w:hAnsiTheme="minorHAnsi" w:cstheme="minorHAnsi"/>
          <w:b/>
          <w:sz w:val="20"/>
        </w:rPr>
        <w:t>9</w:t>
      </w:r>
      <w:r w:rsidR="00051749" w:rsidRPr="00051749">
        <w:rPr>
          <w:rFonts w:asciiTheme="minorHAnsi" w:hAnsiTheme="minorHAnsi" w:cstheme="minorHAnsi"/>
          <w:b/>
          <w:sz w:val="20"/>
        </w:rPr>
        <w:t xml:space="preserve"> tejto príručky</w:t>
      </w:r>
      <w:r w:rsidR="00051749">
        <w:rPr>
          <w:rFonts w:asciiTheme="minorHAnsi" w:hAnsiTheme="minorHAnsi" w:cstheme="minorHAnsi"/>
          <w:sz w:val="20"/>
        </w:rPr>
        <w:t xml:space="preserve"> a </w:t>
      </w:r>
      <w:r w:rsidRPr="00F523FF">
        <w:rPr>
          <w:rFonts w:asciiTheme="minorHAnsi" w:hAnsiTheme="minorHAnsi" w:cstheme="minorHAnsi"/>
          <w:b/>
          <w:sz w:val="20"/>
        </w:rPr>
        <w:t>Čl. 4 ods. 4.1 Zmluvy</w:t>
      </w:r>
      <w:r>
        <w:rPr>
          <w:rFonts w:asciiTheme="minorHAnsi" w:hAnsiTheme="minorHAnsi" w:cstheme="minorHAnsi"/>
          <w:sz w:val="20"/>
        </w:rPr>
        <w:t xml:space="preserve">. </w:t>
      </w:r>
    </w:p>
    <w:p w14:paraId="0110A723" w14:textId="2AC2DFDB" w:rsidR="00EA45AE" w:rsidRPr="00EF795A" w:rsidRDefault="00EA45AE" w:rsidP="00A1207D">
      <w:pPr>
        <w:pStyle w:val="Odsekzoznamu"/>
        <w:numPr>
          <w:ilvl w:val="0"/>
          <w:numId w:val="9"/>
        </w:numPr>
        <w:spacing w:after="120" w:line="276" w:lineRule="auto"/>
        <w:ind w:left="425" w:hanging="425"/>
        <w:jc w:val="both"/>
        <w:rPr>
          <w:rFonts w:asciiTheme="minorHAnsi" w:hAnsiTheme="minorHAnsi" w:cstheme="minorHAnsi"/>
          <w:sz w:val="20"/>
        </w:rPr>
      </w:pPr>
      <w:r>
        <w:rPr>
          <w:rFonts w:asciiTheme="minorHAnsi" w:hAnsiTheme="minorHAnsi" w:cstheme="minorHAnsi"/>
          <w:sz w:val="20"/>
        </w:rPr>
        <w:lastRenderedPageBreak/>
        <w:t xml:space="preserve">Moment a spôsob predkladania </w:t>
      </w:r>
      <w:proofErr w:type="spellStart"/>
      <w:r>
        <w:rPr>
          <w:rFonts w:asciiTheme="minorHAnsi" w:hAnsiTheme="minorHAnsi" w:cstheme="minorHAnsi"/>
          <w:sz w:val="20"/>
        </w:rPr>
        <w:t>ŽoP</w:t>
      </w:r>
      <w:proofErr w:type="spellEnd"/>
      <w:r>
        <w:rPr>
          <w:rFonts w:asciiTheme="minorHAnsi" w:hAnsiTheme="minorHAnsi" w:cstheme="minorHAnsi"/>
          <w:sz w:val="20"/>
        </w:rPr>
        <w:t xml:space="preserve"> pre jednotlivé typy financovania sú uvedené</w:t>
      </w:r>
      <w:r w:rsidR="00D30B5C">
        <w:rPr>
          <w:rFonts w:asciiTheme="minorHAnsi" w:hAnsiTheme="minorHAnsi" w:cstheme="minorHAnsi"/>
          <w:sz w:val="20"/>
        </w:rPr>
        <w:t xml:space="preserve"> aj</w:t>
      </w:r>
      <w:r>
        <w:rPr>
          <w:rFonts w:asciiTheme="minorHAnsi" w:hAnsiTheme="minorHAnsi" w:cstheme="minorHAnsi"/>
          <w:sz w:val="20"/>
        </w:rPr>
        <w:t xml:space="preserve"> v </w:t>
      </w:r>
      <w:r w:rsidRPr="00EA2465">
        <w:rPr>
          <w:rFonts w:asciiTheme="minorHAnsi" w:hAnsiTheme="minorHAnsi" w:cstheme="minorHAnsi"/>
          <w:b/>
          <w:sz w:val="20"/>
        </w:rPr>
        <w:t xml:space="preserve">kapitole 6 Príručky </w:t>
      </w:r>
      <w:r w:rsidRPr="00EF795A">
        <w:rPr>
          <w:rFonts w:asciiTheme="minorHAnsi" w:hAnsiTheme="minorHAnsi" w:cstheme="minorHAnsi"/>
          <w:b/>
          <w:sz w:val="20"/>
        </w:rPr>
        <w:t>k finančnému riadeniu</w:t>
      </w:r>
      <w:r w:rsidR="00D976A7" w:rsidRPr="00EF795A">
        <w:rPr>
          <w:rFonts w:asciiTheme="minorHAnsi" w:hAnsiTheme="minorHAnsi" w:cstheme="minorHAnsi"/>
          <w:b/>
          <w:sz w:val="20"/>
        </w:rPr>
        <w:t xml:space="preserve"> fondov EÚ</w:t>
      </w:r>
      <w:r w:rsidRPr="00EF795A">
        <w:rPr>
          <w:rFonts w:asciiTheme="minorHAnsi" w:hAnsiTheme="minorHAnsi" w:cstheme="minorHAnsi"/>
          <w:b/>
          <w:sz w:val="20"/>
        </w:rPr>
        <w:t>.</w:t>
      </w:r>
      <w:r w:rsidRPr="00EF795A">
        <w:rPr>
          <w:rFonts w:asciiTheme="minorHAnsi" w:hAnsiTheme="minorHAnsi" w:cstheme="minorHAnsi"/>
          <w:sz w:val="20"/>
        </w:rPr>
        <w:t xml:space="preserve"> </w:t>
      </w:r>
    </w:p>
    <w:p w14:paraId="050E64FF" w14:textId="77777777" w:rsidR="00C50921" w:rsidRDefault="00EA45AE" w:rsidP="00A1207D">
      <w:pPr>
        <w:pStyle w:val="Odsekzoznamu"/>
        <w:numPr>
          <w:ilvl w:val="0"/>
          <w:numId w:val="9"/>
        </w:numPr>
        <w:spacing w:line="276" w:lineRule="auto"/>
        <w:ind w:left="425" w:hanging="425"/>
        <w:jc w:val="both"/>
        <w:rPr>
          <w:rFonts w:asciiTheme="minorHAnsi" w:hAnsiTheme="minorHAnsi" w:cstheme="minorHAnsi"/>
          <w:sz w:val="20"/>
        </w:rPr>
      </w:pPr>
      <w:r w:rsidRPr="00EF795A">
        <w:rPr>
          <w:rFonts w:asciiTheme="minorHAnsi" w:hAnsiTheme="minorHAnsi" w:cstheme="minorHAnsi"/>
          <w:sz w:val="20"/>
        </w:rPr>
        <w:t xml:space="preserve">Dokladovanie výdavkov je uvedené </w:t>
      </w:r>
      <w:r w:rsidR="00652E4C" w:rsidRPr="00EF795A">
        <w:rPr>
          <w:rFonts w:asciiTheme="minorHAnsi" w:hAnsiTheme="minorHAnsi" w:cstheme="minorHAnsi"/>
          <w:sz w:val="20"/>
        </w:rPr>
        <w:t>v</w:t>
      </w:r>
      <w:r w:rsidR="00B22B46" w:rsidRPr="00EF795A">
        <w:rPr>
          <w:rFonts w:asciiTheme="minorHAnsi" w:hAnsiTheme="minorHAnsi" w:cstheme="minorHAnsi"/>
          <w:sz w:val="20"/>
        </w:rPr>
        <w:t> Príručke k op</w:t>
      </w:r>
      <w:r w:rsidR="002461F1" w:rsidRPr="00EF795A">
        <w:rPr>
          <w:rFonts w:asciiTheme="minorHAnsi" w:hAnsiTheme="minorHAnsi" w:cstheme="minorHAnsi"/>
          <w:sz w:val="20"/>
        </w:rPr>
        <w:t xml:space="preserve">rávnenosti výdavkov, zverejnenej </w:t>
      </w:r>
      <w:r w:rsidR="00B22B46" w:rsidRPr="00EF795A">
        <w:rPr>
          <w:rFonts w:asciiTheme="minorHAnsi" w:hAnsiTheme="minorHAnsi" w:cstheme="minorHAnsi"/>
          <w:sz w:val="20"/>
        </w:rPr>
        <w:t>na</w:t>
      </w:r>
      <w:r w:rsidR="00C50921">
        <w:rPr>
          <w:rFonts w:asciiTheme="minorHAnsi" w:hAnsiTheme="minorHAnsi" w:cstheme="minorHAnsi"/>
          <w:sz w:val="20"/>
        </w:rPr>
        <w:t>:</w:t>
      </w:r>
    </w:p>
    <w:p w14:paraId="6A810C0D" w14:textId="76FC8447" w:rsidR="000D784D" w:rsidRPr="00EF795A" w:rsidRDefault="009D03AA" w:rsidP="00C50921">
      <w:pPr>
        <w:pStyle w:val="Odsekzoznamu"/>
        <w:spacing w:after="120" w:line="276" w:lineRule="auto"/>
        <w:ind w:left="425"/>
        <w:jc w:val="both"/>
        <w:rPr>
          <w:rFonts w:asciiTheme="minorHAnsi" w:hAnsiTheme="minorHAnsi" w:cstheme="minorHAnsi"/>
          <w:sz w:val="20"/>
        </w:rPr>
      </w:pPr>
      <w:hyperlink r:id="rId19" w:history="1">
        <w:r w:rsidR="00F523FF" w:rsidRPr="00EF795A">
          <w:rPr>
            <w:rStyle w:val="Hypertextovprepojenie"/>
            <w:rFonts w:ascii="Calibri" w:hAnsi="Calibri" w:cs="Calibri"/>
            <w:sz w:val="20"/>
          </w:rPr>
          <w:t>https://eurofondy.gov.sk/dokumenty-a-publikacie/metodicke-dokumenty/</w:t>
        </w:r>
      </w:hyperlink>
      <w:r w:rsidR="00F523FF" w:rsidRPr="00EF795A">
        <w:rPr>
          <w:rFonts w:ascii="Calibri" w:hAnsi="Calibri" w:cs="Calibri"/>
          <w:sz w:val="20"/>
        </w:rPr>
        <w:t>.</w:t>
      </w:r>
      <w:r w:rsidR="00F523FF" w:rsidRPr="00EF795A">
        <w:rPr>
          <w:sz w:val="20"/>
        </w:rPr>
        <w:t xml:space="preserve"> </w:t>
      </w:r>
    </w:p>
    <w:p w14:paraId="0B0CA536" w14:textId="744D02C8" w:rsidR="00494430" w:rsidRPr="002E22E9" w:rsidRDefault="00494430" w:rsidP="00494430">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b/>
          <w:sz w:val="20"/>
          <w:u w:val="single"/>
        </w:rPr>
      </w:pPr>
      <w:r w:rsidRPr="002E22E9">
        <w:rPr>
          <w:rFonts w:asciiTheme="minorHAnsi" w:hAnsiTheme="minorHAnsi" w:cstheme="minorHAnsi"/>
          <w:b/>
          <w:sz w:val="20"/>
          <w:u w:val="single"/>
        </w:rPr>
        <w:t xml:space="preserve">Informácia k predkladaniu sumarizačných hárkov: </w:t>
      </w:r>
    </w:p>
    <w:p w14:paraId="09FE80F0" w14:textId="77777777" w:rsidR="00494430" w:rsidRDefault="00494430" w:rsidP="00494430">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p>
    <w:p w14:paraId="5F1AAAE3" w14:textId="1120EB9C" w:rsidR="00632C49" w:rsidRDefault="00494430" w:rsidP="003A010A">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r w:rsidRPr="00494430">
        <w:rPr>
          <w:rFonts w:asciiTheme="minorHAnsi" w:hAnsiTheme="minorHAnsi" w:cstheme="minorHAnsi"/>
          <w:sz w:val="20"/>
        </w:rPr>
        <w:t xml:space="preserve">Prijímateľ </w:t>
      </w:r>
      <w:r w:rsidR="00DE730C">
        <w:rPr>
          <w:rFonts w:asciiTheme="minorHAnsi" w:hAnsiTheme="minorHAnsi" w:cstheme="minorHAnsi"/>
          <w:sz w:val="20"/>
        </w:rPr>
        <w:t>môže predkladať</w:t>
      </w:r>
      <w:r w:rsidRPr="00494430">
        <w:rPr>
          <w:rFonts w:asciiTheme="minorHAnsi" w:hAnsiTheme="minorHAnsi" w:cstheme="minorHAnsi"/>
          <w:sz w:val="20"/>
        </w:rPr>
        <w:t xml:space="preserve"> s</w:t>
      </w:r>
      <w:r w:rsidR="00632C49">
        <w:rPr>
          <w:rFonts w:asciiTheme="minorHAnsi" w:hAnsiTheme="minorHAnsi" w:cstheme="minorHAnsi"/>
          <w:sz w:val="20"/>
        </w:rPr>
        <w:t xml:space="preserve">polu so </w:t>
      </w:r>
      <w:proofErr w:type="spellStart"/>
      <w:r w:rsidR="00632C49">
        <w:rPr>
          <w:rFonts w:asciiTheme="minorHAnsi" w:hAnsiTheme="minorHAnsi" w:cstheme="minorHAnsi"/>
          <w:sz w:val="20"/>
        </w:rPr>
        <w:t>ŽoP</w:t>
      </w:r>
      <w:proofErr w:type="spellEnd"/>
      <w:r w:rsidR="00632C49">
        <w:rPr>
          <w:rFonts w:asciiTheme="minorHAnsi" w:hAnsiTheme="minorHAnsi" w:cstheme="minorHAnsi"/>
          <w:sz w:val="20"/>
        </w:rPr>
        <w:t xml:space="preserve"> sumarizačné hárky</w:t>
      </w:r>
      <w:r w:rsidR="00DE730C">
        <w:rPr>
          <w:rFonts w:asciiTheme="minorHAnsi" w:hAnsiTheme="minorHAnsi" w:cstheme="minorHAnsi"/>
          <w:sz w:val="20"/>
        </w:rPr>
        <w:t xml:space="preserve">, </w:t>
      </w:r>
      <w:r w:rsidR="00DE730C" w:rsidRPr="00C04A92">
        <w:rPr>
          <w:rFonts w:asciiTheme="minorHAnsi" w:hAnsiTheme="minorHAnsi" w:cstheme="minorHAnsi"/>
          <w:b/>
          <w:sz w:val="20"/>
        </w:rPr>
        <w:t xml:space="preserve">pričom predloženie „sumarizačných hárkov“ </w:t>
      </w:r>
      <w:r w:rsidR="00D35F67">
        <w:rPr>
          <w:rFonts w:asciiTheme="minorHAnsi" w:hAnsiTheme="minorHAnsi" w:cstheme="minorHAnsi"/>
          <w:b/>
          <w:sz w:val="20"/>
        </w:rPr>
        <w:t>je splnením povinnosti prijímateľa pred</w:t>
      </w:r>
      <w:r w:rsidR="00D35F67" w:rsidRPr="00C04A92">
        <w:rPr>
          <w:rFonts w:asciiTheme="minorHAnsi" w:hAnsiTheme="minorHAnsi" w:cstheme="minorHAnsi"/>
          <w:b/>
          <w:sz w:val="20"/>
        </w:rPr>
        <w:t>l</w:t>
      </w:r>
      <w:r w:rsidR="00D35F67">
        <w:rPr>
          <w:rFonts w:asciiTheme="minorHAnsi" w:hAnsiTheme="minorHAnsi" w:cstheme="minorHAnsi"/>
          <w:b/>
          <w:sz w:val="20"/>
        </w:rPr>
        <w:t>ožiť</w:t>
      </w:r>
      <w:r w:rsidR="00D35F67" w:rsidRPr="00C04A92">
        <w:rPr>
          <w:rFonts w:asciiTheme="minorHAnsi" w:hAnsiTheme="minorHAnsi" w:cstheme="minorHAnsi"/>
          <w:b/>
          <w:sz w:val="20"/>
        </w:rPr>
        <w:t xml:space="preserve"> SO </w:t>
      </w:r>
      <w:r w:rsidR="00D35F67">
        <w:rPr>
          <w:rFonts w:asciiTheme="minorHAnsi" w:hAnsiTheme="minorHAnsi" w:cstheme="minorHAnsi"/>
          <w:b/>
          <w:sz w:val="20"/>
        </w:rPr>
        <w:t>a</w:t>
      </w:r>
      <w:r w:rsidR="00D35F67" w:rsidRPr="00C04A92">
        <w:rPr>
          <w:rFonts w:asciiTheme="minorHAnsi" w:hAnsiTheme="minorHAnsi" w:cstheme="minorHAnsi"/>
          <w:b/>
          <w:sz w:val="20"/>
        </w:rPr>
        <w:t xml:space="preserve">j </w:t>
      </w:r>
      <w:r w:rsidR="00632C49">
        <w:rPr>
          <w:rFonts w:asciiTheme="minorHAnsi" w:hAnsiTheme="minorHAnsi" w:cstheme="minorHAnsi"/>
          <w:b/>
          <w:sz w:val="20"/>
        </w:rPr>
        <w:t xml:space="preserve">všetku štandardne zasielanú </w:t>
      </w:r>
      <w:r w:rsidR="00D35F67" w:rsidRPr="00C04A92">
        <w:rPr>
          <w:rFonts w:asciiTheme="minorHAnsi" w:hAnsiTheme="minorHAnsi" w:cstheme="minorHAnsi"/>
          <w:b/>
          <w:sz w:val="20"/>
        </w:rPr>
        <w:t>podporn</w:t>
      </w:r>
      <w:r w:rsidR="00D35F67">
        <w:rPr>
          <w:rFonts w:asciiTheme="minorHAnsi" w:hAnsiTheme="minorHAnsi" w:cstheme="minorHAnsi"/>
          <w:b/>
          <w:sz w:val="20"/>
        </w:rPr>
        <w:t>ú</w:t>
      </w:r>
      <w:r w:rsidR="00D35F67" w:rsidRPr="00C04A92">
        <w:rPr>
          <w:rFonts w:asciiTheme="minorHAnsi" w:hAnsiTheme="minorHAnsi" w:cstheme="minorHAnsi"/>
          <w:b/>
          <w:sz w:val="20"/>
        </w:rPr>
        <w:t xml:space="preserve"> dokumentáci</w:t>
      </w:r>
      <w:r w:rsidR="00D35F67">
        <w:rPr>
          <w:rFonts w:asciiTheme="minorHAnsi" w:hAnsiTheme="minorHAnsi" w:cstheme="minorHAnsi"/>
          <w:b/>
          <w:sz w:val="20"/>
        </w:rPr>
        <w:t>u</w:t>
      </w:r>
      <w:r w:rsidR="00D35F67" w:rsidRPr="00DE730C">
        <w:rPr>
          <w:rFonts w:asciiTheme="minorHAnsi" w:hAnsiTheme="minorHAnsi" w:cstheme="minorHAnsi"/>
          <w:sz w:val="20"/>
        </w:rPr>
        <w:t xml:space="preserve"> </w:t>
      </w:r>
      <w:r w:rsidR="00DE730C">
        <w:rPr>
          <w:rFonts w:asciiTheme="minorHAnsi" w:hAnsiTheme="minorHAnsi" w:cstheme="minorHAnsi"/>
          <w:sz w:val="20"/>
        </w:rPr>
        <w:t xml:space="preserve">za účelom vykonania kontroly </w:t>
      </w:r>
      <w:r w:rsidRPr="00DE730C">
        <w:rPr>
          <w:rFonts w:asciiTheme="minorHAnsi" w:hAnsiTheme="minorHAnsi" w:cstheme="minorHAnsi"/>
          <w:sz w:val="20"/>
        </w:rPr>
        <w:t xml:space="preserve">oprávnenosti výdavkov v rámci AFK </w:t>
      </w:r>
      <w:proofErr w:type="spellStart"/>
      <w:r w:rsidRPr="00DE730C">
        <w:rPr>
          <w:rFonts w:asciiTheme="minorHAnsi" w:hAnsiTheme="minorHAnsi" w:cstheme="minorHAnsi"/>
          <w:sz w:val="20"/>
        </w:rPr>
        <w:t>ŽoP</w:t>
      </w:r>
      <w:proofErr w:type="spellEnd"/>
      <w:r w:rsidRPr="00DE730C">
        <w:rPr>
          <w:rFonts w:asciiTheme="minorHAnsi" w:hAnsiTheme="minorHAnsi" w:cstheme="minorHAnsi"/>
          <w:sz w:val="20"/>
        </w:rPr>
        <w:t xml:space="preserve">. </w:t>
      </w:r>
    </w:p>
    <w:p w14:paraId="3A7CB655" w14:textId="414A333C" w:rsidR="00632C49" w:rsidRDefault="00632C49" w:rsidP="003A010A">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p>
    <w:p w14:paraId="799B4260" w14:textId="77777777" w:rsidR="00551373" w:rsidRDefault="00632C49" w:rsidP="003A010A">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r>
        <w:rPr>
          <w:rFonts w:asciiTheme="minorHAnsi" w:hAnsiTheme="minorHAnsi" w:cstheme="minorHAnsi"/>
          <w:sz w:val="20"/>
        </w:rPr>
        <w:t>Sumarizačné hárky možno použiť na</w:t>
      </w:r>
      <w:r w:rsidR="00551373">
        <w:rPr>
          <w:rFonts w:asciiTheme="minorHAnsi" w:hAnsiTheme="minorHAnsi" w:cstheme="minorHAnsi"/>
          <w:sz w:val="20"/>
        </w:rPr>
        <w:t>:</w:t>
      </w:r>
    </w:p>
    <w:p w14:paraId="7CD7CC44" w14:textId="4B93F5A3" w:rsidR="00551373" w:rsidRDefault="00632C49" w:rsidP="00A0761D">
      <w:pPr>
        <w:pStyle w:val="Odsekzoznamu"/>
        <w:numPr>
          <w:ilvl w:val="0"/>
          <w:numId w:val="57"/>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jc w:val="both"/>
        <w:rPr>
          <w:rFonts w:asciiTheme="minorHAnsi" w:hAnsiTheme="minorHAnsi" w:cstheme="minorHAnsi"/>
          <w:sz w:val="20"/>
        </w:rPr>
      </w:pPr>
      <w:r w:rsidRPr="00551373">
        <w:rPr>
          <w:rFonts w:asciiTheme="minorHAnsi" w:hAnsiTheme="minorHAnsi" w:cstheme="minorHAnsi"/>
          <w:b/>
          <w:sz w:val="20"/>
        </w:rPr>
        <w:t>osobné výdavky,</w:t>
      </w:r>
      <w:r>
        <w:rPr>
          <w:rFonts w:asciiTheme="minorHAnsi" w:hAnsiTheme="minorHAnsi" w:cstheme="minorHAnsi"/>
          <w:sz w:val="20"/>
        </w:rPr>
        <w:t xml:space="preserve"> </w:t>
      </w:r>
    </w:p>
    <w:p w14:paraId="5557E2A6" w14:textId="45813EE1" w:rsidR="00551373" w:rsidRDefault="00632C49" w:rsidP="00A0761D">
      <w:pPr>
        <w:pStyle w:val="Odsekzoznamu"/>
        <w:numPr>
          <w:ilvl w:val="0"/>
          <w:numId w:val="57"/>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jc w:val="both"/>
        <w:rPr>
          <w:rFonts w:asciiTheme="minorHAnsi" w:hAnsiTheme="minorHAnsi" w:cstheme="minorHAnsi"/>
          <w:sz w:val="20"/>
        </w:rPr>
      </w:pPr>
      <w:r w:rsidRPr="00551373">
        <w:rPr>
          <w:rFonts w:asciiTheme="minorHAnsi" w:hAnsiTheme="minorHAnsi" w:cstheme="minorHAnsi"/>
          <w:b/>
          <w:sz w:val="20"/>
        </w:rPr>
        <w:t>cestovné náhrady zamestnancov vykonávajúcich činnosti pre projek</w:t>
      </w:r>
      <w:r>
        <w:rPr>
          <w:rFonts w:asciiTheme="minorHAnsi" w:hAnsiTheme="minorHAnsi" w:cstheme="minorHAnsi"/>
          <w:sz w:val="20"/>
        </w:rPr>
        <w:t>t (ak sú vo Výzve zaradené medzi priame výdavky) a </w:t>
      </w:r>
    </w:p>
    <w:p w14:paraId="569C4CCD" w14:textId="0628E712" w:rsidR="00632C49" w:rsidRDefault="00632C49" w:rsidP="00A0761D">
      <w:pPr>
        <w:pStyle w:val="Odsekzoznamu"/>
        <w:numPr>
          <w:ilvl w:val="0"/>
          <w:numId w:val="57"/>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jc w:val="both"/>
        <w:rPr>
          <w:rFonts w:asciiTheme="minorHAnsi" w:hAnsiTheme="minorHAnsi" w:cstheme="minorHAnsi"/>
          <w:sz w:val="20"/>
        </w:rPr>
      </w:pPr>
      <w:r w:rsidRPr="00551373">
        <w:rPr>
          <w:rFonts w:asciiTheme="minorHAnsi" w:hAnsiTheme="minorHAnsi" w:cstheme="minorHAnsi"/>
          <w:b/>
          <w:sz w:val="20"/>
        </w:rPr>
        <w:t>bežné výdavky v rámci skupín oprávnených výdavkov</w:t>
      </w:r>
      <w:r w:rsidR="00551373">
        <w:rPr>
          <w:rFonts w:asciiTheme="minorHAnsi" w:hAnsiTheme="minorHAnsi" w:cstheme="minorHAnsi"/>
          <w:b/>
          <w:sz w:val="20"/>
        </w:rPr>
        <w:t xml:space="preserve">, v ktorých celková hodnota jednorazového nákupu tovaru alebo poskytnutia služby nepresahuje 500 eur vrátane DPH. </w:t>
      </w:r>
    </w:p>
    <w:p w14:paraId="51A61AA0" w14:textId="77777777" w:rsidR="00632C49" w:rsidRDefault="00632C49" w:rsidP="003A010A">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p>
    <w:p w14:paraId="505FEE62" w14:textId="4183EBAD" w:rsidR="00DE730C" w:rsidRPr="003A010A" w:rsidRDefault="009E1698" w:rsidP="003A010A">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r w:rsidRPr="00494430">
        <w:rPr>
          <w:rFonts w:asciiTheme="minorHAnsi" w:hAnsiTheme="minorHAnsi" w:cstheme="minorHAnsi"/>
          <w:sz w:val="20"/>
        </w:rPr>
        <w:t>Pra</w:t>
      </w:r>
      <w:r w:rsidR="00551373">
        <w:rPr>
          <w:rFonts w:asciiTheme="minorHAnsi" w:hAnsiTheme="minorHAnsi" w:cstheme="minorHAnsi"/>
          <w:sz w:val="20"/>
        </w:rPr>
        <w:t xml:space="preserve">vidlá a podmienky dokladovania </w:t>
      </w:r>
      <w:r w:rsidRPr="00494430">
        <w:rPr>
          <w:rFonts w:asciiTheme="minorHAnsi" w:hAnsiTheme="minorHAnsi" w:cstheme="minorHAnsi"/>
          <w:sz w:val="20"/>
        </w:rPr>
        <w:t>výdavko</w:t>
      </w:r>
      <w:r>
        <w:rPr>
          <w:rFonts w:asciiTheme="minorHAnsi" w:hAnsiTheme="minorHAnsi" w:cstheme="minorHAnsi"/>
          <w:sz w:val="20"/>
        </w:rPr>
        <w:t xml:space="preserve">v systémom sumarizačných hárkov </w:t>
      </w:r>
      <w:proofErr w:type="spellStart"/>
      <w:r>
        <w:rPr>
          <w:rFonts w:asciiTheme="minorHAnsi" w:hAnsiTheme="minorHAnsi" w:cstheme="minorHAnsi"/>
          <w:sz w:val="20"/>
        </w:rPr>
        <w:t>ŽoP</w:t>
      </w:r>
      <w:proofErr w:type="spellEnd"/>
      <w:r>
        <w:rPr>
          <w:rFonts w:asciiTheme="minorHAnsi" w:hAnsiTheme="minorHAnsi" w:cstheme="minorHAnsi"/>
          <w:sz w:val="20"/>
        </w:rPr>
        <w:t>, v ktorej si p</w:t>
      </w:r>
      <w:r w:rsidRPr="00DE730C">
        <w:rPr>
          <w:rFonts w:asciiTheme="minorHAnsi" w:hAnsiTheme="minorHAnsi" w:cstheme="minorHAnsi"/>
          <w:sz w:val="20"/>
        </w:rPr>
        <w:t xml:space="preserve">rijímateľ </w:t>
      </w:r>
      <w:r w:rsidRPr="009E1698">
        <w:rPr>
          <w:rFonts w:asciiTheme="minorHAnsi" w:hAnsiTheme="minorHAnsi" w:cstheme="minorHAnsi"/>
          <w:b/>
          <w:sz w:val="20"/>
        </w:rPr>
        <w:t>po prvýkrát</w:t>
      </w:r>
      <w:r w:rsidRPr="00DE730C">
        <w:rPr>
          <w:rFonts w:asciiTheme="minorHAnsi" w:hAnsiTheme="minorHAnsi" w:cstheme="minorHAnsi"/>
          <w:sz w:val="20"/>
        </w:rPr>
        <w:t xml:space="preserve"> nárokuje na preplatenie</w:t>
      </w:r>
      <w:r w:rsidR="00551373">
        <w:rPr>
          <w:rFonts w:asciiTheme="minorHAnsi" w:hAnsiTheme="minorHAnsi" w:cstheme="minorHAnsi"/>
          <w:sz w:val="20"/>
        </w:rPr>
        <w:t xml:space="preserve"> týchto výdavkov, </w:t>
      </w:r>
      <w:r>
        <w:rPr>
          <w:rFonts w:asciiTheme="minorHAnsi" w:hAnsiTheme="minorHAnsi" w:cstheme="minorHAnsi"/>
          <w:sz w:val="20"/>
        </w:rPr>
        <w:t xml:space="preserve">bude obsahovať </w:t>
      </w:r>
      <w:r w:rsidRPr="00DE730C">
        <w:rPr>
          <w:rFonts w:asciiTheme="minorHAnsi" w:hAnsiTheme="minorHAnsi" w:cstheme="minorHAnsi"/>
          <w:sz w:val="20"/>
        </w:rPr>
        <w:t xml:space="preserve">príslušné účtovné doklady </w:t>
      </w:r>
      <w:r w:rsidRPr="00C04A92">
        <w:rPr>
          <w:rFonts w:asciiTheme="minorHAnsi" w:hAnsiTheme="minorHAnsi" w:cstheme="minorHAnsi"/>
          <w:b/>
          <w:sz w:val="20"/>
        </w:rPr>
        <w:t>a všetku podpornú dokumentáciu</w:t>
      </w:r>
      <w:r w:rsidRPr="00DE730C">
        <w:rPr>
          <w:rFonts w:asciiTheme="minorHAnsi" w:hAnsiTheme="minorHAnsi" w:cstheme="minorHAnsi"/>
          <w:sz w:val="20"/>
        </w:rPr>
        <w:t xml:space="preserve"> (p</w:t>
      </w:r>
      <w:r w:rsidR="002E22E9">
        <w:rPr>
          <w:rFonts w:asciiTheme="minorHAnsi" w:hAnsiTheme="minorHAnsi" w:cstheme="minorHAnsi"/>
          <w:sz w:val="20"/>
        </w:rPr>
        <w:t xml:space="preserve">ri </w:t>
      </w:r>
      <w:r w:rsidR="00551373">
        <w:rPr>
          <w:rFonts w:asciiTheme="minorHAnsi" w:hAnsiTheme="minorHAnsi" w:cstheme="minorHAnsi"/>
          <w:sz w:val="20"/>
        </w:rPr>
        <w:t>osobných výdavkoch najmä p</w:t>
      </w:r>
      <w:r w:rsidRPr="00DE730C">
        <w:rPr>
          <w:rFonts w:asciiTheme="minorHAnsi" w:hAnsiTheme="minorHAnsi" w:cstheme="minorHAnsi"/>
          <w:sz w:val="20"/>
        </w:rPr>
        <w:t>r</w:t>
      </w:r>
      <w:r>
        <w:rPr>
          <w:rFonts w:asciiTheme="minorHAnsi" w:hAnsiTheme="minorHAnsi" w:cstheme="minorHAnsi"/>
          <w:sz w:val="20"/>
        </w:rPr>
        <w:t xml:space="preserve">acovné zmluvy, dohody o prácach </w:t>
      </w:r>
      <w:r w:rsidRPr="00DE730C">
        <w:rPr>
          <w:rFonts w:asciiTheme="minorHAnsi" w:hAnsiTheme="minorHAnsi" w:cstheme="minorHAnsi"/>
          <w:sz w:val="20"/>
        </w:rPr>
        <w:t>vykonávaných mimo pracovného pomeru, výpisy z bankového účtu, ná</w:t>
      </w:r>
      <w:r>
        <w:rPr>
          <w:rFonts w:asciiTheme="minorHAnsi" w:hAnsiTheme="minorHAnsi" w:cstheme="minorHAnsi"/>
          <w:sz w:val="20"/>
        </w:rPr>
        <w:t xml:space="preserve">plň práce, rozhodnutie o plate, </w:t>
      </w:r>
      <w:r w:rsidRPr="00DE730C">
        <w:rPr>
          <w:rFonts w:asciiTheme="minorHAnsi" w:hAnsiTheme="minorHAnsi" w:cstheme="minorHAnsi"/>
          <w:sz w:val="20"/>
        </w:rPr>
        <w:t>atď.)</w:t>
      </w:r>
      <w:r>
        <w:rPr>
          <w:rFonts w:asciiTheme="minorHAnsi" w:hAnsiTheme="minorHAnsi" w:cstheme="minorHAnsi"/>
          <w:sz w:val="20"/>
        </w:rPr>
        <w:t xml:space="preserve"> </w:t>
      </w:r>
      <w:r w:rsidRPr="00877197">
        <w:rPr>
          <w:rFonts w:asciiTheme="minorHAnsi" w:hAnsiTheme="minorHAnsi" w:cstheme="minorHAnsi"/>
          <w:b/>
          <w:sz w:val="20"/>
        </w:rPr>
        <w:t>vrátane sumarizačných hárkov</w:t>
      </w:r>
      <w:r>
        <w:rPr>
          <w:rFonts w:asciiTheme="minorHAnsi" w:hAnsiTheme="minorHAnsi" w:cstheme="minorHAnsi"/>
          <w:sz w:val="20"/>
        </w:rPr>
        <w:t xml:space="preserve"> (p</w:t>
      </w:r>
      <w:r w:rsidRPr="00DE730C">
        <w:rPr>
          <w:rFonts w:asciiTheme="minorHAnsi" w:hAnsiTheme="minorHAnsi" w:cstheme="minorHAnsi"/>
          <w:sz w:val="20"/>
        </w:rPr>
        <w:t xml:space="preserve">rijímateľ dokument predkladá </w:t>
      </w:r>
      <w:r>
        <w:rPr>
          <w:rFonts w:asciiTheme="minorHAnsi" w:hAnsiTheme="minorHAnsi" w:cstheme="minorHAnsi"/>
          <w:sz w:val="20"/>
        </w:rPr>
        <w:t xml:space="preserve">ako prílohu </w:t>
      </w:r>
      <w:proofErr w:type="spellStart"/>
      <w:r>
        <w:rPr>
          <w:rFonts w:asciiTheme="minorHAnsi" w:hAnsiTheme="minorHAnsi" w:cstheme="minorHAnsi"/>
          <w:sz w:val="20"/>
        </w:rPr>
        <w:t>ŽoP</w:t>
      </w:r>
      <w:proofErr w:type="spellEnd"/>
      <w:r>
        <w:rPr>
          <w:rFonts w:asciiTheme="minorHAnsi" w:hAnsiTheme="minorHAnsi" w:cstheme="minorHAnsi"/>
          <w:sz w:val="20"/>
        </w:rPr>
        <w:t xml:space="preserve"> v editovateľnom </w:t>
      </w:r>
      <w:proofErr w:type="spellStart"/>
      <w:r w:rsidRPr="00DE730C">
        <w:rPr>
          <w:rFonts w:asciiTheme="minorHAnsi" w:hAnsiTheme="minorHAnsi" w:cstheme="minorHAnsi"/>
          <w:sz w:val="20"/>
        </w:rPr>
        <w:t>xlsx</w:t>
      </w:r>
      <w:proofErr w:type="spellEnd"/>
      <w:r w:rsidR="002F5901">
        <w:rPr>
          <w:rFonts w:asciiTheme="minorHAnsi" w:hAnsiTheme="minorHAnsi" w:cstheme="minorHAnsi"/>
          <w:sz w:val="20"/>
        </w:rPr>
        <w:t xml:space="preserve"> podľa prílohy </w:t>
      </w:r>
      <w:r w:rsidR="00551373">
        <w:rPr>
          <w:rFonts w:asciiTheme="minorHAnsi" w:hAnsiTheme="minorHAnsi" w:cstheme="minorHAnsi"/>
          <w:sz w:val="20"/>
        </w:rPr>
        <w:t>č. 6a až 6d tejto príručky</w:t>
      </w:r>
      <w:r w:rsidRPr="00DE730C">
        <w:rPr>
          <w:rFonts w:asciiTheme="minorHAnsi" w:hAnsiTheme="minorHAnsi" w:cstheme="minorHAnsi"/>
          <w:sz w:val="20"/>
        </w:rPr>
        <w:t xml:space="preserve">), aby bolo možné overiť oprávnenosť nárokovaných výdavkov v </w:t>
      </w:r>
      <w:r>
        <w:rPr>
          <w:rFonts w:asciiTheme="minorHAnsi" w:hAnsiTheme="minorHAnsi" w:cstheme="minorHAnsi"/>
          <w:sz w:val="20"/>
        </w:rPr>
        <w:t xml:space="preserve">rámci AFK </w:t>
      </w:r>
      <w:proofErr w:type="spellStart"/>
      <w:r>
        <w:rPr>
          <w:rFonts w:asciiTheme="minorHAnsi" w:hAnsiTheme="minorHAnsi" w:cstheme="minorHAnsi"/>
          <w:sz w:val="20"/>
        </w:rPr>
        <w:t>ŽoP</w:t>
      </w:r>
      <w:proofErr w:type="spellEnd"/>
      <w:r>
        <w:rPr>
          <w:rFonts w:asciiTheme="minorHAnsi" w:hAnsiTheme="minorHAnsi" w:cstheme="minorHAnsi"/>
          <w:sz w:val="20"/>
        </w:rPr>
        <w:t xml:space="preserve">. </w:t>
      </w:r>
    </w:p>
    <w:p w14:paraId="60B3E672" w14:textId="77777777" w:rsidR="00DE730C" w:rsidRDefault="00DE730C" w:rsidP="00DE730C">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p>
    <w:p w14:paraId="6AAE3C11" w14:textId="36AFFB4B" w:rsidR="009E1698" w:rsidRDefault="00494430" w:rsidP="00551373">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r w:rsidRPr="00DE730C">
        <w:rPr>
          <w:rFonts w:asciiTheme="minorHAnsi" w:hAnsiTheme="minorHAnsi" w:cstheme="minorHAnsi"/>
          <w:sz w:val="20"/>
        </w:rPr>
        <w:t>Prijímate</w:t>
      </w:r>
      <w:r w:rsidR="00DE730C">
        <w:rPr>
          <w:rFonts w:asciiTheme="minorHAnsi" w:hAnsiTheme="minorHAnsi" w:cstheme="minorHAnsi"/>
          <w:sz w:val="20"/>
        </w:rPr>
        <w:t xml:space="preserve">ľ má povinnosť uchovávať u seba </w:t>
      </w:r>
      <w:r w:rsidRPr="00DE730C">
        <w:rPr>
          <w:rFonts w:asciiTheme="minorHAnsi" w:hAnsiTheme="minorHAnsi" w:cstheme="minorHAnsi"/>
          <w:sz w:val="20"/>
        </w:rPr>
        <w:t>všetky účtovné doklady a podpornú dokumentáciu k uvedeným výdavk</w:t>
      </w:r>
      <w:r w:rsidR="00B572FE">
        <w:rPr>
          <w:rFonts w:asciiTheme="minorHAnsi" w:hAnsiTheme="minorHAnsi" w:cstheme="minorHAnsi"/>
          <w:sz w:val="20"/>
        </w:rPr>
        <w:t>om, ktoré musia</w:t>
      </w:r>
      <w:r w:rsidR="00DE730C">
        <w:rPr>
          <w:rFonts w:asciiTheme="minorHAnsi" w:hAnsiTheme="minorHAnsi" w:cstheme="minorHAnsi"/>
          <w:sz w:val="20"/>
        </w:rPr>
        <w:t xml:space="preserve"> byť k dispozícii pre výkon </w:t>
      </w:r>
      <w:proofErr w:type="spellStart"/>
      <w:r w:rsidR="00DE730C">
        <w:rPr>
          <w:rFonts w:asciiTheme="minorHAnsi" w:hAnsiTheme="minorHAnsi" w:cstheme="minorHAnsi"/>
          <w:sz w:val="20"/>
        </w:rPr>
        <w:t>FKnM</w:t>
      </w:r>
      <w:proofErr w:type="spellEnd"/>
      <w:r w:rsidR="00DE730C">
        <w:rPr>
          <w:rFonts w:asciiTheme="minorHAnsi" w:hAnsiTheme="minorHAnsi" w:cstheme="minorHAnsi"/>
          <w:sz w:val="20"/>
        </w:rPr>
        <w:t xml:space="preserve"> zo strany SO</w:t>
      </w:r>
      <w:r w:rsidRPr="00DE730C">
        <w:rPr>
          <w:rFonts w:asciiTheme="minorHAnsi" w:hAnsiTheme="minorHAnsi" w:cstheme="minorHAnsi"/>
          <w:sz w:val="20"/>
        </w:rPr>
        <w:t>. Týmto nie je dotknutá mo</w:t>
      </w:r>
      <w:r w:rsidR="00DE730C">
        <w:rPr>
          <w:rFonts w:asciiTheme="minorHAnsi" w:hAnsiTheme="minorHAnsi" w:cstheme="minorHAnsi"/>
          <w:sz w:val="20"/>
        </w:rPr>
        <w:t xml:space="preserve">žnosť SO vyžiadať si </w:t>
      </w:r>
      <w:r w:rsidRPr="00DE730C">
        <w:rPr>
          <w:rFonts w:asciiTheme="minorHAnsi" w:hAnsiTheme="minorHAnsi" w:cstheme="minorHAnsi"/>
          <w:sz w:val="20"/>
        </w:rPr>
        <w:t xml:space="preserve">potrebnú </w:t>
      </w:r>
      <w:r w:rsidR="00551373">
        <w:rPr>
          <w:rFonts w:asciiTheme="minorHAnsi" w:hAnsiTheme="minorHAnsi" w:cstheme="minorHAnsi"/>
          <w:sz w:val="20"/>
        </w:rPr>
        <w:t xml:space="preserve">kompletnú </w:t>
      </w:r>
      <w:r w:rsidRPr="00DE730C">
        <w:rPr>
          <w:rFonts w:asciiTheme="minorHAnsi" w:hAnsiTheme="minorHAnsi" w:cstheme="minorHAnsi"/>
          <w:sz w:val="20"/>
        </w:rPr>
        <w:t xml:space="preserve">podpornú dokumentáciu v rámci AFK </w:t>
      </w:r>
      <w:proofErr w:type="spellStart"/>
      <w:r w:rsidRPr="00DE730C">
        <w:rPr>
          <w:rFonts w:asciiTheme="minorHAnsi" w:hAnsiTheme="minorHAnsi" w:cstheme="minorHAnsi"/>
          <w:sz w:val="20"/>
        </w:rPr>
        <w:t>ŽoP</w:t>
      </w:r>
      <w:proofErr w:type="spellEnd"/>
      <w:r w:rsidRPr="00DE730C">
        <w:rPr>
          <w:rFonts w:asciiTheme="minorHAnsi" w:hAnsiTheme="minorHAnsi" w:cstheme="minorHAnsi"/>
          <w:sz w:val="20"/>
        </w:rPr>
        <w:t>.</w:t>
      </w:r>
    </w:p>
    <w:p w14:paraId="35FDEB87" w14:textId="77777777" w:rsidR="00551373" w:rsidRPr="00551373" w:rsidRDefault="00551373" w:rsidP="00551373">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p>
    <w:p w14:paraId="5C1A5E63" w14:textId="20F44E39" w:rsidR="00551373" w:rsidRDefault="00494430" w:rsidP="002E22E9">
      <w:pPr>
        <w:pStyle w:val="Odsekzoznamu"/>
        <w:pBdr>
          <w:top w:val="single" w:sz="4" w:space="1" w:color="auto"/>
          <w:left w:val="single" w:sz="4" w:space="4" w:color="auto"/>
          <w:bottom w:val="single" w:sz="4" w:space="1" w:color="auto"/>
          <w:right w:val="single" w:sz="4" w:space="0" w:color="auto"/>
        </w:pBdr>
        <w:shd w:val="clear" w:color="auto" w:fill="ECFFC3" w:themeFill="accent2" w:themeFillTint="33"/>
        <w:spacing w:line="276" w:lineRule="auto"/>
        <w:ind w:left="426"/>
        <w:jc w:val="both"/>
        <w:rPr>
          <w:rFonts w:asciiTheme="minorHAnsi" w:hAnsiTheme="minorHAnsi" w:cstheme="minorHAnsi"/>
          <w:sz w:val="20"/>
        </w:rPr>
      </w:pPr>
      <w:r w:rsidRPr="003A010A">
        <w:rPr>
          <w:rFonts w:asciiTheme="minorHAnsi" w:hAnsiTheme="minorHAnsi" w:cstheme="minorHAnsi"/>
          <w:b/>
          <w:sz w:val="20"/>
        </w:rPr>
        <w:t>V</w:t>
      </w:r>
      <w:r w:rsidR="00551373">
        <w:rPr>
          <w:rFonts w:asciiTheme="minorHAnsi" w:hAnsiTheme="minorHAnsi" w:cstheme="minorHAnsi"/>
          <w:b/>
          <w:sz w:val="20"/>
        </w:rPr>
        <w:t> druhej a každej ďalšej nasledujúcej</w:t>
      </w:r>
      <w:r w:rsidRPr="003A010A">
        <w:rPr>
          <w:rFonts w:asciiTheme="minorHAnsi" w:hAnsiTheme="minorHAnsi" w:cstheme="minorHAnsi"/>
          <w:b/>
          <w:sz w:val="20"/>
        </w:rPr>
        <w:t xml:space="preserve"> </w:t>
      </w:r>
      <w:proofErr w:type="spellStart"/>
      <w:r w:rsidRPr="003A010A">
        <w:rPr>
          <w:rFonts w:asciiTheme="minorHAnsi" w:hAnsiTheme="minorHAnsi" w:cstheme="minorHAnsi"/>
          <w:b/>
          <w:sz w:val="20"/>
        </w:rPr>
        <w:t>ŽoP</w:t>
      </w:r>
      <w:proofErr w:type="spellEnd"/>
      <w:r w:rsidR="00551373">
        <w:rPr>
          <w:rFonts w:asciiTheme="minorHAnsi" w:hAnsiTheme="minorHAnsi" w:cstheme="minorHAnsi"/>
          <w:b/>
          <w:sz w:val="20"/>
        </w:rPr>
        <w:t xml:space="preserve"> obsahujúcej výdavky, ku ktorým už bola predložená kompletná dokumentácia, </w:t>
      </w:r>
      <w:r w:rsidR="008E697C" w:rsidRPr="009E1698">
        <w:rPr>
          <w:rFonts w:asciiTheme="minorHAnsi" w:hAnsiTheme="minorHAnsi" w:cstheme="minorHAnsi"/>
          <w:sz w:val="20"/>
        </w:rPr>
        <w:t>použije p</w:t>
      </w:r>
      <w:r w:rsidR="00DE730C" w:rsidRPr="009E1698">
        <w:rPr>
          <w:rFonts w:asciiTheme="minorHAnsi" w:hAnsiTheme="minorHAnsi" w:cstheme="minorHAnsi"/>
          <w:sz w:val="20"/>
        </w:rPr>
        <w:t xml:space="preserve">rijímateľ </w:t>
      </w:r>
      <w:r w:rsidR="00551373">
        <w:rPr>
          <w:rFonts w:asciiTheme="minorHAnsi" w:hAnsiTheme="minorHAnsi" w:cstheme="minorHAnsi"/>
          <w:sz w:val="20"/>
        </w:rPr>
        <w:t xml:space="preserve">len </w:t>
      </w:r>
      <w:r w:rsidR="00DE730C" w:rsidRPr="009E1698">
        <w:rPr>
          <w:rFonts w:asciiTheme="minorHAnsi" w:hAnsiTheme="minorHAnsi" w:cstheme="minorHAnsi"/>
          <w:sz w:val="20"/>
        </w:rPr>
        <w:t xml:space="preserve">systém </w:t>
      </w:r>
      <w:r w:rsidRPr="009E1698">
        <w:rPr>
          <w:rFonts w:asciiTheme="minorHAnsi" w:hAnsiTheme="minorHAnsi" w:cstheme="minorHAnsi"/>
          <w:sz w:val="20"/>
        </w:rPr>
        <w:t>sumarizačných hárkov, t.</w:t>
      </w:r>
      <w:r w:rsidR="008E697C" w:rsidRPr="009E1698">
        <w:rPr>
          <w:rFonts w:asciiTheme="minorHAnsi" w:hAnsiTheme="minorHAnsi" w:cstheme="minorHAnsi"/>
          <w:sz w:val="20"/>
        </w:rPr>
        <w:t xml:space="preserve"> </w:t>
      </w:r>
      <w:r w:rsidRPr="009E1698">
        <w:rPr>
          <w:rFonts w:asciiTheme="minorHAnsi" w:hAnsiTheme="minorHAnsi" w:cstheme="minorHAnsi"/>
          <w:sz w:val="20"/>
        </w:rPr>
        <w:t xml:space="preserve">j. </w:t>
      </w:r>
      <w:r w:rsidR="00C04A92" w:rsidRPr="009E1698">
        <w:rPr>
          <w:rFonts w:asciiTheme="minorHAnsi" w:hAnsiTheme="minorHAnsi" w:cstheme="minorHAnsi"/>
          <w:sz w:val="20"/>
        </w:rPr>
        <w:t xml:space="preserve">na SO </w:t>
      </w:r>
      <w:r w:rsidRPr="009E1698">
        <w:rPr>
          <w:rFonts w:asciiTheme="minorHAnsi" w:hAnsiTheme="minorHAnsi" w:cstheme="minorHAnsi"/>
          <w:sz w:val="20"/>
        </w:rPr>
        <w:t>predloží výluč</w:t>
      </w:r>
      <w:r w:rsidR="00DE730C" w:rsidRPr="009E1698">
        <w:rPr>
          <w:rFonts w:asciiTheme="minorHAnsi" w:hAnsiTheme="minorHAnsi" w:cstheme="minorHAnsi"/>
          <w:sz w:val="20"/>
        </w:rPr>
        <w:t xml:space="preserve">ne sumarizačné hárky (príloha v </w:t>
      </w:r>
      <w:r w:rsidR="00551373">
        <w:rPr>
          <w:rFonts w:asciiTheme="minorHAnsi" w:hAnsiTheme="minorHAnsi" w:cstheme="minorHAnsi"/>
          <w:sz w:val="20"/>
        </w:rPr>
        <w:t xml:space="preserve">editovateľnom formáte </w:t>
      </w:r>
      <w:proofErr w:type="spellStart"/>
      <w:r w:rsidR="00551373">
        <w:rPr>
          <w:rFonts w:asciiTheme="minorHAnsi" w:hAnsiTheme="minorHAnsi" w:cstheme="minorHAnsi"/>
          <w:sz w:val="20"/>
        </w:rPr>
        <w:t>xlsx</w:t>
      </w:r>
      <w:proofErr w:type="spellEnd"/>
      <w:r w:rsidR="00551373">
        <w:rPr>
          <w:rFonts w:asciiTheme="minorHAnsi" w:hAnsiTheme="minorHAnsi" w:cstheme="minorHAnsi"/>
          <w:sz w:val="20"/>
        </w:rPr>
        <w:t>) spolu s podkladmi pre ich výpočet a:</w:t>
      </w:r>
    </w:p>
    <w:p w14:paraId="0C9CE329" w14:textId="33947B97" w:rsidR="00551373" w:rsidRDefault="00551373" w:rsidP="00A0761D">
      <w:pPr>
        <w:pStyle w:val="Odsekzoznamu"/>
        <w:numPr>
          <w:ilvl w:val="0"/>
          <w:numId w:val="57"/>
        </w:numPr>
        <w:pBdr>
          <w:top w:val="single" w:sz="4" w:space="1" w:color="auto"/>
          <w:left w:val="single" w:sz="4" w:space="4" w:color="auto"/>
          <w:bottom w:val="single" w:sz="4" w:space="1" w:color="auto"/>
          <w:right w:val="single" w:sz="4" w:space="0" w:color="auto"/>
        </w:pBdr>
        <w:shd w:val="clear" w:color="auto" w:fill="ECFFC3" w:themeFill="accent2" w:themeFillTint="33"/>
        <w:spacing w:line="276" w:lineRule="auto"/>
        <w:jc w:val="both"/>
        <w:rPr>
          <w:rFonts w:asciiTheme="minorHAnsi" w:hAnsiTheme="minorHAnsi" w:cstheme="minorHAnsi"/>
          <w:sz w:val="20"/>
        </w:rPr>
      </w:pPr>
      <w:r>
        <w:rPr>
          <w:rFonts w:asciiTheme="minorHAnsi" w:hAnsiTheme="minorHAnsi" w:cstheme="minorHAnsi"/>
          <w:b/>
          <w:sz w:val="20"/>
        </w:rPr>
        <w:t>v prípade osobných výdavkov</w:t>
      </w:r>
      <w:r w:rsidR="00494430" w:rsidRPr="009E1698">
        <w:rPr>
          <w:rFonts w:asciiTheme="minorHAnsi" w:hAnsiTheme="minorHAnsi" w:cstheme="minorHAnsi"/>
          <w:sz w:val="20"/>
        </w:rPr>
        <w:t xml:space="preserve"> </w:t>
      </w:r>
      <w:r>
        <w:rPr>
          <w:rFonts w:asciiTheme="minorHAnsi" w:hAnsiTheme="minorHAnsi" w:cstheme="minorHAnsi"/>
          <w:sz w:val="20"/>
        </w:rPr>
        <w:t xml:space="preserve">- </w:t>
      </w:r>
      <w:r w:rsidR="00494430" w:rsidRPr="009E1698">
        <w:rPr>
          <w:rFonts w:asciiTheme="minorHAnsi" w:hAnsiTheme="minorHAnsi" w:cstheme="minorHAnsi"/>
          <w:sz w:val="20"/>
        </w:rPr>
        <w:t>pracovné výkazy (</w:t>
      </w:r>
      <w:proofErr w:type="spellStart"/>
      <w:r w:rsidR="00494430" w:rsidRPr="009E1698">
        <w:rPr>
          <w:rFonts w:asciiTheme="minorHAnsi" w:hAnsiTheme="minorHAnsi" w:cstheme="minorHAnsi"/>
          <w:sz w:val="20"/>
        </w:rPr>
        <w:t>scan</w:t>
      </w:r>
      <w:proofErr w:type="spellEnd"/>
      <w:r w:rsidR="00494430" w:rsidRPr="009E1698">
        <w:rPr>
          <w:rFonts w:asciiTheme="minorHAnsi" w:hAnsiTheme="minorHAnsi" w:cstheme="minorHAnsi"/>
          <w:sz w:val="20"/>
        </w:rPr>
        <w:t xml:space="preserve"> originálu uchov</w:t>
      </w:r>
      <w:r w:rsidR="00DE730C" w:rsidRPr="009E1698">
        <w:rPr>
          <w:rFonts w:asciiTheme="minorHAnsi" w:hAnsiTheme="minorHAnsi" w:cstheme="minorHAnsi"/>
          <w:sz w:val="20"/>
        </w:rPr>
        <w:t xml:space="preserve">ávaného u prijímateľa), </w:t>
      </w:r>
      <w:r>
        <w:rPr>
          <w:rFonts w:asciiTheme="minorHAnsi" w:hAnsiTheme="minorHAnsi" w:cstheme="minorHAnsi"/>
          <w:sz w:val="20"/>
        </w:rPr>
        <w:t xml:space="preserve">stručný popis činností ak uvedené nie je súčasťou pracovnej zmluvy alebo dohody o práci, a zoznam bankových účtov zamestnancov (príloha č. 13 tejto príručky), </w:t>
      </w:r>
    </w:p>
    <w:p w14:paraId="4506EA93" w14:textId="3664A765" w:rsidR="00551373" w:rsidRDefault="00551373" w:rsidP="00A0761D">
      <w:pPr>
        <w:pStyle w:val="Odsekzoznamu"/>
        <w:numPr>
          <w:ilvl w:val="0"/>
          <w:numId w:val="57"/>
        </w:numPr>
        <w:pBdr>
          <w:top w:val="single" w:sz="4" w:space="1" w:color="auto"/>
          <w:left w:val="single" w:sz="4" w:space="4" w:color="auto"/>
          <w:bottom w:val="single" w:sz="4" w:space="1" w:color="auto"/>
          <w:right w:val="single" w:sz="4" w:space="0" w:color="auto"/>
        </w:pBdr>
        <w:shd w:val="clear" w:color="auto" w:fill="ECFFC3" w:themeFill="accent2" w:themeFillTint="33"/>
        <w:spacing w:line="276" w:lineRule="auto"/>
        <w:jc w:val="both"/>
        <w:rPr>
          <w:rFonts w:asciiTheme="minorHAnsi" w:hAnsiTheme="minorHAnsi" w:cstheme="minorHAnsi"/>
          <w:sz w:val="20"/>
        </w:rPr>
      </w:pPr>
      <w:r>
        <w:rPr>
          <w:rFonts w:asciiTheme="minorHAnsi" w:hAnsiTheme="minorHAnsi" w:cstheme="minorHAnsi"/>
          <w:b/>
          <w:sz w:val="20"/>
        </w:rPr>
        <w:t xml:space="preserve">v prípade bežných výdavkov, ak celková hodnota jednorazového nákupu tovaru alebo poskytnutia služby nepresahuje 500 eur vrátane DPH – </w:t>
      </w:r>
      <w:r w:rsidRPr="00551373">
        <w:rPr>
          <w:rFonts w:asciiTheme="minorHAnsi" w:hAnsiTheme="minorHAnsi" w:cstheme="minorHAnsi"/>
          <w:sz w:val="20"/>
        </w:rPr>
        <w:t>objednávka, dodávateľská zmluva, prezenčná listina</w:t>
      </w:r>
      <w:r>
        <w:rPr>
          <w:rFonts w:asciiTheme="minorHAnsi" w:hAnsiTheme="minorHAnsi" w:cstheme="minorHAnsi"/>
          <w:sz w:val="20"/>
        </w:rPr>
        <w:t>.</w:t>
      </w:r>
    </w:p>
    <w:p w14:paraId="4E76ACDA" w14:textId="32AF1782" w:rsidR="00551373" w:rsidRDefault="00551373" w:rsidP="002E22E9">
      <w:pPr>
        <w:pBdr>
          <w:top w:val="single" w:sz="4" w:space="1" w:color="auto"/>
          <w:left w:val="single" w:sz="4" w:space="4" w:color="auto"/>
          <w:bottom w:val="single" w:sz="4" w:space="1" w:color="auto"/>
          <w:right w:val="single" w:sz="4" w:space="0" w:color="auto"/>
        </w:pBdr>
        <w:shd w:val="clear" w:color="auto" w:fill="ECFFC3" w:themeFill="accent2" w:themeFillTint="33"/>
        <w:spacing w:line="276" w:lineRule="auto"/>
        <w:ind w:left="426"/>
        <w:jc w:val="both"/>
        <w:rPr>
          <w:rFonts w:asciiTheme="minorHAnsi" w:hAnsiTheme="minorHAnsi" w:cstheme="minorHAnsi"/>
          <w:sz w:val="20"/>
        </w:rPr>
      </w:pPr>
    </w:p>
    <w:p w14:paraId="4C135113" w14:textId="0BD669E6" w:rsidR="00551373" w:rsidRPr="00187621" w:rsidRDefault="00551373" w:rsidP="002E22E9">
      <w:pPr>
        <w:pStyle w:val="Odsekzoznamu"/>
        <w:pBdr>
          <w:top w:val="single" w:sz="4" w:space="1" w:color="auto"/>
          <w:left w:val="single" w:sz="4" w:space="4" w:color="auto"/>
          <w:bottom w:val="single" w:sz="4" w:space="1" w:color="auto"/>
          <w:right w:val="single" w:sz="4" w:space="0" w:color="auto"/>
        </w:pBdr>
        <w:shd w:val="clear" w:color="auto" w:fill="ECFFC3" w:themeFill="accent2" w:themeFillTint="33"/>
        <w:spacing w:line="276" w:lineRule="auto"/>
        <w:ind w:left="426"/>
        <w:jc w:val="both"/>
        <w:rPr>
          <w:rFonts w:asciiTheme="minorHAnsi" w:hAnsiTheme="minorHAnsi" w:cstheme="minorHAnsi"/>
          <w:sz w:val="20"/>
        </w:rPr>
      </w:pPr>
      <w:r w:rsidRPr="00551373">
        <w:rPr>
          <w:rFonts w:asciiTheme="minorHAnsi" w:hAnsiTheme="minorHAnsi" w:cstheme="minorHAnsi"/>
          <w:sz w:val="20"/>
        </w:rPr>
        <w:t xml:space="preserve">Pri projektoch, v rámci ktorých budú výdavky dokladované v </w:t>
      </w:r>
      <w:proofErr w:type="spellStart"/>
      <w:r w:rsidRPr="00551373">
        <w:rPr>
          <w:rFonts w:asciiTheme="minorHAnsi" w:hAnsiTheme="minorHAnsi" w:cstheme="minorHAnsi"/>
          <w:sz w:val="20"/>
        </w:rPr>
        <w:t>Žo</w:t>
      </w:r>
      <w:r w:rsidR="00187621">
        <w:rPr>
          <w:rFonts w:asciiTheme="minorHAnsi" w:hAnsiTheme="minorHAnsi" w:cstheme="minorHAnsi"/>
          <w:sz w:val="20"/>
        </w:rPr>
        <w:t>P</w:t>
      </w:r>
      <w:proofErr w:type="spellEnd"/>
      <w:r w:rsidR="00187621">
        <w:rPr>
          <w:rFonts w:asciiTheme="minorHAnsi" w:hAnsiTheme="minorHAnsi" w:cstheme="minorHAnsi"/>
          <w:sz w:val="20"/>
        </w:rPr>
        <w:t xml:space="preserve"> systémom sumarizačných hárkov </w:t>
      </w:r>
      <w:r w:rsidRPr="00187621">
        <w:rPr>
          <w:rFonts w:asciiTheme="minorHAnsi" w:hAnsiTheme="minorHAnsi" w:cstheme="minorHAnsi"/>
          <w:sz w:val="20"/>
        </w:rPr>
        <w:t xml:space="preserve">počas realizácie projektu, bude SO vykonávať pravidelnú finančnú kontrolu na mieste za účelom overenia oprávnenosti predmetných výdavkov. Účtovné doklady a ostatné doklady viažuce sa na výdavky, ktoré boli pri AFK </w:t>
      </w:r>
      <w:proofErr w:type="spellStart"/>
      <w:r w:rsidRPr="00187621">
        <w:rPr>
          <w:rFonts w:asciiTheme="minorHAnsi" w:hAnsiTheme="minorHAnsi" w:cstheme="minorHAnsi"/>
          <w:sz w:val="20"/>
        </w:rPr>
        <w:t>ŽoP</w:t>
      </w:r>
      <w:proofErr w:type="spellEnd"/>
      <w:r w:rsidRPr="00187621">
        <w:rPr>
          <w:rFonts w:asciiTheme="minorHAnsi" w:hAnsiTheme="minorHAnsi" w:cstheme="minorHAnsi"/>
          <w:sz w:val="20"/>
        </w:rPr>
        <w:t xml:space="preserve"> overené na základe SH, sa v rámci </w:t>
      </w:r>
      <w:proofErr w:type="spellStart"/>
      <w:r w:rsidRPr="00187621">
        <w:rPr>
          <w:rFonts w:asciiTheme="minorHAnsi" w:hAnsiTheme="minorHAnsi" w:cstheme="minorHAnsi"/>
          <w:sz w:val="20"/>
        </w:rPr>
        <w:t>FKnM</w:t>
      </w:r>
      <w:proofErr w:type="spellEnd"/>
      <w:r w:rsidRPr="00187621">
        <w:rPr>
          <w:rFonts w:asciiTheme="minorHAnsi" w:hAnsiTheme="minorHAnsi" w:cstheme="minorHAnsi"/>
          <w:sz w:val="20"/>
        </w:rPr>
        <w:t xml:space="preserve"> overia v celom rozsahu alebo na 10 % vzorke.</w:t>
      </w:r>
    </w:p>
    <w:p w14:paraId="0225A102" w14:textId="77777777" w:rsidR="00551373" w:rsidRPr="00551373" w:rsidRDefault="00551373" w:rsidP="002E22E9">
      <w:pPr>
        <w:pBdr>
          <w:top w:val="single" w:sz="4" w:space="1" w:color="auto"/>
          <w:left w:val="single" w:sz="4" w:space="4" w:color="auto"/>
          <w:bottom w:val="single" w:sz="4" w:space="1" w:color="auto"/>
          <w:right w:val="single" w:sz="4" w:space="0" w:color="auto"/>
        </w:pBdr>
        <w:shd w:val="clear" w:color="auto" w:fill="ECFFC3" w:themeFill="accent2" w:themeFillTint="33"/>
        <w:spacing w:line="276" w:lineRule="auto"/>
        <w:ind w:left="426"/>
        <w:jc w:val="both"/>
        <w:rPr>
          <w:rFonts w:asciiTheme="minorHAnsi" w:hAnsiTheme="minorHAnsi" w:cstheme="minorHAnsi"/>
          <w:sz w:val="20"/>
        </w:rPr>
      </w:pPr>
    </w:p>
    <w:p w14:paraId="77AA2BF0" w14:textId="796C280A" w:rsidR="008E697C" w:rsidRPr="00551373" w:rsidRDefault="008E697C" w:rsidP="00551373">
      <w:pPr>
        <w:spacing w:line="276" w:lineRule="auto"/>
        <w:jc w:val="both"/>
        <w:rPr>
          <w:rFonts w:asciiTheme="minorHAnsi" w:hAnsiTheme="minorHAnsi" w:cstheme="minorHAnsi"/>
          <w:sz w:val="20"/>
        </w:rPr>
      </w:pPr>
    </w:p>
    <w:p w14:paraId="0375EDD0" w14:textId="77777777" w:rsidR="00C50921" w:rsidRDefault="00EA45AE" w:rsidP="00A0761D">
      <w:pPr>
        <w:pStyle w:val="Odsekzoznamu"/>
        <w:numPr>
          <w:ilvl w:val="0"/>
          <w:numId w:val="9"/>
        </w:numPr>
        <w:spacing w:line="276" w:lineRule="auto"/>
        <w:ind w:left="425" w:hanging="425"/>
        <w:jc w:val="both"/>
        <w:rPr>
          <w:rFonts w:asciiTheme="minorHAnsi" w:hAnsiTheme="minorHAnsi" w:cstheme="minorHAnsi"/>
          <w:sz w:val="20"/>
        </w:rPr>
      </w:pPr>
      <w:r w:rsidRPr="00632C49">
        <w:rPr>
          <w:rFonts w:asciiTheme="minorHAnsi" w:hAnsiTheme="minorHAnsi" w:cstheme="minorHAnsi"/>
          <w:sz w:val="20"/>
        </w:rPr>
        <w:t xml:space="preserve">Formuláre a pokyny k vypĺňaniu </w:t>
      </w:r>
      <w:proofErr w:type="spellStart"/>
      <w:r w:rsidRPr="00632C49">
        <w:rPr>
          <w:rFonts w:asciiTheme="minorHAnsi" w:hAnsiTheme="minorHAnsi" w:cstheme="minorHAnsi"/>
          <w:sz w:val="20"/>
        </w:rPr>
        <w:t>ŽoP</w:t>
      </w:r>
      <w:proofErr w:type="spellEnd"/>
      <w:r w:rsidRPr="00632C49">
        <w:rPr>
          <w:rFonts w:asciiTheme="minorHAnsi" w:hAnsiTheme="minorHAnsi" w:cstheme="minorHAnsi"/>
          <w:sz w:val="20"/>
        </w:rPr>
        <w:t xml:space="preserve"> sú definované v</w:t>
      </w:r>
      <w:r w:rsidR="00947D92" w:rsidRPr="00632C49">
        <w:rPr>
          <w:rFonts w:asciiTheme="minorHAnsi" w:hAnsiTheme="minorHAnsi" w:cstheme="minorHAnsi"/>
          <w:sz w:val="20"/>
        </w:rPr>
        <w:t> Prílohe č. 1 Príručky pre prijímateľa</w:t>
      </w:r>
      <w:r w:rsidR="00F11F3E" w:rsidRPr="00632C49">
        <w:rPr>
          <w:rFonts w:asciiTheme="minorHAnsi" w:hAnsiTheme="minorHAnsi" w:cstheme="minorHAnsi"/>
          <w:sz w:val="20"/>
        </w:rPr>
        <w:t xml:space="preserve"> Pokyny k predkladaniu dokumentácie k Žiadosti o platbu</w:t>
      </w:r>
      <w:r w:rsidR="00947D92" w:rsidRPr="00632C49">
        <w:rPr>
          <w:rFonts w:asciiTheme="minorHAnsi" w:hAnsiTheme="minorHAnsi" w:cstheme="minorHAnsi"/>
          <w:sz w:val="20"/>
        </w:rPr>
        <w:t>, zverejnenej na:</w:t>
      </w:r>
    </w:p>
    <w:p w14:paraId="429A03D6" w14:textId="5DD3050F" w:rsidR="00EA45AE" w:rsidRPr="00632C49" w:rsidRDefault="009D03AA" w:rsidP="00C50921">
      <w:pPr>
        <w:pStyle w:val="Odsekzoznamu"/>
        <w:spacing w:after="120" w:line="276" w:lineRule="auto"/>
        <w:ind w:left="425"/>
        <w:jc w:val="both"/>
        <w:rPr>
          <w:rFonts w:asciiTheme="minorHAnsi" w:hAnsiTheme="minorHAnsi" w:cstheme="minorHAnsi"/>
          <w:sz w:val="20"/>
        </w:rPr>
      </w:pPr>
      <w:hyperlink r:id="rId20" w:history="1">
        <w:r w:rsidR="00947D92" w:rsidRPr="00632C49">
          <w:rPr>
            <w:rStyle w:val="Hypertextovprepojenie"/>
            <w:rFonts w:asciiTheme="minorHAnsi" w:hAnsiTheme="minorHAnsi" w:cstheme="minorHAnsi"/>
            <w:sz w:val="20"/>
          </w:rPr>
          <w:t>https://eurofondy.gov.sk/dokumenty-a-publikacie/metodicke-dokumenty/</w:t>
        </w:r>
      </w:hyperlink>
      <w:r w:rsidR="00632C49">
        <w:rPr>
          <w:rFonts w:asciiTheme="minorHAnsi" w:hAnsiTheme="minorHAnsi" w:cstheme="minorHAnsi"/>
          <w:sz w:val="20"/>
        </w:rPr>
        <w:t>.</w:t>
      </w:r>
    </w:p>
    <w:p w14:paraId="3BABDD6F" w14:textId="3D2E6D2A" w:rsidR="008E697C" w:rsidRPr="002E22E9" w:rsidRDefault="00B56BB0"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b/>
          <w:sz w:val="20"/>
          <w:u w:val="single"/>
        </w:rPr>
      </w:pPr>
      <w:r w:rsidRPr="002E22E9">
        <w:rPr>
          <w:rFonts w:asciiTheme="minorHAnsi" w:hAnsiTheme="minorHAnsi" w:cstheme="minorHAnsi"/>
          <w:b/>
          <w:sz w:val="20"/>
          <w:u w:val="single"/>
        </w:rPr>
        <w:t>Informácia pre prijímateľa</w:t>
      </w:r>
      <w:r w:rsidR="008E697C" w:rsidRPr="002E22E9">
        <w:rPr>
          <w:rFonts w:asciiTheme="minorHAnsi" w:hAnsiTheme="minorHAnsi" w:cstheme="minorHAnsi"/>
          <w:b/>
          <w:sz w:val="20"/>
          <w:u w:val="single"/>
        </w:rPr>
        <w:t>:</w:t>
      </w:r>
    </w:p>
    <w:p w14:paraId="391EB3E8" w14:textId="77777777" w:rsidR="00F11F3E" w:rsidRPr="00F11F3E" w:rsidRDefault="00F11F3E"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b/>
          <w:sz w:val="20"/>
        </w:rPr>
      </w:pPr>
    </w:p>
    <w:p w14:paraId="1E33F4FE" w14:textId="717B7DE5" w:rsidR="00B56BB0" w:rsidRPr="008E697C" w:rsidRDefault="007A4797"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r w:rsidRPr="008E697C">
        <w:rPr>
          <w:rFonts w:asciiTheme="minorHAnsi" w:hAnsiTheme="minorHAnsi" w:cstheme="minorHAnsi"/>
          <w:b/>
          <w:sz w:val="20"/>
        </w:rPr>
        <w:lastRenderedPageBreak/>
        <w:t>V prípade kombinácie s</w:t>
      </w:r>
      <w:r w:rsidR="008E697C">
        <w:rPr>
          <w:rFonts w:asciiTheme="minorHAnsi" w:hAnsiTheme="minorHAnsi" w:cstheme="minorHAnsi"/>
          <w:b/>
          <w:sz w:val="20"/>
        </w:rPr>
        <w:t>ystémov financovania predkladá p</w:t>
      </w:r>
      <w:r w:rsidRPr="008E697C">
        <w:rPr>
          <w:rFonts w:asciiTheme="minorHAnsi" w:hAnsiTheme="minorHAnsi" w:cstheme="minorHAnsi"/>
          <w:b/>
          <w:sz w:val="20"/>
        </w:rPr>
        <w:t xml:space="preserve">rijímateľ </w:t>
      </w:r>
      <w:proofErr w:type="spellStart"/>
      <w:r w:rsidRPr="008E697C">
        <w:rPr>
          <w:rFonts w:asciiTheme="minorHAnsi" w:hAnsiTheme="minorHAnsi" w:cstheme="minorHAnsi"/>
          <w:b/>
          <w:sz w:val="20"/>
        </w:rPr>
        <w:t>ŽoP</w:t>
      </w:r>
      <w:proofErr w:type="spellEnd"/>
      <w:r w:rsidRPr="008E697C">
        <w:rPr>
          <w:rFonts w:asciiTheme="minorHAnsi" w:hAnsiTheme="minorHAnsi" w:cstheme="minorHAnsi"/>
          <w:b/>
          <w:sz w:val="20"/>
        </w:rPr>
        <w:t xml:space="preserve"> len na jeden z uplatňov</w:t>
      </w:r>
      <w:r w:rsidR="008E697C">
        <w:rPr>
          <w:rFonts w:asciiTheme="minorHAnsi" w:hAnsiTheme="minorHAnsi" w:cstheme="minorHAnsi"/>
          <w:b/>
          <w:sz w:val="20"/>
        </w:rPr>
        <w:t>aných systémov financovania, t. j.</w:t>
      </w:r>
      <w:r w:rsidRPr="008E697C">
        <w:rPr>
          <w:rFonts w:asciiTheme="minorHAnsi" w:hAnsiTheme="minorHAnsi" w:cstheme="minorHAnsi"/>
          <w:b/>
          <w:sz w:val="20"/>
        </w:rPr>
        <w:t xml:space="preserve"> napr. výdavky realizované systémom </w:t>
      </w:r>
      <w:proofErr w:type="spellStart"/>
      <w:r w:rsidRPr="008E697C">
        <w:rPr>
          <w:rFonts w:asciiTheme="minorHAnsi" w:hAnsiTheme="minorHAnsi" w:cstheme="minorHAnsi"/>
          <w:b/>
          <w:sz w:val="20"/>
        </w:rPr>
        <w:t>predfinancovania</w:t>
      </w:r>
      <w:proofErr w:type="spellEnd"/>
      <w:r w:rsidRPr="008E697C">
        <w:rPr>
          <w:rFonts w:asciiTheme="minorHAnsi" w:hAnsiTheme="minorHAnsi" w:cstheme="minorHAnsi"/>
          <w:b/>
          <w:sz w:val="20"/>
        </w:rPr>
        <w:t xml:space="preserve"> alebo </w:t>
      </w:r>
      <w:r w:rsidR="008E697C">
        <w:rPr>
          <w:rFonts w:asciiTheme="minorHAnsi" w:hAnsiTheme="minorHAnsi" w:cstheme="minorHAnsi"/>
          <w:b/>
          <w:sz w:val="20"/>
        </w:rPr>
        <w:t>zálohovej platby nemôže p</w:t>
      </w:r>
      <w:r w:rsidRPr="008E697C">
        <w:rPr>
          <w:rFonts w:asciiTheme="minorHAnsi" w:hAnsiTheme="minorHAnsi" w:cstheme="minorHAnsi"/>
          <w:b/>
          <w:sz w:val="20"/>
        </w:rPr>
        <w:t xml:space="preserve">rijímateľ kombinovať s výdavkami uplatňovanými systémom refundácie v rámci jednej </w:t>
      </w:r>
      <w:proofErr w:type="spellStart"/>
      <w:r w:rsidRPr="008E697C">
        <w:rPr>
          <w:rFonts w:asciiTheme="minorHAnsi" w:hAnsiTheme="minorHAnsi" w:cstheme="minorHAnsi"/>
          <w:b/>
          <w:sz w:val="20"/>
        </w:rPr>
        <w:t>ŽoP</w:t>
      </w:r>
      <w:proofErr w:type="spellEnd"/>
      <w:r w:rsidRPr="008E697C">
        <w:rPr>
          <w:rFonts w:asciiTheme="minorHAnsi" w:hAnsiTheme="minorHAnsi" w:cstheme="minorHAnsi"/>
          <w:b/>
          <w:sz w:val="20"/>
        </w:rPr>
        <w:t xml:space="preserve">. </w:t>
      </w:r>
    </w:p>
    <w:p w14:paraId="668B3014" w14:textId="77777777" w:rsidR="00B56BB0" w:rsidRDefault="00B56BB0"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p>
    <w:p w14:paraId="46918E57" w14:textId="1CD8A553" w:rsidR="00B56BB0" w:rsidRDefault="008A586B"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r>
        <w:rPr>
          <w:rFonts w:asciiTheme="minorHAnsi" w:hAnsiTheme="minorHAnsi" w:cstheme="minorHAnsi"/>
          <w:sz w:val="20"/>
        </w:rPr>
        <w:t xml:space="preserve">Každá platba </w:t>
      </w:r>
      <w:r w:rsidR="008E697C">
        <w:rPr>
          <w:rFonts w:asciiTheme="minorHAnsi" w:hAnsiTheme="minorHAnsi" w:cstheme="minorHAnsi"/>
          <w:sz w:val="20"/>
        </w:rPr>
        <w:t>p</w:t>
      </w:r>
      <w:r w:rsidR="007A4797" w:rsidRPr="007A4797">
        <w:rPr>
          <w:rFonts w:asciiTheme="minorHAnsi" w:hAnsiTheme="minorHAnsi" w:cstheme="minorHAnsi"/>
          <w:sz w:val="20"/>
        </w:rPr>
        <w:t>rijímateľovi z prostriedkov EÚ a štátneho rozpočtu na spolufinancovanie je realizovaná v EUR len do výšky súčtu pomeru prostriedkov EÚ a štátneho rozpočtu na spolufinancovanie z oprávnených výdavkov p</w:t>
      </w:r>
      <w:r w:rsidR="008E697C">
        <w:rPr>
          <w:rFonts w:asciiTheme="minorHAnsi" w:hAnsiTheme="minorHAnsi" w:cstheme="minorHAnsi"/>
          <w:sz w:val="20"/>
        </w:rPr>
        <w:t>rojektu, okrem prípadov, ak sa p</w:t>
      </w:r>
      <w:r w:rsidR="007A4797" w:rsidRPr="007A4797">
        <w:rPr>
          <w:rFonts w:asciiTheme="minorHAnsi" w:hAnsiTheme="minorHAnsi" w:cstheme="minorHAnsi"/>
          <w:sz w:val="20"/>
        </w:rPr>
        <w:t>rijímateľ podieľa na financovaní projektu vecnými príspevkami (in-</w:t>
      </w:r>
      <w:proofErr w:type="spellStart"/>
      <w:r w:rsidR="007A4797" w:rsidRPr="007A4797">
        <w:rPr>
          <w:rFonts w:asciiTheme="minorHAnsi" w:hAnsiTheme="minorHAnsi" w:cstheme="minorHAnsi"/>
          <w:sz w:val="20"/>
        </w:rPr>
        <w:t>kind</w:t>
      </w:r>
      <w:proofErr w:type="spellEnd"/>
      <w:r w:rsidR="007A4797" w:rsidRPr="007A4797">
        <w:rPr>
          <w:rFonts w:asciiTheme="minorHAnsi" w:hAnsiTheme="minorHAnsi" w:cstheme="minorHAnsi"/>
          <w:sz w:val="20"/>
        </w:rPr>
        <w:t xml:space="preserve">). </w:t>
      </w:r>
    </w:p>
    <w:p w14:paraId="7B0089AE" w14:textId="77777777" w:rsidR="00B56BB0" w:rsidRDefault="00B56BB0"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p>
    <w:p w14:paraId="2DD62EAF" w14:textId="483A8E44" w:rsidR="00DF090E" w:rsidRDefault="008E697C"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r>
        <w:rPr>
          <w:rFonts w:asciiTheme="minorHAnsi" w:hAnsiTheme="minorHAnsi" w:cstheme="minorHAnsi"/>
          <w:sz w:val="20"/>
        </w:rPr>
        <w:t>V prípade, ak má p</w:t>
      </w:r>
      <w:r w:rsidR="007A4797" w:rsidRPr="007A4797">
        <w:rPr>
          <w:rFonts w:asciiTheme="minorHAnsi" w:hAnsiTheme="minorHAnsi" w:cstheme="minorHAnsi"/>
          <w:sz w:val="20"/>
        </w:rPr>
        <w:t>rijímateľ povinnosť použiť vlastné zdroje, každá pl</w:t>
      </w:r>
      <w:r w:rsidR="008A586B">
        <w:rPr>
          <w:rFonts w:asciiTheme="minorHAnsi" w:hAnsiTheme="minorHAnsi" w:cstheme="minorHAnsi"/>
          <w:sz w:val="20"/>
        </w:rPr>
        <w:t>atba musí byť doplnená zdrojmi p</w:t>
      </w:r>
      <w:r w:rsidR="007A4797" w:rsidRPr="007A4797">
        <w:rPr>
          <w:rFonts w:asciiTheme="minorHAnsi" w:hAnsiTheme="minorHAnsi" w:cstheme="minorHAnsi"/>
          <w:sz w:val="20"/>
        </w:rPr>
        <w:t xml:space="preserve">rijímateľa v pomere schválenom na projekt. Pri predložení </w:t>
      </w:r>
      <w:proofErr w:type="spellStart"/>
      <w:r w:rsidR="007A4797" w:rsidRPr="007A4797">
        <w:rPr>
          <w:rFonts w:asciiTheme="minorHAnsi" w:hAnsiTheme="minorHAnsi" w:cstheme="minorHAnsi"/>
          <w:sz w:val="20"/>
        </w:rPr>
        <w:t>ŽoP</w:t>
      </w:r>
      <w:proofErr w:type="spellEnd"/>
      <w:r w:rsidR="007A4797" w:rsidRPr="007A4797">
        <w:rPr>
          <w:rFonts w:asciiTheme="minorHAnsi" w:hAnsiTheme="minorHAnsi" w:cstheme="minorHAnsi"/>
          <w:sz w:val="20"/>
        </w:rPr>
        <w:t xml:space="preserve"> je nevyhnutné, </w:t>
      </w:r>
      <w:r w:rsidR="008A586B">
        <w:rPr>
          <w:rFonts w:asciiTheme="minorHAnsi" w:hAnsiTheme="minorHAnsi" w:cstheme="minorHAnsi"/>
          <w:b/>
          <w:sz w:val="20"/>
        </w:rPr>
        <w:t>aby p</w:t>
      </w:r>
      <w:r w:rsidR="007A4797" w:rsidRPr="00B56BB0">
        <w:rPr>
          <w:rFonts w:asciiTheme="minorHAnsi" w:hAnsiTheme="minorHAnsi" w:cstheme="minorHAnsi"/>
          <w:b/>
          <w:sz w:val="20"/>
        </w:rPr>
        <w:t>rijímateľ skontroloval povinnosť dodávateľa/subdodávateľa projektu (aj za dodávateľa/subdodávateľa Partnera) byť zapísaný v RPVS počas celej doby plne</w:t>
      </w:r>
      <w:r w:rsidR="00E34C3B">
        <w:rPr>
          <w:rFonts w:asciiTheme="minorHAnsi" w:hAnsiTheme="minorHAnsi" w:cstheme="minorHAnsi"/>
          <w:b/>
          <w:sz w:val="20"/>
        </w:rPr>
        <w:t>nia dodávateľskej zmluvy, teda a</w:t>
      </w:r>
      <w:r w:rsidR="007A4797" w:rsidRPr="00B56BB0">
        <w:rPr>
          <w:rFonts w:asciiTheme="minorHAnsi" w:hAnsiTheme="minorHAnsi" w:cstheme="minorHAnsi"/>
          <w:b/>
          <w:sz w:val="20"/>
        </w:rPr>
        <w:t xml:space="preserve">j v čase úhrady za poskytnuté </w:t>
      </w:r>
      <w:r w:rsidR="007A4797" w:rsidRPr="00E34C3B">
        <w:rPr>
          <w:rFonts w:asciiTheme="minorHAnsi" w:hAnsiTheme="minorHAnsi" w:cstheme="minorHAnsi"/>
          <w:b/>
          <w:sz w:val="20"/>
        </w:rPr>
        <w:t>plnenie.</w:t>
      </w:r>
      <w:r w:rsidR="007A4797" w:rsidRPr="007A4797">
        <w:rPr>
          <w:rFonts w:asciiTheme="minorHAnsi" w:hAnsiTheme="minorHAnsi" w:cstheme="minorHAnsi"/>
          <w:sz w:val="20"/>
        </w:rPr>
        <w:t xml:space="preserve"> </w:t>
      </w:r>
    </w:p>
    <w:p w14:paraId="33760155" w14:textId="4F5E28FE" w:rsidR="00E34C3B" w:rsidRDefault="00E34C3B"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p>
    <w:p w14:paraId="6A577F13" w14:textId="4EE2969A" w:rsidR="00E34C3B" w:rsidRDefault="00E34C3B"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r w:rsidRPr="00E34C3B">
        <w:rPr>
          <w:rFonts w:asciiTheme="minorHAnsi" w:hAnsiTheme="minorHAnsi" w:cstheme="minorHAnsi"/>
          <w:sz w:val="20"/>
        </w:rPr>
        <w:t xml:space="preserve">Prijímateľ uvádza vo formulári </w:t>
      </w:r>
      <w:proofErr w:type="spellStart"/>
      <w:r w:rsidRPr="00E34C3B">
        <w:rPr>
          <w:rFonts w:asciiTheme="minorHAnsi" w:hAnsiTheme="minorHAnsi" w:cstheme="minorHAnsi"/>
          <w:sz w:val="20"/>
        </w:rPr>
        <w:t>ŽoP</w:t>
      </w:r>
      <w:proofErr w:type="spellEnd"/>
      <w:r w:rsidRPr="00E34C3B">
        <w:rPr>
          <w:rFonts w:asciiTheme="minorHAnsi" w:hAnsiTheme="minorHAnsi" w:cstheme="minorHAnsi"/>
          <w:sz w:val="20"/>
        </w:rPr>
        <w:t xml:space="preserve"> nárokované/deklarované finančné prostriedky </w:t>
      </w:r>
      <w:r w:rsidRPr="00E34C3B">
        <w:rPr>
          <w:rFonts w:asciiTheme="minorHAnsi" w:hAnsiTheme="minorHAnsi" w:cstheme="minorHAnsi"/>
          <w:b/>
          <w:sz w:val="20"/>
        </w:rPr>
        <w:t>podľa názvov výdavkov/ skupín výdavkov</w:t>
      </w:r>
      <w:r w:rsidRPr="00E34C3B">
        <w:rPr>
          <w:rFonts w:asciiTheme="minorHAnsi" w:hAnsiTheme="minorHAnsi" w:cstheme="minorHAnsi"/>
          <w:sz w:val="20"/>
        </w:rPr>
        <w:t xml:space="preserve"> uvedených v schválenom rozpočte projektu, ktorý j</w:t>
      </w:r>
      <w:r w:rsidR="008A586B">
        <w:rPr>
          <w:rFonts w:asciiTheme="minorHAnsi" w:hAnsiTheme="minorHAnsi" w:cstheme="minorHAnsi"/>
          <w:sz w:val="20"/>
        </w:rPr>
        <w:t>e súčasťou prílohy č. 2 Zmluvy.</w:t>
      </w:r>
    </w:p>
    <w:p w14:paraId="1DD82AFE" w14:textId="216AEAED" w:rsidR="007A4797" w:rsidRPr="00FC0AB4" w:rsidRDefault="007A4797" w:rsidP="00DF090E">
      <w:pPr>
        <w:shd w:val="clear" w:color="auto" w:fill="FFFFFF" w:themeFill="background1"/>
        <w:spacing w:line="276" w:lineRule="auto"/>
        <w:contextualSpacing/>
        <w:jc w:val="both"/>
        <w:rPr>
          <w:rFonts w:asciiTheme="minorHAnsi" w:hAnsiTheme="minorHAnsi" w:cstheme="minorHAnsi"/>
          <w:b/>
          <w:i/>
          <w:sz w:val="20"/>
          <w:u w:val="single"/>
        </w:rPr>
      </w:pPr>
    </w:p>
    <w:p w14:paraId="6CFAE102" w14:textId="2E2A0A41" w:rsidR="00DF090E" w:rsidRPr="00FC0AB4" w:rsidRDefault="00DF090E" w:rsidP="00B80B86">
      <w:pPr>
        <w:shd w:val="clear" w:color="auto" w:fill="FFFFFF" w:themeFill="background1"/>
        <w:spacing w:line="276" w:lineRule="auto"/>
        <w:ind w:firstLine="426"/>
        <w:contextualSpacing/>
        <w:jc w:val="both"/>
        <w:rPr>
          <w:rFonts w:asciiTheme="minorHAnsi" w:hAnsiTheme="minorHAnsi" w:cstheme="minorHAnsi"/>
          <w:b/>
          <w:i/>
          <w:sz w:val="20"/>
          <w:u w:val="single"/>
        </w:rPr>
      </w:pPr>
      <w:r w:rsidRPr="00FC0AB4">
        <w:rPr>
          <w:rFonts w:asciiTheme="minorHAnsi" w:hAnsiTheme="minorHAnsi" w:cstheme="minorHAnsi"/>
          <w:b/>
          <w:i/>
          <w:sz w:val="20"/>
          <w:u w:val="single"/>
        </w:rPr>
        <w:t>Žiadosť o platbu v prípade realizácie projektu s účasťou Partnera</w:t>
      </w:r>
    </w:p>
    <w:p w14:paraId="1647835A" w14:textId="7A005EEF" w:rsidR="00DF090E" w:rsidRDefault="00DF090E" w:rsidP="00DF090E">
      <w:pPr>
        <w:shd w:val="clear" w:color="auto" w:fill="FFFFFF" w:themeFill="background1"/>
        <w:spacing w:line="276" w:lineRule="auto"/>
        <w:contextualSpacing/>
        <w:jc w:val="both"/>
        <w:rPr>
          <w:rFonts w:asciiTheme="minorHAnsi" w:hAnsiTheme="minorHAnsi" w:cstheme="minorHAnsi"/>
          <w:i/>
          <w:sz w:val="20"/>
          <w:u w:val="single"/>
        </w:rPr>
      </w:pPr>
    </w:p>
    <w:p w14:paraId="6752EE79" w14:textId="79DA3ED1" w:rsidR="007A4797" w:rsidRDefault="009705CE" w:rsidP="00A1207D">
      <w:pPr>
        <w:pStyle w:val="Odsekzoznamu"/>
        <w:numPr>
          <w:ilvl w:val="0"/>
          <w:numId w:val="9"/>
        </w:numPr>
        <w:spacing w:after="120" w:line="276" w:lineRule="auto"/>
        <w:ind w:left="425" w:hanging="425"/>
        <w:jc w:val="both"/>
        <w:rPr>
          <w:rFonts w:asciiTheme="minorHAnsi" w:hAnsiTheme="minorHAnsi" w:cstheme="minorHAnsi"/>
          <w:sz w:val="20"/>
          <w:szCs w:val="20"/>
        </w:rPr>
      </w:pPr>
      <w:r>
        <w:rPr>
          <w:rFonts w:asciiTheme="minorHAnsi" w:hAnsiTheme="minorHAnsi" w:cstheme="minorHAnsi"/>
          <w:sz w:val="20"/>
          <w:szCs w:val="20"/>
        </w:rPr>
        <w:t>Pri výzvach, kde p</w:t>
      </w:r>
      <w:r w:rsidR="00DF090E" w:rsidRPr="007A4797">
        <w:rPr>
          <w:rFonts w:asciiTheme="minorHAnsi" w:hAnsiTheme="minorHAnsi" w:cstheme="minorHAnsi"/>
          <w:sz w:val="20"/>
          <w:szCs w:val="20"/>
        </w:rPr>
        <w:t>rijímateľ realiz</w:t>
      </w:r>
      <w:r>
        <w:rPr>
          <w:rFonts w:asciiTheme="minorHAnsi" w:hAnsiTheme="minorHAnsi" w:cstheme="minorHAnsi"/>
          <w:sz w:val="20"/>
          <w:szCs w:val="20"/>
        </w:rPr>
        <w:t>uje projekt s účasťou partnera/p</w:t>
      </w:r>
      <w:r w:rsidR="00DF090E" w:rsidRPr="007A4797">
        <w:rPr>
          <w:rFonts w:asciiTheme="minorHAnsi" w:hAnsiTheme="minorHAnsi" w:cstheme="minorHAnsi"/>
          <w:sz w:val="20"/>
          <w:szCs w:val="20"/>
        </w:rPr>
        <w:t>artnerov</w:t>
      </w:r>
      <w:r>
        <w:rPr>
          <w:rFonts w:asciiTheme="minorHAnsi" w:hAnsiTheme="minorHAnsi" w:cstheme="minorHAnsi"/>
          <w:sz w:val="20"/>
          <w:szCs w:val="20"/>
        </w:rPr>
        <w:t xml:space="preserve"> predkladá </w:t>
      </w:r>
      <w:proofErr w:type="spellStart"/>
      <w:r>
        <w:rPr>
          <w:rFonts w:asciiTheme="minorHAnsi" w:hAnsiTheme="minorHAnsi" w:cstheme="minorHAnsi"/>
          <w:sz w:val="20"/>
          <w:szCs w:val="20"/>
        </w:rPr>
        <w:t>ŽoP</w:t>
      </w:r>
      <w:proofErr w:type="spellEnd"/>
      <w:r>
        <w:rPr>
          <w:rFonts w:asciiTheme="minorHAnsi" w:hAnsiTheme="minorHAnsi" w:cstheme="minorHAnsi"/>
          <w:sz w:val="20"/>
          <w:szCs w:val="20"/>
        </w:rPr>
        <w:t xml:space="preserve"> vždy p</w:t>
      </w:r>
      <w:r w:rsidR="007A4797">
        <w:rPr>
          <w:rFonts w:asciiTheme="minorHAnsi" w:hAnsiTheme="minorHAnsi" w:cstheme="minorHAnsi"/>
          <w:sz w:val="20"/>
          <w:szCs w:val="20"/>
        </w:rPr>
        <w:t>rijímateľ</w:t>
      </w:r>
      <w:r w:rsidR="00B47169">
        <w:rPr>
          <w:rFonts w:asciiTheme="minorHAnsi" w:hAnsiTheme="minorHAnsi" w:cstheme="minorHAnsi"/>
          <w:sz w:val="20"/>
          <w:szCs w:val="20"/>
        </w:rPr>
        <w:t xml:space="preserve"> (a to aj vrátane podpornej dokumentácie)</w:t>
      </w:r>
      <w:r w:rsidR="007A4797">
        <w:rPr>
          <w:rFonts w:asciiTheme="minorHAnsi" w:hAnsiTheme="minorHAnsi" w:cstheme="minorHAnsi"/>
          <w:sz w:val="20"/>
          <w:szCs w:val="20"/>
        </w:rPr>
        <w:t>.</w:t>
      </w:r>
      <w:r w:rsidR="00A1207D">
        <w:rPr>
          <w:rFonts w:asciiTheme="minorHAnsi" w:hAnsiTheme="minorHAnsi" w:cstheme="minorHAnsi"/>
          <w:sz w:val="20"/>
          <w:szCs w:val="20"/>
        </w:rPr>
        <w:t xml:space="preserve"> </w:t>
      </w:r>
    </w:p>
    <w:p w14:paraId="7B46E4BE" w14:textId="0BBFB42F" w:rsidR="00DF090E" w:rsidRDefault="007A4797" w:rsidP="00A1207D">
      <w:pPr>
        <w:pStyle w:val="Odsekzoznamu"/>
        <w:numPr>
          <w:ilvl w:val="0"/>
          <w:numId w:val="9"/>
        </w:numPr>
        <w:spacing w:after="120" w:line="276" w:lineRule="auto"/>
        <w:ind w:left="425" w:hanging="425"/>
        <w:jc w:val="both"/>
        <w:rPr>
          <w:rFonts w:asciiTheme="minorHAnsi" w:hAnsiTheme="minorHAnsi" w:cstheme="minorHAnsi"/>
          <w:sz w:val="20"/>
          <w:szCs w:val="20"/>
        </w:rPr>
      </w:pPr>
      <w:r>
        <w:rPr>
          <w:rFonts w:asciiTheme="minorHAnsi" w:hAnsiTheme="minorHAnsi" w:cstheme="minorHAnsi"/>
          <w:sz w:val="20"/>
          <w:szCs w:val="20"/>
        </w:rPr>
        <w:t>S</w:t>
      </w:r>
      <w:r w:rsidR="009705CE">
        <w:rPr>
          <w:rFonts w:asciiTheme="minorHAnsi" w:hAnsiTheme="minorHAnsi" w:cstheme="minorHAnsi"/>
          <w:sz w:val="20"/>
          <w:szCs w:val="20"/>
        </w:rPr>
        <w:t>ystém financovania p</w:t>
      </w:r>
      <w:r w:rsidR="00DF090E" w:rsidRPr="007A4797">
        <w:rPr>
          <w:rFonts w:asciiTheme="minorHAnsi" w:hAnsiTheme="minorHAnsi" w:cstheme="minorHAnsi"/>
          <w:sz w:val="20"/>
          <w:szCs w:val="20"/>
        </w:rPr>
        <w:t>artnera sa uplatňuje podľa využívaného systému</w:t>
      </w:r>
      <w:r w:rsidR="009705CE">
        <w:rPr>
          <w:rFonts w:asciiTheme="minorHAnsi" w:hAnsiTheme="minorHAnsi" w:cstheme="minorHAnsi"/>
          <w:sz w:val="20"/>
          <w:szCs w:val="20"/>
        </w:rPr>
        <w:t xml:space="preserve"> financovania p</w:t>
      </w:r>
      <w:r>
        <w:rPr>
          <w:rFonts w:asciiTheme="minorHAnsi" w:hAnsiTheme="minorHAnsi" w:cstheme="minorHAnsi"/>
          <w:sz w:val="20"/>
          <w:szCs w:val="20"/>
        </w:rPr>
        <w:t xml:space="preserve">rijímateľom; </w:t>
      </w:r>
      <w:r w:rsidR="00DF090E" w:rsidRPr="007A4797">
        <w:rPr>
          <w:rFonts w:asciiTheme="minorHAnsi" w:hAnsiTheme="minorHAnsi" w:cstheme="minorHAnsi"/>
          <w:sz w:val="20"/>
          <w:szCs w:val="20"/>
        </w:rPr>
        <w:t xml:space="preserve">v prípade využívania </w:t>
      </w:r>
      <w:r w:rsidR="00DF090E" w:rsidRPr="007A4797">
        <w:rPr>
          <w:rFonts w:asciiTheme="minorHAnsi" w:hAnsiTheme="minorHAnsi" w:cstheme="minorHAnsi"/>
          <w:b/>
          <w:sz w:val="20"/>
          <w:szCs w:val="20"/>
        </w:rPr>
        <w:t>systému zálohových platieb</w:t>
      </w:r>
      <w:r>
        <w:rPr>
          <w:rFonts w:asciiTheme="minorHAnsi" w:hAnsiTheme="minorHAnsi" w:cstheme="minorHAnsi"/>
          <w:sz w:val="20"/>
          <w:szCs w:val="20"/>
        </w:rPr>
        <w:t xml:space="preserve"> je </w:t>
      </w:r>
      <w:proofErr w:type="spellStart"/>
      <w:r>
        <w:rPr>
          <w:rFonts w:asciiTheme="minorHAnsi" w:hAnsiTheme="minorHAnsi" w:cstheme="minorHAnsi"/>
          <w:sz w:val="20"/>
          <w:szCs w:val="20"/>
        </w:rPr>
        <w:t>ŽoP</w:t>
      </w:r>
      <w:proofErr w:type="spellEnd"/>
      <w:r>
        <w:rPr>
          <w:rFonts w:asciiTheme="minorHAnsi" w:hAnsiTheme="minorHAnsi" w:cstheme="minorHAnsi"/>
          <w:sz w:val="20"/>
          <w:szCs w:val="20"/>
        </w:rPr>
        <w:t xml:space="preserve"> </w:t>
      </w:r>
      <w:r w:rsidR="009705CE">
        <w:rPr>
          <w:rFonts w:asciiTheme="minorHAnsi" w:hAnsiTheme="minorHAnsi" w:cstheme="minorHAnsi"/>
          <w:sz w:val="20"/>
          <w:szCs w:val="20"/>
        </w:rPr>
        <w:t>predkladaná vždy samostatne za prijímateľa a samostatne za p</w:t>
      </w:r>
      <w:r w:rsidR="00DF090E" w:rsidRPr="007A4797">
        <w:rPr>
          <w:rFonts w:asciiTheme="minorHAnsi" w:hAnsiTheme="minorHAnsi" w:cstheme="minorHAnsi"/>
          <w:sz w:val="20"/>
          <w:szCs w:val="20"/>
        </w:rPr>
        <w:t xml:space="preserve">artnera (t. j. v jednej </w:t>
      </w:r>
      <w:proofErr w:type="spellStart"/>
      <w:r w:rsidR="00DF090E" w:rsidRPr="007A4797">
        <w:rPr>
          <w:rFonts w:asciiTheme="minorHAnsi" w:hAnsiTheme="minorHAnsi" w:cstheme="minorHAnsi"/>
          <w:sz w:val="20"/>
          <w:szCs w:val="20"/>
        </w:rPr>
        <w:t>ŽoP</w:t>
      </w:r>
      <w:proofErr w:type="spellEnd"/>
      <w:r w:rsidR="00DF090E" w:rsidRPr="007A4797">
        <w:rPr>
          <w:rFonts w:asciiTheme="minorHAnsi" w:hAnsiTheme="minorHAnsi" w:cstheme="minorHAnsi"/>
          <w:sz w:val="20"/>
          <w:szCs w:val="20"/>
        </w:rPr>
        <w:t xml:space="preserve"> nie je možné kombinovať n</w:t>
      </w:r>
      <w:r w:rsidR="009705CE">
        <w:rPr>
          <w:rFonts w:asciiTheme="minorHAnsi" w:hAnsiTheme="minorHAnsi" w:cstheme="minorHAnsi"/>
          <w:sz w:val="20"/>
          <w:szCs w:val="20"/>
        </w:rPr>
        <w:t>árokované finančné prostriedky p</w:t>
      </w:r>
      <w:r w:rsidR="00DF090E" w:rsidRPr="007A4797">
        <w:rPr>
          <w:rFonts w:asciiTheme="minorHAnsi" w:hAnsiTheme="minorHAnsi" w:cstheme="minorHAnsi"/>
          <w:sz w:val="20"/>
          <w:szCs w:val="20"/>
        </w:rPr>
        <w:t xml:space="preserve">rijímateľa a nárokované </w:t>
      </w:r>
      <w:r>
        <w:rPr>
          <w:rFonts w:asciiTheme="minorHAnsi" w:hAnsiTheme="minorHAnsi" w:cstheme="minorHAnsi"/>
          <w:sz w:val="20"/>
          <w:szCs w:val="20"/>
        </w:rPr>
        <w:t xml:space="preserve">finančné prostriedky partnera); </w:t>
      </w:r>
      <w:r w:rsidR="00DF090E" w:rsidRPr="007A4797">
        <w:rPr>
          <w:rFonts w:asciiTheme="minorHAnsi" w:hAnsiTheme="minorHAnsi" w:cstheme="minorHAnsi"/>
          <w:sz w:val="20"/>
          <w:szCs w:val="20"/>
        </w:rPr>
        <w:t xml:space="preserve">v prípade využívania </w:t>
      </w:r>
      <w:r w:rsidR="00DF090E" w:rsidRPr="007A4797">
        <w:rPr>
          <w:rFonts w:asciiTheme="minorHAnsi" w:hAnsiTheme="minorHAnsi" w:cstheme="minorHAnsi"/>
          <w:b/>
          <w:sz w:val="20"/>
          <w:szCs w:val="20"/>
        </w:rPr>
        <w:t xml:space="preserve">systému </w:t>
      </w:r>
      <w:proofErr w:type="spellStart"/>
      <w:r w:rsidR="00DF090E" w:rsidRPr="007A4797">
        <w:rPr>
          <w:rFonts w:asciiTheme="minorHAnsi" w:hAnsiTheme="minorHAnsi" w:cstheme="minorHAnsi"/>
          <w:b/>
          <w:sz w:val="20"/>
          <w:szCs w:val="20"/>
        </w:rPr>
        <w:t>predfinancovania</w:t>
      </w:r>
      <w:proofErr w:type="spellEnd"/>
      <w:r w:rsidR="00DF090E" w:rsidRPr="007A4797">
        <w:rPr>
          <w:rFonts w:asciiTheme="minorHAnsi" w:hAnsiTheme="minorHAnsi" w:cstheme="minorHAnsi"/>
          <w:b/>
          <w:sz w:val="20"/>
          <w:szCs w:val="20"/>
        </w:rPr>
        <w:t xml:space="preserve"> a systému refundácie</w:t>
      </w:r>
      <w:r>
        <w:rPr>
          <w:rFonts w:asciiTheme="minorHAnsi" w:hAnsiTheme="minorHAnsi" w:cstheme="minorHAnsi"/>
          <w:sz w:val="20"/>
          <w:szCs w:val="20"/>
        </w:rPr>
        <w:t xml:space="preserve"> nemusí byť </w:t>
      </w:r>
      <w:proofErr w:type="spellStart"/>
      <w:r>
        <w:rPr>
          <w:rFonts w:asciiTheme="minorHAnsi" w:hAnsiTheme="minorHAnsi" w:cstheme="minorHAnsi"/>
          <w:sz w:val="20"/>
          <w:szCs w:val="20"/>
        </w:rPr>
        <w:t>ŽoP</w:t>
      </w:r>
      <w:proofErr w:type="spellEnd"/>
      <w:r>
        <w:rPr>
          <w:rFonts w:asciiTheme="minorHAnsi" w:hAnsiTheme="minorHAnsi" w:cstheme="minorHAnsi"/>
          <w:sz w:val="20"/>
          <w:szCs w:val="20"/>
        </w:rPr>
        <w:t xml:space="preserve"> </w:t>
      </w:r>
      <w:r w:rsidR="009705CE">
        <w:rPr>
          <w:rFonts w:asciiTheme="minorHAnsi" w:hAnsiTheme="minorHAnsi" w:cstheme="minorHAnsi"/>
          <w:sz w:val="20"/>
          <w:szCs w:val="20"/>
        </w:rPr>
        <w:t>predkladaná samostatne za prijímateľa a samostatne za p</w:t>
      </w:r>
      <w:r w:rsidR="00DF090E" w:rsidRPr="007A4797">
        <w:rPr>
          <w:rFonts w:asciiTheme="minorHAnsi" w:hAnsiTheme="minorHAnsi" w:cstheme="minorHAnsi"/>
          <w:sz w:val="20"/>
          <w:szCs w:val="20"/>
        </w:rPr>
        <w:t xml:space="preserve">artnera (t. j. v jednej </w:t>
      </w:r>
      <w:proofErr w:type="spellStart"/>
      <w:r w:rsidR="00DF090E" w:rsidRPr="007A4797">
        <w:rPr>
          <w:rFonts w:asciiTheme="minorHAnsi" w:hAnsiTheme="minorHAnsi" w:cstheme="minorHAnsi"/>
          <w:sz w:val="20"/>
          <w:szCs w:val="20"/>
        </w:rPr>
        <w:t>ŽoP</w:t>
      </w:r>
      <w:proofErr w:type="spellEnd"/>
      <w:r w:rsidR="00DF090E" w:rsidRPr="007A4797">
        <w:rPr>
          <w:rFonts w:asciiTheme="minorHAnsi" w:hAnsiTheme="minorHAnsi" w:cstheme="minorHAnsi"/>
          <w:sz w:val="20"/>
          <w:szCs w:val="20"/>
        </w:rPr>
        <w:t xml:space="preserve"> je možné kombinovať ná</w:t>
      </w:r>
      <w:r w:rsidR="009705CE">
        <w:rPr>
          <w:rFonts w:asciiTheme="minorHAnsi" w:hAnsiTheme="minorHAnsi" w:cstheme="minorHAnsi"/>
          <w:sz w:val="20"/>
          <w:szCs w:val="20"/>
        </w:rPr>
        <w:t>rokované finančné prostriedky pr</w:t>
      </w:r>
      <w:r w:rsidR="00DF090E" w:rsidRPr="007A4797">
        <w:rPr>
          <w:rFonts w:asciiTheme="minorHAnsi" w:hAnsiTheme="minorHAnsi" w:cstheme="minorHAnsi"/>
          <w:sz w:val="20"/>
          <w:szCs w:val="20"/>
        </w:rPr>
        <w:t xml:space="preserve">ijímateľa a nárokované </w:t>
      </w:r>
      <w:r w:rsidR="009705CE">
        <w:rPr>
          <w:rFonts w:asciiTheme="minorHAnsi" w:hAnsiTheme="minorHAnsi" w:cstheme="minorHAnsi"/>
          <w:sz w:val="20"/>
          <w:szCs w:val="20"/>
        </w:rPr>
        <w:t>finančné prostriedky partn</w:t>
      </w:r>
      <w:r>
        <w:rPr>
          <w:rFonts w:asciiTheme="minorHAnsi" w:hAnsiTheme="minorHAnsi" w:cstheme="minorHAnsi"/>
          <w:sz w:val="20"/>
          <w:szCs w:val="20"/>
        </w:rPr>
        <w:t xml:space="preserve">era) a v prípade, ak </w:t>
      </w:r>
      <w:r w:rsidR="009705CE">
        <w:rPr>
          <w:rFonts w:asciiTheme="minorHAnsi" w:hAnsiTheme="minorHAnsi" w:cstheme="minorHAnsi"/>
          <w:sz w:val="20"/>
          <w:szCs w:val="20"/>
        </w:rPr>
        <w:t>je p</w:t>
      </w:r>
      <w:r>
        <w:rPr>
          <w:rFonts w:asciiTheme="minorHAnsi" w:hAnsiTheme="minorHAnsi" w:cstheme="minorHAnsi"/>
          <w:sz w:val="20"/>
          <w:szCs w:val="20"/>
        </w:rPr>
        <w:t xml:space="preserve">rijímateľom </w:t>
      </w:r>
      <w:r w:rsidR="00DF090E" w:rsidRPr="007A4797">
        <w:rPr>
          <w:rFonts w:asciiTheme="minorHAnsi" w:hAnsiTheme="minorHAnsi" w:cstheme="minorHAnsi"/>
          <w:sz w:val="20"/>
          <w:szCs w:val="20"/>
        </w:rPr>
        <w:t>iný subjekt ako št</w:t>
      </w:r>
      <w:r w:rsidR="009705CE">
        <w:rPr>
          <w:rFonts w:asciiTheme="minorHAnsi" w:hAnsiTheme="minorHAnsi" w:cstheme="minorHAnsi"/>
          <w:sz w:val="20"/>
          <w:szCs w:val="20"/>
        </w:rPr>
        <w:t>átna rozpočtová organizácia a pa</w:t>
      </w:r>
      <w:r w:rsidR="00DF090E" w:rsidRPr="007A4797">
        <w:rPr>
          <w:rFonts w:asciiTheme="minorHAnsi" w:hAnsiTheme="minorHAnsi" w:cstheme="minorHAnsi"/>
          <w:sz w:val="20"/>
          <w:szCs w:val="20"/>
        </w:rPr>
        <w:t xml:space="preserve">rtnerom je </w:t>
      </w:r>
      <w:r w:rsidR="009705CE">
        <w:rPr>
          <w:rFonts w:asciiTheme="minorHAnsi" w:hAnsiTheme="minorHAnsi" w:cstheme="minorHAnsi"/>
          <w:sz w:val="20"/>
          <w:szCs w:val="20"/>
        </w:rPr>
        <w:t>štátna rozpočtová organizácia, p</w:t>
      </w:r>
      <w:r w:rsidR="00DF090E" w:rsidRPr="007A4797">
        <w:rPr>
          <w:rFonts w:asciiTheme="minorHAnsi" w:hAnsiTheme="minorHAnsi" w:cstheme="minorHAnsi"/>
          <w:sz w:val="20"/>
          <w:szCs w:val="20"/>
        </w:rPr>
        <w:t>artner štátna rozpočtová orga</w:t>
      </w:r>
      <w:r w:rsidR="009705CE">
        <w:rPr>
          <w:rFonts w:asciiTheme="minorHAnsi" w:hAnsiTheme="minorHAnsi" w:cstheme="minorHAnsi"/>
          <w:sz w:val="20"/>
          <w:szCs w:val="20"/>
        </w:rPr>
        <w:t>nizácia prijíma prostriedky od p</w:t>
      </w:r>
      <w:r w:rsidR="00DF090E" w:rsidRPr="007A4797">
        <w:rPr>
          <w:rFonts w:asciiTheme="minorHAnsi" w:hAnsiTheme="minorHAnsi" w:cstheme="minorHAnsi"/>
          <w:sz w:val="20"/>
          <w:szCs w:val="20"/>
        </w:rPr>
        <w:t>rijímateľa na samostatný účet de</w:t>
      </w:r>
      <w:r w:rsidR="009705CE">
        <w:rPr>
          <w:rFonts w:asciiTheme="minorHAnsi" w:hAnsiTheme="minorHAnsi" w:cstheme="minorHAnsi"/>
          <w:sz w:val="20"/>
          <w:szCs w:val="20"/>
        </w:rPr>
        <w:t>finovaný v Z</w:t>
      </w:r>
      <w:r>
        <w:rPr>
          <w:rFonts w:asciiTheme="minorHAnsi" w:hAnsiTheme="minorHAnsi" w:cstheme="minorHAnsi"/>
          <w:sz w:val="20"/>
          <w:szCs w:val="20"/>
        </w:rPr>
        <w:t>mluve o partnerstve.</w:t>
      </w:r>
    </w:p>
    <w:p w14:paraId="7707D19E" w14:textId="137D7685" w:rsidR="00FC0AB4" w:rsidRDefault="00FC0AB4" w:rsidP="00A1207D">
      <w:pPr>
        <w:pStyle w:val="Odsekzoznamu"/>
        <w:numPr>
          <w:ilvl w:val="0"/>
          <w:numId w:val="9"/>
        </w:numPr>
        <w:spacing w:after="120" w:line="276" w:lineRule="auto"/>
        <w:ind w:left="425" w:hanging="425"/>
        <w:jc w:val="both"/>
        <w:rPr>
          <w:rFonts w:asciiTheme="minorHAnsi" w:hAnsiTheme="minorHAnsi" w:cstheme="minorHAnsi"/>
          <w:sz w:val="20"/>
          <w:szCs w:val="20"/>
        </w:rPr>
      </w:pPr>
      <w:r w:rsidRPr="00FC0AB4">
        <w:rPr>
          <w:rFonts w:asciiTheme="minorHAnsi" w:hAnsiTheme="minorHAnsi" w:cstheme="minorHAnsi"/>
          <w:sz w:val="20"/>
          <w:szCs w:val="20"/>
        </w:rPr>
        <w:t xml:space="preserve">V prípade partnerských </w:t>
      </w:r>
      <w:r>
        <w:rPr>
          <w:rFonts w:asciiTheme="minorHAnsi" w:hAnsiTheme="minorHAnsi" w:cstheme="minorHAnsi"/>
          <w:sz w:val="20"/>
          <w:szCs w:val="20"/>
        </w:rPr>
        <w:t>projektov SO</w:t>
      </w:r>
      <w:r w:rsidRPr="00FC0AB4">
        <w:rPr>
          <w:rFonts w:asciiTheme="minorHAnsi" w:hAnsiTheme="minorHAnsi" w:cstheme="minorHAnsi"/>
          <w:sz w:val="20"/>
          <w:szCs w:val="20"/>
        </w:rPr>
        <w:t xml:space="preserve"> uhrádza finančné pros</w:t>
      </w:r>
      <w:r w:rsidR="009705CE">
        <w:rPr>
          <w:rFonts w:asciiTheme="minorHAnsi" w:hAnsiTheme="minorHAnsi" w:cstheme="minorHAnsi"/>
          <w:sz w:val="20"/>
          <w:szCs w:val="20"/>
        </w:rPr>
        <w:t>triedky z NFP vždy len na účet p</w:t>
      </w:r>
      <w:r w:rsidRPr="00FC0AB4">
        <w:rPr>
          <w:rFonts w:asciiTheme="minorHAnsi" w:hAnsiTheme="minorHAnsi" w:cstheme="minorHAnsi"/>
          <w:sz w:val="20"/>
          <w:szCs w:val="20"/>
        </w:rPr>
        <w:t>rijímateľa určený na príjem NFP, a to na zákl</w:t>
      </w:r>
      <w:r w:rsidR="009705CE">
        <w:rPr>
          <w:rFonts w:asciiTheme="minorHAnsi" w:hAnsiTheme="minorHAnsi" w:cstheme="minorHAnsi"/>
          <w:sz w:val="20"/>
          <w:szCs w:val="20"/>
        </w:rPr>
        <w:t xml:space="preserve">ade príslušnej </w:t>
      </w:r>
      <w:proofErr w:type="spellStart"/>
      <w:r w:rsidR="009705CE">
        <w:rPr>
          <w:rFonts w:asciiTheme="minorHAnsi" w:hAnsiTheme="minorHAnsi" w:cstheme="minorHAnsi"/>
          <w:sz w:val="20"/>
          <w:szCs w:val="20"/>
        </w:rPr>
        <w:t>ŽoP</w:t>
      </w:r>
      <w:proofErr w:type="spellEnd"/>
      <w:r w:rsidR="009705CE">
        <w:rPr>
          <w:rFonts w:asciiTheme="minorHAnsi" w:hAnsiTheme="minorHAnsi" w:cstheme="minorHAnsi"/>
          <w:sz w:val="20"/>
          <w:szCs w:val="20"/>
        </w:rPr>
        <w:t xml:space="preserve"> predloženej p</w:t>
      </w:r>
      <w:r w:rsidRPr="00FC0AB4">
        <w:rPr>
          <w:rFonts w:asciiTheme="minorHAnsi" w:hAnsiTheme="minorHAnsi" w:cstheme="minorHAnsi"/>
          <w:sz w:val="20"/>
          <w:szCs w:val="20"/>
        </w:rPr>
        <w:t>rijímateľom.</w:t>
      </w:r>
    </w:p>
    <w:p w14:paraId="4F38876F" w14:textId="4E5DDF1D" w:rsidR="003E77BF" w:rsidRDefault="003E77BF" w:rsidP="00A1207D">
      <w:pPr>
        <w:pStyle w:val="Odsekzoznamu"/>
        <w:numPr>
          <w:ilvl w:val="0"/>
          <w:numId w:val="9"/>
        </w:numPr>
        <w:spacing w:after="120" w:line="276" w:lineRule="auto"/>
        <w:ind w:left="425" w:hanging="425"/>
        <w:jc w:val="both"/>
        <w:rPr>
          <w:rFonts w:asciiTheme="minorHAnsi" w:hAnsiTheme="minorHAnsi" w:cstheme="minorHAnsi"/>
          <w:sz w:val="20"/>
          <w:szCs w:val="20"/>
        </w:rPr>
      </w:pPr>
      <w:r w:rsidRPr="003E77BF">
        <w:rPr>
          <w:rFonts w:asciiTheme="minorHAnsi" w:hAnsiTheme="minorHAnsi" w:cstheme="minorHAnsi"/>
          <w:b/>
          <w:sz w:val="20"/>
          <w:szCs w:val="20"/>
        </w:rPr>
        <w:t xml:space="preserve">Záverečnú </w:t>
      </w:r>
      <w:proofErr w:type="spellStart"/>
      <w:r w:rsidRPr="003E77BF">
        <w:rPr>
          <w:rFonts w:asciiTheme="minorHAnsi" w:hAnsiTheme="minorHAnsi" w:cstheme="minorHAnsi"/>
          <w:b/>
          <w:sz w:val="20"/>
          <w:szCs w:val="20"/>
        </w:rPr>
        <w:t>ŽoP</w:t>
      </w:r>
      <w:proofErr w:type="spellEnd"/>
      <w:r w:rsidRPr="003E77BF">
        <w:rPr>
          <w:rFonts w:asciiTheme="minorHAnsi" w:hAnsiTheme="minorHAnsi" w:cstheme="minorHAnsi"/>
          <w:b/>
          <w:sz w:val="20"/>
          <w:szCs w:val="20"/>
        </w:rPr>
        <w:t xml:space="preserve"> prijímateľ predloží najneskôr </w:t>
      </w:r>
      <w:r w:rsidR="00AC1884">
        <w:rPr>
          <w:rFonts w:asciiTheme="minorHAnsi" w:hAnsiTheme="minorHAnsi" w:cstheme="minorHAnsi"/>
          <w:b/>
          <w:sz w:val="20"/>
          <w:szCs w:val="20"/>
        </w:rPr>
        <w:t xml:space="preserve">do </w:t>
      </w:r>
      <w:ins w:id="100" w:author="KH" w:date="2026-01-12T10:08:00Z">
        <w:r w:rsidR="004166F8">
          <w:rPr>
            <w:rFonts w:asciiTheme="minorHAnsi" w:hAnsiTheme="minorHAnsi" w:cstheme="minorHAnsi"/>
            <w:b/>
            <w:sz w:val="20"/>
            <w:szCs w:val="20"/>
          </w:rPr>
          <w:t>12</w:t>
        </w:r>
      </w:ins>
      <w:ins w:id="101" w:author="KH" w:date="2026-01-12T10:09:00Z">
        <w:r w:rsidR="004166F8">
          <w:rPr>
            <w:rFonts w:asciiTheme="minorHAnsi" w:hAnsiTheme="minorHAnsi" w:cstheme="minorHAnsi"/>
            <w:b/>
            <w:sz w:val="20"/>
            <w:szCs w:val="20"/>
          </w:rPr>
          <w:t xml:space="preserve"> (dvanástich</w:t>
        </w:r>
      </w:ins>
      <w:ins w:id="102" w:author="KH" w:date="2026-01-12T10:10:00Z">
        <w:r w:rsidR="004166F8">
          <w:rPr>
            <w:rFonts w:asciiTheme="minorHAnsi" w:hAnsiTheme="minorHAnsi" w:cstheme="minorHAnsi"/>
            <w:b/>
            <w:sz w:val="20"/>
            <w:szCs w:val="20"/>
          </w:rPr>
          <w:t>) mesiacov</w:t>
        </w:r>
      </w:ins>
      <w:ins w:id="103" w:author="KH" w:date="2026-01-12T10:08:00Z">
        <w:r w:rsidR="004166F8">
          <w:rPr>
            <w:rFonts w:asciiTheme="minorHAnsi" w:hAnsiTheme="minorHAnsi" w:cstheme="minorHAnsi"/>
            <w:b/>
            <w:sz w:val="20"/>
            <w:szCs w:val="20"/>
          </w:rPr>
          <w:t xml:space="preserve"> </w:t>
        </w:r>
      </w:ins>
      <w:del w:id="104" w:author="KH" w:date="2026-01-12T10:08:00Z">
        <w:r w:rsidRPr="00AC1884" w:rsidDel="004166F8">
          <w:rPr>
            <w:rFonts w:asciiTheme="minorHAnsi" w:hAnsiTheme="minorHAnsi" w:cstheme="minorHAnsi"/>
            <w:b/>
            <w:sz w:val="20"/>
            <w:szCs w:val="20"/>
          </w:rPr>
          <w:delText xml:space="preserve">30 </w:delText>
        </w:r>
        <w:r w:rsidR="00AC1884" w:rsidRPr="00AC1884" w:rsidDel="004166F8">
          <w:rPr>
            <w:rFonts w:asciiTheme="minorHAnsi" w:hAnsiTheme="minorHAnsi" w:cstheme="minorHAnsi"/>
            <w:b/>
            <w:sz w:val="20"/>
            <w:szCs w:val="20"/>
          </w:rPr>
          <w:delText>(tridsiatich)</w:delText>
        </w:r>
        <w:r w:rsidR="00AC1884" w:rsidDel="004166F8">
          <w:rPr>
            <w:rFonts w:asciiTheme="minorHAnsi" w:hAnsiTheme="minorHAnsi" w:cstheme="minorHAnsi"/>
            <w:sz w:val="20"/>
            <w:szCs w:val="20"/>
          </w:rPr>
          <w:delText xml:space="preserve"> </w:delText>
        </w:r>
        <w:r w:rsidRPr="003E77BF" w:rsidDel="004166F8">
          <w:rPr>
            <w:rFonts w:asciiTheme="minorHAnsi" w:hAnsiTheme="minorHAnsi" w:cstheme="minorHAnsi"/>
            <w:b/>
            <w:sz w:val="20"/>
            <w:szCs w:val="20"/>
          </w:rPr>
          <w:delText>dní</w:delText>
        </w:r>
        <w:r w:rsidDel="004166F8">
          <w:rPr>
            <w:rFonts w:asciiTheme="minorHAnsi" w:hAnsiTheme="minorHAnsi" w:cstheme="minorHAnsi"/>
            <w:sz w:val="20"/>
            <w:szCs w:val="20"/>
          </w:rPr>
          <w:delText xml:space="preserve"> </w:delText>
        </w:r>
      </w:del>
      <w:r w:rsidRPr="003E77BF">
        <w:rPr>
          <w:rFonts w:asciiTheme="minorHAnsi" w:hAnsiTheme="minorHAnsi" w:cstheme="minorHAnsi"/>
          <w:sz w:val="20"/>
          <w:szCs w:val="20"/>
        </w:rPr>
        <w:t>od ukončenia realizácie aktivít projektu aj za všetky zrealizované podporné aktivity.</w:t>
      </w:r>
    </w:p>
    <w:p w14:paraId="72F022E6" w14:textId="0FB6CAAA" w:rsidR="00B80B86" w:rsidRDefault="00B80B86" w:rsidP="00B80B86">
      <w:pPr>
        <w:pStyle w:val="Odsekzoznamu"/>
        <w:shd w:val="clear" w:color="auto" w:fill="FFFFFF" w:themeFill="background1"/>
        <w:spacing w:line="276" w:lineRule="auto"/>
        <w:ind w:left="426"/>
        <w:contextualSpacing/>
        <w:jc w:val="both"/>
        <w:rPr>
          <w:rFonts w:asciiTheme="minorHAnsi" w:hAnsiTheme="minorHAnsi" w:cstheme="minorHAnsi"/>
          <w:sz w:val="20"/>
          <w:szCs w:val="20"/>
        </w:rPr>
      </w:pPr>
    </w:p>
    <w:p w14:paraId="4C801168" w14:textId="05A58DFA" w:rsidR="00B80B86" w:rsidRDefault="00B80B86" w:rsidP="00B80B86">
      <w:pPr>
        <w:shd w:val="clear" w:color="auto" w:fill="FFFFFF" w:themeFill="background1"/>
        <w:spacing w:line="276" w:lineRule="auto"/>
        <w:ind w:firstLine="426"/>
        <w:contextualSpacing/>
        <w:jc w:val="both"/>
        <w:rPr>
          <w:rFonts w:asciiTheme="minorHAnsi" w:hAnsiTheme="minorHAnsi" w:cstheme="minorHAnsi"/>
          <w:i/>
          <w:sz w:val="20"/>
          <w:u w:val="single"/>
        </w:rPr>
      </w:pPr>
      <w:r>
        <w:rPr>
          <w:rFonts w:asciiTheme="minorHAnsi" w:hAnsiTheme="minorHAnsi" w:cstheme="minorHAnsi"/>
          <w:i/>
          <w:sz w:val="20"/>
          <w:u w:val="single"/>
        </w:rPr>
        <w:t>Inštrukcie k vyplneniu Žiadosti o platbu</w:t>
      </w:r>
    </w:p>
    <w:p w14:paraId="7DCBED5B" w14:textId="5494C883" w:rsidR="00B80B86" w:rsidRPr="00B80B86" w:rsidRDefault="00B80B86" w:rsidP="00B80B86">
      <w:pPr>
        <w:shd w:val="clear" w:color="auto" w:fill="FFFFFF" w:themeFill="background1"/>
        <w:spacing w:line="276" w:lineRule="auto"/>
        <w:contextualSpacing/>
        <w:jc w:val="both"/>
        <w:rPr>
          <w:rFonts w:asciiTheme="minorHAnsi" w:hAnsiTheme="minorHAnsi" w:cstheme="minorHAnsi"/>
          <w:sz w:val="20"/>
        </w:rPr>
      </w:pPr>
    </w:p>
    <w:p w14:paraId="39FA7A9A" w14:textId="77777777" w:rsidR="00B47169" w:rsidRDefault="00B80B86" w:rsidP="00A1207D">
      <w:pPr>
        <w:pStyle w:val="Odsekzoznamu"/>
        <w:numPr>
          <w:ilvl w:val="0"/>
          <w:numId w:val="9"/>
        </w:numPr>
        <w:spacing w:after="120" w:line="276" w:lineRule="auto"/>
        <w:ind w:left="425" w:hanging="426"/>
        <w:jc w:val="both"/>
        <w:rPr>
          <w:rFonts w:asciiTheme="minorHAnsi" w:hAnsiTheme="minorHAnsi" w:cstheme="minorHAnsi"/>
          <w:sz w:val="20"/>
        </w:rPr>
      </w:pPr>
      <w:r>
        <w:rPr>
          <w:rFonts w:asciiTheme="minorHAnsi" w:hAnsiTheme="minorHAnsi" w:cstheme="minorHAnsi"/>
          <w:sz w:val="20"/>
        </w:rPr>
        <w:t xml:space="preserve">Pri vypĺňaní formuláru </w:t>
      </w:r>
      <w:proofErr w:type="spellStart"/>
      <w:r>
        <w:rPr>
          <w:rFonts w:asciiTheme="minorHAnsi" w:hAnsiTheme="minorHAnsi" w:cstheme="minorHAnsi"/>
          <w:sz w:val="20"/>
        </w:rPr>
        <w:t>ŽoP</w:t>
      </w:r>
      <w:proofErr w:type="spellEnd"/>
      <w:r>
        <w:rPr>
          <w:rFonts w:asciiTheme="minorHAnsi" w:hAnsiTheme="minorHAnsi" w:cstheme="minorHAnsi"/>
          <w:sz w:val="20"/>
        </w:rPr>
        <w:t xml:space="preserve"> postupuje prijímateľ v súlade s </w:t>
      </w:r>
      <w:r>
        <w:rPr>
          <w:rFonts w:asciiTheme="minorHAnsi" w:hAnsiTheme="minorHAnsi" w:cstheme="minorHAnsi"/>
          <w:b/>
          <w:sz w:val="20"/>
        </w:rPr>
        <w:t>Usmernením</w:t>
      </w:r>
      <w:r w:rsidRPr="00B80B86">
        <w:rPr>
          <w:rFonts w:asciiTheme="minorHAnsi" w:hAnsiTheme="minorHAnsi" w:cstheme="minorHAnsi"/>
          <w:b/>
          <w:sz w:val="20"/>
        </w:rPr>
        <w:t xml:space="preserve"> MF SR č. 1/2023-U k základnému rozsahu údajov evidovaných v ITMS v rámci finančného riadenia fondov EÚ na programové obdobie 2021 – 2027</w:t>
      </w:r>
      <w:r w:rsidRPr="00B80B86">
        <w:rPr>
          <w:rFonts w:asciiTheme="minorHAnsi" w:hAnsiTheme="minorHAnsi" w:cstheme="minorHAnsi"/>
          <w:sz w:val="20"/>
        </w:rPr>
        <w:t xml:space="preserve">, ktoré je zverejnené na stránke MF </w:t>
      </w:r>
      <w:r>
        <w:rPr>
          <w:rFonts w:asciiTheme="minorHAnsi" w:hAnsiTheme="minorHAnsi" w:cstheme="minorHAnsi"/>
          <w:sz w:val="20"/>
        </w:rPr>
        <w:t>SR</w:t>
      </w:r>
      <w:r w:rsidRPr="0051169C">
        <w:rPr>
          <w:rFonts w:asciiTheme="minorHAnsi" w:hAnsiTheme="minorHAnsi"/>
          <w:sz w:val="20"/>
          <w:vertAlign w:val="superscript"/>
        </w:rPr>
        <w:footnoteReference w:id="13"/>
      </w:r>
      <w:r w:rsidR="00B47169">
        <w:rPr>
          <w:rFonts w:asciiTheme="minorHAnsi" w:hAnsiTheme="minorHAnsi" w:cstheme="minorHAnsi"/>
          <w:sz w:val="20"/>
        </w:rPr>
        <w:t>.</w:t>
      </w:r>
    </w:p>
    <w:p w14:paraId="1900FE85" w14:textId="4E6C7785" w:rsidR="00B80B86" w:rsidRDefault="00B47169" w:rsidP="00A1207D">
      <w:pPr>
        <w:pStyle w:val="Odsekzoznamu"/>
        <w:numPr>
          <w:ilvl w:val="0"/>
          <w:numId w:val="9"/>
        </w:numPr>
        <w:spacing w:after="120" w:line="276" w:lineRule="auto"/>
        <w:ind w:left="425" w:hanging="426"/>
        <w:jc w:val="both"/>
        <w:rPr>
          <w:rFonts w:asciiTheme="minorHAnsi" w:hAnsiTheme="minorHAnsi" w:cstheme="minorHAnsi"/>
          <w:sz w:val="20"/>
        </w:rPr>
      </w:pPr>
      <w:r w:rsidRPr="00B47169">
        <w:rPr>
          <w:rFonts w:asciiTheme="minorHAnsi" w:hAnsiTheme="minorHAnsi" w:cstheme="minorHAnsi"/>
          <w:sz w:val="20"/>
        </w:rPr>
        <w:t xml:space="preserve">Prijímateľ uvádza vo formulári </w:t>
      </w:r>
      <w:proofErr w:type="spellStart"/>
      <w:r w:rsidRPr="00B47169">
        <w:rPr>
          <w:rFonts w:asciiTheme="minorHAnsi" w:hAnsiTheme="minorHAnsi" w:cstheme="minorHAnsi"/>
          <w:sz w:val="20"/>
        </w:rPr>
        <w:t>ŽoP</w:t>
      </w:r>
      <w:proofErr w:type="spellEnd"/>
      <w:r w:rsidRPr="00B47169">
        <w:rPr>
          <w:rFonts w:asciiTheme="minorHAnsi" w:hAnsiTheme="minorHAnsi" w:cstheme="minorHAnsi"/>
          <w:sz w:val="20"/>
        </w:rPr>
        <w:t xml:space="preserve"> nárokované/deklarované finančné prostriedky podľa názvov výdavkov/skupín výdavkov uvedených v schválenom rozpočte projektu, ktorý je súčasťou prílohy č. 2 </w:t>
      </w:r>
      <w:r w:rsidR="009705CE">
        <w:rPr>
          <w:rFonts w:asciiTheme="minorHAnsi" w:hAnsiTheme="minorHAnsi" w:cstheme="minorHAnsi"/>
          <w:sz w:val="20"/>
        </w:rPr>
        <w:t>Zmluvy</w:t>
      </w:r>
      <w:r w:rsidR="008A586B">
        <w:rPr>
          <w:rFonts w:asciiTheme="minorHAnsi" w:hAnsiTheme="minorHAnsi" w:cstheme="minorHAnsi"/>
          <w:sz w:val="20"/>
        </w:rPr>
        <w:t>.</w:t>
      </w:r>
      <w:r w:rsidR="00B80B86" w:rsidRPr="00B80B86">
        <w:rPr>
          <w:rFonts w:asciiTheme="minorHAnsi" w:hAnsiTheme="minorHAnsi" w:cstheme="minorHAnsi"/>
          <w:sz w:val="20"/>
        </w:rPr>
        <w:t xml:space="preserve"> </w:t>
      </w:r>
    </w:p>
    <w:p w14:paraId="022422C0" w14:textId="2A477BA1" w:rsidR="00B47169" w:rsidRDefault="009705CE" w:rsidP="00A1207D">
      <w:pPr>
        <w:pStyle w:val="Odsekzoznamu"/>
        <w:numPr>
          <w:ilvl w:val="0"/>
          <w:numId w:val="9"/>
        </w:numPr>
        <w:spacing w:after="120" w:line="276" w:lineRule="auto"/>
        <w:ind w:left="425" w:hanging="426"/>
        <w:jc w:val="both"/>
        <w:rPr>
          <w:rFonts w:asciiTheme="minorHAnsi" w:hAnsiTheme="minorHAnsi" w:cstheme="minorHAnsi"/>
          <w:sz w:val="20"/>
        </w:rPr>
      </w:pPr>
      <w:r>
        <w:rPr>
          <w:rFonts w:asciiTheme="minorHAnsi" w:hAnsiTheme="minorHAnsi" w:cstheme="minorHAnsi"/>
          <w:sz w:val="20"/>
        </w:rPr>
        <w:lastRenderedPageBreak/>
        <w:t xml:space="preserve">Spolu so </w:t>
      </w:r>
      <w:proofErr w:type="spellStart"/>
      <w:r>
        <w:rPr>
          <w:rFonts w:asciiTheme="minorHAnsi" w:hAnsiTheme="minorHAnsi" w:cstheme="minorHAnsi"/>
          <w:sz w:val="20"/>
        </w:rPr>
        <w:t>ŽoP</w:t>
      </w:r>
      <w:proofErr w:type="spellEnd"/>
      <w:r>
        <w:rPr>
          <w:rFonts w:asciiTheme="minorHAnsi" w:hAnsiTheme="minorHAnsi" w:cstheme="minorHAnsi"/>
          <w:sz w:val="20"/>
        </w:rPr>
        <w:t xml:space="preserve"> prijímateľ predkladá SO </w:t>
      </w:r>
      <w:r w:rsidR="00B47169" w:rsidRPr="000830DE">
        <w:rPr>
          <w:rFonts w:asciiTheme="minorHAnsi" w:hAnsiTheme="minorHAnsi" w:cstheme="minorHAnsi"/>
          <w:b/>
          <w:sz w:val="20"/>
        </w:rPr>
        <w:t>účtovné doklady</w:t>
      </w:r>
      <w:r w:rsidR="00B47169">
        <w:rPr>
          <w:rFonts w:asciiTheme="minorHAnsi" w:hAnsiTheme="minorHAnsi" w:cstheme="minorHAnsi"/>
          <w:sz w:val="20"/>
        </w:rPr>
        <w:t xml:space="preserve"> v časti </w:t>
      </w:r>
      <w:proofErr w:type="spellStart"/>
      <w:r w:rsidR="0026033B">
        <w:rPr>
          <w:rFonts w:asciiTheme="minorHAnsi" w:hAnsiTheme="minorHAnsi" w:cstheme="minorHAnsi"/>
          <w:sz w:val="20"/>
        </w:rPr>
        <w:t>ŽoP</w:t>
      </w:r>
      <w:proofErr w:type="spellEnd"/>
      <w:r w:rsidR="0026033B">
        <w:rPr>
          <w:rFonts w:asciiTheme="minorHAnsi" w:hAnsiTheme="minorHAnsi" w:cstheme="minorHAnsi"/>
          <w:sz w:val="20"/>
        </w:rPr>
        <w:t xml:space="preserve"> </w:t>
      </w:r>
      <w:r w:rsidR="00B47169">
        <w:rPr>
          <w:rFonts w:asciiTheme="minorHAnsi" w:hAnsiTheme="minorHAnsi" w:cstheme="minorHAnsi"/>
          <w:sz w:val="20"/>
        </w:rPr>
        <w:t>„</w:t>
      </w:r>
      <w:r w:rsidR="00B47169" w:rsidRPr="00B47169">
        <w:rPr>
          <w:rFonts w:asciiTheme="minorHAnsi" w:hAnsiTheme="minorHAnsi" w:cstheme="minorHAnsi"/>
          <w:i/>
          <w:sz w:val="20"/>
        </w:rPr>
        <w:t>Zoznam účtovných dokladov</w:t>
      </w:r>
      <w:r w:rsidR="00B47169">
        <w:rPr>
          <w:rFonts w:asciiTheme="minorHAnsi" w:hAnsiTheme="minorHAnsi" w:cstheme="minorHAnsi"/>
          <w:sz w:val="20"/>
        </w:rPr>
        <w:t>“</w:t>
      </w:r>
      <w:r w:rsidR="00B47169" w:rsidRPr="00B47169">
        <w:rPr>
          <w:rFonts w:asciiTheme="minorHAnsi" w:hAnsiTheme="minorHAnsi" w:cstheme="minorHAnsi"/>
          <w:sz w:val="20"/>
        </w:rPr>
        <w:t xml:space="preserve"> (faktúry, príp. účtovné doklady rovnocennej dôkaznej hodnoty), ako a</w:t>
      </w:r>
      <w:r w:rsidR="00B47169">
        <w:rPr>
          <w:rFonts w:asciiTheme="minorHAnsi" w:hAnsiTheme="minorHAnsi" w:cstheme="minorHAnsi"/>
          <w:sz w:val="20"/>
        </w:rPr>
        <w:t>j ďalšiu</w:t>
      </w:r>
      <w:r w:rsidR="00B47169" w:rsidRPr="000830DE">
        <w:rPr>
          <w:rFonts w:asciiTheme="minorHAnsi" w:hAnsiTheme="minorHAnsi" w:cstheme="minorHAnsi"/>
          <w:b/>
          <w:sz w:val="20"/>
        </w:rPr>
        <w:t xml:space="preserve"> podpornú dokumentáciu </w:t>
      </w:r>
      <w:r w:rsidR="00B47169">
        <w:rPr>
          <w:rFonts w:asciiTheme="minorHAnsi" w:hAnsiTheme="minorHAnsi" w:cstheme="minorHAnsi"/>
          <w:sz w:val="20"/>
        </w:rPr>
        <w:t xml:space="preserve">v časti </w:t>
      </w:r>
      <w:proofErr w:type="spellStart"/>
      <w:r w:rsidR="0026033B">
        <w:rPr>
          <w:rFonts w:asciiTheme="minorHAnsi" w:hAnsiTheme="minorHAnsi" w:cstheme="minorHAnsi"/>
          <w:sz w:val="20"/>
        </w:rPr>
        <w:t>ŽoP</w:t>
      </w:r>
      <w:proofErr w:type="spellEnd"/>
      <w:r w:rsidR="0026033B">
        <w:rPr>
          <w:rFonts w:asciiTheme="minorHAnsi" w:hAnsiTheme="minorHAnsi" w:cstheme="minorHAnsi"/>
          <w:sz w:val="20"/>
        </w:rPr>
        <w:t xml:space="preserve"> </w:t>
      </w:r>
      <w:r w:rsidR="00B47169">
        <w:rPr>
          <w:rFonts w:asciiTheme="minorHAnsi" w:hAnsiTheme="minorHAnsi" w:cstheme="minorHAnsi"/>
          <w:sz w:val="20"/>
        </w:rPr>
        <w:t>„</w:t>
      </w:r>
      <w:r w:rsidR="00B47169" w:rsidRPr="00B47169">
        <w:rPr>
          <w:rFonts w:asciiTheme="minorHAnsi" w:hAnsiTheme="minorHAnsi" w:cstheme="minorHAnsi"/>
          <w:i/>
          <w:sz w:val="20"/>
        </w:rPr>
        <w:t>Zoznam všeobecných príloh</w:t>
      </w:r>
      <w:r w:rsidR="00B47169">
        <w:rPr>
          <w:rFonts w:asciiTheme="minorHAnsi" w:hAnsiTheme="minorHAnsi" w:cstheme="minorHAnsi"/>
          <w:sz w:val="20"/>
        </w:rPr>
        <w:t>“</w:t>
      </w:r>
      <w:r w:rsidR="00B47169" w:rsidRPr="00B47169">
        <w:rPr>
          <w:rFonts w:asciiTheme="minorHAnsi" w:hAnsiTheme="minorHAnsi" w:cstheme="minorHAnsi"/>
          <w:sz w:val="20"/>
        </w:rPr>
        <w:t xml:space="preserve"> (napr. zmluvy, interné doklady, b</w:t>
      </w:r>
      <w:r w:rsidR="00B47169">
        <w:rPr>
          <w:rFonts w:asciiTheme="minorHAnsi" w:hAnsiTheme="minorHAnsi" w:cstheme="minorHAnsi"/>
          <w:sz w:val="20"/>
        </w:rPr>
        <w:t xml:space="preserve">ankové výpisy, pracovné výkazy </w:t>
      </w:r>
      <w:r w:rsidR="00B47169" w:rsidRPr="00B47169">
        <w:rPr>
          <w:rFonts w:asciiTheme="minorHAnsi" w:hAnsiTheme="minorHAnsi" w:cstheme="minorHAnsi"/>
          <w:sz w:val="20"/>
        </w:rPr>
        <w:t>v súlade so</w:t>
      </w:r>
      <w:r>
        <w:rPr>
          <w:rFonts w:asciiTheme="minorHAnsi" w:hAnsiTheme="minorHAnsi" w:cstheme="minorHAnsi"/>
          <w:sz w:val="20"/>
        </w:rPr>
        <w:t xml:space="preserve"> zákonom</w:t>
      </w:r>
      <w:r w:rsidR="00AC1884">
        <w:rPr>
          <w:rFonts w:asciiTheme="minorHAnsi" w:hAnsiTheme="minorHAnsi" w:cstheme="minorHAnsi"/>
          <w:sz w:val="20"/>
        </w:rPr>
        <w:t xml:space="preserve"> </w:t>
      </w:r>
      <w:r>
        <w:rPr>
          <w:rFonts w:asciiTheme="minorHAnsi" w:hAnsiTheme="minorHAnsi" w:cstheme="minorHAnsi"/>
          <w:sz w:val="20"/>
        </w:rPr>
        <w:t>o </w:t>
      </w:r>
      <w:r w:rsidR="00AC1884">
        <w:rPr>
          <w:rFonts w:asciiTheme="minorHAnsi" w:hAnsiTheme="minorHAnsi" w:cstheme="minorHAnsi"/>
          <w:sz w:val="20"/>
        </w:rPr>
        <w:t>DPH</w:t>
      </w:r>
      <w:r w:rsidR="00B47169" w:rsidRPr="00B47169">
        <w:rPr>
          <w:rFonts w:asciiTheme="minorHAnsi" w:hAnsiTheme="minorHAnsi" w:cstheme="minorHAnsi"/>
          <w:sz w:val="20"/>
        </w:rPr>
        <w:t>).</w:t>
      </w:r>
    </w:p>
    <w:p w14:paraId="23D7718C" w14:textId="69EBE290" w:rsidR="0026033B" w:rsidRDefault="0026033B" w:rsidP="00A1207D">
      <w:pPr>
        <w:pStyle w:val="Odsekzoznamu"/>
        <w:numPr>
          <w:ilvl w:val="0"/>
          <w:numId w:val="9"/>
        </w:numPr>
        <w:spacing w:after="120" w:line="276" w:lineRule="auto"/>
        <w:ind w:left="425" w:hanging="426"/>
        <w:jc w:val="both"/>
        <w:rPr>
          <w:rFonts w:asciiTheme="minorHAnsi" w:hAnsiTheme="minorHAnsi" w:cstheme="minorHAnsi"/>
          <w:sz w:val="20"/>
        </w:rPr>
      </w:pPr>
      <w:r w:rsidRPr="0026033B">
        <w:rPr>
          <w:rFonts w:asciiTheme="minorHAnsi" w:hAnsiTheme="minorHAnsi" w:cstheme="minorHAnsi"/>
          <w:sz w:val="20"/>
        </w:rPr>
        <w:t xml:space="preserve">Účtovné doklady používané pre preukázanie oprávnenosti výdavkov v jednotlivých typoch </w:t>
      </w:r>
      <w:proofErr w:type="spellStart"/>
      <w:r w:rsidRPr="0026033B">
        <w:rPr>
          <w:rFonts w:asciiTheme="minorHAnsi" w:hAnsiTheme="minorHAnsi" w:cstheme="minorHAnsi"/>
          <w:sz w:val="20"/>
        </w:rPr>
        <w:t>ŽoP</w:t>
      </w:r>
      <w:proofErr w:type="spellEnd"/>
      <w:r>
        <w:rPr>
          <w:rFonts w:asciiTheme="minorHAnsi" w:hAnsiTheme="minorHAnsi" w:cstheme="minorHAnsi"/>
          <w:sz w:val="20"/>
        </w:rPr>
        <w:t xml:space="preserve"> </w:t>
      </w:r>
      <w:r w:rsidRPr="0026033B">
        <w:rPr>
          <w:rFonts w:asciiTheme="minorHAnsi" w:hAnsiTheme="minorHAnsi" w:cstheme="minorHAnsi"/>
          <w:sz w:val="20"/>
        </w:rPr>
        <w:t>(</w:t>
      </w:r>
      <w:proofErr w:type="spellStart"/>
      <w:r w:rsidRPr="0026033B">
        <w:rPr>
          <w:rFonts w:asciiTheme="minorHAnsi" w:hAnsiTheme="minorHAnsi" w:cstheme="minorHAnsi"/>
          <w:sz w:val="20"/>
        </w:rPr>
        <w:t>predfinancovanie</w:t>
      </w:r>
      <w:proofErr w:type="spellEnd"/>
      <w:r w:rsidRPr="0026033B">
        <w:rPr>
          <w:rFonts w:asciiTheme="minorHAnsi" w:hAnsiTheme="minorHAnsi" w:cstheme="minorHAnsi"/>
          <w:sz w:val="20"/>
        </w:rPr>
        <w:t xml:space="preserve">, zúčtovanie </w:t>
      </w:r>
      <w:proofErr w:type="spellStart"/>
      <w:r w:rsidRPr="0026033B">
        <w:rPr>
          <w:rFonts w:asciiTheme="minorHAnsi" w:hAnsiTheme="minorHAnsi" w:cstheme="minorHAnsi"/>
          <w:sz w:val="20"/>
        </w:rPr>
        <w:t>predfinancovania</w:t>
      </w:r>
      <w:proofErr w:type="spellEnd"/>
      <w:r w:rsidRPr="0026033B">
        <w:rPr>
          <w:rFonts w:asciiTheme="minorHAnsi" w:hAnsiTheme="minorHAnsi" w:cstheme="minorHAnsi"/>
          <w:sz w:val="20"/>
        </w:rPr>
        <w:t>, zúčtovanie zálohovej platby, refundácia – priebežná</w:t>
      </w:r>
      <w:r>
        <w:rPr>
          <w:rFonts w:asciiTheme="minorHAnsi" w:hAnsiTheme="minorHAnsi" w:cstheme="minorHAnsi"/>
          <w:sz w:val="20"/>
        </w:rPr>
        <w:t xml:space="preserve"> </w:t>
      </w:r>
      <w:r w:rsidRPr="0026033B">
        <w:rPr>
          <w:rFonts w:asciiTheme="minorHAnsi" w:hAnsiTheme="minorHAnsi" w:cstheme="minorHAnsi"/>
          <w:sz w:val="20"/>
        </w:rPr>
        <w:t>platba) musia spĺňať náležitosti účtovného dokladu definované v § 10 ods. 1 písm. a) až f) zákona</w:t>
      </w:r>
      <w:r w:rsidR="006A4579">
        <w:rPr>
          <w:rFonts w:asciiTheme="minorHAnsi" w:hAnsiTheme="minorHAnsi" w:cstheme="minorHAnsi"/>
          <w:sz w:val="20"/>
        </w:rPr>
        <w:t xml:space="preserve"> o účtovníctve </w:t>
      </w:r>
      <w:r w:rsidRPr="0026033B">
        <w:rPr>
          <w:rFonts w:asciiTheme="minorHAnsi" w:hAnsiTheme="minorHAnsi" w:cstheme="minorHAnsi"/>
          <w:sz w:val="20"/>
        </w:rPr>
        <w:t>vo forme preukázateľného účtovného záznamu</w:t>
      </w:r>
      <w:r>
        <w:rPr>
          <w:rFonts w:asciiTheme="minorHAnsi" w:hAnsiTheme="minorHAnsi" w:cstheme="minorHAnsi"/>
          <w:sz w:val="20"/>
        </w:rPr>
        <w:t xml:space="preserve">. </w:t>
      </w:r>
      <w:r w:rsidRPr="0026033B">
        <w:rPr>
          <w:rFonts w:asciiTheme="minorHAnsi" w:hAnsiTheme="minorHAnsi" w:cstheme="minorHAnsi"/>
          <w:sz w:val="20"/>
        </w:rPr>
        <w:t xml:space="preserve">Okrem vyššie uvedených náležitostí účtovných </w:t>
      </w:r>
      <w:r w:rsidR="00AC1884">
        <w:rPr>
          <w:rFonts w:asciiTheme="minorHAnsi" w:hAnsiTheme="minorHAnsi" w:cstheme="minorHAnsi"/>
          <w:sz w:val="20"/>
        </w:rPr>
        <w:t>dokladov podľa</w:t>
      </w:r>
      <w:r w:rsidRPr="0026033B">
        <w:rPr>
          <w:rFonts w:asciiTheme="minorHAnsi" w:hAnsiTheme="minorHAnsi" w:cstheme="minorHAnsi"/>
          <w:sz w:val="20"/>
        </w:rPr>
        <w:t xml:space="preserve"> § 10 ods. 1 písm. a) až f) zákona</w:t>
      </w:r>
      <w:r w:rsidR="009705CE">
        <w:rPr>
          <w:rFonts w:asciiTheme="minorHAnsi" w:hAnsiTheme="minorHAnsi" w:cstheme="minorHAnsi"/>
          <w:sz w:val="20"/>
        </w:rPr>
        <w:t xml:space="preserve"> </w:t>
      </w:r>
      <w:r w:rsidRPr="0026033B">
        <w:rPr>
          <w:rFonts w:asciiTheme="minorHAnsi" w:hAnsiTheme="minorHAnsi" w:cstheme="minorHAnsi"/>
          <w:sz w:val="20"/>
        </w:rPr>
        <w:t xml:space="preserve">o účtovníctve musia faktúry predkladané v rámci </w:t>
      </w:r>
      <w:proofErr w:type="spellStart"/>
      <w:r w:rsidRPr="0026033B">
        <w:rPr>
          <w:rFonts w:asciiTheme="minorHAnsi" w:hAnsiTheme="minorHAnsi" w:cstheme="minorHAnsi"/>
          <w:sz w:val="20"/>
        </w:rPr>
        <w:t>ŽoP</w:t>
      </w:r>
      <w:proofErr w:type="spellEnd"/>
      <w:r w:rsidRPr="0026033B">
        <w:rPr>
          <w:rFonts w:asciiTheme="minorHAnsi" w:hAnsiTheme="minorHAnsi" w:cstheme="minorHAnsi"/>
          <w:sz w:val="20"/>
        </w:rPr>
        <w:t xml:space="preserve"> zároveň spĺňať náležitosti podľa § 74 zákona</w:t>
      </w:r>
      <w:r w:rsidR="00AC1884">
        <w:rPr>
          <w:rFonts w:asciiTheme="minorHAnsi" w:hAnsiTheme="minorHAnsi" w:cstheme="minorHAnsi"/>
          <w:sz w:val="20"/>
        </w:rPr>
        <w:t xml:space="preserve"> </w:t>
      </w:r>
      <w:r w:rsidR="009705CE">
        <w:rPr>
          <w:rFonts w:asciiTheme="minorHAnsi" w:hAnsiTheme="minorHAnsi" w:cstheme="minorHAnsi"/>
          <w:sz w:val="20"/>
        </w:rPr>
        <w:t>o </w:t>
      </w:r>
      <w:r w:rsidR="00AC1884">
        <w:rPr>
          <w:rFonts w:asciiTheme="minorHAnsi" w:hAnsiTheme="minorHAnsi" w:cstheme="minorHAnsi"/>
          <w:sz w:val="20"/>
        </w:rPr>
        <w:t>DPH</w:t>
      </w:r>
      <w:r w:rsidR="009705CE">
        <w:rPr>
          <w:rFonts w:asciiTheme="minorHAnsi" w:hAnsiTheme="minorHAnsi" w:cstheme="minorHAnsi"/>
          <w:sz w:val="20"/>
        </w:rPr>
        <w:t xml:space="preserve"> </w:t>
      </w:r>
      <w:r w:rsidRPr="0026033B">
        <w:rPr>
          <w:rFonts w:asciiTheme="minorHAnsi" w:hAnsiTheme="minorHAnsi" w:cstheme="minorHAnsi"/>
          <w:sz w:val="20"/>
        </w:rPr>
        <w:t>(ak relevantné).</w:t>
      </w:r>
    </w:p>
    <w:p w14:paraId="2EE00DA7" w14:textId="5C60041B" w:rsidR="000830DE" w:rsidRDefault="000830DE" w:rsidP="00632F9F">
      <w:pPr>
        <w:pStyle w:val="Odsekzoznamu"/>
        <w:spacing w:after="120" w:line="276" w:lineRule="auto"/>
        <w:ind w:left="425"/>
        <w:jc w:val="both"/>
        <w:rPr>
          <w:rFonts w:asciiTheme="minorHAnsi" w:hAnsiTheme="minorHAnsi" w:cstheme="minorHAnsi"/>
          <w:sz w:val="20"/>
        </w:rPr>
      </w:pPr>
    </w:p>
    <w:p w14:paraId="2ED3E326" w14:textId="0B494498" w:rsidR="000830DE" w:rsidRDefault="00B41F45" w:rsidP="000830DE">
      <w:pPr>
        <w:shd w:val="clear" w:color="auto" w:fill="FFFFFF" w:themeFill="background1"/>
        <w:spacing w:line="276" w:lineRule="auto"/>
        <w:ind w:firstLine="426"/>
        <w:contextualSpacing/>
        <w:jc w:val="both"/>
        <w:rPr>
          <w:rFonts w:asciiTheme="minorHAnsi" w:hAnsiTheme="minorHAnsi" w:cstheme="minorHAnsi"/>
          <w:i/>
          <w:sz w:val="20"/>
          <w:u w:val="single"/>
        </w:rPr>
      </w:pPr>
      <w:r>
        <w:rPr>
          <w:rFonts w:asciiTheme="minorHAnsi" w:hAnsiTheme="minorHAnsi" w:cstheme="minorHAnsi"/>
          <w:i/>
          <w:sz w:val="20"/>
          <w:u w:val="single"/>
        </w:rPr>
        <w:t>Dokumentácia</w:t>
      </w:r>
      <w:r w:rsidR="000830DE">
        <w:rPr>
          <w:rFonts w:asciiTheme="minorHAnsi" w:hAnsiTheme="minorHAnsi" w:cstheme="minorHAnsi"/>
          <w:i/>
          <w:sz w:val="20"/>
          <w:u w:val="single"/>
        </w:rPr>
        <w:t xml:space="preserve"> k </w:t>
      </w:r>
      <w:proofErr w:type="spellStart"/>
      <w:r w:rsidR="000830DE">
        <w:rPr>
          <w:rFonts w:asciiTheme="minorHAnsi" w:hAnsiTheme="minorHAnsi" w:cstheme="minorHAnsi"/>
          <w:i/>
          <w:sz w:val="20"/>
          <w:u w:val="single"/>
        </w:rPr>
        <w:t>ŽoP</w:t>
      </w:r>
      <w:proofErr w:type="spellEnd"/>
    </w:p>
    <w:p w14:paraId="4AA6F3FE" w14:textId="45FC9CF1" w:rsidR="000830DE" w:rsidRDefault="000830DE" w:rsidP="000830DE">
      <w:pPr>
        <w:shd w:val="clear" w:color="auto" w:fill="FFFFFF" w:themeFill="background1"/>
        <w:spacing w:line="276" w:lineRule="auto"/>
        <w:contextualSpacing/>
        <w:jc w:val="both"/>
        <w:rPr>
          <w:rFonts w:asciiTheme="minorHAnsi" w:hAnsiTheme="minorHAnsi" w:cstheme="minorHAnsi"/>
          <w:i/>
          <w:sz w:val="20"/>
          <w:u w:val="single"/>
        </w:rPr>
      </w:pPr>
    </w:p>
    <w:p w14:paraId="003154F5" w14:textId="70F63BD6" w:rsidR="000830DE" w:rsidRDefault="000830DE" w:rsidP="00F12BE5">
      <w:pPr>
        <w:pStyle w:val="Odsekzoznamu"/>
        <w:numPr>
          <w:ilvl w:val="0"/>
          <w:numId w:val="9"/>
        </w:numPr>
        <w:autoSpaceDE w:val="0"/>
        <w:autoSpaceDN w:val="0"/>
        <w:adjustRightInd w:val="0"/>
        <w:spacing w:after="120"/>
        <w:ind w:left="425" w:hanging="425"/>
        <w:rPr>
          <w:rFonts w:asciiTheme="minorHAnsi" w:hAnsiTheme="minorHAnsi" w:cstheme="minorHAnsi"/>
          <w:sz w:val="20"/>
        </w:rPr>
      </w:pPr>
      <w:r w:rsidRPr="000830DE">
        <w:rPr>
          <w:rFonts w:asciiTheme="minorHAnsi" w:hAnsiTheme="minorHAnsi" w:cstheme="minorHAnsi"/>
          <w:sz w:val="20"/>
        </w:rPr>
        <w:t xml:space="preserve">Dokumentáciu k </w:t>
      </w:r>
      <w:proofErr w:type="spellStart"/>
      <w:r w:rsidRPr="000830DE">
        <w:rPr>
          <w:rFonts w:asciiTheme="minorHAnsi" w:hAnsiTheme="minorHAnsi" w:cstheme="minorHAnsi"/>
          <w:sz w:val="20"/>
        </w:rPr>
        <w:t>ŽoP</w:t>
      </w:r>
      <w:proofErr w:type="spellEnd"/>
      <w:r w:rsidRPr="000830DE">
        <w:rPr>
          <w:rFonts w:asciiTheme="minorHAnsi" w:hAnsiTheme="minorHAnsi" w:cstheme="minorHAnsi"/>
          <w:sz w:val="20"/>
        </w:rPr>
        <w:t xml:space="preserve"> tvorí</w:t>
      </w:r>
      <w:r w:rsidR="00632C49">
        <w:rPr>
          <w:rFonts w:asciiTheme="minorHAnsi" w:hAnsiTheme="minorHAnsi" w:cstheme="minorHAnsi"/>
          <w:sz w:val="20"/>
        </w:rPr>
        <w:t xml:space="preserve"> najmä</w:t>
      </w:r>
      <w:r w:rsidRPr="000830DE">
        <w:rPr>
          <w:rFonts w:asciiTheme="minorHAnsi" w:hAnsiTheme="minorHAnsi" w:cstheme="minorHAnsi"/>
          <w:sz w:val="20"/>
        </w:rPr>
        <w:t xml:space="preserve">: </w:t>
      </w:r>
    </w:p>
    <w:p w14:paraId="7290FD06" w14:textId="77777777" w:rsidR="0097334F" w:rsidRDefault="000830DE" w:rsidP="00F12BE5">
      <w:pPr>
        <w:pStyle w:val="Odsekzoznamu"/>
        <w:numPr>
          <w:ilvl w:val="0"/>
          <w:numId w:val="48"/>
        </w:numPr>
        <w:autoSpaceDE w:val="0"/>
        <w:autoSpaceDN w:val="0"/>
        <w:adjustRightInd w:val="0"/>
        <w:spacing w:after="134" w:line="276" w:lineRule="auto"/>
        <w:ind w:left="993" w:hanging="284"/>
        <w:rPr>
          <w:rFonts w:asciiTheme="minorHAnsi" w:hAnsiTheme="minorHAnsi" w:cstheme="minorHAnsi"/>
          <w:sz w:val="20"/>
        </w:rPr>
      </w:pPr>
      <w:proofErr w:type="spellStart"/>
      <w:r w:rsidRPr="000830DE">
        <w:rPr>
          <w:rFonts w:asciiTheme="minorHAnsi" w:hAnsiTheme="minorHAnsi" w:cstheme="minorHAnsi"/>
          <w:b/>
          <w:sz w:val="20"/>
        </w:rPr>
        <w:t>ŽoP</w:t>
      </w:r>
      <w:proofErr w:type="spellEnd"/>
      <w:r w:rsidRPr="000830DE">
        <w:rPr>
          <w:rFonts w:asciiTheme="minorHAnsi" w:hAnsiTheme="minorHAnsi" w:cstheme="minorHAnsi"/>
          <w:b/>
          <w:sz w:val="20"/>
        </w:rPr>
        <w:t xml:space="preserve"> s prílohou Časť A – A1 </w:t>
      </w:r>
      <w:r w:rsidRPr="0097334F">
        <w:rPr>
          <w:rFonts w:asciiTheme="minorHAnsi" w:hAnsiTheme="minorHAnsi" w:cstheme="minorHAnsi"/>
          <w:sz w:val="20"/>
        </w:rPr>
        <w:t>(</w:t>
      </w:r>
      <w:r w:rsidRPr="000830DE">
        <w:rPr>
          <w:rFonts w:asciiTheme="minorHAnsi" w:hAnsiTheme="minorHAnsi" w:cstheme="minorHAnsi"/>
          <w:sz w:val="20"/>
        </w:rPr>
        <w:t xml:space="preserve">Zoznam deklarovaných výdavkov), </w:t>
      </w:r>
    </w:p>
    <w:p w14:paraId="116DC0C3" w14:textId="07CD85C1" w:rsidR="000830DE" w:rsidRPr="0097334F" w:rsidRDefault="000830DE" w:rsidP="00F12BE5">
      <w:pPr>
        <w:pStyle w:val="Odsekzoznamu"/>
        <w:keepNext/>
        <w:numPr>
          <w:ilvl w:val="0"/>
          <w:numId w:val="48"/>
        </w:numPr>
        <w:autoSpaceDE w:val="0"/>
        <w:autoSpaceDN w:val="0"/>
        <w:adjustRightInd w:val="0"/>
        <w:spacing w:after="120" w:line="276" w:lineRule="auto"/>
        <w:ind w:left="993" w:hanging="284"/>
        <w:rPr>
          <w:rFonts w:asciiTheme="minorHAnsi" w:hAnsiTheme="minorHAnsi" w:cstheme="minorHAnsi"/>
          <w:sz w:val="20"/>
        </w:rPr>
      </w:pPr>
      <w:r w:rsidRPr="0097334F">
        <w:rPr>
          <w:rFonts w:asciiTheme="minorHAnsi" w:hAnsiTheme="minorHAnsi" w:cstheme="minorHAnsi"/>
          <w:b/>
          <w:sz w:val="20"/>
        </w:rPr>
        <w:t>účtovné a daňové doklady a podporná dokumentácia k nim</w:t>
      </w:r>
      <w:r w:rsidRPr="0097334F">
        <w:rPr>
          <w:rFonts w:asciiTheme="minorHAnsi" w:hAnsiTheme="minorHAnsi" w:cstheme="minorHAnsi"/>
          <w:sz w:val="20"/>
        </w:rPr>
        <w:t xml:space="preserve">: </w:t>
      </w:r>
    </w:p>
    <w:p w14:paraId="64BE4367" w14:textId="77777777" w:rsidR="000830DE" w:rsidRDefault="000830DE" w:rsidP="00F12BE5">
      <w:pPr>
        <w:pStyle w:val="Odsekzoznamu"/>
        <w:numPr>
          <w:ilvl w:val="0"/>
          <w:numId w:val="47"/>
        </w:numPr>
        <w:autoSpaceDE w:val="0"/>
        <w:autoSpaceDN w:val="0"/>
        <w:adjustRightInd w:val="0"/>
        <w:spacing w:line="276" w:lineRule="auto"/>
        <w:ind w:left="1434" w:hanging="357"/>
        <w:jc w:val="both"/>
        <w:rPr>
          <w:rFonts w:asciiTheme="minorHAnsi" w:hAnsiTheme="minorHAnsi" w:cstheme="minorHAnsi"/>
          <w:sz w:val="20"/>
        </w:rPr>
      </w:pPr>
      <w:r w:rsidRPr="000830DE">
        <w:rPr>
          <w:rFonts w:asciiTheme="minorHAnsi" w:hAnsiTheme="minorHAnsi" w:cstheme="minorHAnsi"/>
          <w:sz w:val="20"/>
        </w:rPr>
        <w:t xml:space="preserve">faktúra spĺňajúca náležitosti § 74 zákona o DPH, príp. účtovné doklady rovnocennej dôkaznej hodnoty; </w:t>
      </w:r>
    </w:p>
    <w:p w14:paraId="76E6A485" w14:textId="40DBD964" w:rsidR="000830DE" w:rsidRDefault="000830DE" w:rsidP="00F12BE5">
      <w:pPr>
        <w:pStyle w:val="Odsekzoznamu"/>
        <w:numPr>
          <w:ilvl w:val="0"/>
          <w:numId w:val="47"/>
        </w:numPr>
        <w:autoSpaceDE w:val="0"/>
        <w:autoSpaceDN w:val="0"/>
        <w:adjustRightInd w:val="0"/>
        <w:spacing w:line="276" w:lineRule="auto"/>
        <w:ind w:left="1434" w:hanging="357"/>
        <w:jc w:val="both"/>
        <w:rPr>
          <w:rFonts w:asciiTheme="minorHAnsi" w:hAnsiTheme="minorHAnsi" w:cstheme="minorHAnsi"/>
          <w:sz w:val="20"/>
        </w:rPr>
      </w:pPr>
      <w:r w:rsidRPr="000830DE">
        <w:rPr>
          <w:rFonts w:asciiTheme="minorHAnsi" w:hAnsiTheme="minorHAnsi" w:cstheme="minorHAnsi"/>
          <w:sz w:val="20"/>
        </w:rPr>
        <w:t>súhrnné účtovné doklady - napr. pre súpis nárokovaných výdavkov pre vybraný druh vý</w:t>
      </w:r>
      <w:r w:rsidR="0097334F">
        <w:rPr>
          <w:rFonts w:asciiTheme="minorHAnsi" w:hAnsiTheme="minorHAnsi" w:cstheme="minorHAnsi"/>
          <w:sz w:val="20"/>
        </w:rPr>
        <w:t xml:space="preserve">davkov, </w:t>
      </w:r>
      <w:r w:rsidRPr="000830DE">
        <w:rPr>
          <w:rFonts w:asciiTheme="minorHAnsi" w:hAnsiTheme="minorHAnsi" w:cstheme="minorHAnsi"/>
          <w:sz w:val="20"/>
        </w:rPr>
        <w:t xml:space="preserve">súhrnný účtovný doklad pre paušálnu </w:t>
      </w:r>
      <w:r w:rsidR="0097334F">
        <w:rPr>
          <w:rFonts w:asciiTheme="minorHAnsi" w:hAnsiTheme="minorHAnsi" w:cstheme="minorHAnsi"/>
          <w:sz w:val="20"/>
        </w:rPr>
        <w:t>sadzbu,</w:t>
      </w:r>
      <w:r w:rsidRPr="000830DE">
        <w:rPr>
          <w:rFonts w:asciiTheme="minorHAnsi" w:hAnsiTheme="minorHAnsi" w:cstheme="minorHAnsi"/>
          <w:sz w:val="20"/>
        </w:rPr>
        <w:t xml:space="preserve"> resp. súhrnný ú</w:t>
      </w:r>
      <w:r w:rsidR="0097334F">
        <w:rPr>
          <w:rFonts w:asciiTheme="minorHAnsi" w:hAnsiTheme="minorHAnsi" w:cstheme="minorHAnsi"/>
          <w:sz w:val="20"/>
        </w:rPr>
        <w:t>čtovný doklad - mzdové výdavky</w:t>
      </w:r>
      <w:r w:rsidR="0051169C">
        <w:rPr>
          <w:rFonts w:asciiTheme="minorHAnsi" w:hAnsiTheme="minorHAnsi" w:cstheme="minorHAnsi"/>
          <w:sz w:val="20"/>
        </w:rPr>
        <w:t xml:space="preserve"> (ktorý sa uplatňuje aj v prípade vykazovania výdavkov systémom sumarizačných hárkov)</w:t>
      </w:r>
      <w:r w:rsidR="0097334F">
        <w:rPr>
          <w:rFonts w:asciiTheme="minorHAnsi" w:hAnsiTheme="minorHAnsi" w:cstheme="minorHAnsi"/>
          <w:sz w:val="20"/>
        </w:rPr>
        <w:t>;</w:t>
      </w:r>
    </w:p>
    <w:p w14:paraId="3F83E475" w14:textId="77777777" w:rsidR="000830DE" w:rsidRDefault="000830DE" w:rsidP="00F12BE5">
      <w:pPr>
        <w:pStyle w:val="Odsekzoznamu"/>
        <w:numPr>
          <w:ilvl w:val="0"/>
          <w:numId w:val="47"/>
        </w:numPr>
        <w:autoSpaceDE w:val="0"/>
        <w:autoSpaceDN w:val="0"/>
        <w:adjustRightInd w:val="0"/>
        <w:spacing w:line="276" w:lineRule="auto"/>
        <w:ind w:left="1434" w:hanging="357"/>
        <w:jc w:val="both"/>
        <w:rPr>
          <w:rFonts w:asciiTheme="minorHAnsi" w:hAnsiTheme="minorHAnsi" w:cstheme="minorHAnsi"/>
          <w:sz w:val="20"/>
        </w:rPr>
      </w:pPr>
      <w:r w:rsidRPr="000830DE">
        <w:rPr>
          <w:rFonts w:asciiTheme="minorHAnsi" w:hAnsiTheme="minorHAnsi" w:cstheme="minorHAnsi"/>
          <w:sz w:val="20"/>
        </w:rPr>
        <w:t xml:space="preserve"> prílohy faktúr/účtovných dokladov; </w:t>
      </w:r>
    </w:p>
    <w:p w14:paraId="4A7E6025" w14:textId="77777777" w:rsidR="000830DE" w:rsidRDefault="000830DE" w:rsidP="00F12BE5">
      <w:pPr>
        <w:pStyle w:val="Odsekzoznamu"/>
        <w:numPr>
          <w:ilvl w:val="0"/>
          <w:numId w:val="47"/>
        </w:numPr>
        <w:autoSpaceDE w:val="0"/>
        <w:autoSpaceDN w:val="0"/>
        <w:adjustRightInd w:val="0"/>
        <w:spacing w:line="276" w:lineRule="auto"/>
        <w:ind w:left="1434" w:hanging="357"/>
        <w:jc w:val="both"/>
        <w:rPr>
          <w:rFonts w:asciiTheme="minorHAnsi" w:hAnsiTheme="minorHAnsi" w:cstheme="minorHAnsi"/>
          <w:sz w:val="20"/>
        </w:rPr>
      </w:pPr>
      <w:r w:rsidRPr="000830DE">
        <w:rPr>
          <w:rFonts w:asciiTheme="minorHAnsi" w:hAnsiTheme="minorHAnsi" w:cstheme="minorHAnsi"/>
          <w:sz w:val="20"/>
        </w:rPr>
        <w:t xml:space="preserve">interné doklady prijímateľa (napr. krycí list faktúry; platobný poukaz k faktúre; likvidačný list/v prípade, ak sa vyhotovuje); </w:t>
      </w:r>
    </w:p>
    <w:p w14:paraId="4A0325AF" w14:textId="2A2026B5" w:rsidR="000830DE" w:rsidRDefault="000830DE" w:rsidP="00F12BE5">
      <w:pPr>
        <w:pStyle w:val="Odsekzoznamu"/>
        <w:numPr>
          <w:ilvl w:val="0"/>
          <w:numId w:val="47"/>
        </w:numPr>
        <w:autoSpaceDE w:val="0"/>
        <w:autoSpaceDN w:val="0"/>
        <w:adjustRightInd w:val="0"/>
        <w:spacing w:line="276" w:lineRule="auto"/>
        <w:ind w:left="1434" w:hanging="357"/>
        <w:jc w:val="both"/>
        <w:rPr>
          <w:rFonts w:asciiTheme="minorHAnsi" w:hAnsiTheme="minorHAnsi" w:cstheme="minorHAnsi"/>
          <w:sz w:val="20"/>
        </w:rPr>
      </w:pPr>
      <w:r w:rsidRPr="000830DE">
        <w:rPr>
          <w:rFonts w:asciiTheme="minorHAnsi" w:hAnsiTheme="minorHAnsi" w:cstheme="minorHAnsi"/>
          <w:sz w:val="20"/>
        </w:rPr>
        <w:t>podklady pre vyplnenie súhrnného účtovného dokladu - napr. výpočet oprávnených mzdových výdavkov zamestnancov</w:t>
      </w:r>
      <w:r w:rsidR="0097334F">
        <w:rPr>
          <w:rFonts w:asciiTheme="minorHAnsi" w:hAnsiTheme="minorHAnsi" w:cstheme="minorHAnsi"/>
          <w:sz w:val="20"/>
        </w:rPr>
        <w:t>,</w:t>
      </w:r>
      <w:r w:rsidRPr="000830DE">
        <w:rPr>
          <w:rFonts w:asciiTheme="minorHAnsi" w:hAnsiTheme="minorHAnsi" w:cstheme="minorHAnsi"/>
          <w:sz w:val="20"/>
        </w:rPr>
        <w:t xml:space="preserve"> resp. </w:t>
      </w:r>
      <w:proofErr w:type="spellStart"/>
      <w:r w:rsidR="0097334F">
        <w:rPr>
          <w:rFonts w:asciiTheme="minorHAnsi" w:hAnsiTheme="minorHAnsi" w:cstheme="minorHAnsi"/>
          <w:sz w:val="20"/>
        </w:rPr>
        <w:t>dohodárov</w:t>
      </w:r>
      <w:proofErr w:type="spellEnd"/>
      <w:r w:rsidR="0097334F">
        <w:rPr>
          <w:rFonts w:asciiTheme="minorHAnsi" w:hAnsiTheme="minorHAnsi" w:cstheme="minorHAnsi"/>
          <w:sz w:val="20"/>
        </w:rPr>
        <w:t>;</w:t>
      </w:r>
    </w:p>
    <w:p w14:paraId="316899F6" w14:textId="26F953DD" w:rsidR="000830DE" w:rsidRDefault="000830DE" w:rsidP="00F12BE5">
      <w:pPr>
        <w:pStyle w:val="Odsekzoznamu"/>
        <w:numPr>
          <w:ilvl w:val="0"/>
          <w:numId w:val="47"/>
        </w:numPr>
        <w:autoSpaceDE w:val="0"/>
        <w:autoSpaceDN w:val="0"/>
        <w:adjustRightInd w:val="0"/>
        <w:spacing w:line="276" w:lineRule="auto"/>
        <w:ind w:left="1434" w:hanging="357"/>
        <w:jc w:val="both"/>
        <w:rPr>
          <w:rFonts w:asciiTheme="minorHAnsi" w:hAnsiTheme="minorHAnsi" w:cstheme="minorHAnsi"/>
          <w:sz w:val="20"/>
        </w:rPr>
      </w:pPr>
      <w:r w:rsidRPr="000830DE">
        <w:rPr>
          <w:rFonts w:asciiTheme="minorHAnsi" w:hAnsiTheme="minorHAnsi" w:cstheme="minorHAnsi"/>
          <w:sz w:val="20"/>
        </w:rPr>
        <w:t>bankové výpisy, príjmové a</w:t>
      </w:r>
      <w:r w:rsidR="0097334F">
        <w:rPr>
          <w:rFonts w:asciiTheme="minorHAnsi" w:hAnsiTheme="minorHAnsi" w:cstheme="minorHAnsi"/>
          <w:sz w:val="20"/>
        </w:rPr>
        <w:t xml:space="preserve"> výdavkové pokladničné doklady</w:t>
      </w:r>
      <w:r w:rsidRPr="000830DE">
        <w:rPr>
          <w:rFonts w:asciiTheme="minorHAnsi" w:hAnsiTheme="minorHAnsi" w:cstheme="minorHAnsi"/>
          <w:sz w:val="20"/>
        </w:rPr>
        <w:t xml:space="preserve">; </w:t>
      </w:r>
    </w:p>
    <w:p w14:paraId="5FE18AE8" w14:textId="77777777" w:rsidR="000830DE" w:rsidRDefault="000830DE" w:rsidP="00F12BE5">
      <w:pPr>
        <w:pStyle w:val="Odsekzoznamu"/>
        <w:numPr>
          <w:ilvl w:val="0"/>
          <w:numId w:val="47"/>
        </w:numPr>
        <w:autoSpaceDE w:val="0"/>
        <w:autoSpaceDN w:val="0"/>
        <w:adjustRightInd w:val="0"/>
        <w:spacing w:line="276" w:lineRule="auto"/>
        <w:ind w:left="1434" w:hanging="357"/>
        <w:jc w:val="both"/>
        <w:rPr>
          <w:rFonts w:asciiTheme="minorHAnsi" w:hAnsiTheme="minorHAnsi" w:cstheme="minorHAnsi"/>
          <w:sz w:val="20"/>
        </w:rPr>
      </w:pPr>
      <w:r w:rsidRPr="000830DE">
        <w:rPr>
          <w:rFonts w:asciiTheme="minorHAnsi" w:hAnsiTheme="minorHAnsi" w:cstheme="minorHAnsi"/>
          <w:sz w:val="20"/>
        </w:rPr>
        <w:t xml:space="preserve">účtovné záznamy z účtovníctva prijímateľa, </w:t>
      </w:r>
    </w:p>
    <w:p w14:paraId="612C9049" w14:textId="535430D0" w:rsidR="000830DE" w:rsidRPr="000830DE" w:rsidRDefault="000830DE" w:rsidP="00F12BE5">
      <w:pPr>
        <w:pStyle w:val="Odsekzoznamu"/>
        <w:numPr>
          <w:ilvl w:val="0"/>
          <w:numId w:val="47"/>
        </w:numPr>
        <w:autoSpaceDE w:val="0"/>
        <w:autoSpaceDN w:val="0"/>
        <w:adjustRightInd w:val="0"/>
        <w:spacing w:after="134" w:line="276" w:lineRule="auto"/>
        <w:jc w:val="both"/>
        <w:rPr>
          <w:rFonts w:asciiTheme="minorHAnsi" w:hAnsiTheme="minorHAnsi" w:cstheme="minorHAnsi"/>
          <w:sz w:val="20"/>
        </w:rPr>
      </w:pPr>
      <w:r w:rsidRPr="000830DE">
        <w:rPr>
          <w:rFonts w:asciiTheme="minorHAnsi" w:hAnsiTheme="minorHAnsi" w:cstheme="minorHAnsi"/>
          <w:sz w:val="20"/>
        </w:rPr>
        <w:t xml:space="preserve">iné relevantné prílohy. </w:t>
      </w:r>
    </w:p>
    <w:p w14:paraId="047FE02D" w14:textId="4E52EEAF" w:rsidR="00187621" w:rsidRDefault="000830DE" w:rsidP="000B454B">
      <w:pPr>
        <w:pStyle w:val="Odsekzoznamu"/>
        <w:numPr>
          <w:ilvl w:val="0"/>
          <w:numId w:val="9"/>
        </w:numPr>
        <w:autoSpaceDE w:val="0"/>
        <w:autoSpaceDN w:val="0"/>
        <w:adjustRightInd w:val="0"/>
        <w:spacing w:after="120" w:line="276" w:lineRule="auto"/>
        <w:ind w:left="425" w:hanging="425"/>
        <w:jc w:val="both"/>
        <w:rPr>
          <w:rFonts w:asciiTheme="minorHAnsi" w:hAnsiTheme="minorHAnsi" w:cstheme="minorHAnsi"/>
          <w:sz w:val="20"/>
        </w:rPr>
      </w:pPr>
      <w:r w:rsidRPr="000830DE">
        <w:rPr>
          <w:rFonts w:asciiTheme="minorHAnsi" w:hAnsiTheme="minorHAnsi" w:cstheme="minorHAnsi"/>
          <w:sz w:val="20"/>
        </w:rPr>
        <w:t xml:space="preserve">Účtovné doklady a podpornú dokumentáciu k nim predkladá prijímateľ </w:t>
      </w:r>
      <w:r w:rsidR="0097334F">
        <w:rPr>
          <w:rFonts w:asciiTheme="minorHAnsi" w:hAnsiTheme="minorHAnsi" w:cstheme="minorHAnsi"/>
          <w:sz w:val="20"/>
        </w:rPr>
        <w:t>SO</w:t>
      </w:r>
      <w:r w:rsidRPr="000830DE">
        <w:rPr>
          <w:rFonts w:asciiTheme="minorHAnsi" w:hAnsiTheme="minorHAnsi" w:cstheme="minorHAnsi"/>
          <w:sz w:val="20"/>
        </w:rPr>
        <w:t xml:space="preserve"> v</w:t>
      </w:r>
      <w:r w:rsidR="0097334F">
        <w:rPr>
          <w:rFonts w:asciiTheme="minorHAnsi" w:hAnsiTheme="minorHAnsi" w:cstheme="minorHAnsi"/>
          <w:sz w:val="20"/>
        </w:rPr>
        <w:t xml:space="preserve"> </w:t>
      </w:r>
      <w:r w:rsidR="00187621">
        <w:rPr>
          <w:rFonts w:asciiTheme="minorHAnsi" w:hAnsiTheme="minorHAnsi" w:cstheme="minorHAnsi"/>
          <w:sz w:val="20"/>
        </w:rPr>
        <w:t xml:space="preserve">rámci spisu verejnej časti </w:t>
      </w:r>
      <w:r w:rsidR="00187621" w:rsidRPr="00187621">
        <w:rPr>
          <w:rFonts w:asciiTheme="minorHAnsi" w:hAnsiTheme="minorHAnsi" w:cstheme="minorHAnsi"/>
          <w:b/>
          <w:sz w:val="20"/>
        </w:rPr>
        <w:t>ITMS</w:t>
      </w:r>
      <w:r w:rsidR="00C525EB" w:rsidRPr="00C525EB">
        <w:rPr>
          <w:rFonts w:asciiTheme="minorHAnsi" w:hAnsiTheme="minorHAnsi" w:cstheme="minorHAnsi"/>
          <w:b/>
          <w:sz w:val="20"/>
        </w:rPr>
        <w:t>21+</w:t>
      </w:r>
      <w:r w:rsidR="00C525EB">
        <w:rPr>
          <w:rFonts w:asciiTheme="minorHAnsi" w:hAnsiTheme="minorHAnsi" w:cstheme="minorHAnsi"/>
          <w:b/>
          <w:sz w:val="20"/>
        </w:rPr>
        <w:t>.</w:t>
      </w:r>
    </w:p>
    <w:p w14:paraId="15C61747" w14:textId="7462B4D9" w:rsidR="00187621" w:rsidRPr="00187621" w:rsidRDefault="00187621" w:rsidP="000B454B">
      <w:pPr>
        <w:pStyle w:val="Odsekzoznamu"/>
        <w:numPr>
          <w:ilvl w:val="0"/>
          <w:numId w:val="9"/>
        </w:numPr>
        <w:autoSpaceDE w:val="0"/>
        <w:autoSpaceDN w:val="0"/>
        <w:adjustRightInd w:val="0"/>
        <w:spacing w:after="120" w:line="276" w:lineRule="auto"/>
        <w:ind w:left="425" w:hanging="425"/>
        <w:jc w:val="both"/>
        <w:rPr>
          <w:rFonts w:asciiTheme="minorHAnsi" w:hAnsiTheme="minorHAnsi" w:cstheme="minorHAnsi"/>
          <w:sz w:val="20"/>
        </w:rPr>
      </w:pPr>
      <w:r w:rsidRPr="00187621">
        <w:rPr>
          <w:rFonts w:asciiTheme="minorHAnsi" w:hAnsiTheme="minorHAnsi" w:cstheme="minorHAnsi"/>
          <w:sz w:val="20"/>
        </w:rPr>
        <w:t>Preukazovanie oprávnenosti výdavkov formou účtovných dokladov pri výdavkoch vykazovaných</w:t>
      </w:r>
      <w:r>
        <w:rPr>
          <w:rFonts w:asciiTheme="minorHAnsi" w:hAnsiTheme="minorHAnsi" w:cstheme="minorHAnsi"/>
          <w:sz w:val="20"/>
        </w:rPr>
        <w:t xml:space="preserve"> </w:t>
      </w:r>
      <w:r w:rsidRPr="00187621">
        <w:rPr>
          <w:rFonts w:asciiTheme="minorHAnsi" w:hAnsiTheme="minorHAnsi" w:cstheme="minorHAnsi"/>
          <w:sz w:val="20"/>
        </w:rPr>
        <w:t>formou zjednodušeného vykazovania výdavkov tvorí výnimku z</w:t>
      </w:r>
      <w:r>
        <w:rPr>
          <w:rFonts w:asciiTheme="minorHAnsi" w:hAnsiTheme="minorHAnsi" w:cstheme="minorHAnsi"/>
          <w:sz w:val="20"/>
        </w:rPr>
        <w:t xml:space="preserve"> pravidiel dokladovania výdavkov </w:t>
      </w:r>
      <w:r w:rsidRPr="00187621">
        <w:rPr>
          <w:rFonts w:asciiTheme="minorHAnsi" w:hAnsiTheme="minorHAnsi" w:cstheme="minorHAnsi"/>
          <w:sz w:val="20"/>
        </w:rPr>
        <w:t>a nie je</w:t>
      </w:r>
      <w:r>
        <w:rPr>
          <w:rFonts w:asciiTheme="minorHAnsi" w:hAnsiTheme="minorHAnsi" w:cstheme="minorHAnsi"/>
          <w:sz w:val="20"/>
        </w:rPr>
        <w:t xml:space="preserve"> </w:t>
      </w:r>
      <w:r w:rsidRPr="00187621">
        <w:rPr>
          <w:rFonts w:asciiTheme="minorHAnsi" w:hAnsiTheme="minorHAnsi" w:cstheme="minorHAnsi"/>
          <w:sz w:val="20"/>
        </w:rPr>
        <w:t>potrebné ich preukazovať účtovným</w:t>
      </w:r>
      <w:r>
        <w:rPr>
          <w:rFonts w:asciiTheme="minorHAnsi" w:hAnsiTheme="minorHAnsi" w:cstheme="minorHAnsi"/>
          <w:sz w:val="20"/>
        </w:rPr>
        <w:t>i dokladmi. Účtovnými dokladmi p</w:t>
      </w:r>
      <w:r w:rsidRPr="00187621">
        <w:rPr>
          <w:rFonts w:asciiTheme="minorHAnsi" w:hAnsiTheme="minorHAnsi" w:cstheme="minorHAnsi"/>
          <w:sz w:val="20"/>
        </w:rPr>
        <w:t>rijímateľ preukáže výdavky,</w:t>
      </w:r>
      <w:r>
        <w:rPr>
          <w:rFonts w:asciiTheme="minorHAnsi" w:hAnsiTheme="minorHAnsi" w:cstheme="minorHAnsi"/>
          <w:sz w:val="20"/>
        </w:rPr>
        <w:t xml:space="preserve"> </w:t>
      </w:r>
      <w:r w:rsidRPr="00187621">
        <w:rPr>
          <w:rFonts w:asciiTheme="minorHAnsi" w:hAnsiTheme="minorHAnsi" w:cstheme="minorHAnsi"/>
          <w:sz w:val="20"/>
        </w:rPr>
        <w:t>ktoré tvoria základňu pre výpočet výdavkov vykazovaných prostredníctvom zjednodušenéh</w:t>
      </w:r>
      <w:r>
        <w:rPr>
          <w:rFonts w:asciiTheme="minorHAnsi" w:hAnsiTheme="minorHAnsi" w:cstheme="minorHAnsi"/>
          <w:sz w:val="20"/>
        </w:rPr>
        <w:t xml:space="preserve">o </w:t>
      </w:r>
      <w:r w:rsidRPr="00187621">
        <w:rPr>
          <w:rFonts w:asciiTheme="minorHAnsi" w:hAnsiTheme="minorHAnsi" w:cstheme="minorHAnsi"/>
          <w:sz w:val="20"/>
        </w:rPr>
        <w:t>vykazovania výdavkov (napr. pri paušál</w:t>
      </w:r>
      <w:r>
        <w:rPr>
          <w:rFonts w:asciiTheme="minorHAnsi" w:hAnsiTheme="minorHAnsi" w:cstheme="minorHAnsi"/>
          <w:sz w:val="20"/>
        </w:rPr>
        <w:t>nej sadzbe na nepriame výdavky p</w:t>
      </w:r>
      <w:r w:rsidRPr="00187621">
        <w:rPr>
          <w:rFonts w:asciiTheme="minorHAnsi" w:hAnsiTheme="minorHAnsi" w:cstheme="minorHAnsi"/>
          <w:sz w:val="20"/>
        </w:rPr>
        <w:t>rijímateľ predloží účtovné</w:t>
      </w:r>
      <w:r>
        <w:rPr>
          <w:rFonts w:asciiTheme="minorHAnsi" w:hAnsiTheme="minorHAnsi" w:cstheme="minorHAnsi"/>
          <w:sz w:val="20"/>
        </w:rPr>
        <w:t xml:space="preserve"> </w:t>
      </w:r>
      <w:r w:rsidRPr="00187621">
        <w:rPr>
          <w:rFonts w:asciiTheme="minorHAnsi" w:hAnsiTheme="minorHAnsi" w:cstheme="minorHAnsi"/>
          <w:sz w:val="20"/>
        </w:rPr>
        <w:t>doklady súvisiace s priamymi výdavkami, ktoré tvoria základňu pre úhradu nepriamych výdavkov). Ak</w:t>
      </w:r>
      <w:r>
        <w:rPr>
          <w:rFonts w:asciiTheme="minorHAnsi" w:hAnsiTheme="minorHAnsi" w:cstheme="minorHAnsi"/>
          <w:sz w:val="20"/>
        </w:rPr>
        <w:t xml:space="preserve"> </w:t>
      </w:r>
      <w:r w:rsidRPr="00187621">
        <w:rPr>
          <w:rFonts w:asciiTheme="minorHAnsi" w:hAnsiTheme="minorHAnsi" w:cstheme="minorHAnsi"/>
          <w:sz w:val="20"/>
        </w:rPr>
        <w:t>je to relevantné, pri oprávnených výdavkoch vyka</w:t>
      </w:r>
      <w:r>
        <w:rPr>
          <w:rFonts w:asciiTheme="minorHAnsi" w:hAnsiTheme="minorHAnsi" w:cstheme="minorHAnsi"/>
          <w:sz w:val="20"/>
        </w:rPr>
        <w:t>zovaných zjednodušenou formou, p</w:t>
      </w:r>
      <w:r w:rsidRPr="00187621">
        <w:rPr>
          <w:rFonts w:asciiTheme="minorHAnsi" w:hAnsiTheme="minorHAnsi" w:cstheme="minorHAnsi"/>
          <w:sz w:val="20"/>
        </w:rPr>
        <w:t>rijímateľ predloží</w:t>
      </w:r>
      <w:r>
        <w:rPr>
          <w:rFonts w:asciiTheme="minorHAnsi" w:hAnsiTheme="minorHAnsi" w:cstheme="minorHAnsi"/>
          <w:sz w:val="20"/>
        </w:rPr>
        <w:t xml:space="preserve"> výstup v súlade so Zmluvou. </w:t>
      </w:r>
    </w:p>
    <w:p w14:paraId="08E7BF1B" w14:textId="77777777" w:rsidR="0097334F" w:rsidRPr="000830DE" w:rsidRDefault="0097334F" w:rsidP="0097334F">
      <w:pPr>
        <w:pStyle w:val="Odsekzoznamu"/>
        <w:autoSpaceDE w:val="0"/>
        <w:autoSpaceDN w:val="0"/>
        <w:adjustRightInd w:val="0"/>
        <w:spacing w:line="276" w:lineRule="auto"/>
        <w:ind w:left="426" w:hanging="426"/>
        <w:rPr>
          <w:rFonts w:asciiTheme="minorHAnsi" w:hAnsiTheme="minorHAnsi" w:cstheme="minorHAnsi"/>
          <w:sz w:val="20"/>
        </w:rPr>
      </w:pPr>
    </w:p>
    <w:p w14:paraId="3314A666" w14:textId="08DDAC29" w:rsidR="000830DE" w:rsidRPr="0051169C" w:rsidRDefault="000830DE" w:rsidP="0097334F">
      <w:pPr>
        <w:pStyle w:val="Odsekzoznamu"/>
        <w:autoSpaceDE w:val="0"/>
        <w:autoSpaceDN w:val="0"/>
        <w:adjustRightInd w:val="0"/>
        <w:spacing w:line="276" w:lineRule="auto"/>
        <w:ind w:left="426" w:hanging="426"/>
        <w:rPr>
          <w:rFonts w:asciiTheme="minorHAnsi" w:hAnsiTheme="minorHAnsi" w:cstheme="minorHAnsi"/>
          <w:i/>
          <w:sz w:val="20"/>
          <w:u w:val="single"/>
        </w:rPr>
      </w:pPr>
      <w:r w:rsidRPr="0051169C">
        <w:rPr>
          <w:rFonts w:asciiTheme="minorHAnsi" w:hAnsiTheme="minorHAnsi" w:cstheme="minorHAnsi"/>
          <w:i/>
          <w:sz w:val="20"/>
          <w:u w:val="single"/>
        </w:rPr>
        <w:t xml:space="preserve">Náležitosti účtovných a daňových dokladov </w:t>
      </w:r>
    </w:p>
    <w:p w14:paraId="3B225F29" w14:textId="77777777" w:rsidR="0097334F" w:rsidRPr="0097334F" w:rsidRDefault="0097334F" w:rsidP="00AC1884">
      <w:pPr>
        <w:pStyle w:val="Odsekzoznamu"/>
        <w:autoSpaceDE w:val="0"/>
        <w:autoSpaceDN w:val="0"/>
        <w:adjustRightInd w:val="0"/>
        <w:spacing w:line="276" w:lineRule="auto"/>
        <w:ind w:left="426" w:hanging="426"/>
        <w:rPr>
          <w:rFonts w:asciiTheme="minorHAnsi" w:hAnsiTheme="minorHAnsi" w:cstheme="minorHAnsi"/>
          <w:b/>
          <w:sz w:val="20"/>
        </w:rPr>
      </w:pPr>
    </w:p>
    <w:p w14:paraId="3A406D39" w14:textId="2C5C838E" w:rsidR="000830DE" w:rsidRPr="000830DE" w:rsidRDefault="000830DE" w:rsidP="000B454B">
      <w:pPr>
        <w:pStyle w:val="Odsekzoznamu"/>
        <w:numPr>
          <w:ilvl w:val="0"/>
          <w:numId w:val="9"/>
        </w:numPr>
        <w:autoSpaceDE w:val="0"/>
        <w:autoSpaceDN w:val="0"/>
        <w:adjustRightInd w:val="0"/>
        <w:spacing w:after="120" w:line="276" w:lineRule="auto"/>
        <w:ind w:left="426" w:hanging="426"/>
        <w:jc w:val="both"/>
        <w:rPr>
          <w:rFonts w:asciiTheme="minorHAnsi" w:hAnsiTheme="minorHAnsi" w:cstheme="minorHAnsi"/>
          <w:sz w:val="20"/>
        </w:rPr>
      </w:pPr>
      <w:r w:rsidRPr="000830DE">
        <w:rPr>
          <w:rFonts w:asciiTheme="minorHAnsi" w:hAnsiTheme="minorHAnsi" w:cstheme="minorHAnsi"/>
          <w:sz w:val="20"/>
        </w:rPr>
        <w:t xml:space="preserve">Faktúra </w:t>
      </w:r>
      <w:r w:rsidR="00AC1884">
        <w:rPr>
          <w:rFonts w:asciiTheme="minorHAnsi" w:hAnsiTheme="minorHAnsi" w:cstheme="minorHAnsi"/>
          <w:sz w:val="20"/>
        </w:rPr>
        <w:t>je podľa</w:t>
      </w:r>
      <w:r w:rsidRPr="000830DE">
        <w:rPr>
          <w:rFonts w:asciiTheme="minorHAnsi" w:hAnsiTheme="minorHAnsi" w:cstheme="minorHAnsi"/>
          <w:sz w:val="20"/>
        </w:rPr>
        <w:t xml:space="preserve"> zákona o DPH daňovým dokladom, ale nespĺňa všetky náležitosti účtovného dokladu definované v § 10 zákona o účtovníctve. </w:t>
      </w:r>
    </w:p>
    <w:p w14:paraId="54AAF933" w14:textId="0C4F9BDD" w:rsidR="000830DE" w:rsidRPr="000830DE" w:rsidRDefault="000830DE" w:rsidP="000B454B">
      <w:pPr>
        <w:pStyle w:val="Odsekzoznamu"/>
        <w:numPr>
          <w:ilvl w:val="0"/>
          <w:numId w:val="9"/>
        </w:numPr>
        <w:autoSpaceDE w:val="0"/>
        <w:autoSpaceDN w:val="0"/>
        <w:adjustRightInd w:val="0"/>
        <w:spacing w:after="120" w:line="276" w:lineRule="auto"/>
        <w:ind w:left="426" w:hanging="426"/>
        <w:jc w:val="both"/>
        <w:rPr>
          <w:rFonts w:asciiTheme="minorHAnsi" w:hAnsiTheme="minorHAnsi" w:cstheme="minorHAnsi"/>
          <w:sz w:val="20"/>
        </w:rPr>
      </w:pPr>
      <w:r w:rsidRPr="0097334F">
        <w:rPr>
          <w:rFonts w:asciiTheme="minorHAnsi" w:hAnsiTheme="minorHAnsi" w:cstheme="minorHAnsi"/>
          <w:b/>
          <w:sz w:val="20"/>
        </w:rPr>
        <w:t>Účtovné doklady</w:t>
      </w:r>
      <w:r w:rsidRPr="000830DE">
        <w:rPr>
          <w:rFonts w:asciiTheme="minorHAnsi" w:hAnsiTheme="minorHAnsi" w:cstheme="minorHAnsi"/>
          <w:sz w:val="20"/>
        </w:rPr>
        <w:t xml:space="preserve"> používané pre preukázanie oprávnenosti výdavkov musia spĺňať náležitosti daňových dokladov stanovených platným ustanovením § 74 zákona o DPH a tiež všeobecné</w:t>
      </w:r>
      <w:r w:rsidR="0097334F">
        <w:rPr>
          <w:rFonts w:asciiTheme="minorHAnsi" w:hAnsiTheme="minorHAnsi" w:cstheme="minorHAnsi"/>
          <w:sz w:val="20"/>
        </w:rPr>
        <w:t xml:space="preserve"> náležitosti účtovného dokladu podľa</w:t>
      </w:r>
      <w:r w:rsidRPr="000830DE">
        <w:rPr>
          <w:rFonts w:asciiTheme="minorHAnsi" w:hAnsiTheme="minorHAnsi" w:cstheme="minorHAnsi"/>
          <w:sz w:val="20"/>
        </w:rPr>
        <w:t xml:space="preserve"> § 10 ods. 1 zákona o účtovníctve vo forme preukázateľného účtovného záznamu: </w:t>
      </w:r>
    </w:p>
    <w:p w14:paraId="409182DD" w14:textId="77777777" w:rsidR="0097334F" w:rsidRDefault="000830DE" w:rsidP="000B454B">
      <w:pPr>
        <w:pStyle w:val="Odsekzoznamu"/>
        <w:numPr>
          <w:ilvl w:val="0"/>
          <w:numId w:val="49"/>
        </w:numPr>
        <w:autoSpaceDE w:val="0"/>
        <w:autoSpaceDN w:val="0"/>
        <w:adjustRightInd w:val="0"/>
        <w:spacing w:line="276" w:lineRule="auto"/>
        <w:ind w:left="1135" w:hanging="284"/>
        <w:rPr>
          <w:rFonts w:asciiTheme="minorHAnsi" w:hAnsiTheme="minorHAnsi" w:cstheme="minorHAnsi"/>
          <w:sz w:val="20"/>
        </w:rPr>
      </w:pPr>
      <w:r w:rsidRPr="0097334F">
        <w:rPr>
          <w:rFonts w:asciiTheme="minorHAnsi" w:hAnsiTheme="minorHAnsi" w:cstheme="minorHAnsi"/>
          <w:sz w:val="20"/>
        </w:rPr>
        <w:lastRenderedPageBreak/>
        <w:t xml:space="preserve">slovné a číselné označenie účtovného dokladu; </w:t>
      </w:r>
    </w:p>
    <w:p w14:paraId="18160BA5" w14:textId="51CDB4B4" w:rsidR="0097334F" w:rsidRDefault="000830DE" w:rsidP="000B454B">
      <w:pPr>
        <w:pStyle w:val="Odsekzoznamu"/>
        <w:numPr>
          <w:ilvl w:val="0"/>
          <w:numId w:val="49"/>
        </w:numPr>
        <w:autoSpaceDE w:val="0"/>
        <w:autoSpaceDN w:val="0"/>
        <w:adjustRightInd w:val="0"/>
        <w:spacing w:line="276" w:lineRule="auto"/>
        <w:ind w:left="1135" w:hanging="284"/>
        <w:rPr>
          <w:rFonts w:asciiTheme="minorHAnsi" w:hAnsiTheme="minorHAnsi" w:cstheme="minorHAnsi"/>
          <w:sz w:val="20"/>
        </w:rPr>
      </w:pPr>
      <w:r w:rsidRPr="0097334F">
        <w:rPr>
          <w:rFonts w:asciiTheme="minorHAnsi" w:hAnsiTheme="minorHAnsi" w:cstheme="minorHAnsi"/>
          <w:sz w:val="20"/>
        </w:rPr>
        <w:t>obsah účtovného prípadu a označenie jeho účastníkov, ak toto nevyplýva z úč</w:t>
      </w:r>
      <w:r w:rsidR="00B41F45">
        <w:rPr>
          <w:rFonts w:asciiTheme="minorHAnsi" w:hAnsiTheme="minorHAnsi" w:cstheme="minorHAnsi"/>
          <w:sz w:val="20"/>
        </w:rPr>
        <w:t>tovného dokladu aspoň nepriamo;</w:t>
      </w:r>
    </w:p>
    <w:p w14:paraId="432542B6" w14:textId="77777777" w:rsidR="0097334F" w:rsidRDefault="000830DE" w:rsidP="000B454B">
      <w:pPr>
        <w:pStyle w:val="Odsekzoznamu"/>
        <w:numPr>
          <w:ilvl w:val="0"/>
          <w:numId w:val="49"/>
        </w:numPr>
        <w:autoSpaceDE w:val="0"/>
        <w:autoSpaceDN w:val="0"/>
        <w:adjustRightInd w:val="0"/>
        <w:spacing w:line="276" w:lineRule="auto"/>
        <w:ind w:left="1135" w:hanging="284"/>
        <w:rPr>
          <w:rFonts w:asciiTheme="minorHAnsi" w:hAnsiTheme="minorHAnsi" w:cstheme="minorHAnsi"/>
          <w:sz w:val="20"/>
        </w:rPr>
      </w:pPr>
      <w:r w:rsidRPr="0097334F">
        <w:rPr>
          <w:rFonts w:asciiTheme="minorHAnsi" w:hAnsiTheme="minorHAnsi" w:cstheme="minorHAnsi"/>
          <w:sz w:val="20"/>
        </w:rPr>
        <w:t xml:space="preserve">peňažnú sumu alebo údaj o cene za mernú jednotku a vyjadrenie množstva; </w:t>
      </w:r>
    </w:p>
    <w:p w14:paraId="3D75CAC2" w14:textId="77777777" w:rsidR="0097334F" w:rsidRDefault="0097334F" w:rsidP="000B454B">
      <w:pPr>
        <w:pStyle w:val="Odsekzoznamu"/>
        <w:numPr>
          <w:ilvl w:val="0"/>
          <w:numId w:val="49"/>
        </w:numPr>
        <w:autoSpaceDE w:val="0"/>
        <w:autoSpaceDN w:val="0"/>
        <w:adjustRightInd w:val="0"/>
        <w:spacing w:line="276" w:lineRule="auto"/>
        <w:ind w:left="1135" w:hanging="284"/>
        <w:rPr>
          <w:rFonts w:asciiTheme="minorHAnsi" w:hAnsiTheme="minorHAnsi" w:cstheme="minorHAnsi"/>
          <w:sz w:val="20"/>
        </w:rPr>
      </w:pPr>
      <w:r w:rsidRPr="0097334F">
        <w:rPr>
          <w:rFonts w:asciiTheme="minorHAnsi" w:hAnsiTheme="minorHAnsi" w:cstheme="minorHAnsi"/>
          <w:sz w:val="20"/>
        </w:rPr>
        <w:t xml:space="preserve">dátum vyhotovenia účtovného dokladu, </w:t>
      </w:r>
    </w:p>
    <w:p w14:paraId="68097A7B" w14:textId="2F71D7EF" w:rsidR="0097334F" w:rsidRPr="0097334F" w:rsidRDefault="0097334F" w:rsidP="000B454B">
      <w:pPr>
        <w:pStyle w:val="Odsekzoznamu"/>
        <w:numPr>
          <w:ilvl w:val="0"/>
          <w:numId w:val="49"/>
        </w:numPr>
        <w:autoSpaceDE w:val="0"/>
        <w:autoSpaceDN w:val="0"/>
        <w:adjustRightInd w:val="0"/>
        <w:spacing w:line="276" w:lineRule="auto"/>
        <w:ind w:left="1135" w:hanging="284"/>
        <w:rPr>
          <w:rFonts w:asciiTheme="minorHAnsi" w:hAnsiTheme="minorHAnsi" w:cstheme="minorHAnsi"/>
          <w:sz w:val="20"/>
        </w:rPr>
      </w:pPr>
      <w:r w:rsidRPr="0097334F">
        <w:rPr>
          <w:rFonts w:asciiTheme="minorHAnsi" w:hAnsiTheme="minorHAnsi" w:cstheme="minorHAnsi"/>
          <w:sz w:val="20"/>
        </w:rPr>
        <w:t xml:space="preserve">dátum uskutočnenia účtovného prípadu, ak nie je zhodný s dátumom vyhotovenia; </w:t>
      </w:r>
    </w:p>
    <w:p w14:paraId="193DC57C" w14:textId="77777777" w:rsidR="0097334F" w:rsidRDefault="0097334F" w:rsidP="000B454B">
      <w:pPr>
        <w:pStyle w:val="Odsekzoznamu"/>
        <w:numPr>
          <w:ilvl w:val="0"/>
          <w:numId w:val="49"/>
        </w:numPr>
        <w:autoSpaceDE w:val="0"/>
        <w:autoSpaceDN w:val="0"/>
        <w:adjustRightInd w:val="0"/>
        <w:spacing w:line="276" w:lineRule="auto"/>
        <w:ind w:left="1135" w:hanging="284"/>
        <w:rPr>
          <w:rFonts w:asciiTheme="minorHAnsi" w:hAnsiTheme="minorHAnsi" w:cstheme="minorHAnsi"/>
          <w:sz w:val="20"/>
        </w:rPr>
      </w:pPr>
      <w:r w:rsidRPr="0097334F">
        <w:rPr>
          <w:rFonts w:asciiTheme="minorHAnsi" w:hAnsiTheme="minorHAnsi" w:cstheme="minorHAnsi"/>
          <w:sz w:val="20"/>
        </w:rPr>
        <w:t xml:space="preserve">podpisový záznam osoby zodpovednej za účtovný prípad a podpisový záznam osoby zodpovednej za jeho zaúčtovanie; </w:t>
      </w:r>
    </w:p>
    <w:p w14:paraId="59306C89" w14:textId="77777777" w:rsidR="0097334F" w:rsidRDefault="0097334F" w:rsidP="000B454B">
      <w:pPr>
        <w:pStyle w:val="Odsekzoznamu"/>
        <w:numPr>
          <w:ilvl w:val="0"/>
          <w:numId w:val="49"/>
        </w:numPr>
        <w:autoSpaceDE w:val="0"/>
        <w:autoSpaceDN w:val="0"/>
        <w:adjustRightInd w:val="0"/>
        <w:spacing w:after="120" w:line="276" w:lineRule="auto"/>
        <w:ind w:left="1134" w:hanging="283"/>
        <w:rPr>
          <w:rFonts w:asciiTheme="minorHAnsi" w:hAnsiTheme="minorHAnsi" w:cstheme="minorHAnsi"/>
          <w:sz w:val="20"/>
        </w:rPr>
      </w:pPr>
      <w:r w:rsidRPr="0097334F">
        <w:rPr>
          <w:rFonts w:asciiTheme="minorHAnsi" w:hAnsiTheme="minorHAnsi" w:cstheme="minorHAnsi"/>
          <w:sz w:val="20"/>
        </w:rPr>
        <w:t xml:space="preserve">označenie účtov, na ktorých sa účtovný prípad zaúčtuje v účtovných jednotkách účtujúcich v sústave podvojného účtovníctva, ak to nevyplýva z programového vybavenia. </w:t>
      </w:r>
    </w:p>
    <w:p w14:paraId="046E9D63" w14:textId="77777777" w:rsidR="0051169C" w:rsidRPr="0051169C" w:rsidRDefault="0051169C" w:rsidP="00326E3F">
      <w:pPr>
        <w:pStyle w:val="Odsekzoznamu"/>
        <w:autoSpaceDE w:val="0"/>
        <w:autoSpaceDN w:val="0"/>
        <w:adjustRightInd w:val="0"/>
        <w:spacing w:line="276" w:lineRule="auto"/>
        <w:ind w:left="426"/>
        <w:jc w:val="both"/>
        <w:rPr>
          <w:rFonts w:asciiTheme="minorHAnsi" w:hAnsiTheme="minorHAnsi" w:cstheme="minorHAnsi"/>
          <w:sz w:val="20"/>
        </w:rPr>
      </w:pPr>
    </w:p>
    <w:p w14:paraId="02F584D0" w14:textId="6C81C8A2" w:rsidR="00326E3F" w:rsidRPr="00326E3F" w:rsidRDefault="00326E3F" w:rsidP="000B454B">
      <w:pPr>
        <w:pStyle w:val="Odsekzoznamu"/>
        <w:numPr>
          <w:ilvl w:val="0"/>
          <w:numId w:val="9"/>
        </w:numPr>
        <w:autoSpaceDE w:val="0"/>
        <w:autoSpaceDN w:val="0"/>
        <w:adjustRightInd w:val="0"/>
        <w:spacing w:line="276" w:lineRule="auto"/>
        <w:ind w:left="426" w:hanging="426"/>
        <w:jc w:val="both"/>
        <w:rPr>
          <w:rFonts w:asciiTheme="minorHAnsi" w:hAnsiTheme="minorHAnsi" w:cstheme="minorHAnsi"/>
          <w:sz w:val="20"/>
        </w:rPr>
      </w:pPr>
      <w:r>
        <w:rPr>
          <w:rFonts w:asciiTheme="minorHAnsi" w:hAnsiTheme="minorHAnsi" w:cstheme="minorHAnsi"/>
          <w:sz w:val="20"/>
        </w:rPr>
        <w:t xml:space="preserve"> </w:t>
      </w:r>
      <w:r w:rsidR="0051169C" w:rsidRPr="00326E3F">
        <w:rPr>
          <w:rFonts w:asciiTheme="minorHAnsi" w:hAnsiTheme="minorHAnsi" w:cstheme="minorHAnsi"/>
          <w:sz w:val="20"/>
        </w:rPr>
        <w:t xml:space="preserve">Medzi prílohy účtovných dokladov zahrnuté do </w:t>
      </w:r>
      <w:proofErr w:type="spellStart"/>
      <w:r w:rsidR="0051169C" w:rsidRPr="00326E3F">
        <w:rPr>
          <w:rFonts w:asciiTheme="minorHAnsi" w:hAnsiTheme="minorHAnsi" w:cstheme="minorHAnsi"/>
          <w:sz w:val="20"/>
        </w:rPr>
        <w:t>ŽoP</w:t>
      </w:r>
      <w:proofErr w:type="spellEnd"/>
      <w:r w:rsidR="0051169C" w:rsidRPr="00326E3F">
        <w:rPr>
          <w:rFonts w:asciiTheme="minorHAnsi" w:hAnsiTheme="minorHAnsi" w:cstheme="minorHAnsi"/>
          <w:sz w:val="20"/>
        </w:rPr>
        <w:t xml:space="preserve"> patria najmä (podľa typu </w:t>
      </w:r>
      <w:proofErr w:type="spellStart"/>
      <w:r w:rsidR="0051169C" w:rsidRPr="00326E3F">
        <w:rPr>
          <w:rFonts w:asciiTheme="minorHAnsi" w:hAnsiTheme="minorHAnsi" w:cstheme="minorHAnsi"/>
          <w:sz w:val="20"/>
        </w:rPr>
        <w:t>Ž</w:t>
      </w:r>
      <w:r w:rsidRPr="00326E3F">
        <w:rPr>
          <w:rFonts w:asciiTheme="minorHAnsi" w:hAnsiTheme="minorHAnsi" w:cstheme="minorHAnsi"/>
          <w:sz w:val="20"/>
        </w:rPr>
        <w:t>oP</w:t>
      </w:r>
      <w:proofErr w:type="spellEnd"/>
      <w:r w:rsidRPr="00326E3F">
        <w:rPr>
          <w:rFonts w:asciiTheme="minorHAnsi" w:hAnsiTheme="minorHAnsi" w:cstheme="minorHAnsi"/>
          <w:sz w:val="20"/>
        </w:rPr>
        <w:t xml:space="preserve"> a typu oprávneného výdavku):</w:t>
      </w:r>
    </w:p>
    <w:p w14:paraId="649C2C7F" w14:textId="77777777" w:rsidR="00326E3F" w:rsidRDefault="00326E3F" w:rsidP="000B454B">
      <w:pPr>
        <w:pStyle w:val="Odsekzoznamu"/>
        <w:numPr>
          <w:ilvl w:val="0"/>
          <w:numId w:val="79"/>
        </w:numPr>
        <w:autoSpaceDE w:val="0"/>
        <w:autoSpaceDN w:val="0"/>
        <w:adjustRightInd w:val="0"/>
        <w:spacing w:line="276" w:lineRule="auto"/>
        <w:ind w:left="1134"/>
        <w:jc w:val="both"/>
        <w:rPr>
          <w:rFonts w:asciiTheme="minorHAnsi" w:hAnsiTheme="minorHAnsi" w:cstheme="minorHAnsi"/>
          <w:sz w:val="20"/>
        </w:rPr>
      </w:pPr>
      <w:r w:rsidRPr="00326E3F">
        <w:rPr>
          <w:rFonts w:asciiTheme="minorHAnsi" w:hAnsiTheme="minorHAnsi" w:cstheme="minorHAnsi"/>
          <w:sz w:val="20"/>
        </w:rPr>
        <w:t>l</w:t>
      </w:r>
      <w:r w:rsidR="0051169C" w:rsidRPr="00326E3F">
        <w:rPr>
          <w:rFonts w:asciiTheme="minorHAnsi" w:hAnsiTheme="minorHAnsi" w:cstheme="minorHAnsi"/>
          <w:sz w:val="20"/>
        </w:rPr>
        <w:t>ikvidačný list (v prípade, ak sa vyhotovuje);</w:t>
      </w:r>
    </w:p>
    <w:p w14:paraId="56EA2AC8" w14:textId="41630D9D" w:rsidR="00326E3F" w:rsidRDefault="0051169C" w:rsidP="000B454B">
      <w:pPr>
        <w:pStyle w:val="Odsekzoznamu"/>
        <w:numPr>
          <w:ilvl w:val="0"/>
          <w:numId w:val="79"/>
        </w:numPr>
        <w:autoSpaceDE w:val="0"/>
        <w:autoSpaceDN w:val="0"/>
        <w:adjustRightInd w:val="0"/>
        <w:spacing w:line="276" w:lineRule="auto"/>
        <w:ind w:left="1134"/>
        <w:jc w:val="both"/>
        <w:rPr>
          <w:rFonts w:asciiTheme="minorHAnsi" w:hAnsiTheme="minorHAnsi" w:cstheme="minorHAnsi"/>
          <w:sz w:val="20"/>
        </w:rPr>
      </w:pPr>
      <w:r w:rsidRPr="00326E3F">
        <w:rPr>
          <w:rFonts w:asciiTheme="minorHAnsi" w:hAnsiTheme="minorHAnsi" w:cstheme="minorHAnsi"/>
          <w:sz w:val="20"/>
        </w:rPr>
        <w:t>účtovné záznamy preukazujúce zaúčtovanie predpisu záväzku a úhrady v účtovníctve prijímateľa</w:t>
      </w:r>
      <w:r w:rsidR="00326E3F">
        <w:rPr>
          <w:rStyle w:val="Odkaznapoznmkupodiarou"/>
          <w:rFonts w:asciiTheme="minorHAnsi" w:hAnsiTheme="minorHAnsi" w:cstheme="minorHAnsi"/>
          <w:sz w:val="20"/>
        </w:rPr>
        <w:footnoteReference w:id="14"/>
      </w:r>
      <w:r w:rsidRPr="00326E3F">
        <w:rPr>
          <w:rFonts w:asciiTheme="minorHAnsi" w:hAnsiTheme="minorHAnsi" w:cstheme="minorHAnsi"/>
          <w:sz w:val="20"/>
        </w:rPr>
        <w:t>;</w:t>
      </w:r>
    </w:p>
    <w:p w14:paraId="0773940D" w14:textId="13D50414" w:rsidR="00326E3F" w:rsidRPr="00326E3F" w:rsidRDefault="0051169C" w:rsidP="000B454B">
      <w:pPr>
        <w:pStyle w:val="Odsekzoznamu"/>
        <w:numPr>
          <w:ilvl w:val="0"/>
          <w:numId w:val="79"/>
        </w:numPr>
        <w:autoSpaceDE w:val="0"/>
        <w:autoSpaceDN w:val="0"/>
        <w:adjustRightInd w:val="0"/>
        <w:spacing w:line="276" w:lineRule="auto"/>
        <w:ind w:left="1134"/>
        <w:jc w:val="both"/>
        <w:rPr>
          <w:rFonts w:asciiTheme="minorHAnsi" w:hAnsiTheme="minorHAnsi" w:cstheme="minorHAnsi"/>
          <w:sz w:val="20"/>
        </w:rPr>
      </w:pPr>
      <w:r w:rsidRPr="00326E3F">
        <w:rPr>
          <w:rFonts w:asciiTheme="minorHAnsi" w:hAnsiTheme="minorHAnsi" w:cstheme="minorHAnsi"/>
          <w:sz w:val="20"/>
        </w:rPr>
        <w:t>záznam o vykonaní základnej finančnej kontroly v zmysle § 7 zákona o finančnej kontrole a audite (ak</w:t>
      </w:r>
      <w:r w:rsidR="00326E3F">
        <w:rPr>
          <w:rFonts w:asciiTheme="minorHAnsi" w:hAnsiTheme="minorHAnsi" w:cstheme="minorHAnsi"/>
          <w:sz w:val="20"/>
        </w:rPr>
        <w:t xml:space="preserve"> </w:t>
      </w:r>
      <w:r w:rsidR="00326E3F" w:rsidRPr="00326E3F">
        <w:rPr>
          <w:rFonts w:asciiTheme="minorHAnsi" w:hAnsiTheme="minorHAnsi" w:cstheme="minorHAnsi"/>
          <w:sz w:val="20"/>
        </w:rPr>
        <w:t>relevantné);</w:t>
      </w:r>
    </w:p>
    <w:p w14:paraId="181BB960" w14:textId="77777777" w:rsidR="00326E3F" w:rsidRDefault="0051169C" w:rsidP="000B454B">
      <w:pPr>
        <w:pStyle w:val="Odsekzoznamu"/>
        <w:numPr>
          <w:ilvl w:val="0"/>
          <w:numId w:val="80"/>
        </w:numPr>
        <w:autoSpaceDE w:val="0"/>
        <w:autoSpaceDN w:val="0"/>
        <w:adjustRightInd w:val="0"/>
        <w:spacing w:line="276" w:lineRule="auto"/>
        <w:ind w:left="1134"/>
        <w:jc w:val="both"/>
        <w:rPr>
          <w:rFonts w:asciiTheme="minorHAnsi" w:hAnsiTheme="minorHAnsi" w:cstheme="minorHAnsi"/>
          <w:sz w:val="20"/>
        </w:rPr>
      </w:pPr>
      <w:r w:rsidRPr="00326E3F">
        <w:rPr>
          <w:rFonts w:asciiTheme="minorHAnsi" w:hAnsiTheme="minorHAnsi" w:cstheme="minorHAnsi"/>
          <w:sz w:val="20"/>
        </w:rPr>
        <w:t>výpis z bankového účtu potvrdzujúci prijatie finančných prostriedkov EÚ a ŠR na spolufinancovanie;</w:t>
      </w:r>
    </w:p>
    <w:p w14:paraId="09A4BAD9" w14:textId="672BC2D6" w:rsidR="0051169C" w:rsidRPr="00326E3F" w:rsidRDefault="0051169C" w:rsidP="000B454B">
      <w:pPr>
        <w:pStyle w:val="Odsekzoznamu"/>
        <w:numPr>
          <w:ilvl w:val="0"/>
          <w:numId w:val="80"/>
        </w:numPr>
        <w:autoSpaceDE w:val="0"/>
        <w:autoSpaceDN w:val="0"/>
        <w:adjustRightInd w:val="0"/>
        <w:spacing w:line="276" w:lineRule="auto"/>
        <w:ind w:left="1134"/>
        <w:jc w:val="both"/>
        <w:rPr>
          <w:rFonts w:asciiTheme="minorHAnsi" w:hAnsiTheme="minorHAnsi" w:cstheme="minorHAnsi"/>
          <w:sz w:val="20"/>
        </w:rPr>
      </w:pPr>
      <w:r w:rsidRPr="00326E3F">
        <w:rPr>
          <w:rFonts w:asciiTheme="minorHAnsi" w:hAnsiTheme="minorHAnsi" w:cstheme="minorHAnsi"/>
          <w:sz w:val="20"/>
        </w:rPr>
        <w:t>účtovný záznam preukazujúci zaúčtovanie príjmu prostriedkov na osobitný bankový účet v</w:t>
      </w:r>
      <w:r w:rsidR="00326E3F">
        <w:rPr>
          <w:rFonts w:asciiTheme="minorHAnsi" w:hAnsiTheme="minorHAnsi" w:cstheme="minorHAnsi"/>
          <w:sz w:val="20"/>
        </w:rPr>
        <w:t> </w:t>
      </w:r>
      <w:r w:rsidRPr="00326E3F">
        <w:rPr>
          <w:rFonts w:asciiTheme="minorHAnsi" w:hAnsiTheme="minorHAnsi" w:cstheme="minorHAnsi"/>
          <w:sz w:val="20"/>
        </w:rPr>
        <w:t>účtovníctve</w:t>
      </w:r>
      <w:r w:rsidR="00326E3F">
        <w:rPr>
          <w:rFonts w:asciiTheme="minorHAnsi" w:hAnsiTheme="minorHAnsi" w:cstheme="minorHAnsi"/>
          <w:sz w:val="20"/>
        </w:rPr>
        <w:t xml:space="preserve"> </w:t>
      </w:r>
      <w:r w:rsidRPr="00326E3F">
        <w:rPr>
          <w:rFonts w:asciiTheme="minorHAnsi" w:hAnsiTheme="minorHAnsi" w:cstheme="minorHAnsi"/>
          <w:sz w:val="20"/>
        </w:rPr>
        <w:t>prijímateľa, príp. účtovný zápis z účtovných kníh;</w:t>
      </w:r>
    </w:p>
    <w:p w14:paraId="27DCBA98" w14:textId="7DAB3878" w:rsidR="0051169C" w:rsidRPr="00326E3F" w:rsidRDefault="0051169C" w:rsidP="000B454B">
      <w:pPr>
        <w:pStyle w:val="Odsekzoznamu"/>
        <w:numPr>
          <w:ilvl w:val="0"/>
          <w:numId w:val="81"/>
        </w:numPr>
        <w:autoSpaceDE w:val="0"/>
        <w:autoSpaceDN w:val="0"/>
        <w:adjustRightInd w:val="0"/>
        <w:spacing w:line="276" w:lineRule="auto"/>
        <w:ind w:left="1134"/>
        <w:jc w:val="both"/>
        <w:rPr>
          <w:rFonts w:asciiTheme="minorHAnsi" w:hAnsiTheme="minorHAnsi" w:cstheme="minorHAnsi"/>
          <w:sz w:val="20"/>
        </w:rPr>
      </w:pPr>
      <w:r w:rsidRPr="00326E3F">
        <w:rPr>
          <w:rFonts w:asciiTheme="minorHAnsi" w:hAnsiTheme="minorHAnsi" w:cstheme="minorHAnsi"/>
          <w:sz w:val="20"/>
        </w:rPr>
        <w:t xml:space="preserve">doklad o úhrade/výpis z bankového účtu potvrdzujúci úhradu účtovného dokladu (v prípade </w:t>
      </w:r>
      <w:proofErr w:type="spellStart"/>
      <w:r w:rsidRPr="00326E3F">
        <w:rPr>
          <w:rFonts w:asciiTheme="minorHAnsi" w:hAnsiTheme="minorHAnsi" w:cstheme="minorHAnsi"/>
          <w:sz w:val="20"/>
        </w:rPr>
        <w:t>ŽoP</w:t>
      </w:r>
      <w:proofErr w:type="spellEnd"/>
      <w:r w:rsidRPr="00326E3F">
        <w:rPr>
          <w:rFonts w:asciiTheme="minorHAnsi" w:hAnsiTheme="minorHAnsi" w:cstheme="minorHAnsi"/>
          <w:sz w:val="20"/>
        </w:rPr>
        <w:t xml:space="preserve"> -–</w:t>
      </w:r>
      <w:r w:rsidR="00326E3F">
        <w:rPr>
          <w:rFonts w:asciiTheme="minorHAnsi" w:hAnsiTheme="minorHAnsi" w:cstheme="minorHAnsi"/>
          <w:sz w:val="20"/>
        </w:rPr>
        <w:t xml:space="preserve"> </w:t>
      </w:r>
      <w:proofErr w:type="spellStart"/>
      <w:r w:rsidR="00836001">
        <w:rPr>
          <w:rFonts w:asciiTheme="minorHAnsi" w:hAnsiTheme="minorHAnsi" w:cstheme="minorHAnsi"/>
          <w:sz w:val="20"/>
        </w:rPr>
        <w:t>predfinancovanie</w:t>
      </w:r>
      <w:proofErr w:type="spellEnd"/>
      <w:r w:rsidR="00836001">
        <w:rPr>
          <w:rFonts w:asciiTheme="minorHAnsi" w:hAnsiTheme="minorHAnsi" w:cstheme="minorHAnsi"/>
          <w:sz w:val="20"/>
        </w:rPr>
        <w:t xml:space="preserve"> a zálohová platba uvedené</w:t>
      </w:r>
      <w:r w:rsidRPr="00326E3F">
        <w:rPr>
          <w:rFonts w:asciiTheme="minorHAnsi" w:hAnsiTheme="minorHAnsi" w:cstheme="minorHAnsi"/>
          <w:sz w:val="20"/>
        </w:rPr>
        <w:t xml:space="preserve"> nie je relevantné);</w:t>
      </w:r>
    </w:p>
    <w:p w14:paraId="4CC8AB43" w14:textId="51DFDD2F" w:rsidR="0051169C" w:rsidRPr="00326E3F" w:rsidRDefault="0051169C" w:rsidP="000B454B">
      <w:pPr>
        <w:pStyle w:val="Odsekzoznamu"/>
        <w:numPr>
          <w:ilvl w:val="0"/>
          <w:numId w:val="81"/>
        </w:numPr>
        <w:autoSpaceDE w:val="0"/>
        <w:autoSpaceDN w:val="0"/>
        <w:adjustRightInd w:val="0"/>
        <w:spacing w:after="120" w:line="276" w:lineRule="auto"/>
        <w:ind w:left="1134"/>
        <w:jc w:val="both"/>
        <w:rPr>
          <w:rFonts w:asciiTheme="minorHAnsi" w:hAnsiTheme="minorHAnsi" w:cstheme="minorHAnsi"/>
          <w:sz w:val="20"/>
        </w:rPr>
      </w:pPr>
      <w:r w:rsidRPr="00326E3F">
        <w:rPr>
          <w:rFonts w:asciiTheme="minorHAnsi" w:hAnsiTheme="minorHAnsi" w:cstheme="minorHAnsi"/>
          <w:sz w:val="20"/>
        </w:rPr>
        <w:t>výpočet oprávnenej výšky výdavku (ak relevantné).</w:t>
      </w:r>
    </w:p>
    <w:p w14:paraId="1D63449B" w14:textId="3B65D5D2" w:rsidR="0097334F" w:rsidRPr="0097334F" w:rsidRDefault="0097334F" w:rsidP="000B454B">
      <w:pPr>
        <w:pStyle w:val="Odsekzoznamu"/>
        <w:numPr>
          <w:ilvl w:val="0"/>
          <w:numId w:val="9"/>
        </w:numPr>
        <w:autoSpaceDE w:val="0"/>
        <w:autoSpaceDN w:val="0"/>
        <w:adjustRightInd w:val="0"/>
        <w:spacing w:after="120" w:line="276" w:lineRule="auto"/>
        <w:ind w:left="426" w:hanging="426"/>
        <w:jc w:val="both"/>
        <w:rPr>
          <w:rFonts w:asciiTheme="minorHAnsi" w:hAnsiTheme="minorHAnsi" w:cstheme="minorHAnsi"/>
          <w:sz w:val="20"/>
        </w:rPr>
      </w:pPr>
      <w:r w:rsidRPr="00B41F45">
        <w:rPr>
          <w:rFonts w:asciiTheme="minorHAnsi" w:hAnsiTheme="minorHAnsi" w:cstheme="minorHAnsi"/>
          <w:b/>
          <w:sz w:val="20"/>
          <w:szCs w:val="20"/>
        </w:rPr>
        <w:t>Dokladom o úhrade účtovného dokladu</w:t>
      </w:r>
      <w:r w:rsidRPr="0097334F">
        <w:rPr>
          <w:rFonts w:asciiTheme="minorHAnsi" w:hAnsiTheme="minorHAnsi" w:cstheme="minorHAnsi"/>
          <w:sz w:val="20"/>
          <w:szCs w:val="20"/>
        </w:rPr>
        <w:t xml:space="preserve"> je predovšetkým výpis z bankového účtu prijímateľa, resp. v relevantných prípadoch výpis z osobitného bankového účtu prijímateľa alebo v odôvodnených prípadoch potvrdenie banky o úhrade účtovného dokladu dodávateľovi.</w:t>
      </w:r>
    </w:p>
    <w:p w14:paraId="4C1AE228" w14:textId="77777777" w:rsidR="0097334F" w:rsidRPr="0097334F" w:rsidRDefault="0097334F" w:rsidP="000B454B">
      <w:pPr>
        <w:pStyle w:val="Odsekzoznamu"/>
        <w:numPr>
          <w:ilvl w:val="0"/>
          <w:numId w:val="9"/>
        </w:numPr>
        <w:autoSpaceDE w:val="0"/>
        <w:autoSpaceDN w:val="0"/>
        <w:adjustRightInd w:val="0"/>
        <w:spacing w:after="120" w:line="276" w:lineRule="auto"/>
        <w:ind w:left="426" w:hanging="426"/>
        <w:rPr>
          <w:rFonts w:asciiTheme="minorHAnsi" w:hAnsiTheme="minorHAnsi" w:cstheme="minorHAnsi"/>
          <w:sz w:val="20"/>
        </w:rPr>
      </w:pPr>
      <w:r w:rsidRPr="0097334F">
        <w:rPr>
          <w:rFonts w:asciiTheme="minorHAnsi" w:hAnsiTheme="minorHAnsi" w:cstheme="minorHAnsi"/>
          <w:sz w:val="20"/>
          <w:szCs w:val="20"/>
        </w:rPr>
        <w:t>Doklad o úhrade, resp. potvrdenie banky o úhrade musí spĺňať tieto náležitosti:</w:t>
      </w:r>
    </w:p>
    <w:p w14:paraId="1E1040F4" w14:textId="667F2173" w:rsidR="0097334F" w:rsidRPr="0097334F" w:rsidRDefault="0097334F" w:rsidP="000B454B">
      <w:pPr>
        <w:pStyle w:val="Odsekzoznamu"/>
        <w:numPr>
          <w:ilvl w:val="0"/>
          <w:numId w:val="50"/>
        </w:numPr>
        <w:autoSpaceDE w:val="0"/>
        <w:autoSpaceDN w:val="0"/>
        <w:adjustRightInd w:val="0"/>
        <w:spacing w:line="276" w:lineRule="auto"/>
        <w:ind w:left="1145" w:hanging="357"/>
        <w:jc w:val="both"/>
        <w:rPr>
          <w:rFonts w:asciiTheme="minorHAnsi" w:hAnsiTheme="minorHAnsi" w:cstheme="minorHAnsi"/>
          <w:sz w:val="20"/>
        </w:rPr>
      </w:pPr>
      <w:r w:rsidRPr="0097334F">
        <w:rPr>
          <w:rFonts w:asciiTheme="minorHAnsi" w:hAnsiTheme="minorHAnsi" w:cstheme="minorHAnsi"/>
          <w:sz w:val="20"/>
          <w:szCs w:val="20"/>
        </w:rPr>
        <w:t xml:space="preserve">musí obsahovať názov a adresu prijímateľa v súlade so </w:t>
      </w:r>
      <w:r w:rsidR="00251902">
        <w:rPr>
          <w:rFonts w:asciiTheme="minorHAnsi" w:hAnsiTheme="minorHAnsi" w:cstheme="minorHAnsi"/>
          <w:sz w:val="20"/>
          <w:szCs w:val="20"/>
        </w:rPr>
        <w:t>Zmluvou;</w:t>
      </w:r>
    </w:p>
    <w:p w14:paraId="22CC8475" w14:textId="77777777" w:rsidR="0097334F" w:rsidRPr="0097334F" w:rsidRDefault="0097334F" w:rsidP="000B454B">
      <w:pPr>
        <w:pStyle w:val="Odsekzoznamu"/>
        <w:numPr>
          <w:ilvl w:val="0"/>
          <w:numId w:val="50"/>
        </w:numPr>
        <w:autoSpaceDE w:val="0"/>
        <w:autoSpaceDN w:val="0"/>
        <w:adjustRightInd w:val="0"/>
        <w:spacing w:line="276" w:lineRule="auto"/>
        <w:ind w:left="1145" w:hanging="357"/>
        <w:jc w:val="both"/>
        <w:rPr>
          <w:rFonts w:asciiTheme="minorHAnsi" w:hAnsiTheme="minorHAnsi" w:cstheme="minorHAnsi"/>
          <w:sz w:val="20"/>
        </w:rPr>
      </w:pPr>
      <w:r>
        <w:rPr>
          <w:rFonts w:asciiTheme="minorHAnsi" w:hAnsiTheme="minorHAnsi" w:cstheme="minorHAnsi"/>
          <w:sz w:val="20"/>
          <w:szCs w:val="20"/>
        </w:rPr>
        <w:t>m</w:t>
      </w:r>
      <w:r w:rsidRPr="0097334F">
        <w:rPr>
          <w:rFonts w:asciiTheme="minorHAnsi" w:hAnsiTheme="minorHAnsi" w:cstheme="minorHAnsi"/>
          <w:sz w:val="20"/>
          <w:szCs w:val="20"/>
        </w:rPr>
        <w:t>usí preukázať úhradu celej sumy účtovného dokladu dodávateľovi/zhotoviteľovi a samostatnú úhradu každého účtovného dokladu;</w:t>
      </w:r>
    </w:p>
    <w:p w14:paraId="131514C5" w14:textId="77777777" w:rsidR="0097334F" w:rsidRPr="0097334F" w:rsidRDefault="0097334F" w:rsidP="000B454B">
      <w:pPr>
        <w:pStyle w:val="Odsekzoznamu"/>
        <w:numPr>
          <w:ilvl w:val="0"/>
          <w:numId w:val="50"/>
        </w:numPr>
        <w:autoSpaceDE w:val="0"/>
        <w:autoSpaceDN w:val="0"/>
        <w:adjustRightInd w:val="0"/>
        <w:spacing w:line="276" w:lineRule="auto"/>
        <w:ind w:left="1145" w:hanging="357"/>
        <w:jc w:val="both"/>
        <w:rPr>
          <w:rFonts w:asciiTheme="minorHAnsi" w:hAnsiTheme="minorHAnsi" w:cstheme="minorHAnsi"/>
          <w:sz w:val="20"/>
        </w:rPr>
      </w:pPr>
      <w:r w:rsidRPr="0097334F">
        <w:rPr>
          <w:rFonts w:asciiTheme="minorHAnsi" w:hAnsiTheme="minorHAnsi" w:cstheme="minorHAnsi"/>
          <w:sz w:val="20"/>
          <w:szCs w:val="20"/>
        </w:rPr>
        <w:t>ak nebola uhradená celá suma faktúry, prijímateľ predkladá buď dobropis alebo doklad o úhrade neuhradenej časti faktúry;</w:t>
      </w:r>
    </w:p>
    <w:p w14:paraId="510CF25C" w14:textId="77777777" w:rsidR="0097334F" w:rsidRPr="0097334F" w:rsidRDefault="0097334F" w:rsidP="000B454B">
      <w:pPr>
        <w:pStyle w:val="Odsekzoznamu"/>
        <w:numPr>
          <w:ilvl w:val="0"/>
          <w:numId w:val="50"/>
        </w:numPr>
        <w:autoSpaceDE w:val="0"/>
        <w:autoSpaceDN w:val="0"/>
        <w:adjustRightInd w:val="0"/>
        <w:spacing w:line="276" w:lineRule="auto"/>
        <w:ind w:left="1145" w:hanging="357"/>
        <w:jc w:val="both"/>
        <w:rPr>
          <w:rFonts w:asciiTheme="minorHAnsi" w:hAnsiTheme="minorHAnsi" w:cstheme="minorHAnsi"/>
          <w:sz w:val="20"/>
        </w:rPr>
      </w:pPr>
      <w:r w:rsidRPr="0097334F">
        <w:rPr>
          <w:rFonts w:asciiTheme="minorHAnsi" w:hAnsiTheme="minorHAnsi" w:cstheme="minorHAnsi"/>
          <w:sz w:val="20"/>
          <w:szCs w:val="20"/>
        </w:rPr>
        <w:t>variabilný symbol úhrady musí byť zhodný s číslom faktúry, alebo variabilným symbolom určeným dodávateľom/zhotoviteľom v zmluve alebo priamo na faktúre, prípadne s číslom iného druhu účtovného dokladu;</w:t>
      </w:r>
    </w:p>
    <w:p w14:paraId="5DC60FD8" w14:textId="6BF3CB26" w:rsidR="0097334F" w:rsidRPr="0097334F" w:rsidRDefault="0097334F" w:rsidP="000B454B">
      <w:pPr>
        <w:pStyle w:val="Odsekzoznamu"/>
        <w:numPr>
          <w:ilvl w:val="0"/>
          <w:numId w:val="50"/>
        </w:numPr>
        <w:autoSpaceDE w:val="0"/>
        <w:autoSpaceDN w:val="0"/>
        <w:adjustRightInd w:val="0"/>
        <w:spacing w:line="276" w:lineRule="auto"/>
        <w:ind w:left="1145" w:hanging="357"/>
        <w:jc w:val="both"/>
        <w:rPr>
          <w:rFonts w:asciiTheme="minorHAnsi" w:hAnsiTheme="minorHAnsi" w:cstheme="minorHAnsi"/>
          <w:sz w:val="20"/>
        </w:rPr>
      </w:pPr>
      <w:r w:rsidRPr="0097334F">
        <w:rPr>
          <w:rFonts w:asciiTheme="minorHAnsi" w:hAnsiTheme="minorHAnsi" w:cstheme="minorHAnsi"/>
          <w:sz w:val="20"/>
          <w:szCs w:val="20"/>
        </w:rPr>
        <w:t>bezhotovostná úhrada musí byť realizovaná z bankového účtu prijímateľa určeného na projekt v Z</w:t>
      </w:r>
      <w:r w:rsidR="00251902">
        <w:rPr>
          <w:rFonts w:asciiTheme="minorHAnsi" w:hAnsiTheme="minorHAnsi" w:cstheme="minorHAnsi"/>
          <w:sz w:val="20"/>
          <w:szCs w:val="20"/>
        </w:rPr>
        <w:t>mluve</w:t>
      </w:r>
      <w:r w:rsidRPr="0097334F">
        <w:rPr>
          <w:rFonts w:asciiTheme="minorHAnsi" w:hAnsiTheme="minorHAnsi" w:cstheme="minorHAnsi"/>
          <w:sz w:val="20"/>
          <w:szCs w:val="20"/>
        </w:rPr>
        <w:t xml:space="preserve">. Ak úhrada spolufinancovania z vlastných zdrojov prijímateľa, resp. v prípade refundácie a záverečnej platby úhrada celej sumy účtovného dokladu prebehla z iného účtu prijímateľa, prijímateľ predkladá v rámci ostatnej podpornej dokumentácie </w:t>
      </w:r>
      <w:proofErr w:type="spellStart"/>
      <w:r w:rsidRPr="0097334F">
        <w:rPr>
          <w:rFonts w:asciiTheme="minorHAnsi" w:hAnsiTheme="minorHAnsi" w:cstheme="minorHAnsi"/>
          <w:sz w:val="20"/>
          <w:szCs w:val="20"/>
        </w:rPr>
        <w:t>ŽoP</w:t>
      </w:r>
      <w:proofErr w:type="spellEnd"/>
      <w:r w:rsidRPr="0097334F">
        <w:rPr>
          <w:rFonts w:asciiTheme="minorHAnsi" w:hAnsiTheme="minorHAnsi" w:cstheme="minorHAnsi"/>
          <w:sz w:val="20"/>
          <w:szCs w:val="20"/>
        </w:rPr>
        <w:t xml:space="preserve"> aj overenú kópiu zmluvy o bankovom účte;</w:t>
      </w:r>
    </w:p>
    <w:p w14:paraId="412344EC" w14:textId="77777777" w:rsidR="0097334F" w:rsidRPr="0097334F" w:rsidRDefault="0097334F" w:rsidP="000B454B">
      <w:pPr>
        <w:pStyle w:val="Odsekzoznamu"/>
        <w:numPr>
          <w:ilvl w:val="0"/>
          <w:numId w:val="50"/>
        </w:numPr>
        <w:autoSpaceDE w:val="0"/>
        <w:autoSpaceDN w:val="0"/>
        <w:adjustRightInd w:val="0"/>
        <w:spacing w:line="276" w:lineRule="auto"/>
        <w:ind w:left="1145" w:hanging="357"/>
        <w:jc w:val="both"/>
        <w:rPr>
          <w:rFonts w:asciiTheme="minorHAnsi" w:hAnsiTheme="minorHAnsi" w:cstheme="minorHAnsi"/>
          <w:sz w:val="20"/>
        </w:rPr>
      </w:pPr>
      <w:r w:rsidRPr="0097334F">
        <w:rPr>
          <w:rFonts w:asciiTheme="minorHAnsi" w:hAnsiTheme="minorHAnsi" w:cstheme="minorHAnsi"/>
          <w:sz w:val="20"/>
          <w:szCs w:val="20"/>
        </w:rPr>
        <w:t xml:space="preserve">číslo bankového účtu dodávateľa/zhotoviteľa musí byť zhodné s údajom uvedeným v zmluve s dodávateľom/zhotoviteľom a na faktúre. V prípade nesúladu prijímateľ predloží účinný dodatok k zmluve s dodávateľom/zhotoviteľom obsahujúci nový účet dodávateľa/zhotoviteľa, alebo overenú kópiu zmluvy o bankovom účte dodávateľa/zhotoviteľa alebo čestné vyhlásenie </w:t>
      </w:r>
      <w:r w:rsidRPr="0097334F">
        <w:rPr>
          <w:rFonts w:asciiTheme="minorHAnsi" w:hAnsiTheme="minorHAnsi" w:cstheme="minorHAnsi"/>
          <w:sz w:val="20"/>
          <w:szCs w:val="20"/>
        </w:rPr>
        <w:lastRenderedPageBreak/>
        <w:t>dodávateľa/zhotoviteľa potvrdené podpisom dodávateľa/zhotoviteľa a prijímateľa preukazujúce, že bankový účet je vo vlastníctve dodávateľa/zhotoviteľa;</w:t>
      </w:r>
    </w:p>
    <w:p w14:paraId="0DD51185" w14:textId="77777777" w:rsidR="0097334F" w:rsidRPr="0097334F" w:rsidRDefault="0097334F" w:rsidP="000B454B">
      <w:pPr>
        <w:pStyle w:val="Odsekzoznamu"/>
        <w:numPr>
          <w:ilvl w:val="0"/>
          <w:numId w:val="50"/>
        </w:numPr>
        <w:autoSpaceDE w:val="0"/>
        <w:autoSpaceDN w:val="0"/>
        <w:adjustRightInd w:val="0"/>
        <w:spacing w:line="276" w:lineRule="auto"/>
        <w:ind w:left="1145" w:hanging="357"/>
        <w:jc w:val="both"/>
        <w:rPr>
          <w:rFonts w:asciiTheme="minorHAnsi" w:hAnsiTheme="minorHAnsi" w:cstheme="minorHAnsi"/>
          <w:sz w:val="20"/>
        </w:rPr>
      </w:pPr>
      <w:r w:rsidRPr="0097334F">
        <w:rPr>
          <w:rFonts w:asciiTheme="minorHAnsi" w:hAnsiTheme="minorHAnsi" w:cstheme="minorHAnsi"/>
          <w:sz w:val="20"/>
          <w:szCs w:val="20"/>
        </w:rPr>
        <w:t xml:space="preserve">dátum úhrady účtovného dokladu musí byť pred dátumom vystavenia </w:t>
      </w:r>
      <w:proofErr w:type="spellStart"/>
      <w:r w:rsidRPr="0097334F">
        <w:rPr>
          <w:rFonts w:asciiTheme="minorHAnsi" w:hAnsiTheme="minorHAnsi" w:cstheme="minorHAnsi"/>
          <w:sz w:val="20"/>
          <w:szCs w:val="20"/>
        </w:rPr>
        <w:t>ŽoP</w:t>
      </w:r>
      <w:proofErr w:type="spellEnd"/>
      <w:r w:rsidRPr="0097334F">
        <w:rPr>
          <w:rFonts w:asciiTheme="minorHAnsi" w:hAnsiTheme="minorHAnsi" w:cstheme="minorHAnsi"/>
          <w:sz w:val="20"/>
          <w:szCs w:val="20"/>
        </w:rPr>
        <w:t xml:space="preserve"> v prípade </w:t>
      </w:r>
      <w:proofErr w:type="spellStart"/>
      <w:r w:rsidRPr="0097334F">
        <w:rPr>
          <w:rFonts w:asciiTheme="minorHAnsi" w:hAnsiTheme="minorHAnsi" w:cstheme="minorHAnsi"/>
          <w:sz w:val="20"/>
          <w:szCs w:val="20"/>
        </w:rPr>
        <w:t>ŽoP</w:t>
      </w:r>
      <w:proofErr w:type="spellEnd"/>
      <w:r w:rsidRPr="0097334F">
        <w:rPr>
          <w:rFonts w:asciiTheme="minorHAnsi" w:hAnsiTheme="minorHAnsi" w:cstheme="minorHAnsi"/>
          <w:sz w:val="20"/>
          <w:szCs w:val="20"/>
        </w:rPr>
        <w:t xml:space="preserve"> typu refundácia, záverečná, zúčtovanie </w:t>
      </w:r>
      <w:proofErr w:type="spellStart"/>
      <w:r w:rsidRPr="0097334F">
        <w:rPr>
          <w:rFonts w:asciiTheme="minorHAnsi" w:hAnsiTheme="minorHAnsi" w:cstheme="minorHAnsi"/>
          <w:sz w:val="20"/>
          <w:szCs w:val="20"/>
        </w:rPr>
        <w:t>predfinancovania</w:t>
      </w:r>
      <w:proofErr w:type="spellEnd"/>
      <w:r w:rsidRPr="0097334F">
        <w:rPr>
          <w:rFonts w:asciiTheme="minorHAnsi" w:hAnsiTheme="minorHAnsi" w:cstheme="minorHAnsi"/>
          <w:sz w:val="20"/>
          <w:szCs w:val="20"/>
        </w:rPr>
        <w:t xml:space="preserve"> a zúčtovanie zálohovej platby; </w:t>
      </w:r>
    </w:p>
    <w:p w14:paraId="61E6DEFA" w14:textId="20DB082B" w:rsidR="0097334F" w:rsidRPr="0097334F" w:rsidRDefault="0097334F" w:rsidP="000B454B">
      <w:pPr>
        <w:pStyle w:val="Odsekzoznamu"/>
        <w:numPr>
          <w:ilvl w:val="0"/>
          <w:numId w:val="50"/>
        </w:numPr>
        <w:autoSpaceDE w:val="0"/>
        <w:autoSpaceDN w:val="0"/>
        <w:adjustRightInd w:val="0"/>
        <w:spacing w:after="120" w:line="276" w:lineRule="auto"/>
        <w:jc w:val="both"/>
        <w:rPr>
          <w:rFonts w:asciiTheme="minorHAnsi" w:hAnsiTheme="minorHAnsi" w:cstheme="minorHAnsi"/>
          <w:sz w:val="20"/>
        </w:rPr>
      </w:pPr>
      <w:r w:rsidRPr="0097334F">
        <w:rPr>
          <w:rFonts w:asciiTheme="minorHAnsi" w:hAnsiTheme="minorHAnsi" w:cstheme="minorHAnsi"/>
          <w:sz w:val="20"/>
          <w:szCs w:val="20"/>
        </w:rPr>
        <w:t>potvrdenie banky o úhrade musí obsahovať identifikačné údaje o banke, jednoznačnú identifikáciu úhrady, pečiatku a podpis zástupcu banky.</w:t>
      </w:r>
    </w:p>
    <w:p w14:paraId="7CC4E364" w14:textId="7B6579F4" w:rsidR="00BB42DA" w:rsidRPr="00BF1BF3" w:rsidRDefault="00EA45AE" w:rsidP="00CA6EE7">
      <w:pPr>
        <w:pStyle w:val="Nadpis2"/>
      </w:pPr>
      <w:bookmarkStart w:id="105" w:name="_Toc157690404"/>
      <w:bookmarkStart w:id="106" w:name="_Toc191041380"/>
      <w:r w:rsidRPr="00EA45AE">
        <w:t>Účty prijímateľa</w:t>
      </w:r>
      <w:bookmarkEnd w:id="105"/>
      <w:bookmarkEnd w:id="106"/>
    </w:p>
    <w:p w14:paraId="57F52775" w14:textId="0866DA6D" w:rsidR="003E77BF" w:rsidRPr="00187621" w:rsidRDefault="00EA45AE" w:rsidP="000B454B">
      <w:pPr>
        <w:pStyle w:val="Odsekzoznamu"/>
        <w:numPr>
          <w:ilvl w:val="0"/>
          <w:numId w:val="10"/>
        </w:numPr>
        <w:spacing w:after="120" w:line="276" w:lineRule="auto"/>
        <w:ind w:left="425" w:hanging="425"/>
        <w:jc w:val="both"/>
        <w:rPr>
          <w:rFonts w:asciiTheme="minorHAnsi" w:hAnsiTheme="minorHAnsi" w:cstheme="minorHAnsi"/>
          <w:sz w:val="20"/>
        </w:rPr>
      </w:pPr>
      <w:r w:rsidRPr="00187621">
        <w:rPr>
          <w:rFonts w:asciiTheme="minorHAnsi" w:hAnsiTheme="minorHAnsi" w:cstheme="minorHAnsi"/>
          <w:sz w:val="20"/>
        </w:rPr>
        <w:t xml:space="preserve">SO </w:t>
      </w:r>
      <w:r w:rsidR="00D35F67" w:rsidRPr="00187621">
        <w:rPr>
          <w:rFonts w:asciiTheme="minorHAnsi" w:hAnsiTheme="minorHAnsi" w:cstheme="minorHAnsi"/>
          <w:sz w:val="20"/>
        </w:rPr>
        <w:t>poskytne</w:t>
      </w:r>
      <w:r w:rsidRPr="00187621">
        <w:rPr>
          <w:rFonts w:asciiTheme="minorHAnsi" w:hAnsiTheme="minorHAnsi" w:cstheme="minorHAnsi"/>
          <w:sz w:val="20"/>
        </w:rPr>
        <w:t xml:space="preserve"> NFP prijímateľovi bezhotovostne </w:t>
      </w:r>
      <w:r w:rsidRPr="00187621">
        <w:rPr>
          <w:rFonts w:asciiTheme="minorHAnsi" w:hAnsiTheme="minorHAnsi" w:cstheme="minorHAnsi"/>
          <w:b/>
          <w:sz w:val="20"/>
        </w:rPr>
        <w:t>na neú</w:t>
      </w:r>
      <w:r w:rsidR="009705CE" w:rsidRPr="00187621">
        <w:rPr>
          <w:rFonts w:asciiTheme="minorHAnsi" w:hAnsiTheme="minorHAnsi" w:cstheme="minorHAnsi"/>
          <w:b/>
          <w:sz w:val="20"/>
        </w:rPr>
        <w:t>ročený účet</w:t>
      </w:r>
      <w:r w:rsidR="009705CE" w:rsidRPr="00187621">
        <w:rPr>
          <w:rFonts w:asciiTheme="minorHAnsi" w:hAnsiTheme="minorHAnsi" w:cstheme="minorHAnsi"/>
          <w:sz w:val="20"/>
        </w:rPr>
        <w:t xml:space="preserve"> vedený v</w:t>
      </w:r>
      <w:r w:rsidR="00CF74DA">
        <w:rPr>
          <w:rFonts w:asciiTheme="minorHAnsi" w:hAnsiTheme="minorHAnsi" w:cstheme="minorHAnsi"/>
          <w:sz w:val="20"/>
        </w:rPr>
        <w:t> </w:t>
      </w:r>
      <w:r w:rsidR="009705CE" w:rsidRPr="00187621">
        <w:rPr>
          <w:rFonts w:asciiTheme="minorHAnsi" w:hAnsiTheme="minorHAnsi" w:cstheme="minorHAnsi"/>
          <w:sz w:val="20"/>
        </w:rPr>
        <w:t>EUR</w:t>
      </w:r>
      <w:r w:rsidR="00CF74DA">
        <w:rPr>
          <w:rFonts w:asciiTheme="minorHAnsi" w:hAnsiTheme="minorHAnsi" w:cstheme="minorHAnsi"/>
          <w:sz w:val="20"/>
        </w:rPr>
        <w:t xml:space="preserve"> (</w:t>
      </w:r>
      <w:ins w:id="107" w:author="KH" w:date="2025-08-20T14:32:00Z">
        <w:r w:rsidR="00EE3C43">
          <w:rPr>
            <w:rFonts w:asciiTheme="minorHAnsi" w:hAnsiTheme="minorHAnsi" w:cstheme="minorHAnsi"/>
            <w:sz w:val="20"/>
          </w:rPr>
          <w:t xml:space="preserve">platí pre systém </w:t>
        </w:r>
        <w:proofErr w:type="spellStart"/>
        <w:r w:rsidR="00EE3C43">
          <w:rPr>
            <w:rFonts w:asciiTheme="minorHAnsi" w:hAnsiTheme="minorHAnsi" w:cstheme="minorHAnsi"/>
            <w:sz w:val="20"/>
          </w:rPr>
          <w:t>predfinancovania</w:t>
        </w:r>
        <w:proofErr w:type="spellEnd"/>
        <w:r w:rsidR="00EE3C43">
          <w:rPr>
            <w:rFonts w:asciiTheme="minorHAnsi" w:hAnsiTheme="minorHAnsi" w:cstheme="minorHAnsi"/>
            <w:sz w:val="20"/>
          </w:rPr>
          <w:t xml:space="preserve"> a zálohových platieb</w:t>
        </w:r>
      </w:ins>
      <w:del w:id="108" w:author="KH" w:date="2025-08-20T14:32:00Z">
        <w:r w:rsidR="00CF74DA" w:rsidRPr="00CF74DA" w:rsidDel="00EE3C43">
          <w:rPr>
            <w:rFonts w:asciiTheme="minorHAnsi" w:hAnsiTheme="minorHAnsi" w:cstheme="minorHAnsi"/>
            <w:sz w:val="20"/>
          </w:rPr>
          <w:delText>neplatí pre systém refundácie a prijímateľa implementujúceho finančné nástroje</w:delText>
        </w:r>
      </w:del>
      <w:r w:rsidR="00CF74DA" w:rsidRPr="00CF74DA">
        <w:rPr>
          <w:rFonts w:asciiTheme="minorHAnsi" w:hAnsiTheme="minorHAnsi" w:cstheme="minorHAnsi"/>
          <w:sz w:val="20"/>
        </w:rPr>
        <w:t>)</w:t>
      </w:r>
      <w:r w:rsidR="009705CE" w:rsidRPr="00187621">
        <w:rPr>
          <w:rFonts w:asciiTheme="minorHAnsi" w:hAnsiTheme="minorHAnsi" w:cstheme="minorHAnsi"/>
          <w:sz w:val="20"/>
        </w:rPr>
        <w:t xml:space="preserve"> </w:t>
      </w:r>
      <w:r w:rsidR="00D35F67" w:rsidRPr="00187621">
        <w:rPr>
          <w:rFonts w:asciiTheme="minorHAnsi" w:hAnsiTheme="minorHAnsi" w:cstheme="minorHAnsi"/>
          <w:sz w:val="20"/>
        </w:rPr>
        <w:t>v komerčnej banke alebo</w:t>
      </w:r>
      <w:r w:rsidRPr="00187621">
        <w:rPr>
          <w:rFonts w:asciiTheme="minorHAnsi" w:hAnsiTheme="minorHAnsi" w:cstheme="minorHAnsi"/>
          <w:sz w:val="20"/>
        </w:rPr>
        <w:t xml:space="preserve"> Štátnej pokladnici, v </w:t>
      </w:r>
      <w:r w:rsidR="00D35F67" w:rsidRPr="00187621">
        <w:rPr>
          <w:rFonts w:asciiTheme="minorHAnsi" w:hAnsiTheme="minorHAnsi" w:cstheme="minorHAnsi"/>
          <w:sz w:val="20"/>
        </w:rPr>
        <w:t xml:space="preserve">závislosti od typu prijímateľa, ak tam má prijímateľ vedený účet. </w:t>
      </w:r>
      <w:r w:rsidR="00187621" w:rsidRPr="00187621">
        <w:rPr>
          <w:rFonts w:asciiTheme="minorHAnsi" w:hAnsiTheme="minorHAnsi" w:cstheme="minorHAnsi"/>
          <w:sz w:val="20"/>
        </w:rPr>
        <w:t>Ak je prijímateľom štátna rozpočtová organizácia, SO zabezpečí poskytnutie NFP prijímateľovi bezhotovostne formou rozpočtového opatrenia na výdavkový účet prijímateľa.</w:t>
      </w:r>
    </w:p>
    <w:p w14:paraId="6EFB0AB1" w14:textId="1C5EC523" w:rsidR="00EA45AE" w:rsidRDefault="00EA45AE" w:rsidP="000B454B">
      <w:pPr>
        <w:pStyle w:val="Odsekzoznamu"/>
        <w:numPr>
          <w:ilvl w:val="0"/>
          <w:numId w:val="10"/>
        </w:numPr>
        <w:spacing w:after="120" w:line="276" w:lineRule="auto"/>
        <w:ind w:left="425" w:hanging="425"/>
        <w:jc w:val="both"/>
        <w:rPr>
          <w:rFonts w:asciiTheme="minorHAnsi" w:hAnsiTheme="minorHAnsi" w:cstheme="minorHAnsi"/>
          <w:sz w:val="20"/>
        </w:rPr>
      </w:pPr>
      <w:r w:rsidRPr="00EA45AE">
        <w:rPr>
          <w:rFonts w:asciiTheme="minorHAnsi" w:hAnsiTheme="minorHAnsi" w:cstheme="minorHAnsi"/>
          <w:sz w:val="20"/>
        </w:rPr>
        <w:t>Číslo účtu prijímateľ uvádza v</w:t>
      </w:r>
      <w:r w:rsidR="008A586B">
        <w:rPr>
          <w:rFonts w:asciiTheme="minorHAnsi" w:hAnsiTheme="minorHAnsi" w:cstheme="minorHAnsi"/>
          <w:sz w:val="20"/>
        </w:rPr>
        <w:t> p</w:t>
      </w:r>
      <w:r>
        <w:rPr>
          <w:rFonts w:asciiTheme="minorHAnsi" w:hAnsiTheme="minorHAnsi" w:cstheme="minorHAnsi"/>
          <w:sz w:val="20"/>
        </w:rPr>
        <w:t>rílohe č. 2 Zmluvy.</w:t>
      </w:r>
      <w:r w:rsidRPr="00EA45AE">
        <w:rPr>
          <w:rFonts w:asciiTheme="minorHAnsi" w:hAnsiTheme="minorHAnsi" w:cstheme="minorHAnsi"/>
          <w:sz w:val="20"/>
        </w:rPr>
        <w:t xml:space="preserve"> Tento účet musí mať prijímateľ otvorený </w:t>
      </w:r>
      <w:r w:rsidR="006A358C">
        <w:rPr>
          <w:rFonts w:asciiTheme="minorHAnsi" w:hAnsiTheme="minorHAnsi" w:cstheme="minorHAnsi"/>
          <w:sz w:val="20"/>
        </w:rPr>
        <w:t xml:space="preserve">a nesmie ho zrušiť </w:t>
      </w:r>
      <w:r w:rsidRPr="00EA45AE">
        <w:rPr>
          <w:rFonts w:asciiTheme="minorHAnsi" w:hAnsiTheme="minorHAnsi" w:cstheme="minorHAnsi"/>
          <w:sz w:val="20"/>
        </w:rPr>
        <w:t xml:space="preserve">až do finančného ukončenia projektu. </w:t>
      </w:r>
    </w:p>
    <w:p w14:paraId="0C0A586F" w14:textId="77777777" w:rsidR="00187621" w:rsidRDefault="003E77BF" w:rsidP="000B454B">
      <w:pPr>
        <w:pStyle w:val="Odsekzoznamu"/>
        <w:numPr>
          <w:ilvl w:val="0"/>
          <w:numId w:val="10"/>
        </w:numPr>
        <w:spacing w:after="120" w:line="276" w:lineRule="auto"/>
        <w:ind w:left="425" w:hanging="425"/>
        <w:jc w:val="both"/>
        <w:rPr>
          <w:rFonts w:asciiTheme="minorHAnsi" w:hAnsiTheme="minorHAnsi" w:cstheme="minorHAnsi"/>
          <w:sz w:val="20"/>
        </w:rPr>
      </w:pPr>
      <w:r>
        <w:rPr>
          <w:rFonts w:asciiTheme="minorHAnsi" w:hAnsiTheme="minorHAnsi" w:cstheme="minorHAnsi"/>
          <w:sz w:val="20"/>
        </w:rPr>
        <w:t>P</w:t>
      </w:r>
      <w:r w:rsidRPr="003E77BF">
        <w:rPr>
          <w:rFonts w:asciiTheme="minorHAnsi" w:hAnsiTheme="minorHAnsi" w:cstheme="minorHAnsi"/>
          <w:sz w:val="20"/>
        </w:rPr>
        <w:t>rijímateľ môže mať zriadený a vedený účet pre implementáciu viacerých projektov (mimo finančných nástrojov</w:t>
      </w:r>
      <w:r>
        <w:rPr>
          <w:rFonts w:asciiTheme="minorHAnsi" w:hAnsiTheme="minorHAnsi" w:cstheme="minorHAnsi"/>
          <w:sz w:val="20"/>
        </w:rPr>
        <w:t xml:space="preserve">) a nemusí mať pre každý projekt zriadený osobitný účet. </w:t>
      </w:r>
    </w:p>
    <w:p w14:paraId="1D4B6A9E" w14:textId="61FF9202" w:rsidR="00187621" w:rsidRPr="00187621" w:rsidRDefault="00187621" w:rsidP="000B454B">
      <w:pPr>
        <w:pStyle w:val="Odsekzoznamu"/>
        <w:numPr>
          <w:ilvl w:val="0"/>
          <w:numId w:val="10"/>
        </w:numPr>
        <w:spacing w:after="120" w:line="276" w:lineRule="auto"/>
        <w:ind w:left="425" w:hanging="425"/>
        <w:jc w:val="both"/>
        <w:rPr>
          <w:rFonts w:asciiTheme="minorHAnsi" w:hAnsiTheme="minorHAnsi" w:cstheme="minorHAnsi"/>
          <w:sz w:val="20"/>
        </w:rPr>
      </w:pPr>
      <w:r w:rsidRPr="00187621">
        <w:rPr>
          <w:rFonts w:asciiTheme="minorHAnsi" w:hAnsiTheme="minorHAnsi" w:cstheme="minorHAnsi"/>
          <w:sz w:val="20"/>
        </w:rPr>
        <w:t xml:space="preserve">S cieľom </w:t>
      </w:r>
      <w:r w:rsidRPr="00187621">
        <w:rPr>
          <w:rFonts w:asciiTheme="minorHAnsi" w:hAnsiTheme="minorHAnsi" w:cstheme="minorHAnsi"/>
          <w:b/>
          <w:sz w:val="20"/>
        </w:rPr>
        <w:t>vylúčenia dvojitého financovania</w:t>
      </w:r>
      <w:r>
        <w:rPr>
          <w:rFonts w:asciiTheme="minorHAnsi" w:hAnsiTheme="minorHAnsi" w:cstheme="minorHAnsi"/>
          <w:sz w:val="20"/>
        </w:rPr>
        <w:t xml:space="preserve"> výdavkov projektu je p</w:t>
      </w:r>
      <w:r w:rsidRPr="00187621">
        <w:rPr>
          <w:rFonts w:asciiTheme="minorHAnsi" w:hAnsiTheme="minorHAnsi" w:cstheme="minorHAnsi"/>
          <w:sz w:val="20"/>
        </w:rPr>
        <w:t>rijímateľ povinný viesť osobitnú</w:t>
      </w:r>
      <w:r>
        <w:rPr>
          <w:rFonts w:asciiTheme="minorHAnsi" w:hAnsiTheme="minorHAnsi" w:cstheme="minorHAnsi"/>
          <w:sz w:val="20"/>
        </w:rPr>
        <w:t xml:space="preserve"> </w:t>
      </w:r>
      <w:r w:rsidRPr="00187621">
        <w:rPr>
          <w:rFonts w:asciiTheme="minorHAnsi" w:hAnsiTheme="minorHAnsi" w:cstheme="minorHAnsi"/>
          <w:sz w:val="20"/>
        </w:rPr>
        <w:t>evidenciu výdavkov súvisiacich s realizáciou projektu, najmä pokiaľ pri implementácii projektu</w:t>
      </w:r>
      <w:r>
        <w:rPr>
          <w:rFonts w:asciiTheme="minorHAnsi" w:hAnsiTheme="minorHAnsi" w:cstheme="minorHAnsi"/>
          <w:sz w:val="20"/>
        </w:rPr>
        <w:t xml:space="preserve"> </w:t>
      </w:r>
      <w:r w:rsidRPr="00187621">
        <w:rPr>
          <w:rFonts w:asciiTheme="minorHAnsi" w:hAnsiTheme="minorHAnsi" w:cstheme="minorHAnsi"/>
          <w:sz w:val="20"/>
        </w:rPr>
        <w:t>dochádza k poskytovaniu prostriedkov z viacerých verejných zdrojov. Prijímateľ musí v takom prípade</w:t>
      </w:r>
      <w:r>
        <w:rPr>
          <w:rFonts w:asciiTheme="minorHAnsi" w:hAnsiTheme="minorHAnsi" w:cstheme="minorHAnsi"/>
          <w:sz w:val="20"/>
        </w:rPr>
        <w:t xml:space="preserve"> </w:t>
      </w:r>
      <w:r w:rsidRPr="00187621">
        <w:rPr>
          <w:rFonts w:asciiTheme="minorHAnsi" w:hAnsiTheme="minorHAnsi" w:cstheme="minorHAnsi"/>
          <w:sz w:val="20"/>
        </w:rPr>
        <w:t>zaviesť opatrenia, ktoré umožnia jednoznačne rozlíšiť jednotlivé verejné zdroje tak, aby nedošlo k</w:t>
      </w:r>
      <w:r>
        <w:rPr>
          <w:rFonts w:asciiTheme="minorHAnsi" w:hAnsiTheme="minorHAnsi" w:cstheme="minorHAnsi"/>
          <w:sz w:val="20"/>
        </w:rPr>
        <w:t xml:space="preserve"> </w:t>
      </w:r>
      <w:r w:rsidRPr="00187621">
        <w:rPr>
          <w:rFonts w:asciiTheme="minorHAnsi" w:hAnsiTheme="minorHAnsi" w:cstheme="minorHAnsi"/>
          <w:sz w:val="20"/>
        </w:rPr>
        <w:t>prekrývaniu výdavkov (predovšetkým prostredníctvom nástrojov analytického účtovníctva alebo</w:t>
      </w:r>
      <w:r>
        <w:rPr>
          <w:rFonts w:asciiTheme="minorHAnsi" w:hAnsiTheme="minorHAnsi" w:cstheme="minorHAnsi"/>
          <w:sz w:val="20"/>
        </w:rPr>
        <w:t xml:space="preserve"> </w:t>
      </w:r>
      <w:r w:rsidRPr="00187621">
        <w:rPr>
          <w:rFonts w:asciiTheme="minorHAnsi" w:hAnsiTheme="minorHAnsi" w:cstheme="minorHAnsi"/>
          <w:sz w:val="20"/>
        </w:rPr>
        <w:t xml:space="preserve">prostredníctvom detailnej evidencie výdavkov, dodávok, </w:t>
      </w:r>
      <w:r>
        <w:rPr>
          <w:rFonts w:asciiTheme="minorHAnsi" w:hAnsiTheme="minorHAnsi" w:cstheme="minorHAnsi"/>
          <w:sz w:val="20"/>
        </w:rPr>
        <w:t>prác, či služieb v účtovníctve p</w:t>
      </w:r>
      <w:r w:rsidRPr="00187621">
        <w:rPr>
          <w:rFonts w:asciiTheme="minorHAnsi" w:hAnsiTheme="minorHAnsi" w:cstheme="minorHAnsi"/>
          <w:sz w:val="20"/>
        </w:rPr>
        <w:t>rijímateľa).</w:t>
      </w:r>
    </w:p>
    <w:p w14:paraId="2F31F6C4" w14:textId="034D1522" w:rsidR="00FC0AB4" w:rsidRPr="00290B7B" w:rsidRDefault="00FC0AB4" w:rsidP="000B454B">
      <w:pPr>
        <w:pStyle w:val="Odsekzoznamu"/>
        <w:numPr>
          <w:ilvl w:val="0"/>
          <w:numId w:val="11"/>
        </w:numPr>
        <w:spacing w:after="120" w:line="276" w:lineRule="auto"/>
        <w:ind w:left="425" w:hanging="425"/>
        <w:jc w:val="both"/>
        <w:rPr>
          <w:rFonts w:asciiTheme="minorHAnsi" w:hAnsiTheme="minorHAnsi" w:cstheme="minorHAnsi"/>
          <w:sz w:val="20"/>
        </w:rPr>
      </w:pPr>
      <w:r>
        <w:rPr>
          <w:rFonts w:asciiTheme="minorHAnsi" w:hAnsiTheme="minorHAnsi" w:cstheme="minorHAnsi"/>
          <w:sz w:val="20"/>
        </w:rPr>
        <w:t>Prijímateľ oznamuje používanie účtov prostredníctvom</w:t>
      </w:r>
      <w:r w:rsidRPr="003E77BF">
        <w:rPr>
          <w:rFonts w:asciiTheme="minorHAnsi" w:hAnsiTheme="minorHAnsi" w:cstheme="minorHAnsi"/>
          <w:b/>
          <w:sz w:val="20"/>
        </w:rPr>
        <w:t xml:space="preserve"> </w:t>
      </w:r>
      <w:r w:rsidRPr="00C525EB">
        <w:rPr>
          <w:rFonts w:asciiTheme="minorHAnsi" w:hAnsiTheme="minorHAnsi" w:cstheme="minorHAnsi"/>
          <w:b/>
          <w:sz w:val="20"/>
        </w:rPr>
        <w:t>ITMS</w:t>
      </w:r>
      <w:r w:rsidR="00C525EB" w:rsidRPr="00C525EB">
        <w:rPr>
          <w:rFonts w:asciiTheme="minorHAnsi" w:hAnsiTheme="minorHAnsi" w:cstheme="minorHAnsi"/>
          <w:b/>
          <w:sz w:val="20"/>
        </w:rPr>
        <w:t>21+</w:t>
      </w:r>
      <w:r w:rsidR="00B87636">
        <w:rPr>
          <w:rFonts w:asciiTheme="minorHAnsi" w:hAnsiTheme="minorHAnsi" w:cstheme="minorHAnsi"/>
          <w:b/>
          <w:sz w:val="20"/>
        </w:rPr>
        <w:t xml:space="preserve">, </w:t>
      </w:r>
      <w:r w:rsidR="00B87636" w:rsidRPr="00B87636">
        <w:rPr>
          <w:rFonts w:asciiTheme="minorHAnsi" w:hAnsiTheme="minorHAnsi" w:cstheme="minorHAnsi"/>
          <w:sz w:val="20"/>
        </w:rPr>
        <w:t xml:space="preserve">najneskôr pri zaslaní prvej </w:t>
      </w:r>
      <w:proofErr w:type="spellStart"/>
      <w:r w:rsidR="00B87636" w:rsidRPr="00B87636">
        <w:rPr>
          <w:rFonts w:asciiTheme="minorHAnsi" w:hAnsiTheme="minorHAnsi" w:cstheme="minorHAnsi"/>
          <w:sz w:val="20"/>
        </w:rPr>
        <w:t>ŽoP</w:t>
      </w:r>
      <w:proofErr w:type="spellEnd"/>
      <w:r w:rsidRPr="00C525EB">
        <w:rPr>
          <w:rFonts w:asciiTheme="minorHAnsi" w:hAnsiTheme="minorHAnsi" w:cstheme="minorHAnsi"/>
          <w:b/>
          <w:sz w:val="20"/>
        </w:rPr>
        <w:t>.</w:t>
      </w:r>
      <w:r w:rsidRPr="003E77BF">
        <w:rPr>
          <w:rFonts w:asciiTheme="minorHAnsi" w:hAnsiTheme="minorHAnsi" w:cstheme="minorHAnsi"/>
          <w:b/>
          <w:sz w:val="20"/>
        </w:rPr>
        <w:t xml:space="preserve"> </w:t>
      </w:r>
    </w:p>
    <w:p w14:paraId="69857073" w14:textId="7C710B46" w:rsidR="00290B7B" w:rsidRDefault="00290B7B" w:rsidP="000B454B">
      <w:pPr>
        <w:pStyle w:val="Odsekzoznamu"/>
        <w:numPr>
          <w:ilvl w:val="0"/>
          <w:numId w:val="11"/>
        </w:numPr>
        <w:spacing w:after="120" w:line="276" w:lineRule="auto"/>
        <w:ind w:left="425" w:hanging="425"/>
        <w:jc w:val="both"/>
        <w:rPr>
          <w:rFonts w:asciiTheme="minorHAnsi" w:hAnsiTheme="minorHAnsi" w:cstheme="minorHAnsi"/>
          <w:sz w:val="20"/>
        </w:rPr>
      </w:pPr>
      <w:r w:rsidRPr="00290B7B">
        <w:rPr>
          <w:rFonts w:asciiTheme="minorHAnsi" w:hAnsiTheme="minorHAnsi" w:cstheme="minorHAnsi"/>
          <w:sz w:val="20"/>
        </w:rPr>
        <w:t xml:space="preserve">Zmena bankového účtu predstavuje menej významnú zmenu </w:t>
      </w:r>
      <w:r>
        <w:rPr>
          <w:rFonts w:asciiTheme="minorHAnsi" w:hAnsiTheme="minorHAnsi" w:cstheme="minorHAnsi"/>
          <w:sz w:val="20"/>
        </w:rPr>
        <w:t>Zmluvy</w:t>
      </w:r>
      <w:r w:rsidRPr="00290B7B">
        <w:rPr>
          <w:rFonts w:asciiTheme="minorHAnsi" w:hAnsiTheme="minorHAnsi" w:cstheme="minorHAnsi"/>
          <w:sz w:val="20"/>
        </w:rPr>
        <w:t>.</w:t>
      </w:r>
    </w:p>
    <w:p w14:paraId="73A25966" w14:textId="3054614C" w:rsidR="00EA45AE" w:rsidRPr="008A586B" w:rsidRDefault="00EA45AE" w:rsidP="000B454B">
      <w:pPr>
        <w:pStyle w:val="Odsekzoznamu"/>
        <w:keepNext/>
        <w:keepLines/>
        <w:numPr>
          <w:ilvl w:val="0"/>
          <w:numId w:val="11"/>
        </w:numPr>
        <w:spacing w:after="120" w:line="276" w:lineRule="auto"/>
        <w:ind w:left="425" w:hanging="425"/>
        <w:jc w:val="both"/>
        <w:rPr>
          <w:rFonts w:asciiTheme="minorHAnsi" w:hAnsiTheme="minorHAnsi" w:cstheme="minorHAnsi"/>
          <w:b/>
          <w:sz w:val="20"/>
          <w:szCs w:val="20"/>
        </w:rPr>
      </w:pPr>
      <w:r w:rsidRPr="00EA45AE">
        <w:rPr>
          <w:rFonts w:asciiTheme="minorHAnsi" w:hAnsiTheme="minorHAnsi" w:cstheme="minorHAnsi"/>
          <w:sz w:val="20"/>
          <w:szCs w:val="20"/>
        </w:rPr>
        <w:t xml:space="preserve">Povinnosti a postup prijímateľa </w:t>
      </w:r>
      <w:r w:rsidRPr="00EA45AE">
        <w:rPr>
          <w:rFonts w:asciiTheme="minorHAnsi" w:hAnsiTheme="minorHAnsi" w:cstheme="minorHAnsi"/>
          <w:b/>
          <w:sz w:val="20"/>
          <w:szCs w:val="20"/>
        </w:rPr>
        <w:t>týkajúci sa účtov prijímateľa</w:t>
      </w:r>
      <w:r w:rsidRPr="00EA45AE">
        <w:rPr>
          <w:rFonts w:asciiTheme="minorHAnsi" w:hAnsiTheme="minorHAnsi" w:cstheme="minorHAnsi"/>
          <w:sz w:val="20"/>
          <w:szCs w:val="20"/>
        </w:rPr>
        <w:t xml:space="preserve"> v rámci implementácie projektov</w:t>
      </w:r>
      <w:r>
        <w:rPr>
          <w:rFonts w:asciiTheme="minorHAnsi" w:hAnsiTheme="minorHAnsi" w:cstheme="minorHAnsi"/>
          <w:sz w:val="20"/>
          <w:szCs w:val="20"/>
        </w:rPr>
        <w:t xml:space="preserve"> PSK upravuje </w:t>
      </w:r>
      <w:r w:rsidRPr="009705CE">
        <w:rPr>
          <w:rFonts w:asciiTheme="minorHAnsi" w:hAnsiTheme="minorHAnsi" w:cstheme="minorHAnsi"/>
          <w:b/>
          <w:sz w:val="20"/>
          <w:szCs w:val="20"/>
        </w:rPr>
        <w:t>Čl. 9 VZP</w:t>
      </w:r>
      <w:r w:rsidRPr="00EA45AE">
        <w:rPr>
          <w:rFonts w:asciiTheme="minorHAnsi" w:hAnsiTheme="minorHAnsi" w:cstheme="minorHAnsi"/>
          <w:sz w:val="20"/>
          <w:szCs w:val="20"/>
        </w:rPr>
        <w:t xml:space="preserve"> </w:t>
      </w:r>
      <w:r>
        <w:rPr>
          <w:rFonts w:asciiTheme="minorHAnsi" w:hAnsiTheme="minorHAnsi" w:cstheme="minorHAnsi"/>
          <w:sz w:val="20"/>
          <w:szCs w:val="20"/>
        </w:rPr>
        <w:t>a </w:t>
      </w:r>
      <w:r w:rsidRPr="008A586B">
        <w:rPr>
          <w:rFonts w:asciiTheme="minorHAnsi" w:hAnsiTheme="minorHAnsi" w:cstheme="minorHAnsi"/>
          <w:b/>
          <w:sz w:val="20"/>
          <w:szCs w:val="20"/>
        </w:rPr>
        <w:t>kapitola 5.1 Príručky k finančnému riadeniu</w:t>
      </w:r>
      <w:r w:rsidR="00D976A7">
        <w:rPr>
          <w:rFonts w:asciiTheme="minorHAnsi" w:hAnsiTheme="minorHAnsi" w:cstheme="minorHAnsi"/>
          <w:b/>
          <w:sz w:val="20"/>
          <w:szCs w:val="20"/>
        </w:rPr>
        <w:t xml:space="preserve"> fondov EÚ</w:t>
      </w:r>
      <w:r w:rsidRPr="008A586B">
        <w:rPr>
          <w:rFonts w:asciiTheme="minorHAnsi" w:hAnsiTheme="minorHAnsi" w:cstheme="minorHAnsi"/>
          <w:b/>
          <w:sz w:val="20"/>
          <w:szCs w:val="20"/>
        </w:rPr>
        <w:t xml:space="preserve">. </w:t>
      </w:r>
    </w:p>
    <w:p w14:paraId="3E6A6374" w14:textId="152AE2B1" w:rsidR="00EA45AE" w:rsidRPr="00BF1BF3" w:rsidRDefault="00EA45AE" w:rsidP="00CA6EE7">
      <w:pPr>
        <w:pStyle w:val="Nadpis2"/>
      </w:pPr>
      <w:bookmarkStart w:id="109" w:name="_Toc157690405"/>
      <w:bookmarkStart w:id="110" w:name="_Toc191041381"/>
      <w:r w:rsidRPr="00EA45AE">
        <w:t>Ú</w:t>
      </w:r>
      <w:r>
        <w:t>čtovníctvo projektu</w:t>
      </w:r>
      <w:bookmarkEnd w:id="109"/>
      <w:bookmarkEnd w:id="110"/>
    </w:p>
    <w:p w14:paraId="198D981A" w14:textId="09F086BA" w:rsidR="004430E8" w:rsidRDefault="00BB42DA" w:rsidP="000B454B">
      <w:pPr>
        <w:pStyle w:val="Odsekzoznamu"/>
        <w:numPr>
          <w:ilvl w:val="0"/>
          <w:numId w:val="12"/>
        </w:numPr>
        <w:autoSpaceDE w:val="0"/>
        <w:autoSpaceDN w:val="0"/>
        <w:adjustRightInd w:val="0"/>
        <w:spacing w:after="120" w:line="276" w:lineRule="auto"/>
        <w:ind w:left="426" w:hanging="426"/>
        <w:jc w:val="both"/>
        <w:rPr>
          <w:rFonts w:asciiTheme="minorHAnsi" w:hAnsiTheme="minorHAnsi" w:cstheme="minorHAnsi"/>
          <w:sz w:val="20"/>
          <w:szCs w:val="20"/>
        </w:rPr>
      </w:pPr>
      <w:r w:rsidRPr="00BB42DA">
        <w:rPr>
          <w:rFonts w:asciiTheme="minorHAnsi" w:hAnsiTheme="minorHAnsi" w:cstheme="minorHAnsi"/>
          <w:sz w:val="20"/>
          <w:szCs w:val="20"/>
        </w:rPr>
        <w:t xml:space="preserve">Prijímateľ, ktorý </w:t>
      </w:r>
      <w:r w:rsidRPr="00290B7B">
        <w:rPr>
          <w:rFonts w:asciiTheme="minorHAnsi" w:hAnsiTheme="minorHAnsi" w:cstheme="minorHAnsi"/>
          <w:b/>
          <w:sz w:val="20"/>
          <w:szCs w:val="20"/>
        </w:rPr>
        <w:t>je účtovnou jednotkou</w:t>
      </w:r>
      <w:r w:rsidRPr="00BB42DA">
        <w:rPr>
          <w:rFonts w:asciiTheme="minorHAnsi" w:hAnsiTheme="minorHAnsi" w:cstheme="minorHAnsi"/>
          <w:sz w:val="20"/>
          <w:szCs w:val="20"/>
        </w:rPr>
        <w:t>, účtuje o skutočnostiach týkajúcich sa projektu</w:t>
      </w:r>
      <w:r w:rsidR="00FC0AB4">
        <w:rPr>
          <w:rFonts w:asciiTheme="minorHAnsi" w:hAnsiTheme="minorHAnsi" w:cstheme="minorHAnsi"/>
          <w:sz w:val="20"/>
          <w:szCs w:val="20"/>
        </w:rPr>
        <w:t xml:space="preserve"> podľa zákona o</w:t>
      </w:r>
      <w:r w:rsidR="004430E8">
        <w:rPr>
          <w:rFonts w:asciiTheme="minorHAnsi" w:hAnsiTheme="minorHAnsi" w:cstheme="minorHAnsi"/>
          <w:sz w:val="20"/>
          <w:szCs w:val="20"/>
        </w:rPr>
        <w:t> </w:t>
      </w:r>
      <w:r w:rsidR="00FC0AB4">
        <w:rPr>
          <w:rFonts w:asciiTheme="minorHAnsi" w:hAnsiTheme="minorHAnsi" w:cstheme="minorHAnsi"/>
          <w:sz w:val="20"/>
          <w:szCs w:val="20"/>
        </w:rPr>
        <w:t>účtovníctve</w:t>
      </w:r>
      <w:r w:rsidR="004430E8">
        <w:rPr>
          <w:rFonts w:asciiTheme="minorHAnsi" w:hAnsiTheme="minorHAnsi" w:cstheme="minorHAnsi"/>
          <w:sz w:val="20"/>
          <w:szCs w:val="20"/>
        </w:rPr>
        <w:t xml:space="preserve">: </w:t>
      </w:r>
    </w:p>
    <w:p w14:paraId="39CEF0A4" w14:textId="77777777" w:rsidR="004430E8" w:rsidRDefault="00BB42DA" w:rsidP="000B454B">
      <w:pPr>
        <w:pStyle w:val="Odsekzoznamu"/>
        <w:numPr>
          <w:ilvl w:val="0"/>
          <w:numId w:val="51"/>
        </w:numPr>
        <w:autoSpaceDE w:val="0"/>
        <w:autoSpaceDN w:val="0"/>
        <w:adjustRightInd w:val="0"/>
        <w:spacing w:line="276" w:lineRule="auto"/>
        <w:ind w:left="1145" w:hanging="357"/>
        <w:jc w:val="both"/>
        <w:rPr>
          <w:rFonts w:asciiTheme="minorHAnsi" w:hAnsiTheme="minorHAnsi" w:cstheme="minorHAnsi"/>
          <w:sz w:val="20"/>
          <w:szCs w:val="20"/>
        </w:rPr>
      </w:pPr>
      <w:r w:rsidRPr="004430E8">
        <w:rPr>
          <w:rFonts w:asciiTheme="minorHAnsi" w:hAnsiTheme="minorHAnsi" w:cstheme="minorHAnsi"/>
          <w:b/>
          <w:sz w:val="20"/>
          <w:szCs w:val="20"/>
        </w:rPr>
        <w:t>na analytických účtoch</w:t>
      </w:r>
      <w:r w:rsidRPr="004430E8">
        <w:rPr>
          <w:rFonts w:asciiTheme="minorHAnsi" w:hAnsiTheme="minorHAnsi" w:cstheme="minorHAnsi"/>
          <w:sz w:val="20"/>
          <w:szCs w:val="20"/>
        </w:rPr>
        <w:t xml:space="preserve"> </w:t>
      </w:r>
      <w:r w:rsidRPr="004430E8">
        <w:rPr>
          <w:rFonts w:asciiTheme="minorHAnsi" w:hAnsiTheme="minorHAnsi" w:cstheme="minorHAnsi"/>
          <w:b/>
          <w:sz w:val="20"/>
          <w:szCs w:val="20"/>
        </w:rPr>
        <w:t>v členení podľa jednotlivých projektov alebo operácií</w:t>
      </w:r>
      <w:r w:rsidRPr="004430E8">
        <w:rPr>
          <w:rFonts w:asciiTheme="minorHAnsi" w:hAnsiTheme="minorHAnsi" w:cstheme="minorHAnsi"/>
          <w:sz w:val="20"/>
          <w:szCs w:val="20"/>
        </w:rPr>
        <w:t xml:space="preserve"> alebo</w:t>
      </w:r>
      <w:r w:rsidR="004430E8" w:rsidRPr="004430E8">
        <w:rPr>
          <w:rFonts w:asciiTheme="minorHAnsi" w:hAnsiTheme="minorHAnsi" w:cstheme="minorHAnsi"/>
          <w:sz w:val="20"/>
          <w:szCs w:val="20"/>
        </w:rPr>
        <w:t xml:space="preserve"> </w:t>
      </w:r>
      <w:r w:rsidRPr="004430E8">
        <w:rPr>
          <w:rFonts w:asciiTheme="minorHAnsi" w:hAnsiTheme="minorHAnsi" w:cstheme="minorHAnsi"/>
          <w:b/>
          <w:sz w:val="20"/>
          <w:szCs w:val="20"/>
        </w:rPr>
        <w:t>v analytickej evidencii vedenej v elektronickej podobe</w:t>
      </w:r>
      <w:r w:rsidRPr="004430E8">
        <w:rPr>
          <w:rFonts w:asciiTheme="minorHAnsi" w:hAnsiTheme="minorHAnsi" w:cstheme="minorHAnsi"/>
          <w:sz w:val="20"/>
          <w:szCs w:val="20"/>
        </w:rPr>
        <w:t> v členení podľa jednotlivých projektov bez vytvorenia analytických účtov v členení podľa jednotlivých projekt</w:t>
      </w:r>
      <w:r w:rsidR="004430E8">
        <w:rPr>
          <w:rFonts w:asciiTheme="minorHAnsi" w:hAnsiTheme="minorHAnsi" w:cstheme="minorHAnsi"/>
          <w:sz w:val="20"/>
          <w:szCs w:val="20"/>
        </w:rPr>
        <w:t>ov (podvojné účtovníctvo) alebo</w:t>
      </w:r>
    </w:p>
    <w:p w14:paraId="3E6C6ECE" w14:textId="17BC9C90" w:rsidR="00BB42DA" w:rsidRPr="004430E8" w:rsidRDefault="00BB42DA" w:rsidP="000B454B">
      <w:pPr>
        <w:pStyle w:val="Odsekzoznamu"/>
        <w:numPr>
          <w:ilvl w:val="0"/>
          <w:numId w:val="51"/>
        </w:numPr>
        <w:autoSpaceDE w:val="0"/>
        <w:autoSpaceDN w:val="0"/>
        <w:adjustRightInd w:val="0"/>
        <w:spacing w:after="120" w:line="276" w:lineRule="auto"/>
        <w:jc w:val="both"/>
        <w:rPr>
          <w:rFonts w:asciiTheme="minorHAnsi" w:hAnsiTheme="minorHAnsi" w:cstheme="minorHAnsi"/>
          <w:sz w:val="20"/>
          <w:szCs w:val="20"/>
        </w:rPr>
      </w:pPr>
      <w:r w:rsidRPr="004430E8">
        <w:rPr>
          <w:rFonts w:asciiTheme="minorHAnsi" w:hAnsiTheme="minorHAnsi" w:cstheme="minorHAnsi"/>
          <w:b/>
          <w:sz w:val="20"/>
          <w:szCs w:val="20"/>
        </w:rPr>
        <w:t>v účtovných knihách</w:t>
      </w:r>
      <w:r w:rsidRPr="004430E8">
        <w:rPr>
          <w:rFonts w:asciiTheme="minorHAnsi" w:hAnsiTheme="minorHAnsi" w:cstheme="minorHAnsi"/>
          <w:sz w:val="20"/>
          <w:szCs w:val="20"/>
        </w:rPr>
        <w:t xml:space="preserve"> so slovným a číselným označením projektu alebo operácie v účtovných zápisoch (jednoduché účtovníctvo).</w:t>
      </w:r>
    </w:p>
    <w:p w14:paraId="60E3A515" w14:textId="1F2106BE" w:rsidR="00BB42DA" w:rsidRDefault="00BB42DA" w:rsidP="000B454B">
      <w:pPr>
        <w:pStyle w:val="Odsekzoznamu"/>
        <w:numPr>
          <w:ilvl w:val="0"/>
          <w:numId w:val="12"/>
        </w:numPr>
        <w:autoSpaceDE w:val="0"/>
        <w:autoSpaceDN w:val="0"/>
        <w:adjustRightInd w:val="0"/>
        <w:spacing w:after="120" w:line="276" w:lineRule="auto"/>
        <w:ind w:left="426" w:hanging="426"/>
        <w:jc w:val="both"/>
        <w:rPr>
          <w:rFonts w:asciiTheme="minorHAnsi" w:hAnsiTheme="minorHAnsi" w:cstheme="minorHAnsi"/>
          <w:sz w:val="20"/>
          <w:szCs w:val="20"/>
        </w:rPr>
      </w:pPr>
      <w:r w:rsidRPr="00BB42DA">
        <w:rPr>
          <w:rFonts w:asciiTheme="minorHAnsi" w:hAnsiTheme="minorHAnsi" w:cstheme="minorHAnsi"/>
          <w:sz w:val="20"/>
          <w:szCs w:val="20"/>
        </w:rPr>
        <w:t xml:space="preserve">Prijímateľ, ktorý </w:t>
      </w:r>
      <w:r w:rsidRPr="00290B7B">
        <w:rPr>
          <w:rFonts w:asciiTheme="minorHAnsi" w:hAnsiTheme="minorHAnsi" w:cstheme="minorHAnsi"/>
          <w:b/>
          <w:sz w:val="20"/>
          <w:szCs w:val="20"/>
        </w:rPr>
        <w:t>nie je účtovnou jednotkou</w:t>
      </w:r>
      <w:r w:rsidRPr="00BB42DA">
        <w:rPr>
          <w:rFonts w:asciiTheme="minorHAnsi" w:hAnsiTheme="minorHAnsi" w:cstheme="minorHAnsi"/>
          <w:sz w:val="20"/>
          <w:szCs w:val="20"/>
        </w:rPr>
        <w:t xml:space="preserve">, vedie evidenciu majetku, záväzkov, príjmov a výdavkov týkajúcich sa projektu </w:t>
      </w:r>
      <w:r w:rsidRPr="00FC0AB4">
        <w:rPr>
          <w:rFonts w:asciiTheme="minorHAnsi" w:hAnsiTheme="minorHAnsi" w:cstheme="minorHAnsi"/>
          <w:sz w:val="20"/>
          <w:szCs w:val="20"/>
        </w:rPr>
        <w:t>v účtovných knihách</w:t>
      </w:r>
      <w:r w:rsidR="00B87636">
        <w:rPr>
          <w:rFonts w:asciiTheme="minorHAnsi" w:hAnsiTheme="minorHAnsi" w:cstheme="minorHAnsi"/>
          <w:sz w:val="20"/>
          <w:szCs w:val="20"/>
        </w:rPr>
        <w:t xml:space="preserve"> podľa </w:t>
      </w:r>
      <w:r w:rsidR="00B87636" w:rsidRPr="00B87636">
        <w:rPr>
          <w:rFonts w:asciiTheme="minorHAnsi" w:hAnsiTheme="minorHAnsi" w:cstheme="minorHAnsi"/>
          <w:sz w:val="20"/>
          <w:szCs w:val="20"/>
        </w:rPr>
        <w:t>§</w:t>
      </w:r>
      <w:r w:rsidR="00B87636">
        <w:rPr>
          <w:rFonts w:asciiTheme="minorHAnsi" w:hAnsiTheme="minorHAnsi" w:cstheme="minorHAnsi"/>
          <w:sz w:val="20"/>
          <w:szCs w:val="20"/>
        </w:rPr>
        <w:t xml:space="preserve"> </w:t>
      </w:r>
      <w:r w:rsidR="00B87636" w:rsidRPr="00B87636">
        <w:rPr>
          <w:rFonts w:asciiTheme="minorHAnsi" w:hAnsiTheme="minorHAnsi" w:cstheme="minorHAnsi"/>
          <w:sz w:val="20"/>
          <w:szCs w:val="20"/>
        </w:rPr>
        <w:t>15 ods. 1 zákona o účtovníctve (pre jednoduché účtovníctvo) so slovným a číselným označením projektu alebo operácie pri zápisoch v nich, pričom na vedenie tejto evidencie, preukazovanie zápisov a spôsob oceňovania majetku a záväzkov sa primerane použijú ustanovenia osobitného predpisu o účtovných zápisoch, účtovnej dokumentácii a spôsobe oceňovania</w:t>
      </w:r>
      <w:r w:rsidRPr="00FC0AB4">
        <w:rPr>
          <w:rFonts w:asciiTheme="minorHAnsi" w:hAnsiTheme="minorHAnsi" w:cstheme="minorHAnsi"/>
          <w:sz w:val="20"/>
          <w:szCs w:val="20"/>
        </w:rPr>
        <w:t>. Prijímateľ</w:t>
      </w:r>
      <w:r w:rsidRPr="00BB42DA">
        <w:rPr>
          <w:rFonts w:asciiTheme="minorHAnsi" w:hAnsiTheme="minorHAnsi" w:cstheme="minorHAnsi"/>
          <w:sz w:val="20"/>
          <w:szCs w:val="20"/>
        </w:rPr>
        <w:t xml:space="preserve"> je povinný uchovávať účtovnú dokumentáciu a evidenciu v súlade so zákonom o účtovníctve a v lehote podľa </w:t>
      </w:r>
      <w:r w:rsidRPr="00A6566E">
        <w:rPr>
          <w:rFonts w:asciiTheme="minorHAnsi" w:hAnsiTheme="minorHAnsi" w:cstheme="minorHAnsi"/>
          <w:b/>
          <w:sz w:val="20"/>
          <w:szCs w:val="20"/>
        </w:rPr>
        <w:t>Čl. 12 ods. 3</w:t>
      </w:r>
      <w:r w:rsidR="00D976A7">
        <w:rPr>
          <w:rFonts w:asciiTheme="minorHAnsi" w:hAnsiTheme="minorHAnsi" w:cstheme="minorHAnsi"/>
          <w:b/>
          <w:sz w:val="20"/>
          <w:szCs w:val="20"/>
        </w:rPr>
        <w:t xml:space="preserve"> VZP</w:t>
      </w:r>
      <w:r w:rsidRPr="00A6566E">
        <w:rPr>
          <w:rFonts w:asciiTheme="minorHAnsi" w:hAnsiTheme="minorHAnsi" w:cstheme="minorHAnsi"/>
          <w:b/>
          <w:sz w:val="20"/>
          <w:szCs w:val="20"/>
        </w:rPr>
        <w:t xml:space="preserve"> a Čl. 20 VZP.</w:t>
      </w:r>
      <w:r>
        <w:rPr>
          <w:rFonts w:asciiTheme="minorHAnsi" w:hAnsiTheme="minorHAnsi" w:cstheme="minorHAnsi"/>
          <w:sz w:val="20"/>
          <w:szCs w:val="20"/>
        </w:rPr>
        <w:t xml:space="preserve"> </w:t>
      </w:r>
    </w:p>
    <w:p w14:paraId="147A50DA" w14:textId="3BBB1C6A" w:rsidR="00FC0AB4" w:rsidRDefault="00FC0AB4" w:rsidP="000B454B">
      <w:pPr>
        <w:pStyle w:val="Odsekzoznamu"/>
        <w:numPr>
          <w:ilvl w:val="0"/>
          <w:numId w:val="12"/>
        </w:numPr>
        <w:autoSpaceDE w:val="0"/>
        <w:autoSpaceDN w:val="0"/>
        <w:adjustRightInd w:val="0"/>
        <w:spacing w:after="120" w:line="276" w:lineRule="auto"/>
        <w:ind w:left="426" w:hanging="426"/>
        <w:jc w:val="both"/>
        <w:rPr>
          <w:rFonts w:asciiTheme="minorHAnsi" w:hAnsiTheme="minorHAnsi" w:cstheme="minorHAnsi"/>
          <w:sz w:val="20"/>
          <w:szCs w:val="20"/>
        </w:rPr>
      </w:pPr>
      <w:r w:rsidRPr="00FC0AB4">
        <w:rPr>
          <w:rFonts w:asciiTheme="minorHAnsi" w:hAnsiTheme="minorHAnsi" w:cstheme="minorHAnsi"/>
          <w:sz w:val="20"/>
          <w:szCs w:val="20"/>
        </w:rPr>
        <w:lastRenderedPageBreak/>
        <w:t xml:space="preserve">S cieľom </w:t>
      </w:r>
      <w:r w:rsidRPr="00FC0AB4">
        <w:rPr>
          <w:rFonts w:asciiTheme="minorHAnsi" w:hAnsiTheme="minorHAnsi" w:cstheme="minorHAnsi"/>
          <w:b/>
          <w:sz w:val="20"/>
          <w:szCs w:val="20"/>
        </w:rPr>
        <w:t>vylúčenia dvojitého financovania</w:t>
      </w:r>
      <w:r w:rsidR="00A6566E">
        <w:rPr>
          <w:rFonts w:asciiTheme="minorHAnsi" w:hAnsiTheme="minorHAnsi" w:cstheme="minorHAnsi"/>
          <w:sz w:val="20"/>
          <w:szCs w:val="20"/>
        </w:rPr>
        <w:t xml:space="preserve"> výdavkov projektu je p</w:t>
      </w:r>
      <w:r w:rsidRPr="00FC0AB4">
        <w:rPr>
          <w:rFonts w:asciiTheme="minorHAnsi" w:hAnsiTheme="minorHAnsi" w:cstheme="minorHAnsi"/>
          <w:sz w:val="20"/>
          <w:szCs w:val="20"/>
        </w:rPr>
        <w:t>rijímateľ povinný viesť osobitnú evidenciu výdavkov súvisiacich s realizáciou projektu, najmä pokiaľ pri implementácii projektu dochádza k poskytovaniu prostriedkov z viacerých verejných zdrojov. Prijímateľ musí v takom prípade zaviesť opatrenia, ktoré umožnia jednoznačne rozlíšiť jednotlivé verejné zdroje tak, aby</w:t>
      </w:r>
      <w:r w:rsidR="00CD7569">
        <w:rPr>
          <w:rFonts w:asciiTheme="minorHAnsi" w:hAnsiTheme="minorHAnsi" w:cstheme="minorHAnsi"/>
          <w:sz w:val="20"/>
          <w:szCs w:val="20"/>
        </w:rPr>
        <w:t xml:space="preserve"> nedošlo k prekrývaniu výdavkov. </w:t>
      </w:r>
    </w:p>
    <w:p w14:paraId="0C3978BA" w14:textId="1F7445B1" w:rsidR="00807EA3" w:rsidRDefault="00807EA3" w:rsidP="000B454B">
      <w:pPr>
        <w:pStyle w:val="Odsekzoznamu"/>
        <w:numPr>
          <w:ilvl w:val="0"/>
          <w:numId w:val="12"/>
        </w:numPr>
        <w:autoSpaceDE w:val="0"/>
        <w:autoSpaceDN w:val="0"/>
        <w:adjustRightInd w:val="0"/>
        <w:spacing w:after="120" w:line="276" w:lineRule="auto"/>
        <w:ind w:left="426" w:hanging="426"/>
        <w:jc w:val="both"/>
        <w:rPr>
          <w:rFonts w:asciiTheme="minorHAnsi" w:hAnsiTheme="minorHAnsi" w:cstheme="minorHAnsi"/>
          <w:sz w:val="20"/>
          <w:szCs w:val="20"/>
        </w:rPr>
      </w:pPr>
      <w:r w:rsidRPr="00807EA3">
        <w:rPr>
          <w:rFonts w:asciiTheme="minorHAnsi" w:hAnsiTheme="minorHAnsi" w:cstheme="minorHAnsi"/>
          <w:sz w:val="20"/>
          <w:szCs w:val="20"/>
        </w:rPr>
        <w:t xml:space="preserve">Prijímateľ </w:t>
      </w:r>
      <w:r w:rsidRPr="00807EA3">
        <w:rPr>
          <w:rFonts w:asciiTheme="minorHAnsi" w:hAnsiTheme="minorHAnsi" w:cstheme="minorHAnsi"/>
          <w:b/>
          <w:sz w:val="20"/>
          <w:szCs w:val="20"/>
        </w:rPr>
        <w:t>je povinný</w:t>
      </w:r>
      <w:r w:rsidRPr="00807EA3">
        <w:rPr>
          <w:rFonts w:asciiTheme="minorHAnsi" w:hAnsiTheme="minorHAnsi" w:cstheme="minorHAnsi"/>
          <w:sz w:val="20"/>
          <w:szCs w:val="20"/>
        </w:rPr>
        <w:t xml:space="preserve"> počas celej doby realizácie aktivít projektu a udržateľnosti projektu </w:t>
      </w:r>
      <w:r w:rsidRPr="00CD7569">
        <w:rPr>
          <w:rFonts w:asciiTheme="minorHAnsi" w:hAnsiTheme="minorHAnsi" w:cstheme="minorHAnsi"/>
          <w:b/>
          <w:sz w:val="20"/>
          <w:szCs w:val="20"/>
          <w:u w:val="single"/>
        </w:rPr>
        <w:t>používať predmet projektu, jeho časti a iné veci, práva alebo iné majetkové hodnoty, ktoré obstaral alebo zhodnotil v rámci projektu z NFP alebo z jeho časti výlučne pri výkone vlastnej činnosti v súvislosti s projektom, na ktorý bol NFP poskytnutý</w:t>
      </w:r>
      <w:r w:rsidRPr="00CD7569">
        <w:rPr>
          <w:rFonts w:asciiTheme="minorHAnsi" w:hAnsiTheme="minorHAnsi" w:cstheme="minorHAnsi"/>
          <w:sz w:val="20"/>
          <w:szCs w:val="20"/>
          <w:u w:val="single"/>
        </w:rPr>
        <w:t>,</w:t>
      </w:r>
      <w:r w:rsidRPr="00807EA3">
        <w:rPr>
          <w:rFonts w:asciiTheme="minorHAnsi" w:hAnsiTheme="minorHAnsi" w:cstheme="minorHAnsi"/>
          <w:sz w:val="20"/>
          <w:szCs w:val="20"/>
        </w:rPr>
        <w:t xml:space="preserve"> s výnimkou prípadov, kedy pre zabezpečenie a udržanie cieľa projektu je vhodné alebo potrebné prenechanie do iného druhu užívania, správy alebo prevádzkovania majetku nadobudnutého z NFP tretej osobe podľa schválenej </w:t>
      </w:r>
      <w:proofErr w:type="spellStart"/>
      <w:r w:rsidRPr="00807EA3">
        <w:rPr>
          <w:rFonts w:asciiTheme="minorHAnsi" w:hAnsiTheme="minorHAnsi" w:cstheme="minorHAnsi"/>
          <w:sz w:val="20"/>
          <w:szCs w:val="20"/>
        </w:rPr>
        <w:t>ŽoNFP</w:t>
      </w:r>
      <w:proofErr w:type="spellEnd"/>
      <w:r w:rsidRPr="00807EA3">
        <w:rPr>
          <w:rFonts w:asciiTheme="minorHAnsi" w:hAnsiTheme="minorHAnsi" w:cstheme="minorHAnsi"/>
          <w:sz w:val="20"/>
          <w:szCs w:val="20"/>
        </w:rPr>
        <w:t xml:space="preserve"> alebo výzvy, alebo takéto prenechanie prevádzkovania nebráni dosiahnutiu a udržaniu cieľa projektu, pri dodržaní pravidiel týkajúcich sa štátnej pomoci, ak sú relevantné, a ak to povaha predmetu projektu dovoľuje, zaradiť ho do svojho majetku pri dodržaní príslušných právnych predpisov.</w:t>
      </w:r>
    </w:p>
    <w:p w14:paraId="4AA267EC" w14:textId="7987D8C4" w:rsidR="00AC2F8A" w:rsidRPr="00AC2F8A" w:rsidRDefault="00AC2F8A" w:rsidP="000B454B">
      <w:pPr>
        <w:pStyle w:val="Odsekzoznamu"/>
        <w:numPr>
          <w:ilvl w:val="0"/>
          <w:numId w:val="12"/>
        </w:numPr>
        <w:spacing w:after="242" w:line="276" w:lineRule="auto"/>
        <w:ind w:left="426" w:hanging="426"/>
        <w:jc w:val="both"/>
        <w:rPr>
          <w:rFonts w:asciiTheme="minorHAnsi" w:hAnsiTheme="minorHAnsi" w:cstheme="minorHAnsi"/>
          <w:sz w:val="20"/>
          <w:szCs w:val="20"/>
        </w:rPr>
      </w:pPr>
      <w:r w:rsidRPr="00AC2F8A">
        <w:rPr>
          <w:rFonts w:asciiTheme="minorHAnsi" w:hAnsiTheme="minorHAnsi" w:cstheme="minorHAnsi"/>
          <w:sz w:val="20"/>
          <w:szCs w:val="20"/>
        </w:rPr>
        <w:t xml:space="preserve">Preukazovanie oprávnenosti výdavkov formou účtovných dokladov pri výdavkoch vykazovaných formou </w:t>
      </w:r>
      <w:r w:rsidRPr="00AC2F8A">
        <w:rPr>
          <w:rFonts w:asciiTheme="minorHAnsi" w:hAnsiTheme="minorHAnsi" w:cstheme="minorHAnsi"/>
          <w:b/>
          <w:sz w:val="20"/>
          <w:szCs w:val="20"/>
        </w:rPr>
        <w:t xml:space="preserve">zjednodušeného vykazovania výdavkov </w:t>
      </w:r>
      <w:r w:rsidRPr="00AC2F8A">
        <w:rPr>
          <w:rFonts w:asciiTheme="minorHAnsi" w:hAnsiTheme="minorHAnsi" w:cstheme="minorHAnsi"/>
          <w:sz w:val="20"/>
          <w:szCs w:val="20"/>
        </w:rPr>
        <w:t>tvorí výnimku z vyššie uvedených pravidiel a nie je potrebné ich preukazovať účtovným</w:t>
      </w:r>
      <w:r w:rsidR="003365AA">
        <w:rPr>
          <w:rFonts w:asciiTheme="minorHAnsi" w:hAnsiTheme="minorHAnsi" w:cstheme="minorHAnsi"/>
          <w:sz w:val="20"/>
          <w:szCs w:val="20"/>
        </w:rPr>
        <w:t>i dokladmi. Účtovnými dokladmi p</w:t>
      </w:r>
      <w:r w:rsidRPr="00AC2F8A">
        <w:rPr>
          <w:rFonts w:asciiTheme="minorHAnsi" w:hAnsiTheme="minorHAnsi" w:cstheme="minorHAnsi"/>
          <w:sz w:val="20"/>
          <w:szCs w:val="20"/>
        </w:rPr>
        <w:t>rijímateľ preukáže výdavky,  ktoré tvoria základňu pre výpočet výdavkov vykazovaných prostredníctvom zjednodušeného vykazovania výdavkov (napr. pri paušál</w:t>
      </w:r>
      <w:r w:rsidR="003365AA">
        <w:rPr>
          <w:rFonts w:asciiTheme="minorHAnsi" w:hAnsiTheme="minorHAnsi" w:cstheme="minorHAnsi"/>
          <w:sz w:val="20"/>
          <w:szCs w:val="20"/>
        </w:rPr>
        <w:t>nej sadzbe na nepriame výdavky p</w:t>
      </w:r>
      <w:r w:rsidRPr="00AC2F8A">
        <w:rPr>
          <w:rFonts w:asciiTheme="minorHAnsi" w:hAnsiTheme="minorHAnsi" w:cstheme="minorHAnsi"/>
          <w:sz w:val="20"/>
          <w:szCs w:val="20"/>
        </w:rPr>
        <w:t xml:space="preserve">rijímateľ predloží účtovné doklady súvisiace s priamymi výdavkami, ktoré tvoria základňu pre úhradu nepriamych výdavkov). </w:t>
      </w:r>
    </w:p>
    <w:p w14:paraId="75561FD4" w14:textId="06D0DA56" w:rsidR="00EA45AE" w:rsidRPr="00EA45AE" w:rsidRDefault="00BB42DA" w:rsidP="000B454B">
      <w:pPr>
        <w:pStyle w:val="Odsekzoznamu"/>
        <w:numPr>
          <w:ilvl w:val="0"/>
          <w:numId w:val="12"/>
        </w:numPr>
        <w:spacing w:after="120" w:line="276" w:lineRule="auto"/>
        <w:ind w:left="426" w:hanging="426"/>
        <w:jc w:val="both"/>
        <w:rPr>
          <w:rFonts w:asciiTheme="minorHAnsi" w:hAnsiTheme="minorHAnsi" w:cstheme="minorHAnsi"/>
          <w:sz w:val="20"/>
        </w:rPr>
      </w:pPr>
      <w:r>
        <w:rPr>
          <w:rFonts w:asciiTheme="minorHAnsi" w:hAnsiTheme="minorHAnsi" w:cstheme="minorHAnsi"/>
          <w:sz w:val="20"/>
        </w:rPr>
        <w:t>Ďalšie informácie</w:t>
      </w:r>
      <w:r w:rsidR="000501D6">
        <w:rPr>
          <w:rFonts w:asciiTheme="minorHAnsi" w:hAnsiTheme="minorHAnsi" w:cstheme="minorHAnsi"/>
          <w:sz w:val="20"/>
        </w:rPr>
        <w:t xml:space="preserve"> o povinnostiach prijímateľa v súvislosti s účtovaním projektu sú uvedené v </w:t>
      </w:r>
      <w:r w:rsidR="000501D6" w:rsidRPr="00D976A7">
        <w:rPr>
          <w:rFonts w:asciiTheme="minorHAnsi" w:hAnsiTheme="minorHAnsi" w:cstheme="minorHAnsi"/>
          <w:b/>
          <w:sz w:val="20"/>
        </w:rPr>
        <w:t>Čl. 12 VZP</w:t>
      </w:r>
      <w:r w:rsidR="000501D6">
        <w:rPr>
          <w:rFonts w:asciiTheme="minorHAnsi" w:hAnsiTheme="minorHAnsi" w:cstheme="minorHAnsi"/>
          <w:sz w:val="20"/>
        </w:rPr>
        <w:t xml:space="preserve"> a v § 38 zákona o</w:t>
      </w:r>
      <w:r w:rsidR="005F1AC2">
        <w:rPr>
          <w:rFonts w:asciiTheme="minorHAnsi" w:hAnsiTheme="minorHAnsi" w:cstheme="minorHAnsi"/>
          <w:sz w:val="20"/>
        </w:rPr>
        <w:t> </w:t>
      </w:r>
      <w:r w:rsidR="00172D8B">
        <w:rPr>
          <w:rFonts w:asciiTheme="minorHAnsi" w:hAnsiTheme="minorHAnsi" w:cstheme="minorHAnsi"/>
          <w:sz w:val="20"/>
        </w:rPr>
        <w:t>pr</w:t>
      </w:r>
      <w:r w:rsidR="005F1AC2">
        <w:rPr>
          <w:rFonts w:asciiTheme="minorHAnsi" w:hAnsiTheme="minorHAnsi" w:cstheme="minorHAnsi"/>
          <w:sz w:val="20"/>
        </w:rPr>
        <w:t>íspevkoch z fondov.</w:t>
      </w:r>
      <w:r w:rsidR="00D976A7">
        <w:rPr>
          <w:rFonts w:asciiTheme="minorHAnsi" w:hAnsiTheme="minorHAnsi" w:cstheme="minorHAnsi"/>
          <w:sz w:val="20"/>
        </w:rPr>
        <w:t xml:space="preserve"> </w:t>
      </w:r>
    </w:p>
    <w:p w14:paraId="11D37041" w14:textId="75C21630" w:rsidR="004D57A3" w:rsidRPr="00FF181C" w:rsidRDefault="004D57A3" w:rsidP="00CA6EE7">
      <w:pPr>
        <w:pStyle w:val="Nadpis2"/>
      </w:pPr>
      <w:bookmarkStart w:id="111" w:name="_Toc157690406"/>
      <w:bookmarkStart w:id="112" w:name="_Toc191041382"/>
      <w:r w:rsidRPr="002B450D">
        <w:t>Nezrovnalosti a vysporiadanie finančných vzťahov</w:t>
      </w:r>
      <w:bookmarkEnd w:id="111"/>
      <w:bookmarkEnd w:id="112"/>
    </w:p>
    <w:p w14:paraId="0C42FE1D" w14:textId="77777777" w:rsidR="003D56D1" w:rsidRPr="00CD7569" w:rsidRDefault="003D56D1" w:rsidP="005F1AC2">
      <w:pPr>
        <w:pStyle w:val="Odsekzoznamu"/>
        <w:spacing w:line="276" w:lineRule="auto"/>
        <w:ind w:left="426"/>
        <w:rPr>
          <w:rFonts w:asciiTheme="minorHAnsi" w:hAnsiTheme="minorHAnsi" w:cstheme="minorHAnsi"/>
          <w:i/>
          <w:sz w:val="22"/>
          <w:szCs w:val="20"/>
          <w:u w:val="single"/>
        </w:rPr>
      </w:pPr>
      <w:r w:rsidRPr="00CD7569">
        <w:rPr>
          <w:rFonts w:asciiTheme="minorHAnsi" w:hAnsiTheme="minorHAnsi" w:cstheme="minorHAnsi"/>
          <w:i/>
          <w:sz w:val="22"/>
          <w:szCs w:val="20"/>
          <w:u w:val="single"/>
        </w:rPr>
        <w:t>Nezrovnalosť</w:t>
      </w:r>
    </w:p>
    <w:p w14:paraId="5CC327C1" w14:textId="77777777" w:rsidR="003D56D1" w:rsidRDefault="003D56D1" w:rsidP="003D56D1">
      <w:pPr>
        <w:pStyle w:val="Odsekzoznamu"/>
        <w:spacing w:line="276" w:lineRule="auto"/>
        <w:ind w:left="426"/>
        <w:jc w:val="both"/>
        <w:rPr>
          <w:rFonts w:asciiTheme="minorHAnsi" w:hAnsiTheme="minorHAnsi" w:cstheme="minorHAnsi"/>
          <w:b/>
          <w:sz w:val="20"/>
          <w:szCs w:val="20"/>
        </w:rPr>
      </w:pPr>
    </w:p>
    <w:p w14:paraId="49577FD8" w14:textId="5283295C" w:rsidR="00CD7569" w:rsidRDefault="004D57A3" w:rsidP="00321375">
      <w:pPr>
        <w:pStyle w:val="Odsekzoznamu"/>
        <w:numPr>
          <w:ilvl w:val="0"/>
          <w:numId w:val="13"/>
        </w:numPr>
        <w:spacing w:line="276" w:lineRule="auto"/>
        <w:ind w:left="426" w:hanging="426"/>
        <w:jc w:val="both"/>
        <w:rPr>
          <w:rFonts w:asciiTheme="minorHAnsi" w:hAnsiTheme="minorHAnsi" w:cstheme="minorHAnsi"/>
          <w:sz w:val="20"/>
          <w:szCs w:val="20"/>
        </w:rPr>
      </w:pPr>
      <w:r w:rsidRPr="003D56D1">
        <w:rPr>
          <w:rFonts w:asciiTheme="minorHAnsi" w:hAnsiTheme="minorHAnsi" w:cstheme="minorHAnsi"/>
          <w:b/>
          <w:sz w:val="20"/>
          <w:szCs w:val="20"/>
        </w:rPr>
        <w:t>Nezrovnalosťou</w:t>
      </w:r>
      <w:r w:rsidR="00921631">
        <w:rPr>
          <w:rStyle w:val="Odkaznapoznmkupodiarou"/>
          <w:rFonts w:asciiTheme="minorHAnsi" w:hAnsiTheme="minorHAnsi" w:cstheme="minorHAnsi"/>
          <w:b/>
          <w:sz w:val="20"/>
          <w:szCs w:val="20"/>
        </w:rPr>
        <w:footnoteReference w:id="15"/>
      </w:r>
      <w:r w:rsidR="00CD7569">
        <w:rPr>
          <w:rFonts w:asciiTheme="minorHAnsi" w:hAnsiTheme="minorHAnsi" w:cstheme="minorHAnsi"/>
          <w:sz w:val="20"/>
          <w:szCs w:val="20"/>
        </w:rPr>
        <w:t xml:space="preserve"> sa rozumie akékoľvek </w:t>
      </w:r>
      <w:r w:rsidRPr="004D57A3">
        <w:rPr>
          <w:rFonts w:asciiTheme="minorHAnsi" w:hAnsiTheme="minorHAnsi" w:cstheme="minorHAnsi"/>
          <w:sz w:val="20"/>
          <w:szCs w:val="20"/>
        </w:rPr>
        <w:t>porušenie právnyc</w:t>
      </w:r>
      <w:r w:rsidR="006343B1">
        <w:rPr>
          <w:rFonts w:asciiTheme="minorHAnsi" w:hAnsiTheme="minorHAnsi" w:cstheme="minorHAnsi"/>
          <w:sz w:val="20"/>
          <w:szCs w:val="20"/>
        </w:rPr>
        <w:t>h</w:t>
      </w:r>
      <w:r w:rsidR="00CC1003">
        <w:rPr>
          <w:rFonts w:asciiTheme="minorHAnsi" w:hAnsiTheme="minorHAnsi" w:cstheme="minorHAnsi"/>
          <w:sz w:val="20"/>
          <w:szCs w:val="20"/>
        </w:rPr>
        <w:t xml:space="preserve"> pre</w:t>
      </w:r>
      <w:r w:rsidR="00541203">
        <w:rPr>
          <w:rFonts w:asciiTheme="minorHAnsi" w:hAnsiTheme="minorHAnsi" w:cstheme="minorHAnsi"/>
          <w:sz w:val="20"/>
          <w:szCs w:val="20"/>
        </w:rPr>
        <w:t>dpisov EÚ alebo SR, alebo Zmluvy</w:t>
      </w:r>
      <w:r w:rsidRPr="004D57A3">
        <w:rPr>
          <w:rFonts w:asciiTheme="minorHAnsi" w:hAnsiTheme="minorHAnsi" w:cstheme="minorHAnsi"/>
          <w:sz w:val="20"/>
          <w:szCs w:val="20"/>
        </w:rPr>
        <w:t>,</w:t>
      </w:r>
      <w:r w:rsidR="00921631">
        <w:rPr>
          <w:rFonts w:asciiTheme="minorHAnsi" w:hAnsiTheme="minorHAnsi" w:cstheme="minorHAnsi"/>
          <w:sz w:val="20"/>
          <w:szCs w:val="20"/>
        </w:rPr>
        <w:t xml:space="preserve"> alebo právnych dokumentov,</w:t>
      </w:r>
      <w:r w:rsidRPr="004D57A3">
        <w:rPr>
          <w:rFonts w:asciiTheme="minorHAnsi" w:hAnsiTheme="minorHAnsi" w:cstheme="minorHAnsi"/>
          <w:sz w:val="20"/>
          <w:szCs w:val="20"/>
        </w:rPr>
        <w:t xml:space="preserve"> ktoré upravujú pravidlá a podmienky pre poskytnutie alebo použitie</w:t>
      </w:r>
      <w:r w:rsidR="00B21620">
        <w:rPr>
          <w:rFonts w:asciiTheme="minorHAnsi" w:hAnsiTheme="minorHAnsi" w:cstheme="minorHAnsi"/>
          <w:sz w:val="20"/>
          <w:szCs w:val="20"/>
        </w:rPr>
        <w:t xml:space="preserve"> finančných prostriedkov EÚ a štátneho rozpočtu</w:t>
      </w:r>
      <w:r w:rsidRPr="004D57A3">
        <w:rPr>
          <w:rFonts w:asciiTheme="minorHAnsi" w:hAnsiTheme="minorHAnsi" w:cstheme="minorHAnsi"/>
          <w:sz w:val="20"/>
          <w:szCs w:val="20"/>
        </w:rPr>
        <w:t xml:space="preserve">, úmyselné alebo spôsobené z nedbanlivosti, pričom toto porušenie vyplýva z konania alebo opomenutia konania subjektu a jeho dôsledkom je alebo by mohlo byť poškodenie rozpočtu EÚ alebo rozpočtu verejnej správy neoprávneným výdavkom. </w:t>
      </w:r>
    </w:p>
    <w:p w14:paraId="5474558F" w14:textId="7E0CBA64" w:rsidR="004D57A3" w:rsidRPr="004D57A3" w:rsidRDefault="004D57A3" w:rsidP="00321375">
      <w:pPr>
        <w:pStyle w:val="Odsekzoznamu"/>
        <w:numPr>
          <w:ilvl w:val="0"/>
          <w:numId w:val="13"/>
        </w:numPr>
        <w:spacing w:line="276" w:lineRule="auto"/>
        <w:ind w:left="426" w:hanging="426"/>
        <w:jc w:val="both"/>
        <w:rPr>
          <w:rFonts w:asciiTheme="minorHAnsi" w:hAnsiTheme="minorHAnsi" w:cstheme="minorHAnsi"/>
          <w:sz w:val="20"/>
          <w:szCs w:val="20"/>
        </w:rPr>
      </w:pPr>
      <w:r w:rsidRPr="004D57A3">
        <w:rPr>
          <w:rFonts w:asciiTheme="minorHAnsi" w:hAnsiTheme="minorHAnsi" w:cstheme="minorHAnsi"/>
          <w:sz w:val="20"/>
          <w:szCs w:val="20"/>
        </w:rPr>
        <w:t>Nezrovnalosť môže zistiť prijímateľ/partner, užívateľ alebo vecne príslušný orgán, RO/SO, platobný orgán, orgán auditu alebo spolupracujúci orgán, či ďalšie národné kontrolné alebo správne orgány.</w:t>
      </w:r>
    </w:p>
    <w:p w14:paraId="4F97ACF8" w14:textId="1D11D68E" w:rsidR="004D57A3" w:rsidRPr="009C229A" w:rsidRDefault="004D57A3" w:rsidP="00321375">
      <w:pPr>
        <w:pStyle w:val="Odsekzoznamu"/>
        <w:numPr>
          <w:ilvl w:val="0"/>
          <w:numId w:val="13"/>
        </w:numPr>
        <w:autoSpaceDE w:val="0"/>
        <w:autoSpaceDN w:val="0"/>
        <w:adjustRightInd w:val="0"/>
        <w:spacing w:line="276" w:lineRule="auto"/>
        <w:ind w:left="426" w:hanging="426"/>
        <w:jc w:val="both"/>
        <w:rPr>
          <w:rFonts w:asciiTheme="minorHAnsi" w:hAnsiTheme="minorHAnsi" w:cstheme="minorHAnsi"/>
          <w:sz w:val="20"/>
          <w:szCs w:val="20"/>
        </w:rPr>
      </w:pPr>
      <w:r w:rsidRPr="004D57A3">
        <w:rPr>
          <w:rFonts w:asciiTheme="minorHAnsi" w:hAnsiTheme="minorHAnsi" w:cstheme="minorHAnsi"/>
          <w:sz w:val="20"/>
          <w:szCs w:val="20"/>
        </w:rPr>
        <w:t>Prijímateľ je povinný predchádzať vzniku nezrovnalosti a</w:t>
      </w:r>
      <w:r w:rsidR="00214D9F">
        <w:rPr>
          <w:rFonts w:asciiTheme="minorHAnsi" w:hAnsiTheme="minorHAnsi" w:cstheme="minorHAnsi"/>
          <w:sz w:val="20"/>
          <w:szCs w:val="20"/>
        </w:rPr>
        <w:t> ak sa o nej dozvie</w:t>
      </w:r>
      <w:r w:rsidRPr="004D57A3">
        <w:rPr>
          <w:rFonts w:asciiTheme="minorHAnsi" w:hAnsiTheme="minorHAnsi" w:cstheme="minorHAnsi"/>
          <w:sz w:val="20"/>
          <w:szCs w:val="20"/>
        </w:rPr>
        <w:t xml:space="preserve">, je povinný ju </w:t>
      </w:r>
      <w:r w:rsidRPr="009C229A">
        <w:rPr>
          <w:rFonts w:asciiTheme="minorHAnsi" w:hAnsiTheme="minorHAnsi" w:cstheme="minorHAnsi"/>
          <w:b/>
          <w:sz w:val="20"/>
          <w:szCs w:val="20"/>
        </w:rPr>
        <w:t>bezodkladne</w:t>
      </w:r>
      <w:r w:rsidRPr="004D57A3">
        <w:rPr>
          <w:rFonts w:asciiTheme="minorHAnsi" w:hAnsiTheme="minorHAnsi" w:cstheme="minorHAnsi"/>
          <w:sz w:val="20"/>
          <w:szCs w:val="20"/>
        </w:rPr>
        <w:t xml:space="preserve"> oznámiť </w:t>
      </w:r>
      <w:r w:rsidR="003D56D1">
        <w:rPr>
          <w:rFonts w:asciiTheme="minorHAnsi" w:hAnsiTheme="minorHAnsi" w:cstheme="minorHAnsi"/>
          <w:sz w:val="20"/>
          <w:szCs w:val="20"/>
        </w:rPr>
        <w:t>SO,</w:t>
      </w:r>
      <w:r w:rsidRPr="004D57A3">
        <w:rPr>
          <w:rFonts w:asciiTheme="minorHAnsi" w:hAnsiTheme="minorHAnsi" w:cstheme="minorHAnsi"/>
          <w:sz w:val="20"/>
          <w:szCs w:val="20"/>
        </w:rPr>
        <w:t xml:space="preserve"> pričom predloží aj dokumenty preukazujúce zistenú nezrovnalosť. </w:t>
      </w:r>
      <w:r w:rsidRPr="003D56D1">
        <w:rPr>
          <w:rFonts w:asciiTheme="minorHAnsi" w:hAnsiTheme="minorHAnsi" w:cstheme="minorHAnsi"/>
          <w:b/>
          <w:sz w:val="20"/>
          <w:szCs w:val="20"/>
        </w:rPr>
        <w:t xml:space="preserve">Každá nezrovnalosť sa zdokumentuje v </w:t>
      </w:r>
      <w:r w:rsidRPr="00854C0E">
        <w:rPr>
          <w:rFonts w:asciiTheme="minorHAnsi" w:hAnsiTheme="minorHAnsi" w:cstheme="minorHAnsi"/>
          <w:b/>
          <w:sz w:val="20"/>
          <w:szCs w:val="20"/>
        </w:rPr>
        <w:t>ITMS</w:t>
      </w:r>
      <w:r w:rsidR="00921631">
        <w:rPr>
          <w:rFonts w:asciiTheme="minorHAnsi" w:hAnsiTheme="minorHAnsi" w:cstheme="minorHAnsi"/>
          <w:b/>
          <w:sz w:val="20"/>
        </w:rPr>
        <w:t>21+</w:t>
      </w:r>
      <w:r w:rsidRPr="00C525EB">
        <w:rPr>
          <w:rFonts w:asciiTheme="minorHAnsi" w:hAnsiTheme="minorHAnsi" w:cstheme="minorHAnsi"/>
          <w:b/>
          <w:sz w:val="20"/>
          <w:szCs w:val="20"/>
        </w:rPr>
        <w:t xml:space="preserve"> </w:t>
      </w:r>
      <w:r w:rsidRPr="00854C0E">
        <w:rPr>
          <w:rFonts w:asciiTheme="minorHAnsi" w:hAnsiTheme="minorHAnsi" w:cstheme="minorHAnsi"/>
          <w:b/>
          <w:sz w:val="20"/>
          <w:szCs w:val="20"/>
        </w:rPr>
        <w:t>a schváli v dokumente s</w:t>
      </w:r>
      <w:r w:rsidR="00CD7569" w:rsidRPr="00854C0E">
        <w:rPr>
          <w:rFonts w:asciiTheme="minorHAnsi" w:hAnsiTheme="minorHAnsi" w:cstheme="minorHAnsi"/>
          <w:b/>
          <w:sz w:val="20"/>
          <w:szCs w:val="20"/>
        </w:rPr>
        <w:t>práva o zistenej nezrovnalosti</w:t>
      </w:r>
      <w:r w:rsidR="00CD7569">
        <w:rPr>
          <w:rFonts w:asciiTheme="minorHAnsi" w:hAnsiTheme="minorHAnsi" w:cstheme="minorHAnsi"/>
          <w:sz w:val="20"/>
          <w:szCs w:val="20"/>
        </w:rPr>
        <w:t xml:space="preserve">, </w:t>
      </w:r>
      <w:r w:rsidRPr="004D57A3">
        <w:rPr>
          <w:rFonts w:asciiTheme="minorHAnsi" w:hAnsiTheme="minorHAnsi" w:cstheme="minorHAnsi"/>
          <w:sz w:val="20"/>
          <w:szCs w:val="20"/>
        </w:rPr>
        <w:t>a to v nadväznosti na schválenie</w:t>
      </w:r>
      <w:r w:rsidR="003D56D1">
        <w:rPr>
          <w:rFonts w:asciiTheme="minorHAnsi" w:hAnsiTheme="minorHAnsi" w:cstheme="minorHAnsi"/>
          <w:sz w:val="20"/>
          <w:szCs w:val="20"/>
        </w:rPr>
        <w:t>/p</w:t>
      </w:r>
      <w:r w:rsidRPr="004D57A3">
        <w:rPr>
          <w:rFonts w:asciiTheme="minorHAnsi" w:hAnsiTheme="minorHAnsi" w:cstheme="minorHAnsi"/>
          <w:sz w:val="20"/>
          <w:szCs w:val="20"/>
        </w:rPr>
        <w:t>rerokovanie</w:t>
      </w:r>
      <w:r w:rsidR="003D56D1">
        <w:rPr>
          <w:rFonts w:asciiTheme="minorHAnsi" w:hAnsiTheme="minorHAnsi" w:cstheme="minorHAnsi"/>
          <w:sz w:val="20"/>
          <w:szCs w:val="20"/>
        </w:rPr>
        <w:t>/zaslanie/</w:t>
      </w:r>
      <w:r w:rsidRPr="004D57A3">
        <w:rPr>
          <w:rFonts w:asciiTheme="minorHAnsi" w:hAnsiTheme="minorHAnsi" w:cstheme="minorHAnsi"/>
          <w:sz w:val="20"/>
          <w:szCs w:val="20"/>
        </w:rPr>
        <w:t>oboznámenie</w:t>
      </w:r>
      <w:r w:rsidR="003D56D1">
        <w:rPr>
          <w:rFonts w:asciiTheme="minorHAnsi" w:hAnsiTheme="minorHAnsi" w:cstheme="minorHAnsi"/>
          <w:sz w:val="20"/>
          <w:szCs w:val="20"/>
        </w:rPr>
        <w:t>/</w:t>
      </w:r>
      <w:r w:rsidRPr="004D57A3">
        <w:rPr>
          <w:rFonts w:asciiTheme="minorHAnsi" w:hAnsiTheme="minorHAnsi" w:cstheme="minorHAnsi"/>
          <w:sz w:val="20"/>
          <w:szCs w:val="20"/>
        </w:rPr>
        <w:t>doručenie oficiálneho dokumentu podľa typu vykonanej kontroly</w:t>
      </w:r>
      <w:r w:rsidR="003D56D1">
        <w:rPr>
          <w:rFonts w:asciiTheme="minorHAnsi" w:hAnsiTheme="minorHAnsi" w:cstheme="minorHAnsi"/>
          <w:sz w:val="20"/>
          <w:szCs w:val="20"/>
        </w:rPr>
        <w:t>/</w:t>
      </w:r>
      <w:r w:rsidRPr="004D57A3">
        <w:rPr>
          <w:rFonts w:asciiTheme="minorHAnsi" w:hAnsiTheme="minorHAnsi" w:cstheme="minorHAnsi"/>
          <w:sz w:val="20"/>
          <w:szCs w:val="20"/>
        </w:rPr>
        <w:t>auditu</w:t>
      </w:r>
      <w:r w:rsidR="003D56D1">
        <w:rPr>
          <w:rFonts w:asciiTheme="minorHAnsi" w:hAnsiTheme="minorHAnsi" w:cstheme="minorHAnsi"/>
          <w:sz w:val="20"/>
          <w:szCs w:val="20"/>
        </w:rPr>
        <w:t>/</w:t>
      </w:r>
      <w:r w:rsidRPr="004D57A3">
        <w:rPr>
          <w:rFonts w:asciiTheme="minorHAnsi" w:hAnsiTheme="minorHAnsi" w:cstheme="minorHAnsi"/>
          <w:sz w:val="20"/>
          <w:szCs w:val="20"/>
        </w:rPr>
        <w:t xml:space="preserve">overovania, resp. nadobudnutia právoplatnosti rozhodnutia vydaného v správnom/súdnom konaní (vrátane trestného konania) </w:t>
      </w:r>
      <w:r w:rsidR="00290B7B" w:rsidRPr="00290B7B">
        <w:rPr>
          <w:rFonts w:asciiTheme="minorHAnsi" w:hAnsiTheme="minorHAnsi" w:cstheme="minorHAnsi"/>
          <w:b/>
          <w:sz w:val="20"/>
          <w:szCs w:val="20"/>
        </w:rPr>
        <w:t>do 15</w:t>
      </w:r>
      <w:r w:rsidR="00290B7B">
        <w:rPr>
          <w:rFonts w:asciiTheme="minorHAnsi" w:hAnsiTheme="minorHAnsi" w:cstheme="minorHAnsi"/>
          <w:b/>
          <w:sz w:val="20"/>
          <w:szCs w:val="20"/>
        </w:rPr>
        <w:t xml:space="preserve"> (pätnástich)</w:t>
      </w:r>
      <w:r w:rsidR="00290B7B" w:rsidRPr="00290B7B">
        <w:rPr>
          <w:rFonts w:asciiTheme="minorHAnsi" w:hAnsiTheme="minorHAnsi" w:cstheme="minorHAnsi"/>
          <w:b/>
          <w:sz w:val="20"/>
          <w:szCs w:val="20"/>
        </w:rPr>
        <w:t xml:space="preserve"> dní </w:t>
      </w:r>
      <w:r w:rsidR="00290B7B" w:rsidRPr="00290B7B">
        <w:rPr>
          <w:rFonts w:asciiTheme="minorHAnsi" w:hAnsiTheme="minorHAnsi" w:cstheme="minorHAnsi"/>
          <w:sz w:val="20"/>
          <w:szCs w:val="20"/>
        </w:rPr>
        <w:t>od určujúceho</w:t>
      </w:r>
      <w:r w:rsidR="00290B7B">
        <w:rPr>
          <w:rFonts w:asciiTheme="minorHAnsi" w:hAnsiTheme="minorHAnsi" w:cstheme="minorHAnsi"/>
          <w:sz w:val="20"/>
          <w:szCs w:val="20"/>
        </w:rPr>
        <w:t xml:space="preserve"> úkonu. </w:t>
      </w:r>
    </w:p>
    <w:p w14:paraId="2FDCD30C" w14:textId="4A12E987" w:rsidR="004D57A3" w:rsidRDefault="00214D9F" w:rsidP="00321375">
      <w:pPr>
        <w:pStyle w:val="Odsekzoznamu"/>
        <w:numPr>
          <w:ilvl w:val="0"/>
          <w:numId w:val="13"/>
        </w:numPr>
        <w:spacing w:line="276" w:lineRule="auto"/>
        <w:ind w:left="426" w:hanging="426"/>
        <w:jc w:val="both"/>
        <w:rPr>
          <w:rFonts w:asciiTheme="minorHAnsi" w:hAnsiTheme="minorHAnsi" w:cstheme="minorHAnsi"/>
          <w:sz w:val="20"/>
          <w:szCs w:val="20"/>
        </w:rPr>
      </w:pPr>
      <w:r w:rsidRPr="00187621">
        <w:rPr>
          <w:rFonts w:asciiTheme="minorHAnsi" w:hAnsiTheme="minorHAnsi" w:cstheme="minorHAnsi"/>
          <w:b/>
          <w:sz w:val="20"/>
          <w:szCs w:val="20"/>
        </w:rPr>
        <w:t>SO následne rieši nezrovnalosť</w:t>
      </w:r>
      <w:r>
        <w:rPr>
          <w:rFonts w:asciiTheme="minorHAnsi" w:hAnsiTheme="minorHAnsi" w:cstheme="minorHAnsi"/>
          <w:sz w:val="20"/>
          <w:szCs w:val="20"/>
        </w:rPr>
        <w:t xml:space="preserve">, pričom prijímateľ mu poskytne súčinnosť. </w:t>
      </w:r>
      <w:r w:rsidR="004D57A3" w:rsidRPr="004D57A3">
        <w:rPr>
          <w:rFonts w:asciiTheme="minorHAnsi" w:hAnsiTheme="minorHAnsi" w:cstheme="minorHAnsi"/>
          <w:sz w:val="20"/>
          <w:szCs w:val="20"/>
        </w:rPr>
        <w:t xml:space="preserve">Ak RO/SO, platobný orgán, orgán auditu alebo príslušný orgán, ktorý vydáva rozhodnutie v správnom konaní získa nové alebo dodatočné informácie, najmä o významnom pokroku a výsledku v rámci správnych konaní a súdnych konaní, uložených správnych alebo trestných sankcií alebo potrebe opravy už oznámených údajov, </w:t>
      </w:r>
      <w:r w:rsidR="004D57A3" w:rsidRPr="00187621">
        <w:rPr>
          <w:rFonts w:asciiTheme="minorHAnsi" w:hAnsiTheme="minorHAnsi" w:cstheme="minorHAnsi"/>
          <w:b/>
          <w:sz w:val="20"/>
          <w:szCs w:val="20"/>
        </w:rPr>
        <w:t xml:space="preserve">zabezpečí bezodkladne aktualizáciu zodpovedajúcich údajov správy o zistenej nezrovnalosti prostredníctvom </w:t>
      </w:r>
      <w:r w:rsidR="004D57A3" w:rsidRPr="00C525EB">
        <w:rPr>
          <w:rFonts w:asciiTheme="minorHAnsi" w:hAnsiTheme="minorHAnsi" w:cstheme="minorHAnsi"/>
          <w:b/>
          <w:sz w:val="20"/>
          <w:szCs w:val="20"/>
        </w:rPr>
        <w:t>ITMS</w:t>
      </w:r>
      <w:r w:rsidR="00C525EB" w:rsidRPr="00C525EB">
        <w:rPr>
          <w:rFonts w:asciiTheme="minorHAnsi" w:hAnsiTheme="minorHAnsi" w:cstheme="minorHAnsi"/>
          <w:b/>
          <w:sz w:val="20"/>
        </w:rPr>
        <w:t>21+</w:t>
      </w:r>
      <w:r w:rsidR="003D56D1" w:rsidRPr="00C525EB">
        <w:rPr>
          <w:rFonts w:asciiTheme="minorHAnsi" w:hAnsiTheme="minorHAnsi" w:cstheme="minorHAnsi"/>
          <w:b/>
          <w:sz w:val="20"/>
          <w:szCs w:val="20"/>
        </w:rPr>
        <w:t>.</w:t>
      </w:r>
    </w:p>
    <w:p w14:paraId="7B7AC85D" w14:textId="1C8E3C2F" w:rsidR="00AA01F1" w:rsidRDefault="00AA01F1" w:rsidP="00321375">
      <w:pPr>
        <w:pStyle w:val="Odsekzoznamu"/>
        <w:numPr>
          <w:ilvl w:val="0"/>
          <w:numId w:val="13"/>
        </w:numPr>
        <w:spacing w:line="276" w:lineRule="auto"/>
        <w:ind w:left="426" w:hanging="426"/>
        <w:jc w:val="both"/>
        <w:rPr>
          <w:rFonts w:asciiTheme="minorHAnsi" w:hAnsiTheme="minorHAnsi" w:cstheme="minorHAnsi"/>
          <w:sz w:val="20"/>
          <w:szCs w:val="20"/>
        </w:rPr>
      </w:pPr>
      <w:r>
        <w:rPr>
          <w:rFonts w:asciiTheme="minorHAnsi" w:hAnsiTheme="minorHAnsi" w:cstheme="minorHAnsi"/>
          <w:sz w:val="20"/>
          <w:szCs w:val="20"/>
        </w:rPr>
        <w:t>SO oznamuje nezrovnalosť p</w:t>
      </w:r>
      <w:r w:rsidR="002031F3">
        <w:rPr>
          <w:rFonts w:asciiTheme="minorHAnsi" w:hAnsiTheme="minorHAnsi" w:cstheme="minorHAnsi"/>
          <w:sz w:val="20"/>
          <w:szCs w:val="20"/>
        </w:rPr>
        <w:t xml:space="preserve">rijímateľovi </w:t>
      </w:r>
      <w:r w:rsidR="00CD2B16">
        <w:rPr>
          <w:rFonts w:asciiTheme="minorHAnsi" w:hAnsiTheme="minorHAnsi" w:cstheme="minorHAnsi"/>
          <w:sz w:val="20"/>
          <w:szCs w:val="20"/>
        </w:rPr>
        <w:t xml:space="preserve">Správou o zistenej nezrovnalosti </w:t>
      </w:r>
      <w:r w:rsidR="002031F3">
        <w:rPr>
          <w:rFonts w:asciiTheme="minorHAnsi" w:hAnsiTheme="minorHAnsi" w:cstheme="minorHAnsi"/>
          <w:sz w:val="20"/>
          <w:szCs w:val="20"/>
        </w:rPr>
        <w:t xml:space="preserve">podľa prílohy č. 3 </w:t>
      </w:r>
      <w:r>
        <w:rPr>
          <w:rFonts w:asciiTheme="minorHAnsi" w:hAnsiTheme="minorHAnsi" w:cstheme="minorHAnsi"/>
          <w:sz w:val="20"/>
          <w:szCs w:val="20"/>
        </w:rPr>
        <w:t xml:space="preserve">príručky. </w:t>
      </w:r>
    </w:p>
    <w:p w14:paraId="527ED84E" w14:textId="6976946F" w:rsidR="00CD2B16" w:rsidRDefault="00CD2B16" w:rsidP="00321375">
      <w:pPr>
        <w:pStyle w:val="Odsekzoznamu"/>
        <w:numPr>
          <w:ilvl w:val="0"/>
          <w:numId w:val="13"/>
        </w:numPr>
        <w:spacing w:line="276" w:lineRule="auto"/>
        <w:ind w:left="426" w:hanging="426"/>
        <w:jc w:val="both"/>
        <w:rPr>
          <w:rFonts w:asciiTheme="minorHAnsi" w:hAnsiTheme="minorHAnsi" w:cstheme="minorHAnsi"/>
          <w:sz w:val="20"/>
          <w:szCs w:val="20"/>
        </w:rPr>
      </w:pPr>
      <w:r w:rsidRPr="00CD2B16">
        <w:rPr>
          <w:rFonts w:asciiTheme="minorHAnsi" w:hAnsiTheme="minorHAnsi" w:cstheme="minorHAnsi"/>
          <w:sz w:val="20"/>
          <w:szCs w:val="20"/>
        </w:rPr>
        <w:lastRenderedPageBreak/>
        <w:t>Ak má podozrenie z nezrovnalosti alebo zistená nezrovnalosť finančný</w:t>
      </w:r>
      <w:r>
        <w:rPr>
          <w:rFonts w:asciiTheme="minorHAnsi" w:hAnsiTheme="minorHAnsi" w:cstheme="minorHAnsi"/>
          <w:sz w:val="20"/>
          <w:szCs w:val="20"/>
        </w:rPr>
        <w:t xml:space="preserve"> dopad, SO</w:t>
      </w:r>
      <w:r w:rsidR="00815BD9">
        <w:rPr>
          <w:rFonts w:asciiTheme="minorHAnsi" w:hAnsiTheme="minorHAnsi" w:cstheme="minorHAnsi"/>
          <w:sz w:val="20"/>
          <w:szCs w:val="20"/>
        </w:rPr>
        <w:t xml:space="preserve"> predkladá prijímateľovi </w:t>
      </w:r>
      <w:r>
        <w:rPr>
          <w:rFonts w:asciiTheme="minorHAnsi" w:hAnsiTheme="minorHAnsi" w:cstheme="minorHAnsi"/>
          <w:sz w:val="20"/>
          <w:szCs w:val="20"/>
        </w:rPr>
        <w:t>spolu so S</w:t>
      </w:r>
      <w:r w:rsidRPr="00CD2B16">
        <w:rPr>
          <w:rFonts w:asciiTheme="minorHAnsi" w:hAnsiTheme="minorHAnsi" w:cstheme="minorHAnsi"/>
          <w:sz w:val="20"/>
          <w:szCs w:val="20"/>
        </w:rPr>
        <w:t xml:space="preserve">právou o zistenej nezrovnalosti aj Žiadosť o vrátenie finančných prostriedkov. </w:t>
      </w:r>
    </w:p>
    <w:p w14:paraId="299A8E56" w14:textId="7969F072" w:rsidR="003D56D1" w:rsidRPr="00EA45AE" w:rsidRDefault="003D56D1" w:rsidP="00321375">
      <w:pPr>
        <w:pStyle w:val="Odsekzoznamu"/>
        <w:numPr>
          <w:ilvl w:val="0"/>
          <w:numId w:val="13"/>
        </w:numPr>
        <w:spacing w:line="276" w:lineRule="auto"/>
        <w:ind w:left="426" w:hanging="426"/>
        <w:jc w:val="both"/>
        <w:rPr>
          <w:rFonts w:asciiTheme="minorHAnsi" w:hAnsiTheme="minorHAnsi" w:cstheme="minorHAnsi"/>
          <w:sz w:val="20"/>
        </w:rPr>
      </w:pPr>
      <w:r>
        <w:rPr>
          <w:rFonts w:asciiTheme="minorHAnsi" w:hAnsiTheme="minorHAnsi" w:cstheme="minorHAnsi"/>
          <w:sz w:val="20"/>
        </w:rPr>
        <w:t>Ďalšie informácie o evidencii, riešení a vysporiadaní nezrovnalostí sú uvedené § 39 zákona o</w:t>
      </w:r>
      <w:r w:rsidR="005F1AC2">
        <w:rPr>
          <w:rFonts w:asciiTheme="minorHAnsi" w:hAnsiTheme="minorHAnsi" w:cstheme="minorHAnsi"/>
          <w:sz w:val="20"/>
        </w:rPr>
        <w:t> príspevkoch z</w:t>
      </w:r>
      <w:r w:rsidR="00541203">
        <w:rPr>
          <w:rFonts w:asciiTheme="minorHAnsi" w:hAnsiTheme="minorHAnsi" w:cstheme="minorHAnsi"/>
          <w:sz w:val="20"/>
        </w:rPr>
        <w:t> </w:t>
      </w:r>
      <w:r w:rsidR="005F1AC2">
        <w:rPr>
          <w:rFonts w:asciiTheme="minorHAnsi" w:hAnsiTheme="minorHAnsi" w:cstheme="minorHAnsi"/>
          <w:sz w:val="20"/>
        </w:rPr>
        <w:t>fondov</w:t>
      </w:r>
      <w:r w:rsidR="00541203">
        <w:rPr>
          <w:rFonts w:asciiTheme="minorHAnsi" w:hAnsiTheme="minorHAnsi" w:cstheme="minorHAnsi"/>
          <w:sz w:val="20"/>
        </w:rPr>
        <w:t xml:space="preserve">, </w:t>
      </w:r>
      <w:r>
        <w:rPr>
          <w:rFonts w:asciiTheme="minorHAnsi" w:hAnsiTheme="minorHAnsi" w:cstheme="minorHAnsi"/>
          <w:sz w:val="20"/>
        </w:rPr>
        <w:t>v </w:t>
      </w:r>
      <w:r w:rsidRPr="00D976A7">
        <w:rPr>
          <w:rFonts w:asciiTheme="minorHAnsi" w:hAnsiTheme="minorHAnsi" w:cstheme="minorHAnsi"/>
          <w:b/>
          <w:sz w:val="20"/>
        </w:rPr>
        <w:t>kapitole 7 Príručky k finančnému riadeniu</w:t>
      </w:r>
      <w:r w:rsidR="00D976A7" w:rsidRPr="00D976A7">
        <w:rPr>
          <w:rFonts w:asciiTheme="minorHAnsi" w:hAnsiTheme="minorHAnsi" w:cstheme="minorHAnsi"/>
          <w:b/>
          <w:sz w:val="20"/>
        </w:rPr>
        <w:t xml:space="preserve"> fondov EÚ</w:t>
      </w:r>
      <w:r w:rsidR="00854C0E" w:rsidRPr="00CD2B16">
        <w:rPr>
          <w:rFonts w:asciiTheme="minorHAnsi" w:hAnsiTheme="minorHAnsi"/>
          <w:sz w:val="20"/>
          <w:vertAlign w:val="superscript"/>
        </w:rPr>
        <w:footnoteReference w:id="16"/>
      </w:r>
      <w:r w:rsidR="00541203" w:rsidRPr="00CD2B16">
        <w:rPr>
          <w:rFonts w:asciiTheme="minorHAnsi" w:hAnsiTheme="minorHAnsi" w:cstheme="minorHAnsi"/>
          <w:b/>
          <w:sz w:val="20"/>
        </w:rPr>
        <w:t xml:space="preserve"> </w:t>
      </w:r>
      <w:r w:rsidR="00541203" w:rsidRPr="00541203">
        <w:rPr>
          <w:rFonts w:asciiTheme="minorHAnsi" w:hAnsiTheme="minorHAnsi" w:cstheme="minorHAnsi"/>
          <w:sz w:val="20"/>
        </w:rPr>
        <w:t>a v </w:t>
      </w:r>
      <w:r w:rsidR="00541203" w:rsidRPr="00D976A7">
        <w:rPr>
          <w:rFonts w:asciiTheme="minorHAnsi" w:hAnsiTheme="minorHAnsi" w:cstheme="minorHAnsi"/>
          <w:b/>
          <w:sz w:val="20"/>
        </w:rPr>
        <w:t>Usmernení MF SR</w:t>
      </w:r>
      <w:r w:rsidR="00541203">
        <w:rPr>
          <w:rFonts w:asciiTheme="minorHAnsi" w:hAnsiTheme="minorHAnsi" w:cstheme="minorHAnsi"/>
          <w:b/>
          <w:sz w:val="20"/>
        </w:rPr>
        <w:t>.</w:t>
      </w:r>
      <w:r w:rsidR="00541203" w:rsidRPr="00CD2B16">
        <w:rPr>
          <w:rFonts w:asciiTheme="minorHAnsi" w:hAnsiTheme="minorHAnsi"/>
          <w:b/>
          <w:sz w:val="20"/>
          <w:vertAlign w:val="superscript"/>
        </w:rPr>
        <w:footnoteReference w:id="17"/>
      </w:r>
      <w:r w:rsidR="00541203" w:rsidRPr="00CD2B16">
        <w:rPr>
          <w:rFonts w:asciiTheme="minorHAnsi" w:hAnsiTheme="minorHAnsi" w:cstheme="minorHAnsi"/>
          <w:b/>
          <w:sz w:val="20"/>
          <w:vertAlign w:val="superscript"/>
        </w:rPr>
        <w:t xml:space="preserve"> </w:t>
      </w:r>
    </w:p>
    <w:p w14:paraId="1F442E41" w14:textId="7A75C646" w:rsidR="003D56D1" w:rsidRDefault="003D56D1" w:rsidP="003D56D1">
      <w:pPr>
        <w:pStyle w:val="Odsekzoznamu"/>
        <w:spacing w:line="276" w:lineRule="auto"/>
        <w:ind w:left="426"/>
        <w:jc w:val="both"/>
        <w:rPr>
          <w:rFonts w:asciiTheme="minorHAnsi" w:hAnsiTheme="minorHAnsi" w:cstheme="minorHAnsi"/>
          <w:sz w:val="20"/>
          <w:szCs w:val="20"/>
        </w:rPr>
      </w:pPr>
    </w:p>
    <w:p w14:paraId="4198F34D" w14:textId="1322741F" w:rsidR="003D56D1" w:rsidRPr="00CD7569" w:rsidRDefault="003D56D1" w:rsidP="005F1AC2">
      <w:pPr>
        <w:pStyle w:val="Odsekzoznamu"/>
        <w:spacing w:line="276" w:lineRule="auto"/>
        <w:ind w:left="426"/>
        <w:rPr>
          <w:rFonts w:asciiTheme="minorHAnsi" w:hAnsiTheme="minorHAnsi" w:cstheme="minorHAnsi"/>
          <w:i/>
          <w:sz w:val="22"/>
          <w:szCs w:val="20"/>
          <w:u w:val="single"/>
        </w:rPr>
      </w:pPr>
      <w:r w:rsidRPr="00CD7569">
        <w:rPr>
          <w:rFonts w:asciiTheme="minorHAnsi" w:hAnsiTheme="minorHAnsi" w:cstheme="minorHAnsi"/>
          <w:i/>
          <w:sz w:val="22"/>
          <w:szCs w:val="20"/>
          <w:u w:val="single"/>
        </w:rPr>
        <w:t>Vysporiadanie finančných vzťahov</w:t>
      </w:r>
    </w:p>
    <w:p w14:paraId="2BCD91B8" w14:textId="1D0476A8" w:rsidR="003D56D1" w:rsidRDefault="003D56D1" w:rsidP="009123FF">
      <w:pPr>
        <w:spacing w:line="276" w:lineRule="auto"/>
        <w:jc w:val="both"/>
        <w:rPr>
          <w:rFonts w:asciiTheme="minorHAnsi" w:hAnsiTheme="minorHAnsi" w:cstheme="minorHAnsi"/>
          <w:i/>
          <w:sz w:val="20"/>
          <w:szCs w:val="20"/>
          <w:u w:val="single"/>
        </w:rPr>
      </w:pPr>
    </w:p>
    <w:p w14:paraId="3A5C3DF1" w14:textId="007F00AA" w:rsidR="00CD7569" w:rsidRPr="00CD7569" w:rsidRDefault="00CD7569" w:rsidP="006C136E">
      <w:pPr>
        <w:pStyle w:val="Odsekzoznamu"/>
        <w:numPr>
          <w:ilvl w:val="0"/>
          <w:numId w:val="14"/>
        </w:numPr>
        <w:spacing w:line="276" w:lineRule="auto"/>
        <w:ind w:left="426" w:hanging="426"/>
        <w:jc w:val="both"/>
        <w:rPr>
          <w:rFonts w:asciiTheme="minorHAnsi" w:hAnsiTheme="minorHAnsi" w:cstheme="minorHAnsi"/>
          <w:b/>
          <w:i/>
          <w:sz w:val="20"/>
          <w:szCs w:val="20"/>
          <w:u w:val="single"/>
        </w:rPr>
      </w:pPr>
      <w:r>
        <w:rPr>
          <w:rFonts w:asciiTheme="minorHAnsi" w:hAnsiTheme="minorHAnsi" w:cstheme="minorHAnsi"/>
          <w:sz w:val="20"/>
          <w:szCs w:val="20"/>
        </w:rPr>
        <w:t>Povinnosť vysporiadať finančné vzťahy prijímateľom vzniká z viacerých dôvodov, a to najmä z dôvodu:</w:t>
      </w:r>
    </w:p>
    <w:p w14:paraId="4AE10863" w14:textId="5B0AFE47" w:rsidR="00CD7569" w:rsidRPr="00CD7569" w:rsidRDefault="00CD7569" w:rsidP="006C136E">
      <w:pPr>
        <w:pStyle w:val="Odsekzoznamu"/>
        <w:numPr>
          <w:ilvl w:val="0"/>
          <w:numId w:val="33"/>
        </w:numPr>
        <w:spacing w:line="276" w:lineRule="auto"/>
        <w:jc w:val="both"/>
        <w:rPr>
          <w:rFonts w:asciiTheme="minorHAnsi" w:hAnsiTheme="minorHAnsi" w:cstheme="minorHAnsi"/>
          <w:i/>
          <w:sz w:val="20"/>
          <w:szCs w:val="20"/>
        </w:rPr>
      </w:pPr>
      <w:r>
        <w:rPr>
          <w:rFonts w:asciiTheme="minorHAnsi" w:hAnsiTheme="minorHAnsi" w:cstheme="minorHAnsi"/>
          <w:i/>
          <w:sz w:val="20"/>
          <w:szCs w:val="20"/>
        </w:rPr>
        <w:t>f</w:t>
      </w:r>
      <w:r w:rsidRPr="00CD7569">
        <w:rPr>
          <w:rFonts w:asciiTheme="minorHAnsi" w:hAnsiTheme="minorHAnsi" w:cstheme="minorHAnsi"/>
          <w:i/>
          <w:sz w:val="20"/>
          <w:szCs w:val="20"/>
        </w:rPr>
        <w:t>inančnej opravy</w:t>
      </w:r>
    </w:p>
    <w:p w14:paraId="12989B96" w14:textId="38559BED" w:rsidR="00CD7569" w:rsidRPr="00CD7569" w:rsidRDefault="00CD7569" w:rsidP="006C136E">
      <w:pPr>
        <w:pStyle w:val="Odsekzoznamu"/>
        <w:numPr>
          <w:ilvl w:val="0"/>
          <w:numId w:val="33"/>
        </w:numPr>
        <w:spacing w:line="276" w:lineRule="auto"/>
        <w:jc w:val="both"/>
        <w:rPr>
          <w:rFonts w:asciiTheme="minorHAnsi" w:hAnsiTheme="minorHAnsi" w:cstheme="minorHAnsi"/>
          <w:i/>
          <w:sz w:val="20"/>
          <w:szCs w:val="20"/>
        </w:rPr>
      </w:pPr>
      <w:r>
        <w:rPr>
          <w:rFonts w:asciiTheme="minorHAnsi" w:hAnsiTheme="minorHAnsi" w:cstheme="minorHAnsi"/>
          <w:i/>
          <w:sz w:val="20"/>
          <w:szCs w:val="20"/>
        </w:rPr>
        <w:t>n</w:t>
      </w:r>
      <w:r w:rsidRPr="00CD7569">
        <w:rPr>
          <w:rFonts w:asciiTheme="minorHAnsi" w:hAnsiTheme="minorHAnsi" w:cstheme="minorHAnsi"/>
          <w:i/>
          <w:sz w:val="20"/>
          <w:szCs w:val="20"/>
        </w:rPr>
        <w:t>ezrovnalosti</w:t>
      </w:r>
    </w:p>
    <w:p w14:paraId="241A6FF0" w14:textId="0D426765" w:rsidR="00CD7569" w:rsidRPr="00CD7569" w:rsidRDefault="00CD7569" w:rsidP="006C136E">
      <w:pPr>
        <w:pStyle w:val="Odsekzoznamu"/>
        <w:numPr>
          <w:ilvl w:val="0"/>
          <w:numId w:val="33"/>
        </w:numPr>
        <w:spacing w:line="276" w:lineRule="auto"/>
        <w:jc w:val="both"/>
        <w:rPr>
          <w:rFonts w:asciiTheme="minorHAnsi" w:hAnsiTheme="minorHAnsi" w:cstheme="minorHAnsi"/>
          <w:i/>
          <w:sz w:val="20"/>
          <w:szCs w:val="20"/>
        </w:rPr>
      </w:pPr>
      <w:r>
        <w:rPr>
          <w:rFonts w:asciiTheme="minorHAnsi" w:hAnsiTheme="minorHAnsi" w:cstheme="minorHAnsi"/>
          <w:i/>
          <w:sz w:val="20"/>
          <w:szCs w:val="20"/>
        </w:rPr>
        <w:t>n</w:t>
      </w:r>
      <w:r w:rsidRPr="00CD7569">
        <w:rPr>
          <w:rFonts w:asciiTheme="minorHAnsi" w:hAnsiTheme="minorHAnsi" w:cstheme="minorHAnsi"/>
          <w:i/>
          <w:sz w:val="20"/>
          <w:szCs w:val="20"/>
        </w:rPr>
        <w:t>evyčerpanej poskytnutej z</w:t>
      </w:r>
      <w:r w:rsidR="002B450D">
        <w:rPr>
          <w:rFonts w:asciiTheme="minorHAnsi" w:hAnsiTheme="minorHAnsi" w:cstheme="minorHAnsi"/>
          <w:i/>
          <w:sz w:val="20"/>
          <w:szCs w:val="20"/>
        </w:rPr>
        <w:t>álohy alebo p</w:t>
      </w:r>
      <w:r w:rsidR="00187621">
        <w:rPr>
          <w:rFonts w:asciiTheme="minorHAnsi" w:hAnsiTheme="minorHAnsi" w:cstheme="minorHAnsi"/>
          <w:i/>
          <w:sz w:val="20"/>
          <w:szCs w:val="20"/>
        </w:rPr>
        <w:t xml:space="preserve">oskytnutého </w:t>
      </w:r>
      <w:proofErr w:type="spellStart"/>
      <w:r w:rsidR="00187621">
        <w:rPr>
          <w:rFonts w:asciiTheme="minorHAnsi" w:hAnsiTheme="minorHAnsi" w:cstheme="minorHAnsi"/>
          <w:i/>
          <w:sz w:val="20"/>
          <w:szCs w:val="20"/>
        </w:rPr>
        <w:t>p</w:t>
      </w:r>
      <w:r w:rsidR="002B450D">
        <w:rPr>
          <w:rFonts w:asciiTheme="minorHAnsi" w:hAnsiTheme="minorHAnsi" w:cstheme="minorHAnsi"/>
          <w:i/>
          <w:sz w:val="20"/>
          <w:szCs w:val="20"/>
        </w:rPr>
        <w:t>redfinancovania</w:t>
      </w:r>
      <w:proofErr w:type="spellEnd"/>
    </w:p>
    <w:p w14:paraId="191587FA" w14:textId="47C6400C" w:rsidR="00CD7569" w:rsidRPr="00CD7569" w:rsidRDefault="00CD7569" w:rsidP="006C136E">
      <w:pPr>
        <w:pStyle w:val="Odsekzoznamu"/>
        <w:numPr>
          <w:ilvl w:val="0"/>
          <w:numId w:val="33"/>
        </w:numPr>
        <w:spacing w:line="276" w:lineRule="auto"/>
        <w:jc w:val="both"/>
        <w:rPr>
          <w:rFonts w:asciiTheme="minorHAnsi" w:hAnsiTheme="minorHAnsi" w:cstheme="minorHAnsi"/>
          <w:i/>
          <w:sz w:val="20"/>
          <w:szCs w:val="20"/>
        </w:rPr>
      </w:pPr>
      <w:r>
        <w:rPr>
          <w:rFonts w:asciiTheme="minorHAnsi" w:hAnsiTheme="minorHAnsi" w:cstheme="minorHAnsi"/>
          <w:i/>
          <w:sz w:val="20"/>
          <w:szCs w:val="20"/>
        </w:rPr>
        <w:t>m</w:t>
      </w:r>
      <w:r w:rsidRPr="00CD7569">
        <w:rPr>
          <w:rFonts w:asciiTheme="minorHAnsi" w:hAnsiTheme="minorHAnsi" w:cstheme="minorHAnsi"/>
          <w:i/>
          <w:sz w:val="20"/>
          <w:szCs w:val="20"/>
        </w:rPr>
        <w:t>ylnej platby</w:t>
      </w:r>
    </w:p>
    <w:p w14:paraId="76216F22" w14:textId="3D75E614" w:rsidR="00CD7569" w:rsidRPr="00CD7569" w:rsidRDefault="00CD7569" w:rsidP="006C136E">
      <w:pPr>
        <w:pStyle w:val="Odsekzoznamu"/>
        <w:numPr>
          <w:ilvl w:val="0"/>
          <w:numId w:val="33"/>
        </w:numPr>
        <w:spacing w:line="276" w:lineRule="auto"/>
        <w:jc w:val="both"/>
        <w:rPr>
          <w:rFonts w:asciiTheme="minorHAnsi" w:hAnsiTheme="minorHAnsi" w:cstheme="minorHAnsi"/>
          <w:i/>
          <w:sz w:val="20"/>
          <w:szCs w:val="20"/>
        </w:rPr>
      </w:pPr>
      <w:r>
        <w:rPr>
          <w:rFonts w:asciiTheme="minorHAnsi" w:hAnsiTheme="minorHAnsi" w:cstheme="minorHAnsi"/>
          <w:i/>
          <w:sz w:val="20"/>
          <w:szCs w:val="20"/>
        </w:rPr>
        <w:t>m</w:t>
      </w:r>
      <w:r w:rsidRPr="00CD7569">
        <w:rPr>
          <w:rFonts w:asciiTheme="minorHAnsi" w:hAnsiTheme="minorHAnsi" w:cstheme="minorHAnsi"/>
          <w:i/>
          <w:sz w:val="20"/>
          <w:szCs w:val="20"/>
        </w:rPr>
        <w:t>imor</w:t>
      </w:r>
      <w:r w:rsidR="00854C0E">
        <w:rPr>
          <w:rFonts w:asciiTheme="minorHAnsi" w:hAnsiTheme="minorHAnsi" w:cstheme="minorHAnsi"/>
          <w:i/>
          <w:sz w:val="20"/>
          <w:szCs w:val="20"/>
        </w:rPr>
        <w:t>iadneho ukončenia Z</w:t>
      </w:r>
      <w:r w:rsidRPr="00CD7569">
        <w:rPr>
          <w:rFonts w:asciiTheme="minorHAnsi" w:hAnsiTheme="minorHAnsi" w:cstheme="minorHAnsi"/>
          <w:i/>
          <w:sz w:val="20"/>
          <w:szCs w:val="20"/>
        </w:rPr>
        <w:t>mluvy</w:t>
      </w:r>
    </w:p>
    <w:p w14:paraId="738EE5BB" w14:textId="38E07209" w:rsidR="00CD7569" w:rsidRPr="00CD7569" w:rsidRDefault="00CD7569" w:rsidP="006C136E">
      <w:pPr>
        <w:pStyle w:val="Odsekzoznamu"/>
        <w:numPr>
          <w:ilvl w:val="0"/>
          <w:numId w:val="33"/>
        </w:numPr>
        <w:spacing w:line="276" w:lineRule="auto"/>
        <w:jc w:val="both"/>
        <w:rPr>
          <w:rFonts w:asciiTheme="minorHAnsi" w:hAnsiTheme="minorHAnsi" w:cstheme="minorHAnsi"/>
          <w:i/>
          <w:sz w:val="20"/>
          <w:szCs w:val="20"/>
        </w:rPr>
      </w:pPr>
      <w:r>
        <w:rPr>
          <w:rFonts w:asciiTheme="minorHAnsi" w:hAnsiTheme="minorHAnsi" w:cstheme="minorHAnsi"/>
          <w:i/>
          <w:sz w:val="20"/>
          <w:szCs w:val="20"/>
        </w:rPr>
        <w:t>p</w:t>
      </w:r>
      <w:r w:rsidRPr="00CD7569">
        <w:rPr>
          <w:rFonts w:asciiTheme="minorHAnsi" w:hAnsiTheme="minorHAnsi" w:cstheme="minorHAnsi"/>
          <w:i/>
          <w:sz w:val="20"/>
          <w:szCs w:val="20"/>
        </w:rPr>
        <w:t>orušenia finančnej disciplíny</w:t>
      </w:r>
    </w:p>
    <w:p w14:paraId="5F50DF2B" w14:textId="53DCAEBC" w:rsidR="00CD7569" w:rsidRPr="00CD7569" w:rsidRDefault="00CD7569" w:rsidP="006C136E">
      <w:pPr>
        <w:pStyle w:val="Odsekzoznamu"/>
        <w:numPr>
          <w:ilvl w:val="0"/>
          <w:numId w:val="33"/>
        </w:numPr>
        <w:spacing w:line="276" w:lineRule="auto"/>
        <w:jc w:val="both"/>
        <w:rPr>
          <w:rFonts w:asciiTheme="minorHAnsi" w:hAnsiTheme="minorHAnsi" w:cstheme="minorHAnsi"/>
          <w:i/>
          <w:sz w:val="20"/>
          <w:szCs w:val="20"/>
        </w:rPr>
      </w:pPr>
      <w:r>
        <w:rPr>
          <w:rFonts w:asciiTheme="minorHAnsi" w:hAnsiTheme="minorHAnsi" w:cstheme="minorHAnsi"/>
          <w:i/>
          <w:sz w:val="20"/>
          <w:szCs w:val="20"/>
        </w:rPr>
        <w:t>p</w:t>
      </w:r>
      <w:r w:rsidRPr="00CD7569">
        <w:rPr>
          <w:rFonts w:asciiTheme="minorHAnsi" w:hAnsiTheme="minorHAnsi" w:cstheme="minorHAnsi"/>
          <w:i/>
          <w:sz w:val="20"/>
          <w:szCs w:val="20"/>
        </w:rPr>
        <w:t>oužiti</w:t>
      </w:r>
      <w:r w:rsidR="002B450D">
        <w:rPr>
          <w:rFonts w:asciiTheme="minorHAnsi" w:hAnsiTheme="minorHAnsi" w:cstheme="minorHAnsi"/>
          <w:i/>
          <w:sz w:val="20"/>
          <w:szCs w:val="20"/>
        </w:rPr>
        <w:t xml:space="preserve">a </w:t>
      </w:r>
      <w:r w:rsidR="002370B6">
        <w:rPr>
          <w:rFonts w:asciiTheme="minorHAnsi" w:hAnsiTheme="minorHAnsi" w:cstheme="minorHAnsi"/>
          <w:i/>
          <w:sz w:val="20"/>
          <w:szCs w:val="20"/>
        </w:rPr>
        <w:t>príspevku v rozpore so Z</w:t>
      </w:r>
      <w:r w:rsidRPr="00CD7569">
        <w:rPr>
          <w:rFonts w:asciiTheme="minorHAnsi" w:hAnsiTheme="minorHAnsi" w:cstheme="minorHAnsi"/>
          <w:i/>
          <w:sz w:val="20"/>
          <w:szCs w:val="20"/>
        </w:rPr>
        <w:t>mluvou</w:t>
      </w:r>
    </w:p>
    <w:p w14:paraId="67CF2989" w14:textId="28DA8F81" w:rsidR="00CD7569" w:rsidRPr="00CD7569" w:rsidRDefault="00CD7569" w:rsidP="006C136E">
      <w:pPr>
        <w:pStyle w:val="Odsekzoznamu"/>
        <w:numPr>
          <w:ilvl w:val="0"/>
          <w:numId w:val="33"/>
        </w:numPr>
        <w:spacing w:line="276" w:lineRule="auto"/>
        <w:jc w:val="both"/>
        <w:rPr>
          <w:rFonts w:asciiTheme="minorHAnsi" w:hAnsiTheme="minorHAnsi" w:cstheme="minorHAnsi"/>
          <w:i/>
          <w:sz w:val="20"/>
          <w:szCs w:val="20"/>
        </w:rPr>
      </w:pPr>
      <w:r>
        <w:rPr>
          <w:rFonts w:asciiTheme="minorHAnsi" w:hAnsiTheme="minorHAnsi" w:cstheme="minorHAnsi"/>
          <w:i/>
          <w:sz w:val="20"/>
          <w:szCs w:val="20"/>
        </w:rPr>
        <w:t>p</w:t>
      </w:r>
      <w:r w:rsidRPr="00CD7569">
        <w:rPr>
          <w:rFonts w:asciiTheme="minorHAnsi" w:hAnsiTheme="minorHAnsi" w:cstheme="minorHAnsi"/>
          <w:i/>
          <w:sz w:val="20"/>
          <w:szCs w:val="20"/>
        </w:rPr>
        <w:t>orušen</w:t>
      </w:r>
      <w:r w:rsidR="002B450D">
        <w:rPr>
          <w:rFonts w:asciiTheme="minorHAnsi" w:hAnsiTheme="minorHAnsi" w:cstheme="minorHAnsi"/>
          <w:i/>
          <w:sz w:val="20"/>
          <w:szCs w:val="20"/>
        </w:rPr>
        <w:t>ia</w:t>
      </w:r>
      <w:r w:rsidRPr="00CD7569">
        <w:rPr>
          <w:rFonts w:asciiTheme="minorHAnsi" w:hAnsiTheme="minorHAnsi" w:cstheme="minorHAnsi"/>
          <w:i/>
          <w:sz w:val="20"/>
          <w:szCs w:val="20"/>
        </w:rPr>
        <w:t xml:space="preserve"> platných právnych predpisov SR alebo EÚ.</w:t>
      </w:r>
    </w:p>
    <w:p w14:paraId="4F48CBFE" w14:textId="4989A46C" w:rsidR="003D56D1" w:rsidRPr="003E428D" w:rsidRDefault="003E428D" w:rsidP="006C136E">
      <w:pPr>
        <w:pStyle w:val="Odsekzoznamu"/>
        <w:numPr>
          <w:ilvl w:val="0"/>
          <w:numId w:val="14"/>
        </w:numPr>
        <w:spacing w:line="276" w:lineRule="auto"/>
        <w:ind w:left="426" w:hanging="426"/>
        <w:jc w:val="both"/>
        <w:rPr>
          <w:rFonts w:asciiTheme="minorHAnsi" w:hAnsiTheme="minorHAnsi" w:cstheme="minorHAnsi"/>
          <w:b/>
          <w:i/>
          <w:sz w:val="20"/>
          <w:szCs w:val="20"/>
          <w:u w:val="single"/>
        </w:rPr>
      </w:pPr>
      <w:r>
        <w:rPr>
          <w:rFonts w:asciiTheme="minorHAnsi" w:hAnsiTheme="minorHAnsi" w:cstheme="minorHAnsi"/>
          <w:sz w:val="20"/>
          <w:szCs w:val="20"/>
        </w:rPr>
        <w:t xml:space="preserve">Vysporiadať finančné vzťahy je možné </w:t>
      </w:r>
      <w:r w:rsidRPr="003E428D">
        <w:rPr>
          <w:rFonts w:asciiTheme="minorHAnsi" w:hAnsiTheme="minorHAnsi" w:cstheme="minorHAnsi"/>
          <w:b/>
          <w:sz w:val="20"/>
          <w:szCs w:val="20"/>
        </w:rPr>
        <w:t xml:space="preserve">vrátením poskytnutého NFP </w:t>
      </w:r>
      <w:r w:rsidR="00815BD9">
        <w:rPr>
          <w:rFonts w:asciiTheme="minorHAnsi" w:hAnsiTheme="minorHAnsi" w:cstheme="minorHAnsi"/>
          <w:b/>
          <w:sz w:val="20"/>
          <w:szCs w:val="20"/>
        </w:rPr>
        <w:t xml:space="preserve">alebo jeho časti </w:t>
      </w:r>
      <w:r w:rsidR="002370B6">
        <w:rPr>
          <w:rFonts w:asciiTheme="minorHAnsi" w:hAnsiTheme="minorHAnsi" w:cstheme="minorHAnsi"/>
          <w:sz w:val="20"/>
          <w:szCs w:val="20"/>
        </w:rPr>
        <w:t>prijímateľom</w:t>
      </w:r>
      <w:r w:rsidR="002370B6" w:rsidRPr="002370B6">
        <w:rPr>
          <w:rFonts w:asciiTheme="minorHAnsi" w:hAnsiTheme="minorHAnsi" w:cstheme="minorHAnsi"/>
          <w:sz w:val="20"/>
          <w:szCs w:val="20"/>
        </w:rPr>
        <w:t xml:space="preserve"> (ak sa nevykoná vzájomné započítanie pohľadávok) </w:t>
      </w:r>
      <w:r>
        <w:rPr>
          <w:rFonts w:asciiTheme="minorHAnsi" w:hAnsiTheme="minorHAnsi" w:cstheme="minorHAnsi"/>
          <w:sz w:val="20"/>
          <w:szCs w:val="20"/>
        </w:rPr>
        <w:t xml:space="preserve">alebo </w:t>
      </w:r>
      <w:r w:rsidRPr="003E428D">
        <w:rPr>
          <w:rFonts w:asciiTheme="minorHAnsi" w:hAnsiTheme="minorHAnsi" w:cstheme="minorHAnsi"/>
          <w:b/>
          <w:sz w:val="20"/>
          <w:szCs w:val="20"/>
        </w:rPr>
        <w:t>vzájom</w:t>
      </w:r>
      <w:r>
        <w:rPr>
          <w:rFonts w:asciiTheme="minorHAnsi" w:hAnsiTheme="minorHAnsi" w:cstheme="minorHAnsi"/>
          <w:b/>
          <w:sz w:val="20"/>
          <w:szCs w:val="20"/>
        </w:rPr>
        <w:t>n</w:t>
      </w:r>
      <w:r w:rsidRPr="003E428D">
        <w:rPr>
          <w:rFonts w:asciiTheme="minorHAnsi" w:hAnsiTheme="minorHAnsi" w:cstheme="minorHAnsi"/>
          <w:b/>
          <w:sz w:val="20"/>
          <w:szCs w:val="20"/>
        </w:rPr>
        <w:t>ým započítaním pohľadávky</w:t>
      </w:r>
      <w:r w:rsidR="002370B6">
        <w:rPr>
          <w:rFonts w:asciiTheme="minorHAnsi" w:hAnsiTheme="minorHAnsi" w:cstheme="minorHAnsi"/>
          <w:b/>
          <w:sz w:val="20"/>
          <w:szCs w:val="20"/>
        </w:rPr>
        <w:t xml:space="preserve"> z príspevku/rozhodnutia </w:t>
      </w:r>
      <w:r w:rsidR="002370B6" w:rsidRPr="002370B6">
        <w:rPr>
          <w:rFonts w:asciiTheme="minorHAnsi" w:hAnsiTheme="minorHAnsi" w:cstheme="minorHAnsi"/>
          <w:sz w:val="20"/>
          <w:szCs w:val="20"/>
        </w:rPr>
        <w:t>voči pohľadávke prijímateľa/partnera podľa Zmluvy alebo jeho časti</w:t>
      </w:r>
      <w:r w:rsidRPr="002370B6">
        <w:rPr>
          <w:rFonts w:asciiTheme="minorHAnsi" w:hAnsiTheme="minorHAnsi" w:cstheme="minorHAnsi"/>
          <w:sz w:val="20"/>
          <w:szCs w:val="20"/>
        </w:rPr>
        <w:t>.</w:t>
      </w:r>
      <w:r w:rsidR="00214D9F">
        <w:rPr>
          <w:rFonts w:asciiTheme="minorHAnsi" w:hAnsiTheme="minorHAnsi" w:cstheme="minorHAnsi"/>
          <w:sz w:val="20"/>
          <w:szCs w:val="20"/>
        </w:rPr>
        <w:t xml:space="preserve"> </w:t>
      </w:r>
      <w:r w:rsidR="00214D9F" w:rsidRPr="00984F74">
        <w:rPr>
          <w:rFonts w:asciiTheme="minorHAnsi" w:hAnsiTheme="minorHAnsi" w:cstheme="minorHAnsi"/>
          <w:sz w:val="20"/>
          <w:szCs w:val="20"/>
        </w:rPr>
        <w:t xml:space="preserve">Vzájomný zápočet pohľadávok je možné vykonať podľa podmienok stanovených v § 42 zákona o príspevkoch z fondov. </w:t>
      </w:r>
      <w:r w:rsidR="00214D9F" w:rsidRPr="00D643D6">
        <w:rPr>
          <w:rFonts w:asciiTheme="minorHAnsi" w:hAnsiTheme="minorHAnsi" w:cstheme="minorHAnsi"/>
          <w:sz w:val="20"/>
          <w:szCs w:val="20"/>
        </w:rPr>
        <w:t xml:space="preserve">Vzájomné započítanie pohľadávok </w:t>
      </w:r>
      <w:r w:rsidR="00214D9F" w:rsidRPr="00D643D6">
        <w:rPr>
          <w:rFonts w:asciiTheme="minorHAnsi" w:hAnsiTheme="minorHAnsi" w:cstheme="minorHAnsi"/>
          <w:b/>
          <w:sz w:val="20"/>
          <w:szCs w:val="20"/>
        </w:rPr>
        <w:t>nie je možné vykonať</w:t>
      </w:r>
      <w:r w:rsidR="00214D9F" w:rsidRPr="00D643D6">
        <w:rPr>
          <w:rFonts w:asciiTheme="minorHAnsi" w:hAnsiTheme="minorHAnsi" w:cstheme="minorHAnsi"/>
          <w:sz w:val="20"/>
          <w:szCs w:val="20"/>
        </w:rPr>
        <w:t>, ak je prijímateľom/partnerom/resp. užívateľom štátna rozpočtová organizácia.</w:t>
      </w:r>
    </w:p>
    <w:p w14:paraId="37A22B8E" w14:textId="59F3AA68" w:rsidR="003E428D" w:rsidRPr="003E428D" w:rsidRDefault="003E428D" w:rsidP="006C136E">
      <w:pPr>
        <w:pStyle w:val="Odsekzoznamu"/>
        <w:numPr>
          <w:ilvl w:val="0"/>
          <w:numId w:val="14"/>
        </w:numPr>
        <w:spacing w:line="276" w:lineRule="auto"/>
        <w:ind w:left="426" w:hanging="426"/>
        <w:jc w:val="both"/>
        <w:rPr>
          <w:rFonts w:asciiTheme="minorHAnsi" w:hAnsiTheme="minorHAnsi" w:cstheme="minorHAnsi"/>
          <w:sz w:val="20"/>
          <w:szCs w:val="20"/>
        </w:rPr>
      </w:pPr>
      <w:r w:rsidRPr="003E428D">
        <w:rPr>
          <w:rFonts w:asciiTheme="minorHAnsi" w:hAnsiTheme="minorHAnsi" w:cstheme="minorHAnsi"/>
          <w:sz w:val="20"/>
          <w:szCs w:val="20"/>
        </w:rPr>
        <w:t>V prípade vrátenia NFP z iniciatívy prijímateľa pred realizovaním úhrady prijímateľ v</w:t>
      </w:r>
      <w:r w:rsidR="00C525EB">
        <w:rPr>
          <w:rFonts w:asciiTheme="minorHAnsi" w:hAnsiTheme="minorHAnsi" w:cstheme="minorHAnsi"/>
          <w:sz w:val="20"/>
          <w:szCs w:val="20"/>
        </w:rPr>
        <w:t> </w:t>
      </w:r>
      <w:r w:rsidRPr="003E428D">
        <w:rPr>
          <w:rFonts w:asciiTheme="minorHAnsi" w:hAnsiTheme="minorHAnsi" w:cstheme="minorHAnsi"/>
          <w:sz w:val="20"/>
          <w:szCs w:val="20"/>
        </w:rPr>
        <w:t>ITMS</w:t>
      </w:r>
      <w:r w:rsidR="00C525EB">
        <w:rPr>
          <w:rFonts w:asciiTheme="minorHAnsi" w:hAnsiTheme="minorHAnsi" w:cstheme="minorHAnsi"/>
          <w:sz w:val="20"/>
          <w:szCs w:val="20"/>
        </w:rPr>
        <w:t>21+</w:t>
      </w:r>
      <w:r w:rsidRPr="003E428D">
        <w:rPr>
          <w:rFonts w:asciiTheme="minorHAnsi" w:hAnsiTheme="minorHAnsi" w:cstheme="minorHAnsi"/>
          <w:sz w:val="20"/>
          <w:szCs w:val="20"/>
        </w:rPr>
        <w:t xml:space="preserve"> zaeviduje </w:t>
      </w:r>
      <w:r w:rsidR="00CD2B16">
        <w:rPr>
          <w:rFonts w:asciiTheme="minorHAnsi" w:hAnsiTheme="minorHAnsi" w:cstheme="minorHAnsi"/>
          <w:sz w:val="20"/>
          <w:szCs w:val="20"/>
        </w:rPr>
        <w:t xml:space="preserve">pohľadávkový </w:t>
      </w:r>
      <w:r w:rsidRPr="003E428D">
        <w:rPr>
          <w:rFonts w:asciiTheme="minorHAnsi" w:hAnsiTheme="minorHAnsi" w:cstheme="minorHAnsi"/>
          <w:sz w:val="20"/>
          <w:szCs w:val="20"/>
        </w:rPr>
        <w:t xml:space="preserve">doklad </w:t>
      </w:r>
      <w:r w:rsidR="00187621">
        <w:rPr>
          <w:rFonts w:asciiTheme="minorHAnsi" w:hAnsiTheme="minorHAnsi" w:cstheme="minorHAnsi"/>
          <w:sz w:val="20"/>
          <w:szCs w:val="20"/>
        </w:rPr>
        <w:t xml:space="preserve">z </w:t>
      </w:r>
      <w:r w:rsidRPr="003E428D">
        <w:rPr>
          <w:rFonts w:asciiTheme="minorHAnsi" w:hAnsiTheme="minorHAnsi" w:cstheme="minorHAnsi"/>
          <w:sz w:val="20"/>
          <w:szCs w:val="20"/>
        </w:rPr>
        <w:t xml:space="preserve">vlastnej iniciatívy, čím zároveň </w:t>
      </w:r>
      <w:r>
        <w:rPr>
          <w:rFonts w:asciiTheme="minorHAnsi" w:hAnsiTheme="minorHAnsi" w:cstheme="minorHAnsi"/>
          <w:sz w:val="20"/>
          <w:szCs w:val="20"/>
        </w:rPr>
        <w:t>oznámi SO</w:t>
      </w:r>
      <w:r w:rsidRPr="003E428D">
        <w:rPr>
          <w:rFonts w:asciiTheme="minorHAnsi" w:hAnsiTheme="minorHAnsi" w:cstheme="minorHAnsi"/>
          <w:sz w:val="20"/>
          <w:szCs w:val="20"/>
        </w:rPr>
        <w:t xml:space="preserve"> výšku vrátenia. Zároveň platí, že ak prijímateľ nevráti </w:t>
      </w:r>
      <w:del w:id="113" w:author="KH" w:date="2025-11-17T09:58:00Z">
        <w:r w:rsidRPr="003E428D" w:rsidDel="005E1836">
          <w:rPr>
            <w:rFonts w:asciiTheme="minorHAnsi" w:hAnsiTheme="minorHAnsi" w:cstheme="minorHAnsi"/>
            <w:sz w:val="20"/>
            <w:szCs w:val="20"/>
          </w:rPr>
          <w:delText>vyplatený</w:delText>
        </w:r>
      </w:del>
      <w:r w:rsidRPr="003E428D">
        <w:rPr>
          <w:rFonts w:asciiTheme="minorHAnsi" w:hAnsiTheme="minorHAnsi" w:cstheme="minorHAnsi"/>
          <w:sz w:val="20"/>
          <w:szCs w:val="20"/>
        </w:rPr>
        <w:t xml:space="preserve"> NFP, prípadne uvedie nesprávny variabilný symbol automaticky generovaný ITMS</w:t>
      </w:r>
      <w:r w:rsidR="00C525EB">
        <w:rPr>
          <w:rFonts w:asciiTheme="minorHAnsi" w:hAnsiTheme="minorHAnsi" w:cstheme="minorHAnsi"/>
          <w:sz w:val="20"/>
          <w:szCs w:val="20"/>
        </w:rPr>
        <w:t>21+</w:t>
      </w:r>
      <w:r w:rsidRPr="003E428D">
        <w:rPr>
          <w:rFonts w:asciiTheme="minorHAnsi" w:hAnsiTheme="minorHAnsi" w:cstheme="minorHAnsi"/>
          <w:sz w:val="20"/>
          <w:szCs w:val="20"/>
        </w:rPr>
        <w:t xml:space="preserve">, finančné vzťahy voči </w:t>
      </w:r>
      <w:r>
        <w:rPr>
          <w:rFonts w:asciiTheme="minorHAnsi" w:hAnsiTheme="minorHAnsi" w:cstheme="minorHAnsi"/>
          <w:sz w:val="20"/>
          <w:szCs w:val="20"/>
        </w:rPr>
        <w:t>SO</w:t>
      </w:r>
      <w:r w:rsidRPr="003E428D">
        <w:rPr>
          <w:rFonts w:asciiTheme="minorHAnsi" w:hAnsiTheme="minorHAnsi" w:cstheme="minorHAnsi"/>
          <w:sz w:val="20"/>
          <w:szCs w:val="20"/>
        </w:rPr>
        <w:t xml:space="preserve"> sa naďalej považujú za </w:t>
      </w:r>
      <w:proofErr w:type="spellStart"/>
      <w:r w:rsidRPr="003E428D">
        <w:rPr>
          <w:rFonts w:asciiTheme="minorHAnsi" w:hAnsiTheme="minorHAnsi" w:cstheme="minorHAnsi"/>
          <w:sz w:val="20"/>
          <w:szCs w:val="20"/>
        </w:rPr>
        <w:t>nevysporiadané</w:t>
      </w:r>
      <w:proofErr w:type="spellEnd"/>
      <w:r w:rsidRPr="003E428D">
        <w:rPr>
          <w:rFonts w:asciiTheme="minorHAnsi" w:hAnsiTheme="minorHAnsi" w:cstheme="minorHAnsi"/>
          <w:sz w:val="20"/>
          <w:szCs w:val="20"/>
        </w:rPr>
        <w:t>.</w:t>
      </w:r>
    </w:p>
    <w:p w14:paraId="1C31BEB8" w14:textId="6A146564" w:rsidR="001E12FA" w:rsidRPr="001E12FA" w:rsidRDefault="001E12FA" w:rsidP="006C136E">
      <w:pPr>
        <w:pStyle w:val="Odsekzoznamu"/>
        <w:widowControl w:val="0"/>
        <w:numPr>
          <w:ilvl w:val="0"/>
          <w:numId w:val="14"/>
        </w:numPr>
        <w:autoSpaceDE w:val="0"/>
        <w:autoSpaceDN w:val="0"/>
        <w:adjustRightInd w:val="0"/>
        <w:spacing w:line="276" w:lineRule="auto"/>
        <w:ind w:left="426" w:hanging="426"/>
        <w:jc w:val="both"/>
        <w:rPr>
          <w:rFonts w:asciiTheme="minorHAnsi" w:hAnsiTheme="minorHAnsi" w:cstheme="minorHAnsi"/>
          <w:sz w:val="20"/>
          <w:szCs w:val="20"/>
        </w:rPr>
      </w:pPr>
      <w:r w:rsidRPr="001E12FA">
        <w:rPr>
          <w:rFonts w:asciiTheme="minorHAnsi" w:hAnsiTheme="minorHAnsi" w:cstheme="minorHAnsi"/>
          <w:sz w:val="20"/>
          <w:szCs w:val="20"/>
        </w:rPr>
        <w:t>Za vysporiadanie fi</w:t>
      </w:r>
      <w:r w:rsidR="002E60FF">
        <w:rPr>
          <w:rFonts w:asciiTheme="minorHAnsi" w:hAnsiTheme="minorHAnsi" w:cstheme="minorHAnsi"/>
          <w:sz w:val="20"/>
          <w:szCs w:val="20"/>
        </w:rPr>
        <w:t>nančných vzťahov je zodpovedný prijímateľ, t. j. p</w:t>
      </w:r>
      <w:r w:rsidRPr="001E12FA">
        <w:rPr>
          <w:rFonts w:asciiTheme="minorHAnsi" w:hAnsiTheme="minorHAnsi" w:cstheme="minorHAnsi"/>
          <w:sz w:val="20"/>
          <w:szCs w:val="20"/>
        </w:rPr>
        <w:t>rijímateľ má prioritne bezodkladne</w:t>
      </w:r>
    </w:p>
    <w:p w14:paraId="1A59DCAA" w14:textId="002D0B39" w:rsidR="001E12FA" w:rsidRDefault="001E12FA" w:rsidP="001E12FA">
      <w:pPr>
        <w:pStyle w:val="Odsekzoznamu"/>
        <w:widowControl w:val="0"/>
        <w:autoSpaceDE w:val="0"/>
        <w:autoSpaceDN w:val="0"/>
        <w:adjustRightInd w:val="0"/>
        <w:spacing w:line="276" w:lineRule="auto"/>
        <w:ind w:left="426"/>
        <w:jc w:val="both"/>
        <w:rPr>
          <w:rFonts w:asciiTheme="minorHAnsi" w:hAnsiTheme="minorHAnsi" w:cstheme="minorHAnsi"/>
          <w:sz w:val="20"/>
          <w:szCs w:val="20"/>
        </w:rPr>
      </w:pPr>
      <w:r w:rsidRPr="001E12FA">
        <w:rPr>
          <w:rFonts w:asciiTheme="minorHAnsi" w:hAnsiTheme="minorHAnsi" w:cstheme="minorHAnsi"/>
          <w:sz w:val="20"/>
          <w:szCs w:val="20"/>
        </w:rPr>
        <w:t>vrátiť NFP z vlastnej iniciatívy</w:t>
      </w:r>
      <w:r>
        <w:rPr>
          <w:rFonts w:asciiTheme="minorHAnsi" w:hAnsiTheme="minorHAnsi" w:cstheme="minorHAnsi"/>
          <w:sz w:val="20"/>
          <w:szCs w:val="20"/>
        </w:rPr>
        <w:t>.</w:t>
      </w:r>
    </w:p>
    <w:p w14:paraId="636DAA52" w14:textId="74FD5E1D" w:rsidR="003E428D" w:rsidRDefault="003E428D" w:rsidP="006C136E">
      <w:pPr>
        <w:pStyle w:val="Odsekzoznamu"/>
        <w:widowControl w:val="0"/>
        <w:numPr>
          <w:ilvl w:val="0"/>
          <w:numId w:val="14"/>
        </w:numPr>
        <w:autoSpaceDE w:val="0"/>
        <w:autoSpaceDN w:val="0"/>
        <w:adjustRightInd w:val="0"/>
        <w:spacing w:line="276" w:lineRule="auto"/>
        <w:ind w:left="426" w:hanging="426"/>
        <w:jc w:val="both"/>
        <w:rPr>
          <w:rFonts w:asciiTheme="minorHAnsi" w:hAnsiTheme="minorHAnsi" w:cstheme="minorHAnsi"/>
          <w:b/>
          <w:sz w:val="20"/>
          <w:szCs w:val="20"/>
        </w:rPr>
      </w:pPr>
      <w:r w:rsidRPr="001E12FA">
        <w:rPr>
          <w:rFonts w:asciiTheme="minorHAnsi" w:hAnsiTheme="minorHAnsi" w:cstheme="minorHAnsi"/>
          <w:sz w:val="20"/>
          <w:szCs w:val="20"/>
        </w:rPr>
        <w:t>Ak prijímateľ iniciatívne nevráti NFP, SO vystaví žiadosť o vrátenie (</w:t>
      </w:r>
      <w:proofErr w:type="spellStart"/>
      <w:r w:rsidRPr="001E12FA">
        <w:rPr>
          <w:rFonts w:asciiTheme="minorHAnsi" w:hAnsiTheme="minorHAnsi" w:cstheme="minorHAnsi"/>
          <w:sz w:val="20"/>
          <w:szCs w:val="20"/>
        </w:rPr>
        <w:t>ŽoV</w:t>
      </w:r>
      <w:proofErr w:type="spellEnd"/>
      <w:r w:rsidRPr="001E12FA">
        <w:rPr>
          <w:rFonts w:asciiTheme="minorHAnsi" w:hAnsiTheme="minorHAnsi" w:cstheme="minorHAnsi"/>
          <w:sz w:val="20"/>
          <w:szCs w:val="20"/>
        </w:rPr>
        <w:t xml:space="preserve">) s vyčíslením výšky NFP potrebnej na vrátenie a uvedením účtov, kam je potrebné čiastku vrátiť. </w:t>
      </w:r>
      <w:proofErr w:type="spellStart"/>
      <w:r w:rsidRPr="001E12FA">
        <w:rPr>
          <w:rFonts w:asciiTheme="minorHAnsi" w:hAnsiTheme="minorHAnsi" w:cstheme="minorHAnsi"/>
          <w:b/>
          <w:sz w:val="20"/>
          <w:szCs w:val="20"/>
        </w:rPr>
        <w:t>ŽoV</w:t>
      </w:r>
      <w:proofErr w:type="spellEnd"/>
      <w:r w:rsidRPr="001E12FA">
        <w:rPr>
          <w:rFonts w:asciiTheme="minorHAnsi" w:hAnsiTheme="minorHAnsi" w:cstheme="minorHAnsi"/>
          <w:b/>
          <w:sz w:val="20"/>
          <w:szCs w:val="20"/>
        </w:rPr>
        <w:t xml:space="preserve"> zašle SO prijímateľovi prostredníctvom ITMS</w:t>
      </w:r>
      <w:r w:rsidR="00C525EB">
        <w:rPr>
          <w:rFonts w:asciiTheme="minorHAnsi" w:hAnsiTheme="minorHAnsi" w:cstheme="minorHAnsi"/>
          <w:b/>
          <w:sz w:val="20"/>
          <w:szCs w:val="20"/>
        </w:rPr>
        <w:t>21+</w:t>
      </w:r>
      <w:r w:rsidRPr="001E12FA">
        <w:rPr>
          <w:rFonts w:asciiTheme="minorHAnsi" w:hAnsiTheme="minorHAnsi" w:cstheme="minorHAnsi"/>
          <w:b/>
          <w:sz w:val="20"/>
          <w:szCs w:val="20"/>
        </w:rPr>
        <w:t>,</w:t>
      </w:r>
      <w:r w:rsidRPr="001E12FA">
        <w:rPr>
          <w:rFonts w:asciiTheme="minorHAnsi" w:hAnsiTheme="minorHAnsi" w:cstheme="minorHAnsi"/>
          <w:sz w:val="20"/>
          <w:szCs w:val="20"/>
        </w:rPr>
        <w:t xml:space="preserve"> pričom prijímateľ musí vrátiť </w:t>
      </w:r>
      <w:del w:id="114" w:author="KH" w:date="2025-11-17T09:57:00Z">
        <w:r w:rsidRPr="001E12FA" w:rsidDel="005E1836">
          <w:rPr>
            <w:rFonts w:asciiTheme="minorHAnsi" w:hAnsiTheme="minorHAnsi" w:cstheme="minorHAnsi"/>
            <w:sz w:val="20"/>
            <w:szCs w:val="20"/>
          </w:rPr>
          <w:delText xml:space="preserve">vyplatenú </w:delText>
        </w:r>
      </w:del>
      <w:ins w:id="115" w:author="KH" w:date="2025-11-17T09:56:00Z">
        <w:r w:rsidR="005E1836">
          <w:rPr>
            <w:rFonts w:asciiTheme="minorHAnsi" w:hAnsiTheme="minorHAnsi" w:cstheme="minorHAnsi"/>
            <w:sz w:val="20"/>
            <w:szCs w:val="20"/>
          </w:rPr>
          <w:t>sumu</w:t>
        </w:r>
      </w:ins>
      <w:del w:id="116" w:author="KH" w:date="2025-11-17T09:56:00Z">
        <w:r w:rsidRPr="001E12FA" w:rsidDel="005E1836">
          <w:rPr>
            <w:rFonts w:asciiTheme="minorHAnsi" w:hAnsiTheme="minorHAnsi" w:cstheme="minorHAnsi"/>
            <w:sz w:val="20"/>
            <w:szCs w:val="20"/>
          </w:rPr>
          <w:delText>čiastku</w:delText>
        </w:r>
      </w:del>
      <w:r w:rsidRPr="001E12FA">
        <w:rPr>
          <w:rFonts w:asciiTheme="minorHAnsi" w:hAnsiTheme="minorHAnsi" w:cstheme="minorHAnsi"/>
          <w:sz w:val="20"/>
          <w:szCs w:val="20"/>
        </w:rPr>
        <w:t xml:space="preserve"> NFP </w:t>
      </w:r>
      <w:r w:rsidRPr="001E12FA">
        <w:rPr>
          <w:rFonts w:asciiTheme="minorHAnsi" w:hAnsiTheme="minorHAnsi" w:cstheme="minorHAnsi"/>
          <w:b/>
          <w:sz w:val="20"/>
          <w:szCs w:val="20"/>
        </w:rPr>
        <w:t xml:space="preserve">do 90 </w:t>
      </w:r>
      <w:r w:rsidR="00187621">
        <w:rPr>
          <w:rFonts w:asciiTheme="minorHAnsi" w:hAnsiTheme="minorHAnsi" w:cstheme="minorHAnsi"/>
          <w:b/>
          <w:sz w:val="20"/>
          <w:szCs w:val="20"/>
        </w:rPr>
        <w:t xml:space="preserve">(deväťdesiatich) </w:t>
      </w:r>
      <w:r w:rsidRPr="001E12FA">
        <w:rPr>
          <w:rFonts w:asciiTheme="minorHAnsi" w:hAnsiTheme="minorHAnsi" w:cstheme="minorHAnsi"/>
          <w:b/>
          <w:sz w:val="20"/>
          <w:szCs w:val="20"/>
        </w:rPr>
        <w:t xml:space="preserve">dní odo dňa doručenia </w:t>
      </w:r>
      <w:proofErr w:type="spellStart"/>
      <w:r w:rsidRPr="001E12FA">
        <w:rPr>
          <w:rFonts w:asciiTheme="minorHAnsi" w:hAnsiTheme="minorHAnsi" w:cstheme="minorHAnsi"/>
          <w:b/>
          <w:sz w:val="20"/>
          <w:szCs w:val="20"/>
        </w:rPr>
        <w:t>ŽoV</w:t>
      </w:r>
      <w:proofErr w:type="spellEnd"/>
      <w:r w:rsidRPr="001E12FA">
        <w:rPr>
          <w:rFonts w:asciiTheme="minorHAnsi" w:hAnsiTheme="minorHAnsi" w:cstheme="minorHAnsi"/>
          <w:b/>
          <w:sz w:val="20"/>
          <w:szCs w:val="20"/>
        </w:rPr>
        <w:t xml:space="preserve"> v</w:t>
      </w:r>
      <w:r w:rsidR="00C525EB">
        <w:rPr>
          <w:rFonts w:asciiTheme="minorHAnsi" w:hAnsiTheme="minorHAnsi" w:cstheme="minorHAnsi"/>
          <w:b/>
          <w:sz w:val="20"/>
          <w:szCs w:val="20"/>
        </w:rPr>
        <w:t> </w:t>
      </w:r>
      <w:r w:rsidRPr="001E12FA">
        <w:rPr>
          <w:rFonts w:asciiTheme="minorHAnsi" w:hAnsiTheme="minorHAnsi" w:cstheme="minorHAnsi"/>
          <w:b/>
          <w:sz w:val="20"/>
          <w:szCs w:val="20"/>
        </w:rPr>
        <w:t>ITMS</w:t>
      </w:r>
      <w:r w:rsidR="00C525EB">
        <w:rPr>
          <w:rFonts w:asciiTheme="minorHAnsi" w:hAnsiTheme="minorHAnsi" w:cstheme="minorHAnsi"/>
          <w:b/>
          <w:sz w:val="20"/>
          <w:szCs w:val="20"/>
        </w:rPr>
        <w:t>21+</w:t>
      </w:r>
      <w:r w:rsidRPr="001E12FA">
        <w:rPr>
          <w:rFonts w:asciiTheme="minorHAnsi" w:hAnsiTheme="minorHAnsi" w:cstheme="minorHAnsi"/>
          <w:b/>
          <w:sz w:val="20"/>
          <w:szCs w:val="20"/>
        </w:rPr>
        <w:t>.</w:t>
      </w:r>
    </w:p>
    <w:p w14:paraId="75504920" w14:textId="30683EDC" w:rsidR="000C14AF" w:rsidRPr="000C14AF" w:rsidRDefault="00984F74" w:rsidP="006C136E">
      <w:pPr>
        <w:pStyle w:val="Odsekzoznamu"/>
        <w:widowControl w:val="0"/>
        <w:numPr>
          <w:ilvl w:val="0"/>
          <w:numId w:val="14"/>
        </w:numPr>
        <w:autoSpaceDE w:val="0"/>
        <w:autoSpaceDN w:val="0"/>
        <w:adjustRightInd w:val="0"/>
        <w:spacing w:line="276" w:lineRule="auto"/>
        <w:ind w:left="426" w:hanging="426"/>
        <w:jc w:val="both"/>
        <w:rPr>
          <w:rFonts w:asciiTheme="minorHAnsi" w:hAnsiTheme="minorHAnsi" w:cstheme="minorHAnsi"/>
          <w:sz w:val="20"/>
          <w:szCs w:val="20"/>
        </w:rPr>
      </w:pPr>
      <w:r>
        <w:rPr>
          <w:rFonts w:asciiTheme="minorHAnsi" w:hAnsiTheme="minorHAnsi" w:cstheme="minorHAnsi"/>
          <w:sz w:val="20"/>
          <w:szCs w:val="20"/>
        </w:rPr>
        <w:t>Ak p</w:t>
      </w:r>
      <w:r w:rsidR="000C14AF" w:rsidRPr="000C14AF">
        <w:rPr>
          <w:rFonts w:asciiTheme="minorHAnsi" w:hAnsiTheme="minorHAnsi" w:cstheme="minorHAnsi"/>
          <w:sz w:val="20"/>
          <w:szCs w:val="20"/>
        </w:rPr>
        <w:t xml:space="preserve">rijímateľ </w:t>
      </w:r>
      <w:proofErr w:type="spellStart"/>
      <w:r w:rsidR="000C14AF" w:rsidRPr="000C14AF">
        <w:rPr>
          <w:rFonts w:asciiTheme="minorHAnsi" w:hAnsiTheme="minorHAnsi" w:cstheme="minorHAnsi"/>
          <w:sz w:val="20"/>
          <w:szCs w:val="20"/>
        </w:rPr>
        <w:t>nevysporiada</w:t>
      </w:r>
      <w:proofErr w:type="spellEnd"/>
      <w:r w:rsidR="000C14AF" w:rsidRPr="000C14AF">
        <w:rPr>
          <w:rFonts w:asciiTheme="minorHAnsi" w:hAnsiTheme="minorHAnsi" w:cstheme="minorHAnsi"/>
          <w:sz w:val="20"/>
          <w:szCs w:val="20"/>
        </w:rPr>
        <w:t xml:space="preserve"> finančné vzťahy ani na základe žiadosti o vrátenie finančných prostriedkov a:</w:t>
      </w:r>
    </w:p>
    <w:p w14:paraId="0A79D8C4" w14:textId="77777777" w:rsidR="002461F1" w:rsidRDefault="000C14AF" w:rsidP="006C136E">
      <w:pPr>
        <w:pStyle w:val="Odsekzoznamu"/>
        <w:widowControl w:val="0"/>
        <w:numPr>
          <w:ilvl w:val="0"/>
          <w:numId w:val="42"/>
        </w:numPr>
        <w:autoSpaceDE w:val="0"/>
        <w:autoSpaceDN w:val="0"/>
        <w:adjustRightInd w:val="0"/>
        <w:spacing w:line="276" w:lineRule="auto"/>
        <w:jc w:val="both"/>
        <w:rPr>
          <w:rFonts w:asciiTheme="minorHAnsi" w:hAnsiTheme="minorHAnsi" w:cstheme="minorHAnsi"/>
          <w:sz w:val="20"/>
          <w:szCs w:val="20"/>
        </w:rPr>
      </w:pPr>
      <w:r w:rsidRPr="000C14AF">
        <w:rPr>
          <w:rFonts w:asciiTheme="minorHAnsi" w:hAnsiTheme="minorHAnsi" w:cstheme="minorHAnsi"/>
          <w:sz w:val="20"/>
          <w:szCs w:val="20"/>
        </w:rPr>
        <w:t>ide o porušenie finančnej disciplíny</w:t>
      </w:r>
      <w:r>
        <w:rPr>
          <w:rFonts w:asciiTheme="minorHAnsi" w:hAnsiTheme="minorHAnsi" w:cstheme="minorHAnsi"/>
          <w:sz w:val="20"/>
          <w:szCs w:val="20"/>
        </w:rPr>
        <w:t>, SO</w:t>
      </w:r>
      <w:r w:rsidRPr="000C14AF">
        <w:rPr>
          <w:rFonts w:asciiTheme="minorHAnsi" w:hAnsiTheme="minorHAnsi" w:cstheme="minorHAnsi"/>
          <w:sz w:val="20"/>
          <w:szCs w:val="20"/>
        </w:rPr>
        <w:t xml:space="preserve"> podá podnet príslušnému orgánu;</w:t>
      </w:r>
    </w:p>
    <w:p w14:paraId="2D5F4718" w14:textId="3E4E0E0B" w:rsidR="002461F1" w:rsidRDefault="000C14AF" w:rsidP="006C136E">
      <w:pPr>
        <w:pStyle w:val="Odsekzoznamu"/>
        <w:widowControl w:val="0"/>
        <w:numPr>
          <w:ilvl w:val="0"/>
          <w:numId w:val="42"/>
        </w:numPr>
        <w:autoSpaceDE w:val="0"/>
        <w:autoSpaceDN w:val="0"/>
        <w:adjustRightInd w:val="0"/>
        <w:spacing w:line="276" w:lineRule="auto"/>
        <w:jc w:val="both"/>
        <w:rPr>
          <w:rFonts w:asciiTheme="minorHAnsi" w:hAnsiTheme="minorHAnsi" w:cstheme="minorHAnsi"/>
          <w:sz w:val="20"/>
          <w:szCs w:val="20"/>
        </w:rPr>
      </w:pPr>
      <w:r w:rsidRPr="002461F1">
        <w:rPr>
          <w:rFonts w:asciiTheme="minorHAnsi" w:hAnsiTheme="minorHAnsi" w:cstheme="minorHAnsi"/>
          <w:sz w:val="20"/>
          <w:szCs w:val="20"/>
        </w:rPr>
        <w:t>nejde o porušenie finančnej disciplíny, vymáha SO vrátenie finančných</w:t>
      </w:r>
      <w:r w:rsidR="00214D9F">
        <w:rPr>
          <w:rFonts w:asciiTheme="minorHAnsi" w:hAnsiTheme="minorHAnsi" w:cstheme="minorHAnsi"/>
          <w:sz w:val="20"/>
          <w:szCs w:val="20"/>
        </w:rPr>
        <w:t xml:space="preserve"> prostriedkov prostredníctvom súdu, a to aj s príslušenstvom pohľadávky;</w:t>
      </w:r>
    </w:p>
    <w:p w14:paraId="4DE0E24A" w14:textId="48F9AC99" w:rsidR="00984F74" w:rsidRPr="002461F1" w:rsidRDefault="000C14AF" w:rsidP="006C136E">
      <w:pPr>
        <w:pStyle w:val="Odsekzoznamu"/>
        <w:widowControl w:val="0"/>
        <w:numPr>
          <w:ilvl w:val="0"/>
          <w:numId w:val="42"/>
        </w:numPr>
        <w:autoSpaceDE w:val="0"/>
        <w:autoSpaceDN w:val="0"/>
        <w:adjustRightInd w:val="0"/>
        <w:spacing w:line="276" w:lineRule="auto"/>
        <w:jc w:val="both"/>
        <w:rPr>
          <w:rFonts w:asciiTheme="minorHAnsi" w:hAnsiTheme="minorHAnsi" w:cstheme="minorHAnsi"/>
          <w:sz w:val="20"/>
          <w:szCs w:val="20"/>
        </w:rPr>
      </w:pPr>
      <w:r w:rsidRPr="002461F1">
        <w:rPr>
          <w:rFonts w:asciiTheme="minorHAnsi" w:hAnsiTheme="minorHAnsi" w:cstheme="minorHAnsi"/>
          <w:sz w:val="20"/>
          <w:szCs w:val="20"/>
        </w:rPr>
        <w:t xml:space="preserve">ide o porušenie pravidiel a postupov verejného obstarávania, SO postupuje podľa § 41 zákona o príspevkoch z fondov. </w:t>
      </w:r>
    </w:p>
    <w:p w14:paraId="28E03FA1" w14:textId="0497B1DB" w:rsidR="00214D9F" w:rsidRPr="00214D9F" w:rsidRDefault="00000F1C" w:rsidP="006C136E">
      <w:pPr>
        <w:pStyle w:val="Odsekzoznamu"/>
        <w:widowControl w:val="0"/>
        <w:numPr>
          <w:ilvl w:val="0"/>
          <w:numId w:val="14"/>
        </w:numPr>
        <w:autoSpaceDE w:val="0"/>
        <w:autoSpaceDN w:val="0"/>
        <w:adjustRightInd w:val="0"/>
        <w:spacing w:line="276" w:lineRule="auto"/>
        <w:ind w:left="426" w:hanging="426"/>
        <w:jc w:val="both"/>
        <w:rPr>
          <w:rFonts w:asciiTheme="minorHAnsi" w:hAnsiTheme="minorHAnsi" w:cstheme="minorHAnsi"/>
          <w:sz w:val="20"/>
          <w:szCs w:val="20"/>
        </w:rPr>
      </w:pPr>
      <w:r w:rsidRPr="00214D9F">
        <w:rPr>
          <w:rFonts w:asciiTheme="minorHAnsi" w:hAnsiTheme="minorHAnsi" w:cstheme="minorHAnsi"/>
          <w:sz w:val="20"/>
          <w:szCs w:val="20"/>
        </w:rPr>
        <w:t>SO môže na písomné požiadanie p</w:t>
      </w:r>
      <w:r w:rsidR="00984F74" w:rsidRPr="00214D9F">
        <w:rPr>
          <w:rFonts w:asciiTheme="minorHAnsi" w:hAnsiTheme="minorHAnsi" w:cstheme="minorHAnsi"/>
          <w:sz w:val="20"/>
          <w:szCs w:val="20"/>
        </w:rPr>
        <w:t xml:space="preserve">rijímateľa, ktorý nemôže vrátiť príspevok alebo jeho časť </w:t>
      </w:r>
      <w:r w:rsidRPr="00214D9F">
        <w:rPr>
          <w:rFonts w:asciiTheme="minorHAnsi" w:hAnsiTheme="minorHAnsi" w:cstheme="minorHAnsi"/>
          <w:sz w:val="20"/>
          <w:szCs w:val="20"/>
        </w:rPr>
        <w:t>riadne a včas, uzavrieť s p</w:t>
      </w:r>
      <w:r w:rsidR="00984F74" w:rsidRPr="00214D9F">
        <w:rPr>
          <w:rFonts w:asciiTheme="minorHAnsi" w:hAnsiTheme="minorHAnsi" w:cstheme="minorHAnsi"/>
          <w:sz w:val="20"/>
          <w:szCs w:val="20"/>
        </w:rPr>
        <w:t>rijímateľom dohodu o splátkach alebo do</w:t>
      </w:r>
      <w:r w:rsidRPr="00214D9F">
        <w:rPr>
          <w:rFonts w:asciiTheme="minorHAnsi" w:hAnsiTheme="minorHAnsi" w:cstheme="minorHAnsi"/>
          <w:sz w:val="20"/>
          <w:szCs w:val="20"/>
        </w:rPr>
        <w:t>hodu o odklade plnenia podľa  § 44</w:t>
      </w:r>
      <w:r w:rsidR="00984F74" w:rsidRPr="00214D9F">
        <w:rPr>
          <w:rFonts w:asciiTheme="minorHAnsi" w:hAnsiTheme="minorHAnsi" w:cstheme="minorHAnsi"/>
          <w:sz w:val="20"/>
          <w:szCs w:val="20"/>
        </w:rPr>
        <w:t xml:space="preserve"> zákona o</w:t>
      </w:r>
      <w:r w:rsidRPr="00214D9F">
        <w:rPr>
          <w:rFonts w:asciiTheme="minorHAnsi" w:hAnsiTheme="minorHAnsi" w:cstheme="minorHAnsi"/>
          <w:sz w:val="20"/>
          <w:szCs w:val="20"/>
        </w:rPr>
        <w:t xml:space="preserve"> príspevkoch z fondov. </w:t>
      </w:r>
    </w:p>
    <w:p w14:paraId="705DDE92" w14:textId="66F282C5" w:rsidR="00984F74" w:rsidRPr="00DD6D1C" w:rsidRDefault="009123FF" w:rsidP="006C136E">
      <w:pPr>
        <w:pStyle w:val="Odsekzoznamu"/>
        <w:widowControl w:val="0"/>
        <w:numPr>
          <w:ilvl w:val="0"/>
          <w:numId w:val="14"/>
        </w:numPr>
        <w:autoSpaceDE w:val="0"/>
        <w:autoSpaceDN w:val="0"/>
        <w:adjustRightInd w:val="0"/>
        <w:spacing w:line="276" w:lineRule="auto"/>
        <w:ind w:left="426" w:hanging="426"/>
        <w:jc w:val="both"/>
        <w:rPr>
          <w:rFonts w:asciiTheme="minorHAnsi" w:hAnsiTheme="minorHAnsi" w:cstheme="minorHAnsi"/>
          <w:sz w:val="20"/>
          <w:szCs w:val="20"/>
        </w:rPr>
      </w:pPr>
      <w:r w:rsidRPr="00214D9F">
        <w:rPr>
          <w:rFonts w:asciiTheme="minorHAnsi" w:hAnsiTheme="minorHAnsi" w:cstheme="minorHAnsi"/>
          <w:sz w:val="20"/>
        </w:rPr>
        <w:t xml:space="preserve">Ďalšie informácie o postupoch pre vysporiadanie finančných vzťahov je uvedený v § 42 </w:t>
      </w:r>
      <w:r w:rsidR="00172D8B" w:rsidRPr="00214D9F">
        <w:rPr>
          <w:rFonts w:asciiTheme="minorHAnsi" w:hAnsiTheme="minorHAnsi" w:cstheme="minorHAnsi"/>
          <w:sz w:val="20"/>
          <w:szCs w:val="20"/>
        </w:rPr>
        <w:t>zákona o pr</w:t>
      </w:r>
      <w:r w:rsidR="005F1AC2" w:rsidRPr="00214D9F">
        <w:rPr>
          <w:rFonts w:asciiTheme="minorHAnsi" w:hAnsiTheme="minorHAnsi" w:cstheme="minorHAnsi"/>
          <w:sz w:val="20"/>
          <w:szCs w:val="20"/>
        </w:rPr>
        <w:t>íspevkoch</w:t>
      </w:r>
      <w:r w:rsidR="00172D8B" w:rsidRPr="00214D9F">
        <w:rPr>
          <w:rFonts w:asciiTheme="minorHAnsi" w:hAnsiTheme="minorHAnsi" w:cstheme="minorHAnsi"/>
          <w:sz w:val="20"/>
          <w:szCs w:val="20"/>
        </w:rPr>
        <w:t xml:space="preserve"> z fondov </w:t>
      </w:r>
      <w:r w:rsidRPr="00214D9F">
        <w:rPr>
          <w:rFonts w:asciiTheme="minorHAnsi" w:hAnsiTheme="minorHAnsi" w:cstheme="minorHAnsi"/>
          <w:sz w:val="20"/>
        </w:rPr>
        <w:t>a informácie o vrátení NFP prijímateľom</w:t>
      </w:r>
      <w:r w:rsidR="00000F1C" w:rsidRPr="00214D9F">
        <w:rPr>
          <w:rFonts w:asciiTheme="minorHAnsi" w:hAnsiTheme="minorHAnsi" w:cstheme="minorHAnsi"/>
          <w:sz w:val="20"/>
        </w:rPr>
        <w:t xml:space="preserve"> </w:t>
      </w:r>
      <w:r w:rsidRPr="00214D9F">
        <w:rPr>
          <w:rFonts w:asciiTheme="minorHAnsi" w:hAnsiTheme="minorHAnsi" w:cstheme="minorHAnsi"/>
          <w:sz w:val="20"/>
        </w:rPr>
        <w:t>a postup vrátenia je uvedený v </w:t>
      </w:r>
      <w:r w:rsidRPr="00214D9F">
        <w:rPr>
          <w:rFonts w:asciiTheme="minorHAnsi" w:hAnsiTheme="minorHAnsi" w:cstheme="minorHAnsi"/>
          <w:b/>
          <w:sz w:val="20"/>
        </w:rPr>
        <w:t>Čl. 18 VZP.</w:t>
      </w:r>
      <w:r w:rsidRPr="00214D9F">
        <w:rPr>
          <w:rFonts w:asciiTheme="minorHAnsi" w:hAnsiTheme="minorHAnsi" w:cstheme="minorHAnsi"/>
          <w:sz w:val="20"/>
        </w:rPr>
        <w:t xml:space="preserve"> </w:t>
      </w:r>
    </w:p>
    <w:p w14:paraId="7345360C" w14:textId="3034B0CF" w:rsidR="00DD6D1C" w:rsidRPr="00873935" w:rsidRDefault="00DD6D1C" w:rsidP="006C136E">
      <w:pPr>
        <w:pStyle w:val="Odsekzoznamu"/>
        <w:widowControl w:val="0"/>
        <w:numPr>
          <w:ilvl w:val="0"/>
          <w:numId w:val="14"/>
        </w:numPr>
        <w:autoSpaceDE w:val="0"/>
        <w:autoSpaceDN w:val="0"/>
        <w:adjustRightInd w:val="0"/>
        <w:spacing w:line="276" w:lineRule="auto"/>
        <w:ind w:left="426" w:hanging="426"/>
        <w:jc w:val="both"/>
        <w:rPr>
          <w:rFonts w:asciiTheme="minorHAnsi" w:hAnsiTheme="minorHAnsi" w:cstheme="minorHAnsi"/>
          <w:b/>
          <w:sz w:val="20"/>
          <w:szCs w:val="20"/>
        </w:rPr>
      </w:pPr>
      <w:r w:rsidRPr="00DD6D1C">
        <w:rPr>
          <w:rFonts w:asciiTheme="minorHAnsi" w:hAnsiTheme="minorHAnsi" w:cstheme="minorHAnsi"/>
          <w:sz w:val="20"/>
          <w:szCs w:val="20"/>
        </w:rPr>
        <w:t xml:space="preserve">Informácie potrebné na účely zabezpečenia správnych a jednoznačných administratívnych, finančných a účtovných postupov pre vysporiadanie finančných vzťahov pri implementácii a realizácii prostriedkov EÚ a </w:t>
      </w:r>
      <w:r w:rsidRPr="00DD6D1C">
        <w:rPr>
          <w:rFonts w:asciiTheme="minorHAnsi" w:hAnsiTheme="minorHAnsi" w:cstheme="minorHAnsi"/>
          <w:sz w:val="20"/>
          <w:szCs w:val="20"/>
        </w:rPr>
        <w:lastRenderedPageBreak/>
        <w:t>prostriedkov štátneho rozpočtu na spolufinancovanie sú uvedené v </w:t>
      </w:r>
      <w:r w:rsidRPr="00DD6D1C">
        <w:rPr>
          <w:rFonts w:asciiTheme="minorHAnsi" w:hAnsiTheme="minorHAnsi" w:cstheme="minorHAnsi"/>
          <w:b/>
          <w:sz w:val="20"/>
          <w:szCs w:val="20"/>
        </w:rPr>
        <w:t>Usmernení MF SR.</w:t>
      </w:r>
      <w:r w:rsidRPr="000222B6">
        <w:rPr>
          <w:rFonts w:asciiTheme="minorHAnsi" w:hAnsiTheme="minorHAnsi"/>
          <w:b/>
          <w:sz w:val="20"/>
          <w:szCs w:val="20"/>
          <w:vertAlign w:val="superscript"/>
        </w:rPr>
        <w:footnoteReference w:id="18"/>
      </w:r>
      <w:r w:rsidRPr="00DD6D1C">
        <w:rPr>
          <w:rFonts w:asciiTheme="minorHAnsi" w:hAnsiTheme="minorHAnsi" w:cstheme="minorHAnsi"/>
          <w:b/>
          <w:sz w:val="20"/>
          <w:szCs w:val="20"/>
        </w:rPr>
        <w:t xml:space="preserve"> </w:t>
      </w:r>
      <w:r w:rsidRPr="00DD6D1C">
        <w:rPr>
          <w:rFonts w:asciiTheme="minorHAnsi" w:hAnsiTheme="minorHAnsi" w:cstheme="minorHAnsi"/>
          <w:sz w:val="20"/>
          <w:szCs w:val="20"/>
        </w:rPr>
        <w:t xml:space="preserve">Súčasťou tohto Usmernenia je </w:t>
      </w:r>
      <w:r w:rsidRPr="00DD6D1C">
        <w:rPr>
          <w:rFonts w:asciiTheme="minorHAnsi" w:hAnsiTheme="minorHAnsi" w:cstheme="minorHAnsi"/>
          <w:b/>
          <w:sz w:val="20"/>
          <w:szCs w:val="20"/>
        </w:rPr>
        <w:t>Príloha k schéme procesov vrátenia FP na PO 2021-2027</w:t>
      </w:r>
      <w:r w:rsidRPr="00DD6D1C">
        <w:rPr>
          <w:rFonts w:asciiTheme="minorHAnsi" w:hAnsiTheme="minorHAnsi" w:cstheme="minorHAnsi"/>
          <w:sz w:val="20"/>
          <w:szCs w:val="20"/>
        </w:rPr>
        <w:t xml:space="preserve"> obsahujúca vypracované schémy procesov vrátenia finančných prostriedkov v rámci finančného riadenia fondov EÚ. V zmysle predmetnej Prílohy, pre potreby vysporiadania finančných vzťahov prijímateľ v pozícií:</w:t>
      </w:r>
      <w:r>
        <w:rPr>
          <w:rFonts w:asciiTheme="minorHAnsi" w:hAnsiTheme="minorHAnsi" w:cstheme="minorHAnsi"/>
          <w:sz w:val="20"/>
          <w:szCs w:val="20"/>
        </w:rPr>
        <w:t xml:space="preserve">                                                                                               </w:t>
      </w:r>
    </w:p>
    <w:p w14:paraId="5BCBD5A1" w14:textId="110B6F98" w:rsidR="00423CE4" w:rsidRDefault="00423CE4" w:rsidP="006C136E">
      <w:pPr>
        <w:pStyle w:val="Odsekzoznamu"/>
        <w:numPr>
          <w:ilvl w:val="0"/>
          <w:numId w:val="59"/>
        </w:numPr>
        <w:spacing w:line="276" w:lineRule="auto"/>
        <w:ind w:left="1418" w:hanging="284"/>
        <w:jc w:val="both"/>
        <w:rPr>
          <w:rFonts w:asciiTheme="minorHAnsi" w:hAnsiTheme="minorHAnsi" w:cstheme="minorHAnsi"/>
          <w:b/>
          <w:sz w:val="20"/>
          <w:szCs w:val="20"/>
        </w:rPr>
      </w:pPr>
      <w:r w:rsidRPr="00873935">
        <w:rPr>
          <w:rFonts w:asciiTheme="minorHAnsi" w:hAnsiTheme="minorHAnsi" w:cstheme="minorHAnsi"/>
          <w:sz w:val="20"/>
          <w:szCs w:val="20"/>
        </w:rPr>
        <w:t>subjektu verejnej správy, ktorým je štátna rozpočtová organizácia posudzuje základné triediace atribúty a relácie uvedené v </w:t>
      </w:r>
      <w:r w:rsidRPr="00873935">
        <w:rPr>
          <w:rFonts w:asciiTheme="minorHAnsi" w:hAnsiTheme="minorHAnsi" w:cstheme="minorHAnsi"/>
          <w:b/>
          <w:sz w:val="20"/>
          <w:szCs w:val="20"/>
        </w:rPr>
        <w:t xml:space="preserve">schéme B Prílohy; </w:t>
      </w:r>
    </w:p>
    <w:p w14:paraId="7EC4C453" w14:textId="51DEA3B6" w:rsidR="00412403" w:rsidRDefault="00412403" w:rsidP="006C136E">
      <w:pPr>
        <w:pStyle w:val="Odsekzoznamu"/>
        <w:numPr>
          <w:ilvl w:val="0"/>
          <w:numId w:val="59"/>
        </w:numPr>
        <w:spacing w:line="276" w:lineRule="auto"/>
        <w:ind w:left="1418" w:hanging="284"/>
        <w:jc w:val="both"/>
        <w:rPr>
          <w:rFonts w:asciiTheme="minorHAnsi" w:hAnsiTheme="minorHAnsi" w:cstheme="minorHAnsi"/>
          <w:b/>
          <w:sz w:val="20"/>
          <w:szCs w:val="20"/>
        </w:rPr>
      </w:pPr>
      <w:r w:rsidRPr="003F6DD4">
        <w:rPr>
          <w:rFonts w:asciiTheme="minorHAnsi" w:hAnsiTheme="minorHAnsi" w:cstheme="minorHAnsi"/>
          <w:sz w:val="20"/>
          <w:szCs w:val="20"/>
        </w:rPr>
        <w:t>subjektu verejnej správy okrem prijímateľa štátnej rozpočtovej organizácie posudzuje základné triediace atribúty a relácie uvedené v </w:t>
      </w:r>
      <w:r w:rsidRPr="003F6DD4">
        <w:rPr>
          <w:rFonts w:asciiTheme="minorHAnsi" w:hAnsiTheme="minorHAnsi" w:cstheme="minorHAnsi"/>
          <w:b/>
          <w:sz w:val="20"/>
          <w:szCs w:val="20"/>
        </w:rPr>
        <w:t>schéme C Prílohy.</w:t>
      </w:r>
    </w:p>
    <w:p w14:paraId="7425EB05" w14:textId="4C4BFB18" w:rsidR="00570381" w:rsidRPr="00B10E1C" w:rsidRDefault="00412403" w:rsidP="00B10E1C">
      <w:pPr>
        <w:pStyle w:val="Odsekzoznamu"/>
        <w:widowControl w:val="0"/>
        <w:autoSpaceDE w:val="0"/>
        <w:autoSpaceDN w:val="0"/>
        <w:adjustRightInd w:val="0"/>
        <w:spacing w:line="276" w:lineRule="auto"/>
        <w:ind w:left="426"/>
        <w:jc w:val="both"/>
        <w:rPr>
          <w:rFonts w:asciiTheme="minorHAnsi" w:hAnsiTheme="minorHAnsi" w:cstheme="minorHAnsi"/>
          <w:sz w:val="20"/>
          <w:szCs w:val="20"/>
        </w:rPr>
      </w:pPr>
      <w:r>
        <w:rPr>
          <w:rFonts w:asciiTheme="minorHAnsi" w:hAnsiTheme="minorHAnsi" w:cstheme="minorHAnsi"/>
          <w:sz w:val="20"/>
          <w:szCs w:val="20"/>
        </w:rPr>
        <w:t>Postup evidencie nezrovnalostí a pohľadávkových dokladov do času nedostupnosti p</w:t>
      </w:r>
      <w:r w:rsidRPr="00B10E1C">
        <w:rPr>
          <w:rFonts w:asciiTheme="minorHAnsi" w:hAnsiTheme="minorHAnsi" w:cstheme="minorHAnsi"/>
          <w:sz w:val="20"/>
          <w:szCs w:val="20"/>
        </w:rPr>
        <w:t xml:space="preserve">redmetných funkcionalít v ITMS21+ je upravený </w:t>
      </w:r>
      <w:r w:rsidR="002A682E" w:rsidRPr="00B10E1C">
        <w:rPr>
          <w:rFonts w:asciiTheme="minorHAnsi" w:hAnsiTheme="minorHAnsi" w:cstheme="minorHAnsi"/>
          <w:sz w:val="20"/>
          <w:szCs w:val="20"/>
        </w:rPr>
        <w:t>v </w:t>
      </w:r>
      <w:r w:rsidR="002A682E" w:rsidRPr="00B10E1C">
        <w:rPr>
          <w:rFonts w:asciiTheme="minorHAnsi" w:hAnsiTheme="minorHAnsi" w:cstheme="minorHAnsi"/>
          <w:b/>
          <w:sz w:val="20"/>
          <w:szCs w:val="20"/>
        </w:rPr>
        <w:t>U</w:t>
      </w:r>
      <w:r w:rsidR="009F7804" w:rsidRPr="00B10E1C">
        <w:rPr>
          <w:rFonts w:asciiTheme="minorHAnsi" w:hAnsiTheme="minorHAnsi" w:cstheme="minorHAnsi"/>
          <w:b/>
          <w:sz w:val="20"/>
          <w:szCs w:val="20"/>
        </w:rPr>
        <w:t>smernení</w:t>
      </w:r>
      <w:r w:rsidR="002A682E" w:rsidRPr="00B10E1C">
        <w:rPr>
          <w:rFonts w:asciiTheme="minorHAnsi" w:hAnsiTheme="minorHAnsi" w:cstheme="minorHAnsi"/>
          <w:b/>
          <w:sz w:val="20"/>
          <w:szCs w:val="20"/>
        </w:rPr>
        <w:t xml:space="preserve"> MF SR</w:t>
      </w:r>
      <w:r w:rsidR="00024CFE" w:rsidRPr="000222B6">
        <w:rPr>
          <w:rFonts w:asciiTheme="minorHAnsi" w:hAnsiTheme="minorHAnsi"/>
          <w:b/>
          <w:sz w:val="20"/>
          <w:szCs w:val="20"/>
          <w:vertAlign w:val="superscript"/>
        </w:rPr>
        <w:footnoteReference w:id="19"/>
      </w:r>
      <w:r w:rsidR="00024CFE" w:rsidRPr="00B10E1C">
        <w:rPr>
          <w:rFonts w:asciiTheme="minorHAnsi" w:hAnsiTheme="minorHAnsi" w:cstheme="minorHAnsi"/>
          <w:b/>
          <w:sz w:val="20"/>
          <w:szCs w:val="20"/>
        </w:rPr>
        <w:t xml:space="preserve"> a príslušných prílohách</w:t>
      </w:r>
      <w:r w:rsidR="00227BD6" w:rsidRPr="00B10E1C">
        <w:rPr>
          <w:rFonts w:asciiTheme="minorHAnsi" w:hAnsiTheme="minorHAnsi" w:cstheme="minorHAnsi"/>
          <w:b/>
          <w:sz w:val="20"/>
          <w:szCs w:val="20"/>
        </w:rPr>
        <w:t xml:space="preserve"> č. 1-7</w:t>
      </w:r>
      <w:r w:rsidR="00024CFE" w:rsidRPr="00B10E1C">
        <w:rPr>
          <w:rFonts w:asciiTheme="minorHAnsi" w:hAnsiTheme="minorHAnsi" w:cstheme="minorHAnsi"/>
          <w:b/>
          <w:sz w:val="20"/>
          <w:szCs w:val="20"/>
        </w:rPr>
        <w:t xml:space="preserve">. </w:t>
      </w:r>
    </w:p>
    <w:p w14:paraId="51B974AF" w14:textId="00B87791" w:rsidR="002811ED" w:rsidRPr="00FF181C" w:rsidRDefault="009123FF" w:rsidP="00CA6EE7">
      <w:pPr>
        <w:pStyle w:val="Nadpis2"/>
      </w:pPr>
      <w:bookmarkStart w:id="117" w:name="_Toc157690407"/>
      <w:bookmarkStart w:id="118" w:name="_Toc191041383"/>
      <w:r>
        <w:t>Monitorovanie projektu a poskytovanie informácií a</w:t>
      </w:r>
      <w:r w:rsidR="002811ED">
        <w:t> </w:t>
      </w:r>
      <w:r>
        <w:t>dát</w:t>
      </w:r>
      <w:bookmarkEnd w:id="117"/>
      <w:bookmarkEnd w:id="118"/>
    </w:p>
    <w:p w14:paraId="46FA9E12" w14:textId="629AAEFC" w:rsidR="000C14AF" w:rsidRPr="000C14AF" w:rsidRDefault="009123FF" w:rsidP="000B454B">
      <w:pPr>
        <w:pStyle w:val="Odsekzoznamu"/>
        <w:numPr>
          <w:ilvl w:val="0"/>
          <w:numId w:val="32"/>
        </w:numPr>
        <w:spacing w:line="276" w:lineRule="auto"/>
        <w:ind w:left="426" w:hanging="426"/>
        <w:jc w:val="both"/>
        <w:rPr>
          <w:rFonts w:asciiTheme="minorHAnsi" w:hAnsiTheme="minorHAnsi" w:cstheme="minorHAnsi"/>
          <w:b/>
          <w:sz w:val="20"/>
        </w:rPr>
      </w:pPr>
      <w:r w:rsidRPr="002B450D">
        <w:rPr>
          <w:rFonts w:asciiTheme="minorHAnsi" w:hAnsiTheme="minorHAnsi" w:cstheme="minorHAnsi"/>
          <w:b/>
          <w:sz w:val="20"/>
        </w:rPr>
        <w:t>Cieľom monitorovania</w:t>
      </w:r>
      <w:r w:rsidRPr="002811ED">
        <w:rPr>
          <w:rFonts w:asciiTheme="minorHAnsi" w:hAnsiTheme="minorHAnsi" w:cstheme="minorHAnsi"/>
          <w:sz w:val="20"/>
        </w:rPr>
        <w:t xml:space="preserve"> na úrovni projektu je </w:t>
      </w:r>
      <w:r w:rsidR="00594D2D" w:rsidRPr="002811ED">
        <w:rPr>
          <w:rFonts w:asciiTheme="minorHAnsi" w:hAnsiTheme="minorHAnsi" w:cstheme="minorHAnsi"/>
          <w:sz w:val="20"/>
        </w:rPr>
        <w:t>priebežné vyhodnocovanie vecného a finančnéh</w:t>
      </w:r>
      <w:r w:rsidR="002B450D">
        <w:rPr>
          <w:rFonts w:asciiTheme="minorHAnsi" w:hAnsiTheme="minorHAnsi" w:cstheme="minorHAnsi"/>
          <w:sz w:val="20"/>
        </w:rPr>
        <w:t xml:space="preserve">o pokroku projektu a taktiež </w:t>
      </w:r>
      <w:r w:rsidR="00594D2D" w:rsidRPr="002811ED">
        <w:rPr>
          <w:rFonts w:asciiTheme="minorHAnsi" w:hAnsiTheme="minorHAnsi" w:cstheme="minorHAnsi"/>
          <w:sz w:val="20"/>
        </w:rPr>
        <w:t>zber údajov</w:t>
      </w:r>
      <w:r w:rsidR="00000F1C">
        <w:rPr>
          <w:rFonts w:asciiTheme="minorHAnsi" w:hAnsiTheme="minorHAnsi" w:cstheme="minorHAnsi"/>
          <w:sz w:val="20"/>
        </w:rPr>
        <w:t xml:space="preserve"> a informácií</w:t>
      </w:r>
      <w:r w:rsidR="00594D2D" w:rsidRPr="002811ED">
        <w:rPr>
          <w:rFonts w:asciiTheme="minorHAnsi" w:hAnsiTheme="minorHAnsi" w:cstheme="minorHAnsi"/>
          <w:sz w:val="20"/>
        </w:rPr>
        <w:t xml:space="preserve"> pre účely monitorovania plnenia cieľov </w:t>
      </w:r>
      <w:r w:rsidR="00155C9F">
        <w:rPr>
          <w:rFonts w:asciiTheme="minorHAnsi" w:hAnsiTheme="minorHAnsi" w:cstheme="minorHAnsi"/>
          <w:sz w:val="20"/>
        </w:rPr>
        <w:t>PSK</w:t>
      </w:r>
      <w:r w:rsidR="00000F1C">
        <w:rPr>
          <w:rFonts w:asciiTheme="minorHAnsi" w:hAnsiTheme="minorHAnsi" w:cstheme="minorHAnsi"/>
          <w:sz w:val="20"/>
        </w:rPr>
        <w:t>, identifikácie rizík spojených s projektom a monitorovania implementácie a udržateľnosti projektu</w:t>
      </w:r>
      <w:r w:rsidR="00594D2D" w:rsidRPr="002811ED">
        <w:rPr>
          <w:rFonts w:asciiTheme="minorHAnsi" w:hAnsiTheme="minorHAnsi" w:cstheme="minorHAnsi"/>
          <w:sz w:val="20"/>
        </w:rPr>
        <w:t xml:space="preserve">. </w:t>
      </w:r>
    </w:p>
    <w:p w14:paraId="4919F528" w14:textId="0A3F031A" w:rsidR="002811ED" w:rsidRPr="00D643D6" w:rsidRDefault="00594D2D" w:rsidP="000B454B">
      <w:pPr>
        <w:pStyle w:val="Odsekzoznamu"/>
        <w:numPr>
          <w:ilvl w:val="0"/>
          <w:numId w:val="32"/>
        </w:numPr>
        <w:spacing w:line="276" w:lineRule="auto"/>
        <w:ind w:left="426" w:hanging="426"/>
        <w:jc w:val="both"/>
        <w:rPr>
          <w:rFonts w:asciiTheme="minorHAnsi" w:hAnsiTheme="minorHAnsi" w:cstheme="minorHAnsi"/>
          <w:b/>
          <w:sz w:val="20"/>
        </w:rPr>
      </w:pPr>
      <w:r w:rsidRPr="002811ED">
        <w:rPr>
          <w:rFonts w:asciiTheme="minorHAnsi" w:hAnsiTheme="minorHAnsi" w:cstheme="minorHAnsi"/>
          <w:sz w:val="20"/>
        </w:rPr>
        <w:t xml:space="preserve">Prijímateľ počas platnosti a účinnosti Zmluvy </w:t>
      </w:r>
      <w:r w:rsidR="00873935">
        <w:rPr>
          <w:rFonts w:asciiTheme="minorHAnsi" w:hAnsiTheme="minorHAnsi" w:cstheme="minorHAnsi"/>
          <w:sz w:val="20"/>
        </w:rPr>
        <w:t xml:space="preserve">monitoruje projekt </w:t>
      </w:r>
      <w:r w:rsidR="007913E9">
        <w:rPr>
          <w:rFonts w:asciiTheme="minorHAnsi" w:hAnsiTheme="minorHAnsi" w:cstheme="minorHAnsi"/>
          <w:sz w:val="20"/>
        </w:rPr>
        <w:t xml:space="preserve">prostredníctvom monitorovacích správ </w:t>
      </w:r>
      <w:r w:rsidR="00873935">
        <w:rPr>
          <w:rFonts w:asciiTheme="minorHAnsi" w:hAnsiTheme="minorHAnsi" w:cstheme="minorHAnsi"/>
          <w:sz w:val="20"/>
        </w:rPr>
        <w:t xml:space="preserve">v monitorovacích termínoch stanovených SO </w:t>
      </w:r>
      <w:r w:rsidR="00873935" w:rsidRPr="002B450D">
        <w:rPr>
          <w:rFonts w:asciiTheme="minorHAnsi" w:hAnsiTheme="minorHAnsi" w:cstheme="minorHAnsi"/>
          <w:b/>
          <w:sz w:val="20"/>
        </w:rPr>
        <w:t xml:space="preserve">prostredníctvom </w:t>
      </w:r>
      <w:r w:rsidR="0083045A">
        <w:rPr>
          <w:rFonts w:asciiTheme="minorHAnsi" w:hAnsiTheme="minorHAnsi" w:cstheme="minorHAnsi"/>
          <w:b/>
          <w:sz w:val="20"/>
        </w:rPr>
        <w:t xml:space="preserve">verejnej časti </w:t>
      </w:r>
      <w:r w:rsidR="00873935" w:rsidRPr="002B450D">
        <w:rPr>
          <w:rFonts w:asciiTheme="minorHAnsi" w:hAnsiTheme="minorHAnsi" w:cstheme="minorHAnsi"/>
          <w:b/>
          <w:sz w:val="20"/>
        </w:rPr>
        <w:t>ITMS</w:t>
      </w:r>
      <w:r w:rsidR="00C525EB">
        <w:rPr>
          <w:rFonts w:asciiTheme="minorHAnsi" w:hAnsiTheme="minorHAnsi" w:cstheme="minorHAnsi"/>
          <w:b/>
          <w:sz w:val="20"/>
        </w:rPr>
        <w:t>21+</w:t>
      </w:r>
      <w:r w:rsidR="00873935" w:rsidRPr="00873935">
        <w:rPr>
          <w:rFonts w:asciiTheme="minorHAnsi" w:hAnsiTheme="minorHAnsi" w:cstheme="minorHAnsi"/>
          <w:vertAlign w:val="superscript"/>
        </w:rPr>
        <w:footnoteReference w:id="20"/>
      </w:r>
      <w:r w:rsidR="00873935" w:rsidRPr="00873935">
        <w:rPr>
          <w:rFonts w:asciiTheme="minorHAnsi" w:hAnsiTheme="minorHAnsi" w:cstheme="minorHAnsi"/>
          <w:sz w:val="20"/>
        </w:rPr>
        <w:t>,</w:t>
      </w:r>
      <w:r w:rsidR="00873935">
        <w:rPr>
          <w:rFonts w:asciiTheme="minorHAnsi" w:hAnsiTheme="minorHAnsi" w:cstheme="minorHAnsi"/>
          <w:sz w:val="20"/>
        </w:rPr>
        <w:t xml:space="preserve"> a to formou zmeny</w:t>
      </w:r>
      <w:r w:rsidR="00570381">
        <w:rPr>
          <w:rFonts w:asciiTheme="minorHAnsi" w:hAnsiTheme="minorHAnsi" w:cstheme="minorHAnsi"/>
          <w:sz w:val="20"/>
        </w:rPr>
        <w:t xml:space="preserve"> postupu v implementácii</w:t>
      </w:r>
      <w:r w:rsidR="00873935">
        <w:rPr>
          <w:rFonts w:asciiTheme="minorHAnsi" w:hAnsiTheme="minorHAnsi" w:cstheme="minorHAnsi"/>
          <w:sz w:val="20"/>
        </w:rPr>
        <w:t xml:space="preserve"> projektu</w:t>
      </w:r>
      <w:r w:rsidR="00570381">
        <w:rPr>
          <w:rFonts w:asciiTheme="minorHAnsi" w:hAnsiTheme="minorHAnsi" w:cstheme="minorHAnsi"/>
          <w:sz w:val="20"/>
        </w:rPr>
        <w:t xml:space="preserve"> </w:t>
      </w:r>
      <w:r w:rsidR="007913E9">
        <w:rPr>
          <w:rFonts w:asciiTheme="minorHAnsi" w:hAnsiTheme="minorHAnsi" w:cstheme="minorHAnsi"/>
          <w:sz w:val="20"/>
        </w:rPr>
        <w:t xml:space="preserve">– </w:t>
      </w:r>
      <w:r w:rsidR="00570381">
        <w:rPr>
          <w:rFonts w:asciiTheme="minorHAnsi" w:hAnsiTheme="minorHAnsi" w:cstheme="minorHAnsi"/>
          <w:sz w:val="20"/>
        </w:rPr>
        <w:t>typ</w:t>
      </w:r>
      <w:r w:rsidR="007913E9">
        <w:rPr>
          <w:rFonts w:asciiTheme="minorHAnsi" w:hAnsiTheme="minorHAnsi" w:cstheme="minorHAnsi"/>
          <w:sz w:val="20"/>
        </w:rPr>
        <w:t xml:space="preserve"> zmeny</w:t>
      </w:r>
      <w:r w:rsidR="00570381">
        <w:rPr>
          <w:rFonts w:asciiTheme="minorHAnsi" w:hAnsiTheme="minorHAnsi" w:cstheme="minorHAnsi"/>
          <w:sz w:val="20"/>
        </w:rPr>
        <w:t xml:space="preserve"> </w:t>
      </w:r>
      <w:r w:rsidR="007913E9">
        <w:rPr>
          <w:rFonts w:asciiTheme="minorHAnsi" w:hAnsiTheme="minorHAnsi" w:cstheme="minorHAnsi"/>
          <w:sz w:val="20"/>
        </w:rPr>
        <w:t>„</w:t>
      </w:r>
      <w:r w:rsidR="00570381">
        <w:rPr>
          <w:rFonts w:asciiTheme="minorHAnsi" w:hAnsiTheme="minorHAnsi" w:cstheme="minorHAnsi"/>
          <w:sz w:val="20"/>
        </w:rPr>
        <w:t>Monitorovanie</w:t>
      </w:r>
      <w:r w:rsidR="007913E9">
        <w:rPr>
          <w:rFonts w:asciiTheme="minorHAnsi" w:hAnsiTheme="minorHAnsi" w:cstheme="minorHAnsi"/>
          <w:sz w:val="20"/>
        </w:rPr>
        <w:t>“</w:t>
      </w:r>
      <w:r w:rsidR="00570381">
        <w:rPr>
          <w:rFonts w:asciiTheme="minorHAnsi" w:hAnsiTheme="minorHAnsi" w:cstheme="minorHAnsi"/>
          <w:sz w:val="20"/>
        </w:rPr>
        <w:t>.</w:t>
      </w:r>
      <w:r w:rsidR="00873935">
        <w:rPr>
          <w:rFonts w:asciiTheme="minorHAnsi" w:hAnsiTheme="minorHAnsi" w:cstheme="minorHAnsi"/>
          <w:sz w:val="20"/>
        </w:rPr>
        <w:t xml:space="preserve"> Prijímateľ pri vytváraní zmeny projektu za účelom monitorovania projektu postupuje v súlade s </w:t>
      </w:r>
      <w:r w:rsidR="00873935" w:rsidRPr="00873935">
        <w:rPr>
          <w:rFonts w:asciiTheme="minorHAnsi" w:hAnsiTheme="minorHAnsi" w:cstheme="minorHAnsi"/>
          <w:sz w:val="20"/>
        </w:rPr>
        <w:t>Usmernením CKO č. 6 Monitorovanie projektu v systéme ITMS</w:t>
      </w:r>
      <w:r w:rsidR="00C525EB">
        <w:rPr>
          <w:rFonts w:asciiTheme="minorHAnsi" w:hAnsiTheme="minorHAnsi" w:cstheme="minorHAnsi"/>
          <w:sz w:val="20"/>
        </w:rPr>
        <w:t>21+</w:t>
      </w:r>
      <w:r w:rsidR="00873935">
        <w:rPr>
          <w:rFonts w:asciiTheme="minorHAnsi" w:hAnsiTheme="minorHAnsi" w:cstheme="minorHAnsi"/>
          <w:sz w:val="20"/>
        </w:rPr>
        <w:t>.</w:t>
      </w:r>
    </w:p>
    <w:p w14:paraId="4A1F2CBD" w14:textId="0CFEE0FF" w:rsidR="00873935" w:rsidRDefault="00873935" w:rsidP="000B454B">
      <w:pPr>
        <w:pStyle w:val="Odsekzoznamu"/>
        <w:numPr>
          <w:ilvl w:val="0"/>
          <w:numId w:val="32"/>
        </w:numPr>
        <w:spacing w:line="276" w:lineRule="auto"/>
        <w:ind w:left="426" w:hanging="426"/>
        <w:jc w:val="both"/>
        <w:rPr>
          <w:rFonts w:asciiTheme="minorHAnsi" w:hAnsiTheme="minorHAnsi" w:cstheme="minorHAnsi"/>
          <w:sz w:val="20"/>
        </w:rPr>
      </w:pPr>
      <w:r w:rsidRPr="00812B8D">
        <w:rPr>
          <w:rFonts w:asciiTheme="minorHAnsi" w:hAnsiTheme="minorHAnsi" w:cstheme="minorHAnsi"/>
          <w:sz w:val="20"/>
        </w:rPr>
        <w:t>Po zaevidovaní všetkých monitorovacích údajov v otvorenej zmene typu Monitorovanie</w:t>
      </w:r>
      <w:r>
        <w:rPr>
          <w:rFonts w:asciiTheme="minorHAnsi" w:hAnsiTheme="minorHAnsi" w:cstheme="minorHAnsi"/>
          <w:sz w:val="20"/>
        </w:rPr>
        <w:t>, kontrole a priložení potrebných príloh Prijímateľ odošle zmenu projektu</w:t>
      </w:r>
      <w:r w:rsidRPr="0083045A">
        <w:rPr>
          <w:rFonts w:asciiTheme="minorHAnsi" w:hAnsiTheme="minorHAnsi"/>
          <w:sz w:val="20"/>
          <w:vertAlign w:val="superscript"/>
        </w:rPr>
        <w:footnoteReference w:id="21"/>
      </w:r>
      <w:r>
        <w:rPr>
          <w:rFonts w:asciiTheme="minorHAnsi" w:hAnsiTheme="minorHAnsi" w:cstheme="minorHAnsi"/>
          <w:sz w:val="20"/>
        </w:rPr>
        <w:t xml:space="preserve"> (obrázok č. 19 až 23 Usmernenia CKO č. 6).</w:t>
      </w:r>
    </w:p>
    <w:p w14:paraId="1845BD34" w14:textId="51223E57" w:rsidR="00F41BF6" w:rsidRPr="00F41BF6" w:rsidRDefault="00F41BF6" w:rsidP="000B454B">
      <w:pPr>
        <w:pStyle w:val="Odsekzoznamu"/>
        <w:numPr>
          <w:ilvl w:val="0"/>
          <w:numId w:val="32"/>
        </w:numPr>
        <w:spacing w:before="100" w:beforeAutospacing="1" w:after="100" w:afterAutospacing="1" w:line="276" w:lineRule="auto"/>
        <w:ind w:left="426" w:hanging="426"/>
        <w:jc w:val="both"/>
        <w:rPr>
          <w:rFonts w:asciiTheme="minorHAnsi" w:hAnsiTheme="minorHAnsi" w:cstheme="minorHAnsi"/>
          <w:sz w:val="20"/>
        </w:rPr>
      </w:pPr>
      <w:r w:rsidRPr="00F41BF6">
        <w:rPr>
          <w:rFonts w:asciiTheme="minorHAnsi" w:hAnsiTheme="minorHAnsi" w:cstheme="minorHAnsi"/>
          <w:sz w:val="20"/>
        </w:rPr>
        <w:t>Pre všetky zmeny typu monitorovanie platí, že polia ako bankové spo</w:t>
      </w:r>
      <w:r>
        <w:rPr>
          <w:rFonts w:asciiTheme="minorHAnsi" w:hAnsiTheme="minorHAnsi" w:cstheme="minorHAnsi"/>
          <w:sz w:val="20"/>
        </w:rPr>
        <w:t>jenie, kontaktné osoby, štatutárny orgán</w:t>
      </w:r>
      <w:r w:rsidRPr="00F41BF6">
        <w:rPr>
          <w:rFonts w:asciiTheme="minorHAnsi" w:hAnsiTheme="minorHAnsi" w:cstheme="minorHAnsi"/>
          <w:sz w:val="20"/>
        </w:rPr>
        <w:t>, skutočný začiatok a koniec realizácie aktivít projektu ostávajú editovateľné a k danej zmene je aj možné prikladať prílohy (ak relevantné). Prijímateľ je povinný o všetkých vykonaných zmenách informovať v časti „Predmet zmeny/Dodatku“, resp. v</w:t>
      </w:r>
      <w:r>
        <w:rPr>
          <w:rFonts w:asciiTheme="minorHAnsi" w:hAnsiTheme="minorHAnsi" w:cstheme="minorHAnsi"/>
          <w:sz w:val="20"/>
        </w:rPr>
        <w:t> časti „Komunikácia“</w:t>
      </w:r>
      <w:r w:rsidRPr="00F41BF6">
        <w:rPr>
          <w:rFonts w:asciiTheme="minorHAnsi" w:hAnsiTheme="minorHAnsi" w:cstheme="minorHAnsi"/>
          <w:sz w:val="20"/>
        </w:rPr>
        <w:t xml:space="preserve">. </w:t>
      </w:r>
    </w:p>
    <w:p w14:paraId="290A59C6" w14:textId="09D0D310" w:rsidR="00F41BF6" w:rsidRPr="00F41BF6" w:rsidRDefault="00F41BF6" w:rsidP="000B454B">
      <w:pPr>
        <w:pStyle w:val="Odsekzoznamu"/>
        <w:numPr>
          <w:ilvl w:val="0"/>
          <w:numId w:val="32"/>
        </w:numPr>
        <w:spacing w:before="100" w:beforeAutospacing="1" w:after="100" w:afterAutospacing="1" w:line="276" w:lineRule="auto"/>
        <w:ind w:left="426" w:hanging="426"/>
        <w:jc w:val="both"/>
        <w:rPr>
          <w:rFonts w:asciiTheme="minorHAnsi" w:hAnsiTheme="minorHAnsi" w:cstheme="minorHAnsi"/>
          <w:sz w:val="20"/>
        </w:rPr>
      </w:pPr>
      <w:r w:rsidRPr="00F41BF6">
        <w:rPr>
          <w:rFonts w:asciiTheme="minorHAnsi" w:hAnsiTheme="minorHAnsi" w:cstheme="minorHAnsi"/>
          <w:sz w:val="20"/>
        </w:rPr>
        <w:t>Do časti Zmena projektu/Predmet zmeny/Dodatku prijímateľ taktiež vpisuje informácie týkajúce sa aktuálneho stavu projektu, popíše, čo všetko sa na projekte za dané monitorovacie obdobie podarilo zrealizovať,  resp. uvedie, ak sa vyskytli neočakávané komplikácie/riziká</w:t>
      </w:r>
      <w:r w:rsidR="009B3B77">
        <w:rPr>
          <w:rFonts w:asciiTheme="minorHAnsi" w:hAnsiTheme="minorHAnsi" w:cstheme="minorHAnsi"/>
          <w:sz w:val="20"/>
        </w:rPr>
        <w:t xml:space="preserve"> a opatrenia na odstránenie príčin ich vzniku</w:t>
      </w:r>
      <w:r w:rsidRPr="00F41BF6">
        <w:rPr>
          <w:rFonts w:asciiTheme="minorHAnsi" w:hAnsiTheme="minorHAnsi" w:cstheme="minorHAnsi"/>
          <w:sz w:val="20"/>
        </w:rPr>
        <w:t>.</w:t>
      </w:r>
    </w:p>
    <w:p w14:paraId="0E2E8F59" w14:textId="73E01BBB" w:rsidR="00873935" w:rsidRPr="009E15A2" w:rsidRDefault="00873935" w:rsidP="000B454B">
      <w:pPr>
        <w:pStyle w:val="Odsekzoznamu"/>
        <w:numPr>
          <w:ilvl w:val="0"/>
          <w:numId w:val="32"/>
        </w:numPr>
        <w:spacing w:line="276" w:lineRule="auto"/>
        <w:ind w:left="426" w:hanging="426"/>
        <w:jc w:val="both"/>
        <w:rPr>
          <w:rFonts w:asciiTheme="minorHAnsi" w:hAnsiTheme="minorHAnsi" w:cstheme="minorHAnsi"/>
          <w:sz w:val="20"/>
        </w:rPr>
      </w:pPr>
      <w:r>
        <w:rPr>
          <w:rFonts w:asciiTheme="minorHAnsi" w:hAnsiTheme="minorHAnsi" w:cstheme="minorHAnsi"/>
          <w:sz w:val="20"/>
        </w:rPr>
        <w:t xml:space="preserve">Prijímateľ môže </w:t>
      </w:r>
      <w:r w:rsidRPr="009E15A2">
        <w:rPr>
          <w:rFonts w:asciiTheme="minorHAnsi" w:hAnsiTheme="minorHAnsi" w:cstheme="minorHAnsi"/>
          <w:sz w:val="20"/>
        </w:rPr>
        <w:t xml:space="preserve">do </w:t>
      </w:r>
      <w:r w:rsidRPr="00873935">
        <w:rPr>
          <w:rFonts w:asciiTheme="minorHAnsi" w:hAnsiTheme="minorHAnsi" w:cstheme="minorHAnsi"/>
          <w:b/>
          <w:sz w:val="20"/>
        </w:rPr>
        <w:t>3 (troch) kalendárnych dní</w:t>
      </w:r>
      <w:r w:rsidRPr="009E15A2">
        <w:rPr>
          <w:rFonts w:asciiTheme="minorHAnsi" w:hAnsiTheme="minorHAnsi" w:cstheme="minorHAnsi"/>
          <w:sz w:val="20"/>
        </w:rPr>
        <w:t xml:space="preserve"> od odo</w:t>
      </w:r>
      <w:r>
        <w:rPr>
          <w:rFonts w:asciiTheme="minorHAnsi" w:hAnsiTheme="minorHAnsi" w:cstheme="minorHAnsi"/>
          <w:sz w:val="20"/>
        </w:rPr>
        <w:t>slania zmeny projektu v</w:t>
      </w:r>
      <w:r w:rsidR="00C525EB">
        <w:rPr>
          <w:rFonts w:asciiTheme="minorHAnsi" w:hAnsiTheme="minorHAnsi" w:cstheme="minorHAnsi"/>
          <w:sz w:val="20"/>
        </w:rPr>
        <w:t> </w:t>
      </w:r>
      <w:r>
        <w:rPr>
          <w:rFonts w:asciiTheme="minorHAnsi" w:hAnsiTheme="minorHAnsi" w:cstheme="minorHAnsi"/>
          <w:sz w:val="20"/>
        </w:rPr>
        <w:t>ITMS</w:t>
      </w:r>
      <w:r w:rsidR="00C525EB">
        <w:rPr>
          <w:rFonts w:asciiTheme="minorHAnsi" w:hAnsiTheme="minorHAnsi" w:cstheme="minorHAnsi"/>
          <w:sz w:val="20"/>
        </w:rPr>
        <w:t>21+</w:t>
      </w:r>
      <w:r>
        <w:rPr>
          <w:rFonts w:asciiTheme="minorHAnsi" w:hAnsiTheme="minorHAnsi" w:cstheme="minorHAnsi"/>
          <w:sz w:val="20"/>
        </w:rPr>
        <w:t xml:space="preserve"> požiadať o opravu/úpravu monitorovacích údajov. </w:t>
      </w:r>
      <w:r w:rsidRPr="009E15A2">
        <w:rPr>
          <w:rFonts w:asciiTheme="minorHAnsi" w:hAnsiTheme="minorHAnsi" w:cstheme="minorHAnsi"/>
          <w:sz w:val="20"/>
        </w:rPr>
        <w:t>Na základe tejto žiadosti</w:t>
      </w:r>
      <w:r w:rsidRPr="00873935">
        <w:rPr>
          <w:rFonts w:asciiTheme="minorHAnsi" w:hAnsiTheme="minorHAnsi" w:cstheme="minorHAnsi"/>
          <w:b/>
          <w:sz w:val="20"/>
        </w:rPr>
        <w:t xml:space="preserve"> </w:t>
      </w:r>
      <w:r w:rsidR="00570381">
        <w:rPr>
          <w:rFonts w:asciiTheme="minorHAnsi" w:hAnsiTheme="minorHAnsi" w:cstheme="minorHAnsi"/>
          <w:b/>
          <w:sz w:val="20"/>
        </w:rPr>
        <w:t>SO</w:t>
      </w:r>
      <w:r w:rsidRPr="009E15A2">
        <w:rPr>
          <w:rFonts w:asciiTheme="minorHAnsi" w:hAnsiTheme="minorHAnsi" w:cstheme="minorHAnsi"/>
          <w:sz w:val="20"/>
        </w:rPr>
        <w:t xml:space="preserve"> následne odošle </w:t>
      </w:r>
      <w:r>
        <w:rPr>
          <w:rFonts w:asciiTheme="minorHAnsi" w:hAnsiTheme="minorHAnsi" w:cstheme="minorHAnsi"/>
          <w:sz w:val="20"/>
        </w:rPr>
        <w:t xml:space="preserve">zmenu projektu </w:t>
      </w:r>
      <w:r w:rsidR="0083045A">
        <w:rPr>
          <w:rFonts w:asciiTheme="minorHAnsi" w:hAnsiTheme="minorHAnsi" w:cstheme="minorHAnsi"/>
          <w:sz w:val="20"/>
        </w:rPr>
        <w:t>späť na verejnú časť</w:t>
      </w:r>
      <w:r w:rsidRPr="009E15A2">
        <w:rPr>
          <w:rFonts w:asciiTheme="minorHAnsi" w:hAnsiTheme="minorHAnsi" w:cstheme="minorHAnsi"/>
          <w:sz w:val="20"/>
        </w:rPr>
        <w:t>.</w:t>
      </w:r>
    </w:p>
    <w:p w14:paraId="304CBE12" w14:textId="3E8CEF0C" w:rsidR="00D50B25" w:rsidRPr="00F41BF6" w:rsidRDefault="00570381" w:rsidP="000B454B">
      <w:pPr>
        <w:pStyle w:val="Odsekzoznamu"/>
        <w:numPr>
          <w:ilvl w:val="0"/>
          <w:numId w:val="32"/>
        </w:numPr>
        <w:spacing w:line="276" w:lineRule="auto"/>
        <w:ind w:left="426" w:hanging="426"/>
        <w:jc w:val="both"/>
        <w:rPr>
          <w:rFonts w:asciiTheme="minorHAnsi" w:hAnsiTheme="minorHAnsi" w:cstheme="minorHAnsi"/>
          <w:sz w:val="20"/>
        </w:rPr>
      </w:pPr>
      <w:r w:rsidRPr="007913E9">
        <w:rPr>
          <w:rFonts w:asciiTheme="minorHAnsi" w:hAnsiTheme="minorHAnsi" w:cstheme="minorHAnsi"/>
          <w:sz w:val="20"/>
        </w:rPr>
        <w:t>SO</w:t>
      </w:r>
      <w:r w:rsidR="00873935" w:rsidRPr="00537B8E">
        <w:rPr>
          <w:rFonts w:asciiTheme="minorHAnsi" w:hAnsiTheme="minorHAnsi" w:cstheme="minorHAnsi"/>
          <w:sz w:val="20"/>
        </w:rPr>
        <w:t xml:space="preserve"> je o odoslanej zmene a komunikácii notifikovaný. Zmenu typu Monitorovanie môže v neverejnej časti schváliť, neschváliť, ukončiť ako mylnú alebo odoslať späť na verejnú časť na prepracovanie </w:t>
      </w:r>
      <w:r w:rsidR="00873935">
        <w:rPr>
          <w:rFonts w:asciiTheme="minorHAnsi" w:hAnsiTheme="minorHAnsi" w:cstheme="minorHAnsi"/>
          <w:sz w:val="20"/>
        </w:rPr>
        <w:t>P</w:t>
      </w:r>
      <w:r w:rsidR="00873935" w:rsidRPr="00537B8E">
        <w:rPr>
          <w:rFonts w:asciiTheme="minorHAnsi" w:hAnsiTheme="minorHAnsi" w:cstheme="minorHAnsi"/>
          <w:sz w:val="20"/>
        </w:rPr>
        <w:t>rijímateľovi</w:t>
      </w:r>
      <w:r w:rsidR="00873935">
        <w:rPr>
          <w:rFonts w:asciiTheme="minorHAnsi" w:hAnsiTheme="minorHAnsi" w:cstheme="minorHAnsi"/>
          <w:sz w:val="20"/>
        </w:rPr>
        <w:t>.</w:t>
      </w:r>
    </w:p>
    <w:p w14:paraId="1079B944" w14:textId="7A8FBFAE" w:rsidR="00D643D6" w:rsidRPr="00D50B25" w:rsidRDefault="00D643D6" w:rsidP="000B454B">
      <w:pPr>
        <w:pStyle w:val="Odsekzoznamu"/>
        <w:numPr>
          <w:ilvl w:val="0"/>
          <w:numId w:val="32"/>
        </w:numPr>
        <w:spacing w:line="276" w:lineRule="auto"/>
        <w:ind w:left="426" w:hanging="426"/>
        <w:jc w:val="both"/>
        <w:rPr>
          <w:rFonts w:asciiTheme="minorHAnsi" w:hAnsiTheme="minorHAnsi" w:cstheme="minorHAnsi"/>
          <w:sz w:val="20"/>
        </w:rPr>
      </w:pPr>
      <w:r w:rsidRPr="00D50B25">
        <w:rPr>
          <w:rFonts w:asciiTheme="minorHAnsi" w:hAnsiTheme="minorHAnsi" w:cstheme="minorHAnsi"/>
          <w:sz w:val="20"/>
        </w:rPr>
        <w:t xml:space="preserve">SO následne vykonáva kontrolu </w:t>
      </w:r>
      <w:r w:rsidR="00873935" w:rsidRPr="00D50B25">
        <w:rPr>
          <w:rFonts w:asciiTheme="minorHAnsi" w:hAnsiTheme="minorHAnsi" w:cstheme="minorHAnsi"/>
          <w:sz w:val="20"/>
        </w:rPr>
        <w:t xml:space="preserve">odoslanej zmeny typu Monitorovanie </w:t>
      </w:r>
      <w:r w:rsidRPr="00D50B25">
        <w:rPr>
          <w:rFonts w:asciiTheme="minorHAnsi" w:hAnsiTheme="minorHAnsi" w:cstheme="minorHAnsi"/>
          <w:sz w:val="20"/>
        </w:rPr>
        <w:t>s cieľom vyhodnotiť vecný a finančný pokrok v realizácii projektu najmä vo vzťahu k časovému harmonogramu realizácie jednotlivých aktivít projektu a rozpočtu projektu.</w:t>
      </w:r>
      <w:r w:rsidR="00D50B25" w:rsidRPr="00D50B25">
        <w:rPr>
          <w:rFonts w:asciiTheme="minorHAnsi" w:hAnsiTheme="minorHAnsi" w:cstheme="minorHAnsi"/>
          <w:sz w:val="20"/>
        </w:rPr>
        <w:t xml:space="preserve"> O výsledku kontroly MS </w:t>
      </w:r>
      <w:r w:rsidR="00D50B25">
        <w:rPr>
          <w:rFonts w:asciiTheme="minorHAnsi" w:hAnsiTheme="minorHAnsi" w:cstheme="minorHAnsi"/>
          <w:sz w:val="20"/>
        </w:rPr>
        <w:t>informuje SO</w:t>
      </w:r>
      <w:r w:rsidR="00D50B25" w:rsidRPr="00D50B25">
        <w:rPr>
          <w:rFonts w:asciiTheme="minorHAnsi" w:hAnsiTheme="minorHAnsi" w:cstheme="minorHAnsi"/>
          <w:sz w:val="20"/>
        </w:rPr>
        <w:t xml:space="preserve"> prijímateľa jej schválením zmeny projektu v ITMS21+ alebo v prípade nefunkčnosti ITMS21+ zaslaním tejto informácie elektronickou poštou alebo prostredníctvom ÚPVS.</w:t>
      </w:r>
    </w:p>
    <w:p w14:paraId="22FAADBB" w14:textId="77777777" w:rsidR="0083045A" w:rsidRDefault="00282C2C" w:rsidP="000B454B">
      <w:pPr>
        <w:pStyle w:val="Odsekzoznamu"/>
        <w:numPr>
          <w:ilvl w:val="0"/>
          <w:numId w:val="32"/>
        </w:numPr>
        <w:spacing w:line="276" w:lineRule="auto"/>
        <w:ind w:left="426" w:hanging="426"/>
        <w:jc w:val="both"/>
        <w:rPr>
          <w:rFonts w:asciiTheme="minorHAnsi" w:hAnsiTheme="minorHAnsi" w:cstheme="minorHAnsi"/>
          <w:sz w:val="20"/>
        </w:rPr>
      </w:pPr>
      <w:r w:rsidRPr="002811ED">
        <w:rPr>
          <w:rFonts w:asciiTheme="minorHAnsi" w:hAnsiTheme="minorHAnsi" w:cstheme="minorHAnsi"/>
          <w:sz w:val="20"/>
        </w:rPr>
        <w:lastRenderedPageBreak/>
        <w:t>Monitorovanie projektu začína dňom platnosti a účinnosti Zmluvy a končí dňom ukončenia platnos</w:t>
      </w:r>
      <w:r w:rsidR="00214D9F">
        <w:rPr>
          <w:rFonts w:asciiTheme="minorHAnsi" w:hAnsiTheme="minorHAnsi" w:cstheme="minorHAnsi"/>
          <w:sz w:val="20"/>
        </w:rPr>
        <w:t xml:space="preserve">ti a účinnosti Zmluvy, </w:t>
      </w:r>
      <w:r w:rsidRPr="002811ED">
        <w:rPr>
          <w:rFonts w:asciiTheme="minorHAnsi" w:hAnsiTheme="minorHAnsi" w:cstheme="minorHAnsi"/>
          <w:sz w:val="20"/>
        </w:rPr>
        <w:t xml:space="preserve">t. j. schválením poslednej </w:t>
      </w:r>
      <w:r w:rsidR="00B84F6D">
        <w:rPr>
          <w:rFonts w:asciiTheme="minorHAnsi" w:hAnsiTheme="minorHAnsi" w:cstheme="minorHAnsi"/>
          <w:sz w:val="20"/>
        </w:rPr>
        <w:t>zmeny projektu v období udržateľnosti.</w:t>
      </w:r>
    </w:p>
    <w:p w14:paraId="7957408F" w14:textId="1FD75380" w:rsidR="002811ED" w:rsidRPr="0083045A" w:rsidRDefault="0083045A" w:rsidP="000B454B">
      <w:pPr>
        <w:pStyle w:val="Odsekzoznamu"/>
        <w:numPr>
          <w:ilvl w:val="0"/>
          <w:numId w:val="32"/>
        </w:numPr>
        <w:spacing w:line="276" w:lineRule="auto"/>
        <w:ind w:left="426" w:hanging="426"/>
        <w:jc w:val="both"/>
        <w:rPr>
          <w:rFonts w:asciiTheme="minorHAnsi" w:hAnsiTheme="minorHAnsi" w:cstheme="minorHAnsi"/>
          <w:sz w:val="20"/>
        </w:rPr>
      </w:pPr>
      <w:r w:rsidRPr="0083045A">
        <w:rPr>
          <w:rFonts w:asciiTheme="minorHAnsi" w:hAnsiTheme="minorHAnsi" w:cstheme="minorHAnsi"/>
          <w:sz w:val="20"/>
        </w:rPr>
        <w:t>Pri výzvach, kde prijímateľ realizuje projekt</w:t>
      </w:r>
      <w:r>
        <w:rPr>
          <w:rFonts w:asciiTheme="minorHAnsi" w:hAnsiTheme="minorHAnsi" w:cstheme="minorHAnsi"/>
          <w:sz w:val="20"/>
        </w:rPr>
        <w:t xml:space="preserve"> s účasťou partnera, predkladá zmenu typu Monitorovanie</w:t>
      </w:r>
      <w:r w:rsidRPr="0083045A">
        <w:rPr>
          <w:rFonts w:asciiTheme="minorHAnsi" w:hAnsiTheme="minorHAnsi" w:cstheme="minorHAnsi"/>
          <w:sz w:val="20"/>
        </w:rPr>
        <w:t xml:space="preserve"> </w:t>
      </w:r>
      <w:r>
        <w:rPr>
          <w:rFonts w:asciiTheme="minorHAnsi" w:hAnsiTheme="minorHAnsi" w:cstheme="minorHAnsi"/>
          <w:sz w:val="20"/>
        </w:rPr>
        <w:t xml:space="preserve">(MS) </w:t>
      </w:r>
      <w:r w:rsidRPr="0083045A">
        <w:rPr>
          <w:rFonts w:asciiTheme="minorHAnsi" w:hAnsiTheme="minorHAnsi" w:cstheme="minorHAnsi"/>
          <w:sz w:val="20"/>
        </w:rPr>
        <w:t xml:space="preserve">vždy prijímateľ, a to za </w:t>
      </w:r>
      <w:r>
        <w:rPr>
          <w:rFonts w:asciiTheme="minorHAnsi" w:hAnsiTheme="minorHAnsi" w:cstheme="minorHAnsi"/>
          <w:sz w:val="20"/>
        </w:rPr>
        <w:t xml:space="preserve">celý projekt. </w:t>
      </w:r>
      <w:r w:rsidRPr="0083045A">
        <w:rPr>
          <w:rFonts w:asciiTheme="minorHAnsi" w:hAnsiTheme="minorHAnsi" w:cstheme="minorHAnsi"/>
          <w:sz w:val="20"/>
        </w:rPr>
        <w:t xml:space="preserve"> </w:t>
      </w:r>
      <w:r w:rsidR="002B450D" w:rsidRPr="0083045A">
        <w:rPr>
          <w:rFonts w:asciiTheme="minorHAnsi" w:hAnsiTheme="minorHAnsi" w:cstheme="minorHAnsi"/>
          <w:sz w:val="20"/>
        </w:rPr>
        <w:t xml:space="preserve">Monitorovanie sa vykonáva </w:t>
      </w:r>
      <w:r w:rsidR="002B450D" w:rsidRPr="0083045A">
        <w:rPr>
          <w:rFonts w:asciiTheme="minorHAnsi" w:hAnsiTheme="minorHAnsi" w:cstheme="minorHAnsi"/>
          <w:b/>
          <w:sz w:val="20"/>
        </w:rPr>
        <w:t>počas obdobia realizácie projektu</w:t>
      </w:r>
      <w:r w:rsidR="00494430" w:rsidRPr="0083045A">
        <w:rPr>
          <w:rFonts w:asciiTheme="minorHAnsi" w:hAnsiTheme="minorHAnsi" w:cstheme="minorHAnsi"/>
          <w:sz w:val="20"/>
        </w:rPr>
        <w:t xml:space="preserve"> </w:t>
      </w:r>
      <w:r w:rsidR="002B450D" w:rsidRPr="0083045A">
        <w:rPr>
          <w:rFonts w:asciiTheme="minorHAnsi" w:hAnsiTheme="minorHAnsi" w:cstheme="minorHAnsi"/>
          <w:sz w:val="20"/>
        </w:rPr>
        <w:t>a </w:t>
      </w:r>
      <w:r w:rsidR="002B450D" w:rsidRPr="0083045A">
        <w:rPr>
          <w:rFonts w:asciiTheme="minorHAnsi" w:hAnsiTheme="minorHAnsi" w:cstheme="minorHAnsi"/>
          <w:b/>
          <w:sz w:val="20"/>
        </w:rPr>
        <w:t xml:space="preserve">počas obdobia udržateľnosti projektu </w:t>
      </w:r>
      <w:r w:rsidR="002B450D" w:rsidRPr="0083045A">
        <w:rPr>
          <w:rFonts w:asciiTheme="minorHAnsi" w:hAnsiTheme="minorHAnsi" w:cstheme="minorHAnsi"/>
          <w:sz w:val="20"/>
        </w:rPr>
        <w:t xml:space="preserve">(ak relevantné). </w:t>
      </w:r>
      <w:r w:rsidRPr="0083045A">
        <w:rPr>
          <w:rFonts w:asciiTheme="minorHAnsi" w:hAnsiTheme="minorHAnsi" w:cstheme="minorHAnsi"/>
          <w:sz w:val="20"/>
        </w:rPr>
        <w:t>Typy monitorovacích termínov zostávajú za</w:t>
      </w:r>
      <w:r>
        <w:rPr>
          <w:rFonts w:asciiTheme="minorHAnsi" w:hAnsiTheme="minorHAnsi" w:cstheme="minorHAnsi"/>
          <w:sz w:val="20"/>
        </w:rPr>
        <w:t xml:space="preserve">chované, prijímateľ je aj naďalej </w:t>
      </w:r>
      <w:r w:rsidRPr="0083045A">
        <w:rPr>
          <w:rFonts w:asciiTheme="minorHAnsi" w:hAnsiTheme="minorHAnsi" w:cstheme="minorHAnsi"/>
          <w:sz w:val="20"/>
        </w:rPr>
        <w:t>notifikovaný o blížiacom sa monitorovacom termíne.</w:t>
      </w:r>
    </w:p>
    <w:p w14:paraId="65E9CD9A" w14:textId="637F7472" w:rsidR="00594D2D" w:rsidRPr="0083045A" w:rsidRDefault="00594D2D" w:rsidP="000B454B">
      <w:pPr>
        <w:pStyle w:val="Odsekzoznamu"/>
        <w:numPr>
          <w:ilvl w:val="0"/>
          <w:numId w:val="32"/>
        </w:numPr>
        <w:spacing w:line="276" w:lineRule="auto"/>
        <w:ind w:left="426" w:hanging="426"/>
        <w:jc w:val="both"/>
        <w:rPr>
          <w:rFonts w:asciiTheme="minorHAnsi" w:hAnsiTheme="minorHAnsi" w:cstheme="minorHAnsi"/>
          <w:b/>
          <w:sz w:val="20"/>
        </w:rPr>
      </w:pPr>
      <w:r w:rsidRPr="0083045A">
        <w:rPr>
          <w:rFonts w:asciiTheme="minorHAnsi" w:hAnsiTheme="minorHAnsi" w:cstheme="minorHAnsi"/>
          <w:b/>
          <w:sz w:val="20"/>
        </w:rPr>
        <w:t>Monitorovanie implementácie PSK na úrovni projektu je realizované v  časových úsekoch, a to:</w:t>
      </w:r>
    </w:p>
    <w:p w14:paraId="3D8A7113" w14:textId="51A5F027" w:rsidR="00A27F2C" w:rsidRPr="00A27F2C" w:rsidRDefault="00594D2D" w:rsidP="000B454B">
      <w:pPr>
        <w:pStyle w:val="Odsekzoznamu"/>
        <w:keepNext/>
        <w:keepLines/>
        <w:numPr>
          <w:ilvl w:val="0"/>
          <w:numId w:val="15"/>
        </w:numPr>
        <w:autoSpaceDE w:val="0"/>
        <w:autoSpaceDN w:val="0"/>
        <w:adjustRightInd w:val="0"/>
        <w:spacing w:line="276" w:lineRule="auto"/>
        <w:ind w:left="709" w:hanging="283"/>
        <w:jc w:val="both"/>
        <w:rPr>
          <w:rFonts w:asciiTheme="minorHAnsi" w:hAnsiTheme="minorHAnsi" w:cstheme="minorHAnsi"/>
          <w:b/>
          <w:sz w:val="20"/>
        </w:rPr>
      </w:pPr>
      <w:r w:rsidRPr="00D643D6">
        <w:rPr>
          <w:rFonts w:asciiTheme="minorHAnsi" w:hAnsiTheme="minorHAnsi" w:cstheme="minorHAnsi"/>
          <w:i/>
          <w:sz w:val="20"/>
          <w:u w:val="single"/>
        </w:rPr>
        <w:t>počas realizácie aktivít projektu vrátane obdobia po uzavretí Zmluvy a pred začatím realizácie aktivít projektu</w:t>
      </w:r>
      <w:del w:id="119" w:author="KH" w:date="2025-11-12T09:27:00Z">
        <w:r w:rsidR="0083045A" w:rsidDel="005A2C22">
          <w:rPr>
            <w:rStyle w:val="Odkaznapoznmkupodiarou"/>
            <w:rFonts w:asciiTheme="minorHAnsi" w:hAnsiTheme="minorHAnsi" w:cstheme="minorHAnsi"/>
            <w:i/>
            <w:sz w:val="20"/>
            <w:u w:val="single"/>
          </w:rPr>
          <w:footnoteReference w:id="22"/>
        </w:r>
      </w:del>
      <w:r w:rsidRPr="00D643D6">
        <w:rPr>
          <w:rFonts w:asciiTheme="minorHAnsi" w:hAnsiTheme="minorHAnsi" w:cstheme="minorHAnsi"/>
          <w:i/>
          <w:sz w:val="20"/>
          <w:u w:val="single"/>
        </w:rPr>
        <w:t xml:space="preserve"> (ak relevantné</w:t>
      </w:r>
      <w:r w:rsidRPr="00D643D6">
        <w:rPr>
          <w:rFonts w:asciiTheme="minorHAnsi" w:hAnsiTheme="minorHAnsi" w:cstheme="minorHAnsi"/>
          <w:sz w:val="20"/>
          <w:u w:val="single"/>
        </w:rPr>
        <w:t>);</w:t>
      </w:r>
      <w:r w:rsidR="00EF05F0">
        <w:rPr>
          <w:rFonts w:asciiTheme="minorHAnsi" w:hAnsiTheme="minorHAnsi" w:cstheme="minorHAnsi"/>
          <w:sz w:val="20"/>
        </w:rPr>
        <w:t xml:space="preserve"> prijímateľ pravidelne </w:t>
      </w:r>
      <w:r w:rsidR="00B84F6D">
        <w:rPr>
          <w:rFonts w:asciiTheme="minorHAnsi" w:hAnsiTheme="minorHAnsi" w:cstheme="minorHAnsi"/>
          <w:sz w:val="20"/>
        </w:rPr>
        <w:t>monitoruje projekt</w:t>
      </w:r>
      <w:ins w:id="122" w:author="KH" w:date="2025-11-12T09:28:00Z">
        <w:r w:rsidR="009E091C">
          <w:rPr>
            <w:rFonts w:asciiTheme="minorHAnsi" w:hAnsiTheme="minorHAnsi" w:cstheme="minorHAnsi"/>
            <w:sz w:val="20"/>
          </w:rPr>
          <w:t xml:space="preserve"> prostredníctvom výročnej Monitorovacej správy</w:t>
        </w:r>
      </w:ins>
      <w:r w:rsidR="00B84F6D">
        <w:rPr>
          <w:rFonts w:asciiTheme="minorHAnsi" w:hAnsiTheme="minorHAnsi" w:cstheme="minorHAnsi"/>
          <w:sz w:val="20"/>
        </w:rPr>
        <w:t xml:space="preserve"> </w:t>
      </w:r>
      <w:r w:rsidR="00B84F6D">
        <w:rPr>
          <w:rFonts w:asciiTheme="minorHAnsi" w:hAnsiTheme="minorHAnsi" w:cstheme="minorHAnsi"/>
          <w:b/>
          <w:sz w:val="20"/>
        </w:rPr>
        <w:t xml:space="preserve"> </w:t>
      </w:r>
      <w:r w:rsidR="00067456" w:rsidRPr="00067456">
        <w:rPr>
          <w:rFonts w:asciiTheme="minorHAnsi" w:hAnsiTheme="minorHAnsi" w:cstheme="minorHAnsi"/>
          <w:sz w:val="20"/>
        </w:rPr>
        <w:t>(za obdobie kalendárneho roka od 1.1. roku n do 31.12. roku n, najneskôr do 31. januára nasledujúceho kalendárneho roka</w:t>
      </w:r>
      <w:r w:rsidR="00B84F6D">
        <w:rPr>
          <w:rFonts w:asciiTheme="minorHAnsi" w:hAnsiTheme="minorHAnsi" w:cstheme="minorHAnsi"/>
          <w:sz w:val="20"/>
        </w:rPr>
        <w:t xml:space="preserve"> </w:t>
      </w:r>
      <w:r w:rsidR="00A27F2C">
        <w:rPr>
          <w:rFonts w:asciiTheme="minorHAnsi" w:hAnsiTheme="minorHAnsi" w:cstheme="minorHAnsi"/>
          <w:sz w:val="20"/>
        </w:rPr>
        <w:t>(n + 1)</w:t>
      </w:r>
      <w:ins w:id="123" w:author="KH" w:date="2025-11-12T09:29:00Z">
        <w:r w:rsidR="009E091C">
          <w:rPr>
            <w:rFonts w:asciiTheme="minorHAnsi" w:hAnsiTheme="minorHAnsi" w:cstheme="minorHAnsi"/>
            <w:sz w:val="20"/>
          </w:rPr>
          <w:t>, pričom</w:t>
        </w:r>
      </w:ins>
      <w:del w:id="124" w:author="KH" w:date="2025-11-12T09:29:00Z">
        <w:r w:rsidR="00A27F2C" w:rsidDel="009E091C">
          <w:rPr>
            <w:rFonts w:asciiTheme="minorHAnsi" w:hAnsiTheme="minorHAnsi" w:cstheme="minorHAnsi"/>
            <w:sz w:val="20"/>
          </w:rPr>
          <w:delText xml:space="preserve"> </w:delText>
        </w:r>
      </w:del>
      <w:ins w:id="125" w:author="KH" w:date="2025-11-12T09:28:00Z">
        <w:r w:rsidR="009E091C">
          <w:rPr>
            <w:rFonts w:asciiTheme="minorHAnsi" w:hAnsiTheme="minorHAnsi" w:cstheme="minorHAnsi"/>
            <w:sz w:val="20"/>
          </w:rPr>
          <w:t xml:space="preserve"> </w:t>
        </w:r>
      </w:ins>
      <w:r w:rsidR="00B84F6D">
        <w:rPr>
          <w:rFonts w:asciiTheme="minorHAnsi" w:hAnsiTheme="minorHAnsi" w:cstheme="minorHAnsi"/>
          <w:sz w:val="20"/>
        </w:rPr>
        <w:t>je povinný odoslať v</w:t>
      </w:r>
      <w:r w:rsidR="00C525EB">
        <w:rPr>
          <w:rFonts w:asciiTheme="minorHAnsi" w:hAnsiTheme="minorHAnsi" w:cstheme="minorHAnsi"/>
          <w:sz w:val="20"/>
        </w:rPr>
        <w:t> </w:t>
      </w:r>
      <w:r w:rsidR="00B84F6D">
        <w:rPr>
          <w:rFonts w:asciiTheme="minorHAnsi" w:hAnsiTheme="minorHAnsi" w:cstheme="minorHAnsi"/>
          <w:sz w:val="20"/>
        </w:rPr>
        <w:t>ITMS</w:t>
      </w:r>
      <w:r w:rsidR="00C525EB">
        <w:rPr>
          <w:rFonts w:asciiTheme="minorHAnsi" w:hAnsiTheme="minorHAnsi" w:cstheme="minorHAnsi"/>
          <w:sz w:val="20"/>
        </w:rPr>
        <w:t>21+</w:t>
      </w:r>
      <w:r w:rsidR="00B84F6D">
        <w:rPr>
          <w:rFonts w:asciiTheme="minorHAnsi" w:hAnsiTheme="minorHAnsi" w:cstheme="minorHAnsi"/>
          <w:sz w:val="20"/>
        </w:rPr>
        <w:t xml:space="preserve"> zmenu projektu typu Monitorovanie na SO</w:t>
      </w:r>
      <w:r w:rsidR="0049458A">
        <w:rPr>
          <w:rFonts w:asciiTheme="minorHAnsi" w:hAnsiTheme="minorHAnsi" w:cstheme="minorHAnsi"/>
          <w:sz w:val="20"/>
        </w:rPr>
        <w:t xml:space="preserve">. </w:t>
      </w:r>
      <w:r w:rsidR="00A27F2C" w:rsidRPr="00A27F2C">
        <w:rPr>
          <w:rFonts w:asciiTheme="minorHAnsi" w:hAnsiTheme="minorHAnsi" w:cstheme="minorHAnsi"/>
          <w:sz w:val="20"/>
        </w:rPr>
        <w:t>Prvým rokom, ktorý je rozhodujúci pre podanie VMS, je nasledujúci rok po roku, v ktorom nadobudla účinnosť Zmluva a súčasne došlo k začatiu realizácie HAP.</w:t>
      </w:r>
      <w:r w:rsidR="00A27F2C">
        <w:rPr>
          <w:rFonts w:ascii="ArialNarrow-Bold" w:hAnsi="ArialNarrow-Bold" w:cs="ArialNarrow-Bold"/>
          <w:b/>
          <w:bCs/>
          <w:sz w:val="22"/>
          <w:szCs w:val="22"/>
        </w:rPr>
        <w:t xml:space="preserve"> </w:t>
      </w:r>
      <w:r w:rsidR="0049458A">
        <w:rPr>
          <w:rFonts w:asciiTheme="minorHAnsi" w:hAnsiTheme="minorHAnsi" w:cstheme="minorHAnsi"/>
          <w:sz w:val="20"/>
        </w:rPr>
        <w:t xml:space="preserve"> </w:t>
      </w:r>
    </w:p>
    <w:p w14:paraId="5581697B" w14:textId="5A244C28" w:rsidR="00594D2D" w:rsidRPr="00A27F2C" w:rsidRDefault="00B84F6D" w:rsidP="00A27F2C">
      <w:pPr>
        <w:keepNext/>
        <w:keepLines/>
        <w:autoSpaceDE w:val="0"/>
        <w:autoSpaceDN w:val="0"/>
        <w:adjustRightInd w:val="0"/>
        <w:spacing w:line="276" w:lineRule="auto"/>
        <w:ind w:left="426" w:firstLine="283"/>
        <w:jc w:val="both"/>
        <w:rPr>
          <w:rFonts w:asciiTheme="minorHAnsi" w:hAnsiTheme="minorHAnsi" w:cstheme="minorHAnsi"/>
          <w:b/>
          <w:sz w:val="20"/>
        </w:rPr>
      </w:pPr>
      <w:r w:rsidRPr="00A27F2C">
        <w:rPr>
          <w:rFonts w:asciiTheme="minorHAnsi" w:hAnsiTheme="minorHAnsi" w:cstheme="minorHAnsi"/>
          <w:sz w:val="20"/>
        </w:rPr>
        <w:t xml:space="preserve">V rámci zmeny projektu </w:t>
      </w:r>
      <w:r w:rsidR="0049458A" w:rsidRPr="00A27F2C">
        <w:rPr>
          <w:rFonts w:asciiTheme="minorHAnsi" w:hAnsiTheme="minorHAnsi" w:cstheme="minorHAnsi"/>
          <w:sz w:val="20"/>
        </w:rPr>
        <w:t xml:space="preserve">prijímateľ </w:t>
      </w:r>
      <w:r w:rsidRPr="00A27F2C">
        <w:rPr>
          <w:rFonts w:asciiTheme="minorHAnsi" w:hAnsiTheme="minorHAnsi" w:cstheme="minorHAnsi"/>
          <w:sz w:val="20"/>
        </w:rPr>
        <w:t xml:space="preserve">predkladá </w:t>
      </w:r>
      <w:r w:rsidR="0049458A" w:rsidRPr="00A27F2C">
        <w:rPr>
          <w:rFonts w:asciiTheme="minorHAnsi" w:hAnsiTheme="minorHAnsi" w:cstheme="minorHAnsi"/>
          <w:sz w:val="20"/>
        </w:rPr>
        <w:t xml:space="preserve">aj povinné prílohy, a to: </w:t>
      </w:r>
    </w:p>
    <w:p w14:paraId="02208CCF" w14:textId="330EC03C" w:rsidR="0049458A" w:rsidRPr="006D7B09" w:rsidRDefault="0049458A" w:rsidP="003E6171">
      <w:pPr>
        <w:pStyle w:val="Odsekzoznamu"/>
        <w:keepNext/>
        <w:keepLines/>
        <w:numPr>
          <w:ilvl w:val="0"/>
          <w:numId w:val="34"/>
        </w:numPr>
        <w:autoSpaceDE w:val="0"/>
        <w:autoSpaceDN w:val="0"/>
        <w:adjustRightInd w:val="0"/>
        <w:spacing w:line="276" w:lineRule="auto"/>
        <w:ind w:left="1276" w:hanging="284"/>
        <w:jc w:val="both"/>
        <w:rPr>
          <w:rFonts w:asciiTheme="minorHAnsi" w:hAnsiTheme="minorHAnsi" w:cstheme="minorHAnsi"/>
          <w:b/>
          <w:sz w:val="20"/>
        </w:rPr>
      </w:pPr>
      <w:r w:rsidRPr="006D7B09">
        <w:rPr>
          <w:rFonts w:asciiTheme="minorHAnsi" w:hAnsiTheme="minorHAnsi" w:cstheme="minorHAnsi"/>
          <w:i/>
          <w:sz w:val="20"/>
        </w:rPr>
        <w:t xml:space="preserve">fotodokumentáciu k preukázaniu zabezpečenia publicity projektu, ak relevantné, </w:t>
      </w:r>
    </w:p>
    <w:p w14:paraId="150DD3BB" w14:textId="6C40D54B" w:rsidR="0049458A" w:rsidRPr="0049458A" w:rsidRDefault="0049458A" w:rsidP="003E6171">
      <w:pPr>
        <w:pStyle w:val="Odsekzoznamu"/>
        <w:keepNext/>
        <w:keepLines/>
        <w:numPr>
          <w:ilvl w:val="0"/>
          <w:numId w:val="34"/>
        </w:numPr>
        <w:autoSpaceDE w:val="0"/>
        <w:autoSpaceDN w:val="0"/>
        <w:adjustRightInd w:val="0"/>
        <w:spacing w:line="276" w:lineRule="auto"/>
        <w:ind w:left="1276" w:hanging="284"/>
        <w:jc w:val="both"/>
        <w:rPr>
          <w:rFonts w:asciiTheme="minorHAnsi" w:hAnsiTheme="minorHAnsi" w:cstheme="minorHAnsi"/>
          <w:b/>
          <w:sz w:val="20"/>
        </w:rPr>
      </w:pPr>
      <w:r>
        <w:rPr>
          <w:rFonts w:asciiTheme="minorHAnsi" w:hAnsiTheme="minorHAnsi" w:cstheme="minorHAnsi"/>
          <w:i/>
          <w:sz w:val="20"/>
        </w:rPr>
        <w:t xml:space="preserve">dokumenty preukazujúce naplnenie merateľných ukazovateľov, </w:t>
      </w:r>
      <w:r w:rsidR="00240228">
        <w:rPr>
          <w:rFonts w:asciiTheme="minorHAnsi" w:hAnsiTheme="minorHAnsi" w:cstheme="minorHAnsi"/>
          <w:i/>
          <w:sz w:val="20"/>
        </w:rPr>
        <w:t xml:space="preserve">ak už boli naplnené, </w:t>
      </w:r>
    </w:p>
    <w:p w14:paraId="4BCE090C" w14:textId="2E2EC2D1" w:rsidR="0049458A" w:rsidRPr="009E091C" w:rsidRDefault="0049458A" w:rsidP="003E6171">
      <w:pPr>
        <w:pStyle w:val="Odsekzoznamu"/>
        <w:keepNext/>
        <w:keepLines/>
        <w:numPr>
          <w:ilvl w:val="0"/>
          <w:numId w:val="34"/>
        </w:numPr>
        <w:autoSpaceDE w:val="0"/>
        <w:autoSpaceDN w:val="0"/>
        <w:adjustRightInd w:val="0"/>
        <w:spacing w:line="276" w:lineRule="auto"/>
        <w:ind w:left="1276" w:hanging="284"/>
        <w:jc w:val="both"/>
        <w:rPr>
          <w:rFonts w:asciiTheme="minorHAnsi" w:hAnsiTheme="minorHAnsi" w:cstheme="minorHAnsi"/>
          <w:b/>
          <w:sz w:val="20"/>
        </w:rPr>
      </w:pPr>
      <w:r>
        <w:rPr>
          <w:rFonts w:asciiTheme="minorHAnsi" w:hAnsiTheme="minorHAnsi" w:cstheme="minorHAnsi"/>
          <w:i/>
          <w:sz w:val="20"/>
        </w:rPr>
        <w:t>ďalšiu dokumentáciu na požiadanie SO</w:t>
      </w:r>
      <w:r w:rsidR="00ED57C3">
        <w:rPr>
          <w:rFonts w:asciiTheme="minorHAnsi" w:hAnsiTheme="minorHAnsi" w:cstheme="minorHAnsi"/>
          <w:i/>
          <w:sz w:val="20"/>
        </w:rPr>
        <w:t xml:space="preserve">. </w:t>
      </w:r>
    </w:p>
    <w:p w14:paraId="52F49774" w14:textId="36DEC1D8" w:rsidR="009E091C" w:rsidRPr="009E091C" w:rsidRDefault="009E091C" w:rsidP="009E091C">
      <w:pPr>
        <w:spacing w:after="200" w:line="264" w:lineRule="auto"/>
        <w:ind w:left="709"/>
        <w:jc w:val="both"/>
        <w:rPr>
          <w:rFonts w:asciiTheme="minorHAnsi" w:hAnsiTheme="minorHAnsi" w:cstheme="minorHAnsi"/>
          <w:sz w:val="20"/>
        </w:rPr>
      </w:pPr>
      <w:ins w:id="126" w:author="KH" w:date="2025-11-12T09:30:00Z">
        <w:r w:rsidRPr="009E091C">
          <w:rPr>
            <w:rFonts w:asciiTheme="minorHAnsi" w:hAnsiTheme="minorHAnsi" w:cstheme="minorHAnsi"/>
            <w:sz w:val="20"/>
          </w:rPr>
          <w:t>Prijímateľ je povinný predložiť za monitorované obdobie, ktoré sa týka roku, v ktorom bola ukončená Realizácia aktivít Projektu, iba záverečnú Monitorovaciu správu t. j. výročnú Monitorovaciu správu</w:t>
        </w:r>
      </w:ins>
      <w:r w:rsidRPr="009E091C">
        <w:rPr>
          <w:rFonts w:asciiTheme="minorHAnsi" w:hAnsiTheme="minorHAnsi" w:cstheme="minorHAnsi"/>
          <w:sz w:val="20"/>
        </w:rPr>
        <w:t xml:space="preserve"> </w:t>
      </w:r>
      <w:ins w:id="127" w:author="KH" w:date="2025-11-12T09:30:00Z">
        <w:r w:rsidRPr="009E091C">
          <w:rPr>
            <w:rFonts w:asciiTheme="minorHAnsi" w:hAnsiTheme="minorHAnsi" w:cstheme="minorHAnsi"/>
            <w:sz w:val="20"/>
          </w:rPr>
          <w:t>Prijímateľ už nepredkladá.</w:t>
        </w:r>
      </w:ins>
    </w:p>
    <w:p w14:paraId="0A01942C" w14:textId="19F43DA4" w:rsidR="009B34FD" w:rsidRPr="0049458A" w:rsidRDefault="00594D2D" w:rsidP="003E6171">
      <w:pPr>
        <w:pStyle w:val="Odsekzoznamu"/>
        <w:keepNext/>
        <w:keepLines/>
        <w:numPr>
          <w:ilvl w:val="0"/>
          <w:numId w:val="15"/>
        </w:numPr>
        <w:autoSpaceDE w:val="0"/>
        <w:autoSpaceDN w:val="0"/>
        <w:adjustRightInd w:val="0"/>
        <w:spacing w:line="276" w:lineRule="auto"/>
        <w:ind w:left="709" w:hanging="283"/>
        <w:jc w:val="both"/>
        <w:rPr>
          <w:rFonts w:asciiTheme="minorHAnsi" w:hAnsiTheme="minorHAnsi" w:cstheme="minorHAnsi"/>
          <w:b/>
          <w:sz w:val="20"/>
        </w:rPr>
      </w:pPr>
      <w:r w:rsidRPr="00D643D6">
        <w:rPr>
          <w:rFonts w:asciiTheme="minorHAnsi" w:hAnsiTheme="minorHAnsi" w:cstheme="minorHAnsi"/>
          <w:i/>
          <w:sz w:val="20"/>
          <w:u w:val="single"/>
        </w:rPr>
        <w:t>pri ukončení realizácie projektu</w:t>
      </w:r>
      <w:del w:id="128" w:author="KH" w:date="2025-11-12T09:27:00Z">
        <w:r w:rsidR="0083045A" w:rsidDel="005A2C22">
          <w:rPr>
            <w:rStyle w:val="Odkaznapoznmkupodiarou"/>
            <w:rFonts w:asciiTheme="minorHAnsi" w:hAnsiTheme="minorHAnsi" w:cstheme="minorHAnsi"/>
            <w:i/>
            <w:sz w:val="20"/>
            <w:u w:val="single"/>
          </w:rPr>
          <w:footnoteReference w:id="23"/>
        </w:r>
      </w:del>
      <w:r w:rsidRPr="002B450D">
        <w:rPr>
          <w:rFonts w:asciiTheme="minorHAnsi" w:hAnsiTheme="minorHAnsi" w:cstheme="minorHAnsi"/>
          <w:i/>
          <w:sz w:val="20"/>
        </w:rPr>
        <w:t>;</w:t>
      </w:r>
      <w:r w:rsidR="00EF05F0">
        <w:rPr>
          <w:rFonts w:asciiTheme="minorHAnsi" w:hAnsiTheme="minorHAnsi" w:cstheme="minorHAnsi"/>
          <w:sz w:val="20"/>
        </w:rPr>
        <w:t xml:space="preserve"> prijímateľ </w:t>
      </w:r>
      <w:r w:rsidR="00B84F6D">
        <w:rPr>
          <w:rFonts w:asciiTheme="minorHAnsi" w:hAnsiTheme="minorHAnsi" w:cstheme="minorHAnsi"/>
          <w:sz w:val="20"/>
        </w:rPr>
        <w:t xml:space="preserve">je povinný </w:t>
      </w:r>
      <w:del w:id="131" w:author="KH" w:date="2025-11-12T09:29:00Z">
        <w:r w:rsidR="00B84F6D" w:rsidDel="009E091C">
          <w:rPr>
            <w:rFonts w:asciiTheme="minorHAnsi" w:hAnsiTheme="minorHAnsi" w:cstheme="minorHAnsi"/>
            <w:sz w:val="20"/>
          </w:rPr>
          <w:delText xml:space="preserve">pri ukončení realizácie projektu </w:delText>
        </w:r>
      </w:del>
      <w:r w:rsidR="00B84F6D" w:rsidRPr="00067456">
        <w:rPr>
          <w:rFonts w:asciiTheme="minorHAnsi" w:hAnsiTheme="minorHAnsi" w:cstheme="minorHAnsi"/>
          <w:sz w:val="20"/>
        </w:rPr>
        <w:t xml:space="preserve">do </w:t>
      </w:r>
      <w:r w:rsidR="00B84F6D" w:rsidRPr="00B84F6D">
        <w:rPr>
          <w:rFonts w:asciiTheme="minorHAnsi" w:hAnsiTheme="minorHAnsi" w:cstheme="minorHAnsi"/>
          <w:b/>
          <w:sz w:val="20"/>
        </w:rPr>
        <w:t>30 dní</w:t>
      </w:r>
      <w:r w:rsidR="00B84F6D" w:rsidRPr="00067456">
        <w:rPr>
          <w:rFonts w:asciiTheme="minorHAnsi" w:hAnsiTheme="minorHAnsi" w:cstheme="minorHAnsi"/>
          <w:sz w:val="20"/>
        </w:rPr>
        <w:t xml:space="preserve"> od ukončenia realizácie aktivít projektu</w:t>
      </w:r>
      <w:r w:rsidR="00B84F6D">
        <w:rPr>
          <w:rFonts w:asciiTheme="minorHAnsi" w:hAnsiTheme="minorHAnsi" w:cstheme="minorHAnsi"/>
          <w:sz w:val="20"/>
        </w:rPr>
        <w:t xml:space="preserve">, najneskôr však spolu so </w:t>
      </w:r>
      <w:proofErr w:type="spellStart"/>
      <w:r w:rsidR="00B84F6D">
        <w:rPr>
          <w:rFonts w:asciiTheme="minorHAnsi" w:hAnsiTheme="minorHAnsi" w:cstheme="minorHAnsi"/>
          <w:sz w:val="20"/>
        </w:rPr>
        <w:t>ŽoP</w:t>
      </w:r>
      <w:proofErr w:type="spellEnd"/>
      <w:r w:rsidR="00B84F6D">
        <w:rPr>
          <w:rFonts w:asciiTheme="minorHAnsi" w:hAnsiTheme="minorHAnsi" w:cstheme="minorHAnsi"/>
          <w:sz w:val="20"/>
        </w:rPr>
        <w:t xml:space="preserve"> s príznakom „záverečná“, </w:t>
      </w:r>
      <w:r w:rsidR="00587467">
        <w:rPr>
          <w:rFonts w:asciiTheme="minorHAnsi" w:hAnsiTheme="minorHAnsi" w:cstheme="minorHAnsi"/>
          <w:sz w:val="20"/>
        </w:rPr>
        <w:t>predložiť ZMS (</w:t>
      </w:r>
      <w:r w:rsidR="00B84F6D">
        <w:rPr>
          <w:rFonts w:asciiTheme="minorHAnsi" w:hAnsiTheme="minorHAnsi" w:cstheme="minorHAnsi"/>
          <w:sz w:val="20"/>
        </w:rPr>
        <w:t>odoslať zmenu projektu typu Monitorovanie na SO</w:t>
      </w:r>
      <w:r w:rsidR="00587467">
        <w:rPr>
          <w:rFonts w:asciiTheme="minorHAnsi" w:hAnsiTheme="minorHAnsi" w:cstheme="minorHAnsi"/>
          <w:sz w:val="20"/>
        </w:rPr>
        <w:t>)</w:t>
      </w:r>
      <w:r w:rsidR="00B84F6D" w:rsidRPr="00067456">
        <w:rPr>
          <w:rFonts w:asciiTheme="minorHAnsi" w:hAnsiTheme="minorHAnsi" w:cstheme="minorHAnsi"/>
          <w:sz w:val="20"/>
        </w:rPr>
        <w:t>.</w:t>
      </w:r>
      <w:r w:rsidR="00B84F6D">
        <w:rPr>
          <w:rFonts w:asciiTheme="minorHAnsi" w:hAnsiTheme="minorHAnsi" w:cstheme="minorHAnsi"/>
          <w:b/>
          <w:sz w:val="20"/>
        </w:rPr>
        <w:t xml:space="preserve"> </w:t>
      </w:r>
      <w:r w:rsidR="00A4595A" w:rsidRPr="00A4595A">
        <w:rPr>
          <w:rFonts w:asciiTheme="minorHAnsi" w:hAnsiTheme="minorHAnsi" w:cstheme="minorHAnsi"/>
          <w:sz w:val="20"/>
        </w:rPr>
        <w:t xml:space="preserve">Monitorované obdobie ZMS je obdobie od nadobudnutia účinnosti </w:t>
      </w:r>
      <w:r w:rsidR="00A4595A">
        <w:rPr>
          <w:rFonts w:asciiTheme="minorHAnsi" w:hAnsiTheme="minorHAnsi" w:cstheme="minorHAnsi"/>
          <w:sz w:val="20"/>
        </w:rPr>
        <w:t>Zmluvy</w:t>
      </w:r>
      <w:r w:rsidR="00A4595A" w:rsidRPr="00A4595A">
        <w:rPr>
          <w:rFonts w:asciiTheme="minorHAnsi" w:hAnsiTheme="minorHAnsi" w:cstheme="minorHAnsi"/>
          <w:sz w:val="20"/>
        </w:rPr>
        <w:t xml:space="preserve"> do momentu ukončenia realizácie aktivít projektu alebo, v prípade ak k začatiu realizácie HAP došlo pred nadobudnutím účinnosti </w:t>
      </w:r>
      <w:r w:rsidR="00A4595A">
        <w:rPr>
          <w:rFonts w:asciiTheme="minorHAnsi" w:hAnsiTheme="minorHAnsi" w:cstheme="minorHAnsi"/>
          <w:sz w:val="20"/>
        </w:rPr>
        <w:t>Zmluvy</w:t>
      </w:r>
      <w:r w:rsidR="00A4595A" w:rsidRPr="00A4595A">
        <w:rPr>
          <w:rFonts w:asciiTheme="minorHAnsi" w:hAnsiTheme="minorHAnsi" w:cstheme="minorHAnsi"/>
          <w:sz w:val="20"/>
        </w:rPr>
        <w:t xml:space="preserve">, od začatia realizácie HAP, do momentu ukončenia realizácie aktivít projektu. </w:t>
      </w:r>
      <w:r w:rsidR="00B84F6D">
        <w:rPr>
          <w:rFonts w:asciiTheme="minorHAnsi" w:hAnsiTheme="minorHAnsi" w:cstheme="minorHAnsi"/>
          <w:sz w:val="20"/>
        </w:rPr>
        <w:t xml:space="preserve">V rámci zmeny projektu predkladá prijímateľ aj povinné prílohy, a to: </w:t>
      </w:r>
      <w:r w:rsidR="00587467">
        <w:rPr>
          <w:rFonts w:asciiTheme="minorHAnsi" w:hAnsiTheme="minorHAnsi" w:cstheme="minorHAnsi"/>
          <w:sz w:val="20"/>
        </w:rPr>
        <w:t xml:space="preserve"> </w:t>
      </w:r>
    </w:p>
    <w:p w14:paraId="799E05FA" w14:textId="29B2A1D5" w:rsidR="009B34FD" w:rsidRPr="0049458A" w:rsidRDefault="009B34FD" w:rsidP="003E6171">
      <w:pPr>
        <w:pStyle w:val="Odsekzoznamu"/>
        <w:keepNext/>
        <w:keepLines/>
        <w:numPr>
          <w:ilvl w:val="0"/>
          <w:numId w:val="34"/>
        </w:numPr>
        <w:autoSpaceDE w:val="0"/>
        <w:autoSpaceDN w:val="0"/>
        <w:adjustRightInd w:val="0"/>
        <w:spacing w:line="276" w:lineRule="auto"/>
        <w:ind w:left="1276" w:hanging="283"/>
        <w:jc w:val="both"/>
        <w:rPr>
          <w:rFonts w:asciiTheme="minorHAnsi" w:hAnsiTheme="minorHAnsi" w:cstheme="minorHAnsi"/>
          <w:b/>
          <w:sz w:val="20"/>
        </w:rPr>
      </w:pPr>
      <w:r>
        <w:rPr>
          <w:rFonts w:asciiTheme="minorHAnsi" w:hAnsiTheme="minorHAnsi" w:cstheme="minorHAnsi"/>
          <w:i/>
          <w:sz w:val="20"/>
        </w:rPr>
        <w:t xml:space="preserve">fotodokumentáciu k preukázaniu zabezpečenia publicity projektu, ak nebola takáto fotodokumentácia </w:t>
      </w:r>
      <w:r w:rsidR="00E029C2">
        <w:rPr>
          <w:rFonts w:asciiTheme="minorHAnsi" w:hAnsiTheme="minorHAnsi" w:cstheme="minorHAnsi"/>
          <w:i/>
          <w:sz w:val="20"/>
        </w:rPr>
        <w:t xml:space="preserve">už </w:t>
      </w:r>
      <w:r>
        <w:rPr>
          <w:rFonts w:asciiTheme="minorHAnsi" w:hAnsiTheme="minorHAnsi" w:cstheme="minorHAnsi"/>
          <w:i/>
          <w:sz w:val="20"/>
        </w:rPr>
        <w:t xml:space="preserve">predložená,  </w:t>
      </w:r>
    </w:p>
    <w:p w14:paraId="5D977B64" w14:textId="2EBC27CA" w:rsidR="009B34FD" w:rsidRPr="00F41BF6" w:rsidRDefault="009B34FD" w:rsidP="003E6171">
      <w:pPr>
        <w:pStyle w:val="Odsekzoznamu"/>
        <w:keepNext/>
        <w:keepLines/>
        <w:numPr>
          <w:ilvl w:val="0"/>
          <w:numId w:val="34"/>
        </w:numPr>
        <w:autoSpaceDE w:val="0"/>
        <w:autoSpaceDN w:val="0"/>
        <w:adjustRightInd w:val="0"/>
        <w:spacing w:line="276" w:lineRule="auto"/>
        <w:ind w:left="1276" w:hanging="283"/>
        <w:jc w:val="both"/>
        <w:rPr>
          <w:rFonts w:asciiTheme="minorHAnsi" w:hAnsiTheme="minorHAnsi" w:cstheme="minorHAnsi"/>
          <w:b/>
          <w:sz w:val="20"/>
        </w:rPr>
      </w:pPr>
      <w:r>
        <w:rPr>
          <w:rFonts w:asciiTheme="minorHAnsi" w:hAnsiTheme="minorHAnsi" w:cstheme="minorHAnsi"/>
          <w:i/>
          <w:sz w:val="20"/>
        </w:rPr>
        <w:t xml:space="preserve">dokumenty preukazujúce </w:t>
      </w:r>
      <w:r w:rsidR="004F4580">
        <w:rPr>
          <w:rFonts w:asciiTheme="minorHAnsi" w:hAnsiTheme="minorHAnsi" w:cstheme="minorHAnsi"/>
          <w:i/>
          <w:sz w:val="20"/>
        </w:rPr>
        <w:t xml:space="preserve">reálne </w:t>
      </w:r>
      <w:r>
        <w:rPr>
          <w:rFonts w:asciiTheme="minorHAnsi" w:hAnsiTheme="minorHAnsi" w:cstheme="minorHAnsi"/>
          <w:i/>
          <w:sz w:val="20"/>
        </w:rPr>
        <w:t xml:space="preserve">naplnenie merateľných ukazovateľov, </w:t>
      </w:r>
      <w:r w:rsidR="00ED57C3">
        <w:rPr>
          <w:rFonts w:asciiTheme="minorHAnsi" w:hAnsiTheme="minorHAnsi" w:cstheme="minorHAnsi"/>
          <w:i/>
          <w:sz w:val="20"/>
        </w:rPr>
        <w:t xml:space="preserve">ktoré majú byť dosiahnuté ku dňu ukončenia realizácie projektu, </w:t>
      </w:r>
      <w:r w:rsidR="00F41BF6">
        <w:rPr>
          <w:rFonts w:asciiTheme="minorHAnsi" w:hAnsiTheme="minorHAnsi" w:cstheme="minorHAnsi"/>
          <w:i/>
          <w:sz w:val="20"/>
        </w:rPr>
        <w:t>zdôvodnenie v prípade nenaplnenia merateľných ukazovateľov</w:t>
      </w:r>
    </w:p>
    <w:p w14:paraId="034F3A7E" w14:textId="0D1C96D2" w:rsidR="00F41BF6" w:rsidRPr="00F41BF6" w:rsidRDefault="00F41BF6" w:rsidP="003E6171">
      <w:pPr>
        <w:pStyle w:val="Odsekzoznamu"/>
        <w:keepNext/>
        <w:keepLines/>
        <w:numPr>
          <w:ilvl w:val="0"/>
          <w:numId w:val="34"/>
        </w:numPr>
        <w:autoSpaceDE w:val="0"/>
        <w:autoSpaceDN w:val="0"/>
        <w:adjustRightInd w:val="0"/>
        <w:spacing w:line="276" w:lineRule="auto"/>
        <w:ind w:left="1276" w:hanging="283"/>
        <w:jc w:val="both"/>
        <w:rPr>
          <w:rFonts w:asciiTheme="minorHAnsi" w:hAnsiTheme="minorHAnsi" w:cstheme="minorHAnsi"/>
          <w:b/>
          <w:sz w:val="20"/>
        </w:rPr>
      </w:pPr>
      <w:r>
        <w:rPr>
          <w:rFonts w:asciiTheme="minorHAnsi" w:hAnsiTheme="minorHAnsi" w:cstheme="minorHAnsi"/>
          <w:i/>
          <w:sz w:val="20"/>
        </w:rPr>
        <w:t xml:space="preserve">informácie o príspevku projektu k horizontálnym princípom, </w:t>
      </w:r>
    </w:p>
    <w:p w14:paraId="1CD2A067" w14:textId="732A30DE" w:rsidR="00F41BF6" w:rsidRPr="009B34FD" w:rsidRDefault="00F41BF6" w:rsidP="003E6171">
      <w:pPr>
        <w:pStyle w:val="Odsekzoznamu"/>
        <w:keepNext/>
        <w:keepLines/>
        <w:numPr>
          <w:ilvl w:val="0"/>
          <w:numId w:val="34"/>
        </w:numPr>
        <w:autoSpaceDE w:val="0"/>
        <w:autoSpaceDN w:val="0"/>
        <w:adjustRightInd w:val="0"/>
        <w:spacing w:line="276" w:lineRule="auto"/>
        <w:ind w:left="1276" w:hanging="283"/>
        <w:jc w:val="both"/>
        <w:rPr>
          <w:rFonts w:asciiTheme="minorHAnsi" w:hAnsiTheme="minorHAnsi" w:cstheme="minorHAnsi"/>
          <w:b/>
          <w:sz w:val="20"/>
        </w:rPr>
      </w:pPr>
      <w:r>
        <w:rPr>
          <w:rFonts w:asciiTheme="minorHAnsi" w:hAnsiTheme="minorHAnsi" w:cstheme="minorHAnsi"/>
          <w:i/>
          <w:sz w:val="20"/>
        </w:rPr>
        <w:t xml:space="preserve">identifikované problémy/riziká, </w:t>
      </w:r>
    </w:p>
    <w:p w14:paraId="6C66A389" w14:textId="37AC21EE" w:rsidR="009B34FD" w:rsidRPr="0049458A" w:rsidRDefault="009B34FD" w:rsidP="003E6171">
      <w:pPr>
        <w:pStyle w:val="Odsekzoznamu"/>
        <w:keepNext/>
        <w:keepLines/>
        <w:numPr>
          <w:ilvl w:val="0"/>
          <w:numId w:val="34"/>
        </w:numPr>
        <w:autoSpaceDE w:val="0"/>
        <w:autoSpaceDN w:val="0"/>
        <w:adjustRightInd w:val="0"/>
        <w:spacing w:line="276" w:lineRule="auto"/>
        <w:ind w:left="1276" w:hanging="283"/>
        <w:jc w:val="both"/>
        <w:rPr>
          <w:rFonts w:asciiTheme="minorHAnsi" w:hAnsiTheme="minorHAnsi" w:cstheme="minorHAnsi"/>
          <w:b/>
          <w:sz w:val="20"/>
        </w:rPr>
      </w:pPr>
      <w:r>
        <w:rPr>
          <w:rFonts w:asciiTheme="minorHAnsi" w:hAnsiTheme="minorHAnsi" w:cstheme="minorHAnsi"/>
          <w:i/>
          <w:sz w:val="20"/>
        </w:rPr>
        <w:t>dokumenty preukazujúce splnenie podmienok poskytnutia príspevku a zmluvných podmienok určených podľa Zmluvy, ktoré sa vzťahujú na ukončenie projektu,</w:t>
      </w:r>
    </w:p>
    <w:p w14:paraId="17658731" w14:textId="6E9843F8" w:rsidR="009B34FD" w:rsidRPr="00594D2D" w:rsidRDefault="009B34FD" w:rsidP="003E6171">
      <w:pPr>
        <w:pStyle w:val="Odsekzoznamu"/>
        <w:keepNext/>
        <w:keepLines/>
        <w:numPr>
          <w:ilvl w:val="0"/>
          <w:numId w:val="34"/>
        </w:numPr>
        <w:autoSpaceDE w:val="0"/>
        <w:autoSpaceDN w:val="0"/>
        <w:adjustRightInd w:val="0"/>
        <w:spacing w:line="276" w:lineRule="auto"/>
        <w:ind w:left="1276" w:hanging="283"/>
        <w:jc w:val="both"/>
        <w:rPr>
          <w:rFonts w:asciiTheme="minorHAnsi" w:hAnsiTheme="minorHAnsi" w:cstheme="minorHAnsi"/>
          <w:b/>
          <w:sz w:val="20"/>
        </w:rPr>
      </w:pPr>
      <w:r>
        <w:rPr>
          <w:rFonts w:asciiTheme="minorHAnsi" w:hAnsiTheme="minorHAnsi" w:cstheme="minorHAnsi"/>
          <w:i/>
          <w:sz w:val="20"/>
        </w:rPr>
        <w:t>ďalšiu dokumentáciu na požiadanie SO</w:t>
      </w:r>
      <w:r w:rsidR="00135950">
        <w:rPr>
          <w:rFonts w:asciiTheme="minorHAnsi" w:hAnsiTheme="minorHAnsi" w:cstheme="minorHAnsi"/>
          <w:i/>
          <w:sz w:val="20"/>
        </w:rPr>
        <w:t xml:space="preserve"> (napr. videozáznam preukazujúci ukončenie výstupov realizácie projektu)</w:t>
      </w:r>
      <w:r w:rsidR="00ED57C3">
        <w:rPr>
          <w:rFonts w:asciiTheme="minorHAnsi" w:hAnsiTheme="minorHAnsi" w:cstheme="minorHAnsi"/>
          <w:i/>
          <w:sz w:val="20"/>
        </w:rPr>
        <w:t xml:space="preserve">. </w:t>
      </w:r>
      <w:r>
        <w:rPr>
          <w:rFonts w:asciiTheme="minorHAnsi" w:hAnsiTheme="minorHAnsi" w:cstheme="minorHAnsi"/>
          <w:i/>
          <w:sz w:val="20"/>
        </w:rPr>
        <w:t xml:space="preserve"> </w:t>
      </w:r>
    </w:p>
    <w:p w14:paraId="2366C12D" w14:textId="77777777" w:rsidR="009B34FD" w:rsidRPr="009B34FD" w:rsidRDefault="009B34FD" w:rsidP="009B34FD">
      <w:pPr>
        <w:spacing w:line="276" w:lineRule="auto"/>
        <w:jc w:val="both"/>
        <w:rPr>
          <w:rFonts w:asciiTheme="minorHAnsi" w:hAnsiTheme="minorHAnsi" w:cstheme="minorHAnsi"/>
          <w:sz w:val="20"/>
        </w:rPr>
      </w:pPr>
    </w:p>
    <w:p w14:paraId="6BDBE974" w14:textId="33DB9716" w:rsidR="009B34FD" w:rsidRDefault="009B34FD" w:rsidP="009B34FD">
      <w:p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1100"/>
        <w:contextualSpacing/>
        <w:jc w:val="both"/>
        <w:rPr>
          <w:rFonts w:asciiTheme="minorHAnsi" w:hAnsiTheme="minorHAnsi" w:cstheme="minorHAnsi"/>
          <w:sz w:val="20"/>
        </w:rPr>
      </w:pPr>
      <w:r w:rsidRPr="009B34FD">
        <w:rPr>
          <w:rFonts w:asciiTheme="minorHAnsi" w:hAnsiTheme="minorHAnsi" w:cstheme="minorHAnsi"/>
          <w:b/>
          <w:sz w:val="20"/>
        </w:rPr>
        <w:t>Informácia pre prijímateľa</w:t>
      </w:r>
      <w:r w:rsidR="00EA3B0F">
        <w:rPr>
          <w:rFonts w:asciiTheme="minorHAnsi" w:hAnsiTheme="minorHAnsi" w:cstheme="minorHAnsi"/>
          <w:b/>
          <w:sz w:val="20"/>
        </w:rPr>
        <w:t xml:space="preserve"> k</w:t>
      </w:r>
      <w:r w:rsidR="00E029C2">
        <w:rPr>
          <w:rFonts w:asciiTheme="minorHAnsi" w:hAnsiTheme="minorHAnsi" w:cstheme="minorHAnsi"/>
          <w:sz w:val="20"/>
        </w:rPr>
        <w:t xml:space="preserve"> </w:t>
      </w:r>
      <w:r w:rsidR="00E029C2">
        <w:rPr>
          <w:rFonts w:asciiTheme="minorHAnsi" w:hAnsiTheme="minorHAnsi" w:cstheme="minorHAnsi"/>
          <w:b/>
          <w:sz w:val="20"/>
        </w:rPr>
        <w:t>monitorovaniu projektu po ukončení realizácie projektu:</w:t>
      </w:r>
    </w:p>
    <w:p w14:paraId="50715047" w14:textId="60CEBF5F" w:rsidR="009B34FD" w:rsidRPr="009B34FD" w:rsidRDefault="009B34FD" w:rsidP="00ED57C3">
      <w:p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1100"/>
        <w:contextualSpacing/>
        <w:jc w:val="both"/>
        <w:rPr>
          <w:rFonts w:asciiTheme="minorHAnsi" w:hAnsiTheme="minorHAnsi" w:cstheme="minorHAnsi"/>
          <w:sz w:val="20"/>
        </w:rPr>
      </w:pPr>
      <w:r w:rsidRPr="009B34FD">
        <w:rPr>
          <w:rFonts w:asciiTheme="minorHAnsi" w:hAnsiTheme="minorHAnsi" w:cstheme="minorHAnsi"/>
          <w:sz w:val="20"/>
        </w:rPr>
        <w:t>Cieľom tejto formy monitorovania</w:t>
      </w:r>
      <w:r w:rsidR="00877197">
        <w:rPr>
          <w:rFonts w:asciiTheme="minorHAnsi" w:hAnsiTheme="minorHAnsi" w:cstheme="minorHAnsi"/>
          <w:sz w:val="20"/>
        </w:rPr>
        <w:t xml:space="preserve"> </w:t>
      </w:r>
      <w:r w:rsidRPr="009B34FD">
        <w:rPr>
          <w:rFonts w:asciiTheme="minorHAnsi" w:hAnsiTheme="minorHAnsi" w:cstheme="minorHAnsi"/>
          <w:sz w:val="20"/>
        </w:rPr>
        <w:t>je získanie komplexných informá</w:t>
      </w:r>
      <w:r w:rsidR="00ED57C3">
        <w:rPr>
          <w:rFonts w:asciiTheme="minorHAnsi" w:hAnsiTheme="minorHAnsi" w:cstheme="minorHAnsi"/>
          <w:sz w:val="20"/>
        </w:rPr>
        <w:t xml:space="preserve">cií o realizácii projektu až do </w:t>
      </w:r>
      <w:r w:rsidRPr="009B34FD">
        <w:rPr>
          <w:rFonts w:asciiTheme="minorHAnsi" w:hAnsiTheme="minorHAnsi" w:cstheme="minorHAnsi"/>
          <w:sz w:val="20"/>
        </w:rPr>
        <w:t>momentu ukončenia jeho vecnej realizácie a sú základným východisk</w:t>
      </w:r>
      <w:r w:rsidR="007B58E0">
        <w:rPr>
          <w:rFonts w:asciiTheme="minorHAnsi" w:hAnsiTheme="minorHAnsi" w:cstheme="minorHAnsi"/>
          <w:sz w:val="20"/>
        </w:rPr>
        <w:t>om pre výkon f</w:t>
      </w:r>
      <w:r>
        <w:rPr>
          <w:rFonts w:asciiTheme="minorHAnsi" w:hAnsiTheme="minorHAnsi" w:cstheme="minorHAnsi"/>
          <w:sz w:val="20"/>
        </w:rPr>
        <w:t xml:space="preserve">inančnej kontroly </w:t>
      </w:r>
      <w:r w:rsidRPr="009B34FD">
        <w:rPr>
          <w:rFonts w:asciiTheme="minorHAnsi" w:hAnsiTheme="minorHAnsi" w:cstheme="minorHAnsi"/>
          <w:sz w:val="20"/>
        </w:rPr>
        <w:t xml:space="preserve">na mieste, vykonávanej v súvislosti s </w:t>
      </w:r>
      <w:r w:rsidR="00E029C2">
        <w:rPr>
          <w:rFonts w:asciiTheme="minorHAnsi" w:hAnsiTheme="minorHAnsi" w:cstheme="minorHAnsi"/>
          <w:sz w:val="20"/>
        </w:rPr>
        <w:t xml:space="preserve">ukončením realizácie projektu </w:t>
      </w:r>
      <w:r>
        <w:rPr>
          <w:rFonts w:asciiTheme="minorHAnsi" w:hAnsiTheme="minorHAnsi" w:cstheme="minorHAnsi"/>
          <w:sz w:val="20"/>
        </w:rPr>
        <w:t xml:space="preserve">a záverečnou </w:t>
      </w:r>
      <w:proofErr w:type="spellStart"/>
      <w:r>
        <w:rPr>
          <w:rFonts w:asciiTheme="minorHAnsi" w:hAnsiTheme="minorHAnsi" w:cstheme="minorHAnsi"/>
          <w:sz w:val="20"/>
        </w:rPr>
        <w:t>ŽoP</w:t>
      </w:r>
      <w:proofErr w:type="spellEnd"/>
      <w:r>
        <w:rPr>
          <w:rFonts w:asciiTheme="minorHAnsi" w:hAnsiTheme="minorHAnsi" w:cstheme="minorHAnsi"/>
          <w:sz w:val="20"/>
        </w:rPr>
        <w:t>.</w:t>
      </w:r>
      <w:r w:rsidR="00ED57C3">
        <w:rPr>
          <w:rFonts w:asciiTheme="minorHAnsi" w:hAnsiTheme="minorHAnsi" w:cstheme="minorHAnsi"/>
          <w:sz w:val="20"/>
        </w:rPr>
        <w:t xml:space="preserve"> Kontrola </w:t>
      </w:r>
      <w:r w:rsidR="00E029C2">
        <w:rPr>
          <w:rFonts w:asciiTheme="minorHAnsi" w:hAnsiTheme="minorHAnsi" w:cstheme="minorHAnsi"/>
          <w:sz w:val="20"/>
        </w:rPr>
        <w:t xml:space="preserve">odoslanej zmeny projektu typu Monitorovanie pri ukončení realizácie projektu </w:t>
      </w:r>
      <w:r w:rsidR="00ED57C3">
        <w:rPr>
          <w:rFonts w:asciiTheme="minorHAnsi" w:hAnsiTheme="minorHAnsi" w:cstheme="minorHAnsi"/>
          <w:sz w:val="20"/>
        </w:rPr>
        <w:t xml:space="preserve"> prebieha samostatne, nie v rámci AFK záverečnej </w:t>
      </w:r>
      <w:proofErr w:type="spellStart"/>
      <w:r w:rsidR="00ED57C3">
        <w:rPr>
          <w:rFonts w:asciiTheme="minorHAnsi" w:hAnsiTheme="minorHAnsi" w:cstheme="minorHAnsi"/>
          <w:sz w:val="20"/>
        </w:rPr>
        <w:t>ŽoP</w:t>
      </w:r>
      <w:proofErr w:type="spellEnd"/>
      <w:r w:rsidR="00ED57C3">
        <w:rPr>
          <w:rFonts w:asciiTheme="minorHAnsi" w:hAnsiTheme="minorHAnsi" w:cstheme="minorHAnsi"/>
          <w:sz w:val="20"/>
        </w:rPr>
        <w:t xml:space="preserve">. </w:t>
      </w:r>
    </w:p>
    <w:p w14:paraId="7FE8A1A8" w14:textId="77777777" w:rsidR="009B34FD" w:rsidRDefault="009B34FD" w:rsidP="009B34FD">
      <w:p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1100"/>
        <w:contextualSpacing/>
        <w:jc w:val="both"/>
        <w:rPr>
          <w:rFonts w:asciiTheme="minorHAnsi" w:hAnsiTheme="minorHAnsi" w:cstheme="minorHAnsi"/>
          <w:sz w:val="20"/>
        </w:rPr>
      </w:pPr>
    </w:p>
    <w:p w14:paraId="077C93B7" w14:textId="7A9E714A" w:rsidR="004F4580" w:rsidRDefault="00E85A79" w:rsidP="00675C31">
      <w:p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1100"/>
        <w:contextualSpacing/>
        <w:jc w:val="both"/>
        <w:rPr>
          <w:rFonts w:asciiTheme="minorHAnsi" w:hAnsiTheme="minorHAnsi" w:cstheme="minorHAnsi"/>
          <w:sz w:val="20"/>
        </w:rPr>
      </w:pPr>
      <w:r>
        <w:rPr>
          <w:rFonts w:asciiTheme="minorHAnsi" w:hAnsiTheme="minorHAnsi" w:cstheme="minorHAnsi"/>
          <w:sz w:val="20"/>
        </w:rPr>
        <w:lastRenderedPageBreak/>
        <w:t>V prípade, ak p</w:t>
      </w:r>
      <w:r w:rsidR="009B34FD" w:rsidRPr="009B34FD">
        <w:rPr>
          <w:rFonts w:asciiTheme="minorHAnsi" w:hAnsiTheme="minorHAnsi" w:cstheme="minorHAnsi"/>
          <w:sz w:val="20"/>
        </w:rPr>
        <w:t>rijímateľ ukončil realizáciu hlavných aktiví</w:t>
      </w:r>
      <w:r w:rsidR="002349D3">
        <w:rPr>
          <w:rFonts w:asciiTheme="minorHAnsi" w:hAnsiTheme="minorHAnsi" w:cstheme="minorHAnsi"/>
          <w:sz w:val="20"/>
        </w:rPr>
        <w:t xml:space="preserve">t projektu ešte pred plánovaným </w:t>
      </w:r>
      <w:r w:rsidR="0064582A">
        <w:rPr>
          <w:rFonts w:asciiTheme="minorHAnsi" w:hAnsiTheme="minorHAnsi" w:cstheme="minorHAnsi"/>
          <w:sz w:val="20"/>
        </w:rPr>
        <w:t>ukončením podľa</w:t>
      </w:r>
      <w:r w:rsidR="007B58E0">
        <w:rPr>
          <w:rFonts w:asciiTheme="minorHAnsi" w:hAnsiTheme="minorHAnsi" w:cstheme="minorHAnsi"/>
          <w:sz w:val="20"/>
        </w:rPr>
        <w:t xml:space="preserve"> termínu uvedenom v Zmluve </w:t>
      </w:r>
      <w:r w:rsidR="009B34FD" w:rsidRPr="009B34FD">
        <w:rPr>
          <w:rFonts w:asciiTheme="minorHAnsi" w:hAnsiTheme="minorHAnsi" w:cstheme="minorHAnsi"/>
          <w:sz w:val="20"/>
        </w:rPr>
        <w:t>v znení jej neskorších dodatkov</w:t>
      </w:r>
      <w:r>
        <w:rPr>
          <w:rFonts w:asciiTheme="minorHAnsi" w:hAnsiTheme="minorHAnsi" w:cstheme="minorHAnsi"/>
          <w:sz w:val="20"/>
        </w:rPr>
        <w:t xml:space="preserve"> </w:t>
      </w:r>
      <w:r w:rsidR="009B34FD" w:rsidRPr="009B34FD">
        <w:rPr>
          <w:rFonts w:asciiTheme="minorHAnsi" w:hAnsiTheme="minorHAnsi" w:cstheme="minorHAnsi"/>
          <w:sz w:val="20"/>
        </w:rPr>
        <w:t>(skoršie ukončenie realizácie hlavných aktivít projektu)</w:t>
      </w:r>
      <w:r w:rsidR="0064582A">
        <w:rPr>
          <w:rFonts w:asciiTheme="minorHAnsi" w:hAnsiTheme="minorHAnsi" w:cstheme="minorHAnsi"/>
          <w:sz w:val="20"/>
        </w:rPr>
        <w:t>,</w:t>
      </w:r>
      <w:r w:rsidR="009B34FD" w:rsidRPr="009B34FD">
        <w:rPr>
          <w:rFonts w:asciiTheme="minorHAnsi" w:hAnsiTheme="minorHAnsi" w:cstheme="minorHAnsi"/>
          <w:sz w:val="20"/>
        </w:rPr>
        <w:t xml:space="preserve"> je p</w:t>
      </w:r>
      <w:r>
        <w:rPr>
          <w:rFonts w:asciiTheme="minorHAnsi" w:hAnsiTheme="minorHAnsi" w:cstheme="minorHAnsi"/>
          <w:sz w:val="20"/>
        </w:rPr>
        <w:t xml:space="preserve">otrebné, aby prijímateľ najskôr </w:t>
      </w:r>
      <w:r w:rsidR="009B34FD" w:rsidRPr="009B34FD">
        <w:rPr>
          <w:rFonts w:asciiTheme="minorHAnsi" w:hAnsiTheme="minorHAnsi" w:cstheme="minorHAnsi"/>
          <w:sz w:val="20"/>
        </w:rPr>
        <w:t xml:space="preserve">informoval </w:t>
      </w:r>
      <w:r w:rsidR="007B58E0">
        <w:rPr>
          <w:rFonts w:asciiTheme="minorHAnsi" w:hAnsiTheme="minorHAnsi" w:cstheme="minorHAnsi"/>
          <w:sz w:val="20"/>
        </w:rPr>
        <w:t xml:space="preserve">SO </w:t>
      </w:r>
      <w:r w:rsidR="009B34FD" w:rsidRPr="009B34FD">
        <w:rPr>
          <w:rFonts w:asciiTheme="minorHAnsi" w:hAnsiTheme="minorHAnsi" w:cstheme="minorHAnsi"/>
          <w:sz w:val="20"/>
        </w:rPr>
        <w:t>o skutočnom termíne ukončenia realiz</w:t>
      </w:r>
      <w:r>
        <w:rPr>
          <w:rFonts w:asciiTheme="minorHAnsi" w:hAnsiTheme="minorHAnsi" w:cstheme="minorHAnsi"/>
          <w:sz w:val="20"/>
        </w:rPr>
        <w:t xml:space="preserve">ácie hlavných aktivít projektu, </w:t>
      </w:r>
      <w:r w:rsidR="009B34FD">
        <w:rPr>
          <w:rFonts w:asciiTheme="minorHAnsi" w:hAnsiTheme="minorHAnsi" w:cstheme="minorHAnsi"/>
          <w:sz w:val="20"/>
        </w:rPr>
        <w:t xml:space="preserve">predložením Oznámenia o zmene a následne, </w:t>
      </w:r>
      <w:r w:rsidR="009B34FD" w:rsidRPr="009B34FD">
        <w:rPr>
          <w:rFonts w:asciiTheme="minorHAnsi" w:hAnsiTheme="minorHAnsi" w:cstheme="minorHAnsi"/>
          <w:sz w:val="20"/>
        </w:rPr>
        <w:t xml:space="preserve">v nadväznosti na nový termín ukončenia projektu, </w:t>
      </w:r>
      <w:r w:rsidR="00E029C2">
        <w:rPr>
          <w:rFonts w:asciiTheme="minorHAnsi" w:hAnsiTheme="minorHAnsi" w:cstheme="minorHAnsi"/>
          <w:sz w:val="20"/>
        </w:rPr>
        <w:t xml:space="preserve">odoslal </w:t>
      </w:r>
      <w:r w:rsidR="009B34FD" w:rsidRPr="009B34FD">
        <w:rPr>
          <w:rFonts w:asciiTheme="minorHAnsi" w:hAnsiTheme="minorHAnsi" w:cstheme="minorHAnsi"/>
          <w:sz w:val="20"/>
        </w:rPr>
        <w:t xml:space="preserve">príslušnú </w:t>
      </w:r>
      <w:r w:rsidR="00E029C2">
        <w:rPr>
          <w:rFonts w:asciiTheme="minorHAnsi" w:hAnsiTheme="minorHAnsi" w:cstheme="minorHAnsi"/>
          <w:sz w:val="20"/>
        </w:rPr>
        <w:t>zmen</w:t>
      </w:r>
      <w:r w:rsidR="00675C31">
        <w:rPr>
          <w:rFonts w:asciiTheme="minorHAnsi" w:hAnsiTheme="minorHAnsi" w:cstheme="minorHAnsi"/>
          <w:sz w:val="20"/>
        </w:rPr>
        <w:t xml:space="preserve">u projektu typu Monitorovanie. </w:t>
      </w:r>
    </w:p>
    <w:p w14:paraId="5198B55B" w14:textId="77777777" w:rsidR="004F4580" w:rsidRDefault="004F4580" w:rsidP="00E85A79">
      <w:p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1100"/>
        <w:contextualSpacing/>
        <w:jc w:val="both"/>
        <w:rPr>
          <w:rFonts w:asciiTheme="minorHAnsi" w:hAnsiTheme="minorHAnsi" w:cstheme="minorHAnsi"/>
          <w:sz w:val="20"/>
        </w:rPr>
      </w:pPr>
    </w:p>
    <w:p w14:paraId="1D65B464" w14:textId="5286FE88" w:rsidR="009B34FD" w:rsidRDefault="004F4580" w:rsidP="00E85A79">
      <w:p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1100"/>
        <w:contextualSpacing/>
        <w:jc w:val="both"/>
        <w:rPr>
          <w:rFonts w:asciiTheme="minorHAnsi" w:hAnsiTheme="minorHAnsi" w:cstheme="minorHAnsi"/>
          <w:sz w:val="20"/>
        </w:rPr>
      </w:pPr>
      <w:r>
        <w:rPr>
          <w:rFonts w:asciiTheme="minorHAnsi" w:hAnsiTheme="minorHAnsi" w:cstheme="minorHAnsi"/>
          <w:sz w:val="20"/>
        </w:rPr>
        <w:t xml:space="preserve">Za monitorované obdobie posledného roku, v ktorom boli ukončené aktivity projektu prijímateľ </w:t>
      </w:r>
      <w:r w:rsidR="00E029C2">
        <w:rPr>
          <w:rFonts w:asciiTheme="minorHAnsi" w:hAnsiTheme="minorHAnsi" w:cstheme="minorHAnsi"/>
          <w:sz w:val="20"/>
        </w:rPr>
        <w:t>odosiela len zmenu projektu typu Monitorovanie vzťahujúcu sa k ukončeniu realizácie projektu</w:t>
      </w:r>
      <w:r w:rsidR="00E029C2" w:rsidDel="00E029C2">
        <w:rPr>
          <w:rFonts w:asciiTheme="minorHAnsi" w:hAnsiTheme="minorHAnsi" w:cstheme="minorHAnsi"/>
          <w:sz w:val="20"/>
        </w:rPr>
        <w:t xml:space="preserve"> </w:t>
      </w:r>
    </w:p>
    <w:p w14:paraId="60B87A09" w14:textId="59971A25" w:rsidR="00594D2D" w:rsidRPr="009B34FD" w:rsidRDefault="00594D2D" w:rsidP="009B34FD">
      <w:pPr>
        <w:keepNext/>
        <w:keepLines/>
        <w:autoSpaceDE w:val="0"/>
        <w:autoSpaceDN w:val="0"/>
        <w:adjustRightInd w:val="0"/>
        <w:spacing w:line="276" w:lineRule="auto"/>
        <w:jc w:val="both"/>
        <w:rPr>
          <w:rFonts w:asciiTheme="minorHAnsi" w:hAnsiTheme="minorHAnsi" w:cstheme="minorHAnsi"/>
          <w:b/>
          <w:sz w:val="20"/>
        </w:rPr>
      </w:pPr>
    </w:p>
    <w:p w14:paraId="05849C5E" w14:textId="3253E46A" w:rsidR="00877197" w:rsidRPr="00A4595A" w:rsidRDefault="00594D2D" w:rsidP="003E6171">
      <w:pPr>
        <w:pStyle w:val="Odsekzoznamu"/>
        <w:numPr>
          <w:ilvl w:val="0"/>
          <w:numId w:val="15"/>
        </w:numPr>
        <w:autoSpaceDE w:val="0"/>
        <w:autoSpaceDN w:val="0"/>
        <w:adjustRightInd w:val="0"/>
        <w:spacing w:line="276" w:lineRule="auto"/>
        <w:ind w:left="709" w:hanging="283"/>
        <w:jc w:val="both"/>
        <w:rPr>
          <w:rFonts w:ascii="ArialNarrow" w:hAnsi="ArialNarrow" w:cs="ArialNarrow"/>
          <w:sz w:val="17"/>
          <w:szCs w:val="17"/>
        </w:rPr>
      </w:pPr>
      <w:r w:rsidRPr="00A4595A">
        <w:rPr>
          <w:rFonts w:asciiTheme="minorHAnsi" w:hAnsiTheme="minorHAnsi" w:cstheme="minorHAnsi"/>
          <w:i/>
          <w:sz w:val="20"/>
          <w:u w:val="single"/>
        </w:rPr>
        <w:t>počas obdobia udržateľnosti projektu</w:t>
      </w:r>
      <w:r w:rsidR="0083045A">
        <w:rPr>
          <w:rStyle w:val="Odkaznapoznmkupodiarou"/>
          <w:rFonts w:asciiTheme="minorHAnsi" w:hAnsiTheme="minorHAnsi" w:cstheme="minorHAnsi"/>
          <w:i/>
          <w:sz w:val="20"/>
          <w:u w:val="single"/>
        </w:rPr>
        <w:footnoteReference w:id="24"/>
      </w:r>
      <w:r w:rsidR="00282C2C" w:rsidRPr="00A4595A">
        <w:rPr>
          <w:rFonts w:asciiTheme="minorHAnsi" w:hAnsiTheme="minorHAnsi" w:cstheme="minorHAnsi"/>
          <w:i/>
          <w:sz w:val="20"/>
        </w:rPr>
        <w:t>;</w:t>
      </w:r>
      <w:r w:rsidR="00282C2C" w:rsidRPr="00A4595A">
        <w:rPr>
          <w:rFonts w:asciiTheme="minorHAnsi" w:hAnsiTheme="minorHAnsi" w:cstheme="minorHAnsi"/>
          <w:sz w:val="20"/>
        </w:rPr>
        <w:t xml:space="preserve"> po finančnom ukončení projektu a počas obdobia udržateľnosti projektu uvedenom v Čl. 4 ods. 4.4. Zmluvy prijímateľ </w:t>
      </w:r>
      <w:r w:rsidR="00E029C2" w:rsidRPr="00A4595A">
        <w:rPr>
          <w:rFonts w:asciiTheme="minorHAnsi" w:hAnsiTheme="minorHAnsi" w:cstheme="minorHAnsi"/>
          <w:sz w:val="20"/>
        </w:rPr>
        <w:t xml:space="preserve">monitoruje projekt a odosiela zmenu projektu typu Monitorovanie </w:t>
      </w:r>
      <w:r w:rsidR="00D45011" w:rsidRPr="00A4595A">
        <w:rPr>
          <w:rFonts w:asciiTheme="minorHAnsi" w:hAnsiTheme="minorHAnsi" w:cstheme="minorHAnsi"/>
          <w:sz w:val="20"/>
        </w:rPr>
        <w:t>(do 30 kalendárnych dní od uplynutia monitorovaného obdobia)</w:t>
      </w:r>
      <w:r w:rsidR="00877197" w:rsidRPr="00A4595A">
        <w:rPr>
          <w:rFonts w:asciiTheme="minorHAnsi" w:hAnsiTheme="minorHAnsi" w:cstheme="minorHAnsi"/>
          <w:sz w:val="20"/>
        </w:rPr>
        <w:t>.</w:t>
      </w:r>
      <w:r w:rsidR="00221860" w:rsidRPr="00A4595A">
        <w:rPr>
          <w:rFonts w:asciiTheme="minorHAnsi" w:hAnsiTheme="minorHAnsi" w:cstheme="minorHAnsi"/>
          <w:sz w:val="20"/>
        </w:rPr>
        <w:t> </w:t>
      </w:r>
      <w:r w:rsidR="00A4595A" w:rsidRPr="00A4595A">
        <w:rPr>
          <w:rFonts w:asciiTheme="minorHAnsi" w:hAnsiTheme="minorHAnsi" w:cstheme="minorHAnsi"/>
          <w:sz w:val="20"/>
        </w:rPr>
        <w:t>NMS je pr</w:t>
      </w:r>
      <w:r w:rsidR="00A4595A">
        <w:rPr>
          <w:rFonts w:asciiTheme="minorHAnsi" w:hAnsiTheme="minorHAnsi" w:cstheme="minorHAnsi"/>
          <w:sz w:val="20"/>
        </w:rPr>
        <w:t xml:space="preserve">ijímateľ povinný predkladať SO </w:t>
      </w:r>
      <w:r w:rsidR="00A4595A" w:rsidRPr="00A4595A">
        <w:rPr>
          <w:rFonts w:asciiTheme="minorHAnsi" w:hAnsiTheme="minorHAnsi" w:cstheme="minorHAnsi"/>
          <w:sz w:val="20"/>
        </w:rPr>
        <w:t xml:space="preserve">každých 12 mesiacov počas 5 rokov </w:t>
      </w:r>
      <w:r w:rsidR="00A4595A">
        <w:rPr>
          <w:rFonts w:asciiTheme="minorHAnsi" w:hAnsiTheme="minorHAnsi" w:cstheme="minorHAnsi"/>
          <w:sz w:val="20"/>
        </w:rPr>
        <w:t xml:space="preserve">(ak relevantné) </w:t>
      </w:r>
      <w:r w:rsidR="00A4595A" w:rsidRPr="00A4595A">
        <w:rPr>
          <w:rFonts w:asciiTheme="minorHAnsi" w:hAnsiTheme="minorHAnsi" w:cstheme="minorHAnsi"/>
          <w:sz w:val="20"/>
        </w:rPr>
        <w:t>odo dňa finančného ukončenia projektu, pričom prijímateľ predkladá NMS do 30 kalendárnych dní od uplynutia monitorovaného obdobia. Za prvé monitorované obdobie sa považuje obdobie od ukončenia aktivít projektu (t. j. deň nasledujúci po poslednom dni monitorovaného obdobia ZMS) do 12 mesiacov odo dňa finančného ukončenia projektu.</w:t>
      </w:r>
    </w:p>
    <w:p w14:paraId="6CB04AA8" w14:textId="77777777" w:rsidR="000B1802" w:rsidRDefault="000B1802" w:rsidP="00877197">
      <w:pPr>
        <w:pStyle w:val="Odsekzoznamu"/>
        <w:keepNext/>
        <w:keepLines/>
        <w:autoSpaceDE w:val="0"/>
        <w:autoSpaceDN w:val="0"/>
        <w:adjustRightInd w:val="0"/>
        <w:spacing w:line="276" w:lineRule="auto"/>
        <w:ind w:left="426"/>
        <w:jc w:val="both"/>
        <w:rPr>
          <w:rFonts w:asciiTheme="minorHAnsi" w:hAnsiTheme="minorHAnsi" w:cstheme="minorHAnsi"/>
          <w:sz w:val="20"/>
        </w:rPr>
      </w:pPr>
    </w:p>
    <w:p w14:paraId="17AF1C61" w14:textId="2BE4308D" w:rsidR="00AC2339" w:rsidRPr="00877197" w:rsidRDefault="00E029C2" w:rsidP="00570381">
      <w:pPr>
        <w:pStyle w:val="Odsekzoznamu"/>
        <w:keepNext/>
        <w:keepLines/>
        <w:autoSpaceDE w:val="0"/>
        <w:autoSpaceDN w:val="0"/>
        <w:adjustRightInd w:val="0"/>
        <w:spacing w:line="276" w:lineRule="auto"/>
        <w:ind w:left="426" w:hanging="426"/>
        <w:jc w:val="both"/>
        <w:rPr>
          <w:rFonts w:asciiTheme="minorHAnsi" w:hAnsiTheme="minorHAnsi" w:cstheme="minorHAnsi"/>
          <w:b/>
          <w:sz w:val="20"/>
        </w:rPr>
      </w:pPr>
      <w:r>
        <w:rPr>
          <w:rFonts w:asciiTheme="minorHAnsi" w:hAnsiTheme="minorHAnsi" w:cstheme="minorHAnsi"/>
          <w:sz w:val="20"/>
        </w:rPr>
        <w:t xml:space="preserve"> V rámci zmeny projektu </w:t>
      </w:r>
      <w:r w:rsidR="00AC2339" w:rsidRPr="00877197">
        <w:rPr>
          <w:rFonts w:asciiTheme="minorHAnsi" w:hAnsiTheme="minorHAnsi" w:cstheme="minorHAnsi"/>
          <w:sz w:val="20"/>
        </w:rPr>
        <w:t xml:space="preserve"> predkladá prijímateľ aj povinné prílohy, a to: </w:t>
      </w:r>
    </w:p>
    <w:p w14:paraId="33E07FCB" w14:textId="6E0F505A" w:rsidR="00AC2339" w:rsidRPr="0049458A" w:rsidRDefault="00AC2339" w:rsidP="003E6171">
      <w:pPr>
        <w:pStyle w:val="Odsekzoznamu"/>
        <w:keepNext/>
        <w:keepLines/>
        <w:numPr>
          <w:ilvl w:val="0"/>
          <w:numId w:val="34"/>
        </w:numPr>
        <w:autoSpaceDE w:val="0"/>
        <w:autoSpaceDN w:val="0"/>
        <w:adjustRightInd w:val="0"/>
        <w:spacing w:line="276" w:lineRule="auto"/>
        <w:ind w:left="709" w:hanging="283"/>
        <w:jc w:val="both"/>
        <w:rPr>
          <w:rFonts w:asciiTheme="minorHAnsi" w:hAnsiTheme="minorHAnsi" w:cstheme="minorHAnsi"/>
          <w:b/>
          <w:sz w:val="20"/>
        </w:rPr>
      </w:pPr>
      <w:r>
        <w:rPr>
          <w:rFonts w:asciiTheme="minorHAnsi" w:hAnsiTheme="minorHAnsi" w:cstheme="minorHAnsi"/>
          <w:i/>
          <w:sz w:val="20"/>
        </w:rPr>
        <w:t>fotodokumentáciu k preukázaniu zabezpečenia p</w:t>
      </w:r>
      <w:r w:rsidR="004B2E5F">
        <w:rPr>
          <w:rFonts w:asciiTheme="minorHAnsi" w:hAnsiTheme="minorHAnsi" w:cstheme="minorHAnsi"/>
          <w:i/>
          <w:sz w:val="20"/>
        </w:rPr>
        <w:t xml:space="preserve">ublicity projektu počas udržateľnosti projektu, </w:t>
      </w:r>
    </w:p>
    <w:p w14:paraId="1E9645E2" w14:textId="1E9648FE" w:rsidR="00AC2339" w:rsidRPr="009B34FD" w:rsidRDefault="00AC2339" w:rsidP="003E6171">
      <w:pPr>
        <w:pStyle w:val="Odsekzoznamu"/>
        <w:keepNext/>
        <w:keepLines/>
        <w:numPr>
          <w:ilvl w:val="0"/>
          <w:numId w:val="34"/>
        </w:numPr>
        <w:autoSpaceDE w:val="0"/>
        <w:autoSpaceDN w:val="0"/>
        <w:adjustRightInd w:val="0"/>
        <w:spacing w:line="276" w:lineRule="auto"/>
        <w:ind w:left="709" w:hanging="283"/>
        <w:jc w:val="both"/>
        <w:rPr>
          <w:rFonts w:asciiTheme="minorHAnsi" w:hAnsiTheme="minorHAnsi" w:cstheme="minorHAnsi"/>
          <w:b/>
          <w:sz w:val="20"/>
        </w:rPr>
      </w:pPr>
      <w:r>
        <w:rPr>
          <w:rFonts w:asciiTheme="minorHAnsi" w:hAnsiTheme="minorHAnsi" w:cstheme="minorHAnsi"/>
          <w:i/>
          <w:sz w:val="20"/>
        </w:rPr>
        <w:t xml:space="preserve">dokumenty preukazujúce naplnenie merateľných ukazovateľov, </w:t>
      </w:r>
      <w:r w:rsidR="00EA3B0F">
        <w:rPr>
          <w:rFonts w:asciiTheme="minorHAnsi" w:hAnsiTheme="minorHAnsi" w:cstheme="minorHAnsi"/>
          <w:i/>
          <w:sz w:val="20"/>
        </w:rPr>
        <w:t xml:space="preserve">ktoré majú byt dosiahnuté v období udržateľnosti a dokumenty preukazujúce udržanie naplnenia merateľných ukazovateľov, </w:t>
      </w:r>
    </w:p>
    <w:p w14:paraId="0603BDA1" w14:textId="22EFEE2B" w:rsidR="00AC2339" w:rsidRPr="0049458A" w:rsidRDefault="00AC2339" w:rsidP="003E6171">
      <w:pPr>
        <w:pStyle w:val="Odsekzoznamu"/>
        <w:keepNext/>
        <w:keepLines/>
        <w:numPr>
          <w:ilvl w:val="0"/>
          <w:numId w:val="34"/>
        </w:numPr>
        <w:autoSpaceDE w:val="0"/>
        <w:autoSpaceDN w:val="0"/>
        <w:adjustRightInd w:val="0"/>
        <w:spacing w:line="276" w:lineRule="auto"/>
        <w:ind w:left="709" w:hanging="283"/>
        <w:jc w:val="both"/>
        <w:rPr>
          <w:rFonts w:asciiTheme="minorHAnsi" w:hAnsiTheme="minorHAnsi" w:cstheme="minorHAnsi"/>
          <w:b/>
          <w:sz w:val="20"/>
        </w:rPr>
      </w:pPr>
      <w:r>
        <w:rPr>
          <w:rFonts w:asciiTheme="minorHAnsi" w:hAnsiTheme="minorHAnsi" w:cstheme="minorHAnsi"/>
          <w:i/>
          <w:sz w:val="20"/>
        </w:rPr>
        <w:t>dokumenty preukazujúce splnenie podmienok poskytnutia príspevku a zmluvných podmienok určených podľa Zmluvy, ktoré sa vzťahujú na ukončenie projektu,</w:t>
      </w:r>
    </w:p>
    <w:p w14:paraId="202E89C2" w14:textId="27F31713" w:rsidR="00594D2D" w:rsidRPr="003E6171" w:rsidRDefault="00AC2339" w:rsidP="003E6171">
      <w:pPr>
        <w:pStyle w:val="Odsekzoznamu"/>
        <w:keepNext/>
        <w:keepLines/>
        <w:numPr>
          <w:ilvl w:val="0"/>
          <w:numId w:val="34"/>
        </w:numPr>
        <w:autoSpaceDE w:val="0"/>
        <w:autoSpaceDN w:val="0"/>
        <w:adjustRightInd w:val="0"/>
        <w:spacing w:line="276" w:lineRule="auto"/>
        <w:ind w:left="709" w:hanging="283"/>
        <w:jc w:val="both"/>
        <w:rPr>
          <w:rFonts w:asciiTheme="minorHAnsi" w:hAnsiTheme="minorHAnsi" w:cstheme="minorHAnsi"/>
          <w:b/>
          <w:sz w:val="20"/>
        </w:rPr>
      </w:pPr>
      <w:r w:rsidRPr="003E6171">
        <w:rPr>
          <w:rFonts w:asciiTheme="minorHAnsi" w:hAnsiTheme="minorHAnsi" w:cstheme="minorHAnsi"/>
          <w:i/>
          <w:sz w:val="20"/>
        </w:rPr>
        <w:t>ďalšiu dokumentáciu na požiadanie SO</w:t>
      </w:r>
      <w:r w:rsidR="00B91F9A" w:rsidRPr="003E6171">
        <w:rPr>
          <w:rFonts w:asciiTheme="minorHAnsi" w:hAnsiTheme="minorHAnsi" w:cstheme="minorHAnsi"/>
          <w:i/>
          <w:sz w:val="20"/>
        </w:rPr>
        <w:t xml:space="preserve"> (napr. videozáznam preukazujúci ukončenie výstupov realizácie projektu)</w:t>
      </w:r>
      <w:r w:rsidRPr="003E6171">
        <w:rPr>
          <w:rFonts w:asciiTheme="minorHAnsi" w:hAnsiTheme="minorHAnsi" w:cstheme="minorHAnsi"/>
          <w:i/>
          <w:sz w:val="20"/>
        </w:rPr>
        <w:t xml:space="preserve">. </w:t>
      </w:r>
    </w:p>
    <w:p w14:paraId="28D098D5" w14:textId="77777777" w:rsidR="00ED57C3" w:rsidRPr="00ED57C3" w:rsidRDefault="00ED57C3" w:rsidP="00ED57C3">
      <w:pPr>
        <w:pStyle w:val="Odsekzoznamu"/>
        <w:spacing w:line="276" w:lineRule="auto"/>
        <w:ind w:left="1460"/>
        <w:jc w:val="both"/>
        <w:rPr>
          <w:rFonts w:asciiTheme="minorHAnsi" w:hAnsiTheme="minorHAnsi" w:cstheme="minorHAnsi"/>
          <w:sz w:val="20"/>
        </w:rPr>
      </w:pPr>
    </w:p>
    <w:p w14:paraId="3110F0B6" w14:textId="0B052CD5" w:rsidR="00ED57C3" w:rsidRDefault="00ED57C3" w:rsidP="00ED57C3">
      <w:p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1100"/>
        <w:contextualSpacing/>
        <w:jc w:val="both"/>
        <w:rPr>
          <w:rFonts w:asciiTheme="minorHAnsi" w:hAnsiTheme="minorHAnsi" w:cstheme="minorHAnsi"/>
          <w:sz w:val="20"/>
        </w:rPr>
      </w:pPr>
      <w:r w:rsidRPr="00ED57C3">
        <w:rPr>
          <w:rFonts w:asciiTheme="minorHAnsi" w:hAnsiTheme="minorHAnsi" w:cstheme="minorHAnsi"/>
          <w:b/>
          <w:sz w:val="20"/>
        </w:rPr>
        <w:t xml:space="preserve">Informácia pre </w:t>
      </w:r>
      <w:r w:rsidRPr="00E029C2">
        <w:rPr>
          <w:rFonts w:asciiTheme="minorHAnsi" w:hAnsiTheme="minorHAnsi" w:cstheme="minorHAnsi"/>
          <w:b/>
          <w:sz w:val="20"/>
        </w:rPr>
        <w:t>prijímateľa</w:t>
      </w:r>
      <w:r w:rsidR="00EA3B0F" w:rsidRPr="00E029C2">
        <w:rPr>
          <w:rFonts w:asciiTheme="minorHAnsi" w:hAnsiTheme="minorHAnsi" w:cstheme="minorHAnsi"/>
          <w:b/>
          <w:sz w:val="20"/>
        </w:rPr>
        <w:t xml:space="preserve"> k</w:t>
      </w:r>
      <w:r w:rsidR="00E029C2" w:rsidRPr="00E029C2">
        <w:rPr>
          <w:rFonts w:asciiTheme="minorHAnsi" w:hAnsiTheme="minorHAnsi" w:cstheme="minorHAnsi"/>
          <w:b/>
          <w:sz w:val="20"/>
        </w:rPr>
        <w:t> monitorovaniu projektu počas obdobia udržateľnosti</w:t>
      </w:r>
      <w:r w:rsidR="00E029C2">
        <w:rPr>
          <w:rFonts w:asciiTheme="minorHAnsi" w:hAnsiTheme="minorHAnsi" w:cstheme="minorHAnsi"/>
          <w:sz w:val="20"/>
        </w:rPr>
        <w:t xml:space="preserve">: </w:t>
      </w:r>
    </w:p>
    <w:p w14:paraId="38E9087B" w14:textId="087B46D1" w:rsidR="00ED57C3" w:rsidRPr="00ED57C3" w:rsidRDefault="00E029C2" w:rsidP="00ED57C3">
      <w:p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1100"/>
        <w:contextualSpacing/>
        <w:jc w:val="both"/>
        <w:rPr>
          <w:rFonts w:asciiTheme="minorHAnsi" w:hAnsiTheme="minorHAnsi" w:cstheme="minorHAnsi"/>
          <w:sz w:val="20"/>
        </w:rPr>
      </w:pPr>
      <w:r>
        <w:rPr>
          <w:rFonts w:asciiTheme="minorHAnsi" w:hAnsiTheme="minorHAnsi" w:cstheme="minorHAnsi"/>
          <w:sz w:val="20"/>
        </w:rPr>
        <w:t xml:space="preserve">Zmena projektu typu monitorovanie </w:t>
      </w:r>
      <w:r w:rsidR="00ED57C3" w:rsidRPr="00ED57C3">
        <w:rPr>
          <w:rFonts w:asciiTheme="minorHAnsi" w:hAnsiTheme="minorHAnsi" w:cstheme="minorHAnsi"/>
          <w:sz w:val="20"/>
        </w:rPr>
        <w:t>obsahuje najmä:</w:t>
      </w:r>
    </w:p>
    <w:p w14:paraId="245575E7" w14:textId="08D7B89B" w:rsidR="00ED57C3" w:rsidRDefault="00ED57C3" w:rsidP="003E6171">
      <w:pPr>
        <w:pStyle w:val="Odsekzoznamu"/>
        <w:numPr>
          <w:ilvl w:val="0"/>
          <w:numId w:val="34"/>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contextualSpacing/>
        <w:jc w:val="both"/>
        <w:rPr>
          <w:rFonts w:asciiTheme="minorHAnsi" w:hAnsiTheme="minorHAnsi" w:cstheme="minorHAnsi"/>
          <w:sz w:val="20"/>
        </w:rPr>
      </w:pPr>
      <w:r>
        <w:rPr>
          <w:rFonts w:asciiTheme="minorHAnsi" w:hAnsiTheme="minorHAnsi" w:cstheme="minorHAnsi"/>
          <w:sz w:val="20"/>
        </w:rPr>
        <w:t xml:space="preserve">stav udržania/zachovania výsledkov projektu, </w:t>
      </w:r>
    </w:p>
    <w:p w14:paraId="56D1C5C9" w14:textId="0D4F4711" w:rsidR="00ED57C3" w:rsidRDefault="00E85A79" w:rsidP="003E6171">
      <w:pPr>
        <w:pStyle w:val="Odsekzoznamu"/>
        <w:numPr>
          <w:ilvl w:val="0"/>
          <w:numId w:val="34"/>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contextualSpacing/>
        <w:jc w:val="both"/>
        <w:rPr>
          <w:rFonts w:asciiTheme="minorHAnsi" w:hAnsiTheme="minorHAnsi" w:cstheme="minorHAnsi"/>
          <w:sz w:val="20"/>
        </w:rPr>
      </w:pPr>
      <w:r>
        <w:rPr>
          <w:rFonts w:asciiTheme="minorHAnsi" w:hAnsiTheme="minorHAnsi" w:cstheme="minorHAnsi"/>
          <w:sz w:val="20"/>
        </w:rPr>
        <w:t>reálne hodnoty merateľných ukazovateľov</w:t>
      </w:r>
      <w:r w:rsidR="00ED57C3">
        <w:rPr>
          <w:rFonts w:asciiTheme="minorHAnsi" w:hAnsiTheme="minorHAnsi" w:cstheme="minorHAnsi"/>
          <w:sz w:val="20"/>
        </w:rPr>
        <w:t xml:space="preserve"> a informáciu o ich udržaní, </w:t>
      </w:r>
    </w:p>
    <w:p w14:paraId="468062B5" w14:textId="1D6178B8" w:rsidR="00ED57C3" w:rsidRDefault="00ED57C3" w:rsidP="003E6171">
      <w:pPr>
        <w:pStyle w:val="Odsekzoznamu"/>
        <w:numPr>
          <w:ilvl w:val="0"/>
          <w:numId w:val="34"/>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contextualSpacing/>
        <w:jc w:val="both"/>
        <w:rPr>
          <w:rFonts w:asciiTheme="minorHAnsi" w:hAnsiTheme="minorHAnsi" w:cstheme="minorHAnsi"/>
          <w:sz w:val="20"/>
        </w:rPr>
      </w:pPr>
      <w:r>
        <w:rPr>
          <w:rFonts w:asciiTheme="minorHAnsi" w:hAnsiTheme="minorHAnsi" w:cstheme="minorHAnsi"/>
          <w:sz w:val="20"/>
        </w:rPr>
        <w:t>údaje o rizikách a problémoch, ktoré vznikli počas udržateľnosti projektu</w:t>
      </w:r>
      <w:r w:rsidR="00E85A79">
        <w:rPr>
          <w:rFonts w:asciiTheme="minorHAnsi" w:hAnsiTheme="minorHAnsi" w:cstheme="minorHAnsi"/>
          <w:sz w:val="20"/>
        </w:rPr>
        <w:t>,</w:t>
      </w:r>
    </w:p>
    <w:p w14:paraId="0BF094C8" w14:textId="57EA71C3" w:rsidR="00ED57C3" w:rsidRDefault="00ED57C3" w:rsidP="003E6171">
      <w:pPr>
        <w:pStyle w:val="Odsekzoznamu"/>
        <w:numPr>
          <w:ilvl w:val="0"/>
          <w:numId w:val="34"/>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contextualSpacing/>
        <w:jc w:val="both"/>
        <w:rPr>
          <w:rFonts w:asciiTheme="minorHAnsi" w:hAnsiTheme="minorHAnsi" w:cstheme="minorHAnsi"/>
          <w:sz w:val="20"/>
        </w:rPr>
      </w:pPr>
      <w:r>
        <w:rPr>
          <w:rFonts w:asciiTheme="minorHAnsi" w:hAnsiTheme="minorHAnsi" w:cstheme="minorHAnsi"/>
          <w:sz w:val="20"/>
        </w:rPr>
        <w:t xml:space="preserve">opatrenia prijaté na odstránenie/nápravu problémov a rizík, </w:t>
      </w:r>
    </w:p>
    <w:p w14:paraId="581B1F61" w14:textId="6B921454" w:rsidR="00ED57C3" w:rsidRDefault="00ED57C3" w:rsidP="003E6171">
      <w:pPr>
        <w:pStyle w:val="Odsekzoznamu"/>
        <w:numPr>
          <w:ilvl w:val="0"/>
          <w:numId w:val="34"/>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contextualSpacing/>
        <w:jc w:val="both"/>
        <w:rPr>
          <w:rFonts w:asciiTheme="minorHAnsi" w:hAnsiTheme="minorHAnsi" w:cstheme="minorHAnsi"/>
          <w:sz w:val="20"/>
        </w:rPr>
      </w:pPr>
      <w:r>
        <w:rPr>
          <w:rFonts w:asciiTheme="minorHAnsi" w:hAnsiTheme="minorHAnsi" w:cstheme="minorHAnsi"/>
          <w:sz w:val="20"/>
        </w:rPr>
        <w:t xml:space="preserve">informácie o plnení podmienok informovanosti a komunikácie projektu počas udržateľnosti projektu, </w:t>
      </w:r>
    </w:p>
    <w:p w14:paraId="5E22D911" w14:textId="744CD8A7" w:rsidR="00ED57C3" w:rsidRPr="00ED57C3" w:rsidRDefault="00ED57C3" w:rsidP="003E6171">
      <w:pPr>
        <w:pStyle w:val="Odsekzoznamu"/>
        <w:numPr>
          <w:ilvl w:val="0"/>
          <w:numId w:val="34"/>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contextualSpacing/>
        <w:jc w:val="both"/>
        <w:rPr>
          <w:rFonts w:asciiTheme="minorHAnsi" w:hAnsiTheme="minorHAnsi" w:cstheme="minorHAnsi"/>
          <w:sz w:val="20"/>
        </w:rPr>
      </w:pPr>
      <w:r>
        <w:rPr>
          <w:rFonts w:asciiTheme="minorHAnsi" w:hAnsiTheme="minorHAnsi" w:cstheme="minorHAnsi"/>
          <w:sz w:val="20"/>
        </w:rPr>
        <w:t xml:space="preserve">ďalšie </w:t>
      </w:r>
      <w:r w:rsidR="00EA3B0F">
        <w:rPr>
          <w:rFonts w:asciiTheme="minorHAnsi" w:hAnsiTheme="minorHAnsi" w:cstheme="minorHAnsi"/>
          <w:sz w:val="20"/>
        </w:rPr>
        <w:t xml:space="preserve">informácie súvisiace s udržateľnosťou projektu. </w:t>
      </w:r>
    </w:p>
    <w:p w14:paraId="16014C31" w14:textId="77777777" w:rsidR="00ED57C3" w:rsidRPr="00ED57C3" w:rsidRDefault="00ED57C3" w:rsidP="00ED57C3">
      <w:pPr>
        <w:keepNext/>
        <w:keepLines/>
        <w:autoSpaceDE w:val="0"/>
        <w:autoSpaceDN w:val="0"/>
        <w:adjustRightInd w:val="0"/>
        <w:spacing w:line="276" w:lineRule="auto"/>
        <w:jc w:val="both"/>
        <w:rPr>
          <w:rFonts w:asciiTheme="minorHAnsi" w:hAnsiTheme="minorHAnsi" w:cstheme="minorHAnsi"/>
          <w:b/>
          <w:sz w:val="20"/>
        </w:rPr>
      </w:pPr>
    </w:p>
    <w:p w14:paraId="0C9FA6C9" w14:textId="01982E47" w:rsidR="000B1802" w:rsidRDefault="00E029C2" w:rsidP="003E6171">
      <w:pPr>
        <w:widowControl w:val="0"/>
        <w:numPr>
          <w:ilvl w:val="0"/>
          <w:numId w:val="32"/>
        </w:numPr>
        <w:tabs>
          <w:tab w:val="left" w:pos="426"/>
        </w:tabs>
        <w:spacing w:before="60" w:after="120" w:line="276" w:lineRule="auto"/>
        <w:ind w:left="426" w:hanging="426"/>
        <w:jc w:val="both"/>
        <w:rPr>
          <w:rFonts w:asciiTheme="minorHAnsi" w:hAnsiTheme="minorHAnsi" w:cstheme="minorHAnsi"/>
          <w:sz w:val="20"/>
        </w:rPr>
      </w:pPr>
      <w:r>
        <w:rPr>
          <w:rFonts w:asciiTheme="minorHAnsi" w:hAnsiTheme="minorHAnsi" w:cstheme="minorHAnsi"/>
          <w:sz w:val="20"/>
        </w:rPr>
        <w:t xml:space="preserve">Monitorovanie projektu zo strany Prijímateľa má zahŕňať najmä </w:t>
      </w:r>
      <w:r w:rsidR="004F4580" w:rsidRPr="004F4580">
        <w:rPr>
          <w:rFonts w:asciiTheme="minorHAnsi" w:hAnsiTheme="minorHAnsi" w:cstheme="minorHAnsi"/>
          <w:sz w:val="20"/>
        </w:rPr>
        <w:t>informácie o príspevku projektu k HP, vzťah aktivít a merateľných ukazovateľov projektu vrátane relevancie merateľných ukazovateľov k HP, pričom plnenie merateľných ukazovateľov je vykazované kumulatívne za dobu realizácie projektu</w:t>
      </w:r>
      <w:r w:rsidR="000444E2">
        <w:rPr>
          <w:rFonts w:asciiTheme="minorHAnsi" w:hAnsiTheme="minorHAnsi" w:cstheme="minorHAnsi"/>
          <w:sz w:val="20"/>
        </w:rPr>
        <w:t xml:space="preserve">, </w:t>
      </w:r>
      <w:r w:rsidR="004F4580" w:rsidRPr="004F4580">
        <w:rPr>
          <w:rFonts w:asciiTheme="minorHAnsi" w:hAnsiTheme="minorHAnsi" w:cstheme="minorHAnsi"/>
          <w:sz w:val="20"/>
        </w:rPr>
        <w:t>vzťahy aktivít a finančnej realizácie projektu, údaje o informovanosti a komunikácii projektu, príjmoch projektu, VO, pripadne identifikované problémy a riziká počas doby realizácie projektu alebo iné dáta.</w:t>
      </w:r>
    </w:p>
    <w:p w14:paraId="3E01A8F7" w14:textId="54293503" w:rsidR="00A25F38" w:rsidRDefault="0092175D" w:rsidP="003E6171">
      <w:pPr>
        <w:widowControl w:val="0"/>
        <w:numPr>
          <w:ilvl w:val="0"/>
          <w:numId w:val="32"/>
        </w:numPr>
        <w:tabs>
          <w:tab w:val="left" w:pos="426"/>
        </w:tabs>
        <w:spacing w:before="60" w:after="120" w:line="276" w:lineRule="auto"/>
        <w:ind w:left="426" w:hanging="426"/>
        <w:jc w:val="both"/>
        <w:rPr>
          <w:rFonts w:asciiTheme="minorHAnsi" w:hAnsiTheme="minorHAnsi" w:cstheme="minorHAnsi"/>
          <w:sz w:val="20"/>
        </w:rPr>
      </w:pPr>
      <w:r w:rsidRPr="00214D9F">
        <w:rPr>
          <w:rFonts w:asciiTheme="minorHAnsi" w:hAnsiTheme="minorHAnsi" w:cstheme="minorHAnsi"/>
          <w:sz w:val="20"/>
        </w:rPr>
        <w:t>Monitorovanie projektu môže prebiehať aj mimo stanovených termínov</w:t>
      </w:r>
      <w:r w:rsidR="000444E2">
        <w:rPr>
          <w:rFonts w:asciiTheme="minorHAnsi" w:hAnsiTheme="minorHAnsi" w:cstheme="minorHAnsi"/>
          <w:sz w:val="20"/>
        </w:rPr>
        <w:t xml:space="preserve"> </w:t>
      </w:r>
      <w:r w:rsidRPr="00214D9F">
        <w:rPr>
          <w:rFonts w:asciiTheme="minorHAnsi" w:hAnsiTheme="minorHAnsi" w:cstheme="minorHAnsi"/>
          <w:sz w:val="20"/>
        </w:rPr>
        <w:t>a to na základe vyžiadania informácií o</w:t>
      </w:r>
      <w:r w:rsidR="00E85A79" w:rsidRPr="00214D9F">
        <w:rPr>
          <w:rFonts w:asciiTheme="minorHAnsi" w:hAnsiTheme="minorHAnsi" w:cstheme="minorHAnsi"/>
          <w:sz w:val="20"/>
        </w:rPr>
        <w:t xml:space="preserve"> monitorovaných údajoch, ktoré SO</w:t>
      </w:r>
      <w:r w:rsidR="003336DF" w:rsidRPr="00214D9F">
        <w:rPr>
          <w:rFonts w:asciiTheme="minorHAnsi" w:hAnsiTheme="minorHAnsi" w:cstheme="minorHAnsi"/>
          <w:sz w:val="20"/>
        </w:rPr>
        <w:t xml:space="preserve"> zašle p</w:t>
      </w:r>
      <w:r w:rsidRPr="00214D9F">
        <w:rPr>
          <w:rFonts w:asciiTheme="minorHAnsi" w:hAnsiTheme="minorHAnsi" w:cstheme="minorHAnsi"/>
          <w:sz w:val="20"/>
        </w:rPr>
        <w:t>rijímateľovi</w:t>
      </w:r>
      <w:r w:rsidR="00240228" w:rsidRPr="00214D9F">
        <w:rPr>
          <w:rFonts w:asciiTheme="minorHAnsi" w:hAnsiTheme="minorHAnsi" w:cstheme="minorHAnsi"/>
          <w:sz w:val="20"/>
        </w:rPr>
        <w:t xml:space="preserve"> </w:t>
      </w:r>
      <w:r w:rsidRPr="00214D9F">
        <w:rPr>
          <w:rFonts w:asciiTheme="minorHAnsi" w:hAnsiTheme="minorHAnsi" w:cstheme="minorHAnsi"/>
          <w:sz w:val="20"/>
        </w:rPr>
        <w:t>a v ktorom zároveň určí rozsah požadovaných údajov a termín predloženia</w:t>
      </w:r>
      <w:r w:rsidR="00240228" w:rsidRPr="00214D9F">
        <w:rPr>
          <w:rFonts w:asciiTheme="minorHAnsi" w:hAnsiTheme="minorHAnsi" w:cstheme="minorHAnsi"/>
          <w:sz w:val="20"/>
        </w:rPr>
        <w:t xml:space="preserve">. </w:t>
      </w:r>
    </w:p>
    <w:p w14:paraId="6B5860C4" w14:textId="18737502" w:rsidR="00EF05F0" w:rsidRPr="00214D9F" w:rsidRDefault="00A25F38" w:rsidP="003E6171">
      <w:pPr>
        <w:widowControl w:val="0"/>
        <w:numPr>
          <w:ilvl w:val="0"/>
          <w:numId w:val="32"/>
        </w:numPr>
        <w:tabs>
          <w:tab w:val="left" w:pos="426"/>
        </w:tabs>
        <w:spacing w:before="60" w:after="120" w:line="276" w:lineRule="auto"/>
        <w:ind w:left="426" w:hanging="426"/>
        <w:jc w:val="both"/>
        <w:rPr>
          <w:rFonts w:asciiTheme="minorHAnsi" w:hAnsiTheme="minorHAnsi" w:cstheme="minorHAnsi"/>
          <w:sz w:val="20"/>
        </w:rPr>
      </w:pPr>
      <w:r>
        <w:rPr>
          <w:rFonts w:asciiTheme="minorHAnsi" w:hAnsiTheme="minorHAnsi" w:cstheme="minorHAnsi"/>
          <w:sz w:val="20"/>
        </w:rPr>
        <w:t>SO má právo požadovať od p</w:t>
      </w:r>
      <w:r w:rsidRPr="00A25F38">
        <w:rPr>
          <w:rFonts w:asciiTheme="minorHAnsi" w:hAnsiTheme="minorHAnsi" w:cstheme="minorHAnsi"/>
          <w:sz w:val="20"/>
        </w:rPr>
        <w:t>rijímateľa predloženie dodatočných údajov, iných informácií a</w:t>
      </w:r>
      <w:r>
        <w:rPr>
          <w:rFonts w:asciiTheme="minorHAnsi" w:hAnsiTheme="minorHAnsi" w:cstheme="minorHAnsi"/>
          <w:sz w:val="20"/>
        </w:rPr>
        <w:t xml:space="preserve"> </w:t>
      </w:r>
      <w:r w:rsidRPr="00A25F38">
        <w:rPr>
          <w:rFonts w:asciiTheme="minorHAnsi" w:hAnsiTheme="minorHAnsi" w:cstheme="minorHAnsi"/>
          <w:sz w:val="20"/>
        </w:rPr>
        <w:t xml:space="preserve">príloh </w:t>
      </w:r>
      <w:r w:rsidR="000444E2">
        <w:rPr>
          <w:rFonts w:asciiTheme="minorHAnsi" w:hAnsiTheme="minorHAnsi" w:cstheme="minorHAnsi"/>
          <w:sz w:val="20"/>
        </w:rPr>
        <w:t xml:space="preserve">za účelom </w:t>
      </w:r>
      <w:r w:rsidR="000444E2">
        <w:rPr>
          <w:rFonts w:asciiTheme="minorHAnsi" w:hAnsiTheme="minorHAnsi" w:cstheme="minorHAnsi"/>
          <w:sz w:val="20"/>
        </w:rPr>
        <w:lastRenderedPageBreak/>
        <w:t xml:space="preserve">monitorovania projektu </w:t>
      </w:r>
      <w:r w:rsidRPr="00A25F38">
        <w:rPr>
          <w:rFonts w:asciiTheme="minorHAnsi" w:hAnsiTheme="minorHAnsi" w:cstheme="minorHAnsi"/>
          <w:sz w:val="20"/>
        </w:rPr>
        <w:t xml:space="preserve"> (napr. dokumentáciu súvisiacu s realizáciou projektu, účelom projektu, odpočet plnenia</w:t>
      </w:r>
      <w:r>
        <w:rPr>
          <w:rFonts w:asciiTheme="minorHAnsi" w:hAnsiTheme="minorHAnsi" w:cstheme="minorHAnsi"/>
          <w:sz w:val="20"/>
        </w:rPr>
        <w:t xml:space="preserve"> </w:t>
      </w:r>
      <w:r w:rsidRPr="00A25F38">
        <w:rPr>
          <w:rFonts w:asciiTheme="minorHAnsi" w:hAnsiTheme="minorHAnsi" w:cstheme="minorHAnsi"/>
          <w:sz w:val="20"/>
        </w:rPr>
        <w:t>opatrení prijatých na odstránenie nedostatkov a príčin ich vzniku identifikovaných finančnou kontrolou</w:t>
      </w:r>
      <w:r>
        <w:rPr>
          <w:rFonts w:asciiTheme="minorHAnsi" w:hAnsiTheme="minorHAnsi" w:cstheme="minorHAnsi"/>
          <w:sz w:val="20"/>
        </w:rPr>
        <w:t xml:space="preserve"> </w:t>
      </w:r>
      <w:r w:rsidRPr="00A25F38">
        <w:rPr>
          <w:rFonts w:asciiTheme="minorHAnsi" w:hAnsiTheme="minorHAnsi" w:cstheme="minorHAnsi"/>
          <w:sz w:val="20"/>
        </w:rPr>
        <w:t>a ďalšie dokumenty a informácie súvis</w:t>
      </w:r>
      <w:r>
        <w:rPr>
          <w:rFonts w:asciiTheme="minorHAnsi" w:hAnsiTheme="minorHAnsi" w:cstheme="minorHAnsi"/>
          <w:sz w:val="20"/>
        </w:rPr>
        <w:t>iace s projektom, ktoré určí SO</w:t>
      </w:r>
      <w:r w:rsidRPr="00A25F38">
        <w:rPr>
          <w:rFonts w:asciiTheme="minorHAnsi" w:hAnsiTheme="minorHAnsi" w:cstheme="minorHAnsi"/>
          <w:sz w:val="20"/>
        </w:rPr>
        <w:t>).</w:t>
      </w:r>
      <w:r w:rsidR="00EF05F0" w:rsidRPr="00214D9F">
        <w:rPr>
          <w:rFonts w:asciiTheme="minorHAnsi" w:hAnsiTheme="minorHAnsi" w:cstheme="minorHAnsi"/>
          <w:sz w:val="20"/>
        </w:rPr>
        <w:t xml:space="preserve">Podrobnosti o obsahu, lehotách a periodicite </w:t>
      </w:r>
      <w:r w:rsidR="000444E2">
        <w:rPr>
          <w:rFonts w:asciiTheme="minorHAnsi" w:hAnsiTheme="minorHAnsi" w:cstheme="minorHAnsi"/>
          <w:sz w:val="20"/>
        </w:rPr>
        <w:t xml:space="preserve">monitorovania projektu </w:t>
      </w:r>
      <w:r w:rsidR="00EF05F0" w:rsidRPr="00214D9F">
        <w:rPr>
          <w:rFonts w:asciiTheme="minorHAnsi" w:hAnsiTheme="minorHAnsi" w:cstheme="minorHAnsi"/>
          <w:sz w:val="20"/>
        </w:rPr>
        <w:t>sú uvedené v</w:t>
      </w:r>
      <w:r w:rsidR="00EF05F0" w:rsidRPr="00214D9F">
        <w:rPr>
          <w:rFonts w:asciiTheme="minorHAnsi" w:hAnsiTheme="minorHAnsi" w:cstheme="minorHAnsi"/>
          <w:b/>
          <w:sz w:val="20"/>
        </w:rPr>
        <w:t> Čl. 4 VZP</w:t>
      </w:r>
      <w:r w:rsidR="00282C2C" w:rsidRPr="00214D9F">
        <w:rPr>
          <w:rFonts w:asciiTheme="minorHAnsi" w:hAnsiTheme="minorHAnsi" w:cstheme="minorHAnsi"/>
          <w:b/>
          <w:sz w:val="20"/>
        </w:rPr>
        <w:t>.</w:t>
      </w:r>
    </w:p>
    <w:p w14:paraId="3E9C01B9" w14:textId="42672DB1" w:rsidR="00282C2C" w:rsidRPr="00FF181C" w:rsidRDefault="00282C2C" w:rsidP="00CA6EE7">
      <w:pPr>
        <w:pStyle w:val="Nadpis2"/>
      </w:pPr>
      <w:bookmarkStart w:id="132" w:name="_Toc157690408"/>
      <w:bookmarkStart w:id="133" w:name="_Toc191041384"/>
      <w:r w:rsidRPr="00282C2C">
        <w:t>M</w:t>
      </w:r>
      <w:r w:rsidR="00514F7F">
        <w:t>erateľné ukazovatele a</w:t>
      </w:r>
      <w:r w:rsidR="007771D0">
        <w:t xml:space="preserve"> </w:t>
      </w:r>
      <w:r>
        <w:t>iné údaje</w:t>
      </w:r>
      <w:bookmarkEnd w:id="132"/>
      <w:bookmarkEnd w:id="133"/>
      <w:r w:rsidR="007771D0">
        <w:t xml:space="preserve"> </w:t>
      </w:r>
    </w:p>
    <w:p w14:paraId="5EF947C4" w14:textId="4DD08742" w:rsidR="00282C2C" w:rsidRPr="00282C2C" w:rsidRDefault="00282C2C" w:rsidP="000B454B">
      <w:pPr>
        <w:pStyle w:val="Odsekzoznamu"/>
        <w:numPr>
          <w:ilvl w:val="0"/>
          <w:numId w:val="16"/>
        </w:numPr>
        <w:spacing w:after="120" w:line="276" w:lineRule="auto"/>
        <w:ind w:left="426" w:hanging="426"/>
        <w:jc w:val="both"/>
        <w:rPr>
          <w:rFonts w:ascii="Calibri" w:hAnsi="Calibri" w:cs="Calibri"/>
          <w:b/>
          <w:bCs/>
          <w:color w:val="0070C0"/>
        </w:rPr>
      </w:pPr>
      <w:r w:rsidRPr="00282C2C">
        <w:rPr>
          <w:rFonts w:asciiTheme="minorHAnsi" w:hAnsiTheme="minorHAnsi" w:cstheme="minorHAnsi"/>
          <w:b/>
          <w:sz w:val="20"/>
        </w:rPr>
        <w:t>Merateľný ukazovateľ</w:t>
      </w:r>
      <w:r w:rsidRPr="00282C2C">
        <w:rPr>
          <w:rFonts w:asciiTheme="minorHAnsi" w:hAnsiTheme="minorHAnsi" w:cstheme="minorHAnsi"/>
          <w:sz w:val="20"/>
        </w:rPr>
        <w:t xml:space="preserve"> je ukazovateľ výkonnosti, prostredníctvom ktorého sa meria, do akej miery sa plní cieľ projektu, pričom na programovej úrovni prispieva k plneniu cieľov programu.</w:t>
      </w:r>
    </w:p>
    <w:p w14:paraId="53E1D4F4" w14:textId="274CB835" w:rsidR="00282C2C" w:rsidRPr="00E23CE8" w:rsidRDefault="00282C2C" w:rsidP="000B454B">
      <w:pPr>
        <w:pStyle w:val="Odsekzoznamu"/>
        <w:numPr>
          <w:ilvl w:val="0"/>
          <w:numId w:val="16"/>
        </w:numPr>
        <w:spacing w:line="276" w:lineRule="auto"/>
        <w:ind w:left="425" w:hanging="425"/>
        <w:jc w:val="both"/>
        <w:rPr>
          <w:rFonts w:ascii="Calibri" w:hAnsi="Calibri" w:cs="Calibri"/>
          <w:bCs/>
          <w:color w:val="0070C0"/>
        </w:rPr>
      </w:pPr>
      <w:r w:rsidRPr="00E23CE8">
        <w:rPr>
          <w:rFonts w:asciiTheme="minorHAnsi" w:hAnsiTheme="minorHAnsi" w:cstheme="minorHAnsi"/>
          <w:sz w:val="20"/>
        </w:rPr>
        <w:t xml:space="preserve">Merateľné ukazovatele </w:t>
      </w:r>
      <w:r w:rsidR="00CD6DEB">
        <w:rPr>
          <w:rFonts w:asciiTheme="minorHAnsi" w:hAnsiTheme="minorHAnsi" w:cstheme="minorHAnsi"/>
          <w:sz w:val="20"/>
        </w:rPr>
        <w:t xml:space="preserve">a ich cieľové hodnoty </w:t>
      </w:r>
      <w:r w:rsidRPr="00E23CE8">
        <w:rPr>
          <w:rFonts w:asciiTheme="minorHAnsi" w:hAnsiTheme="minorHAnsi" w:cstheme="minorHAnsi"/>
          <w:sz w:val="20"/>
        </w:rPr>
        <w:t>sa</w:t>
      </w:r>
      <w:r w:rsidR="00CD6DEB">
        <w:rPr>
          <w:rFonts w:asciiTheme="minorHAnsi" w:hAnsiTheme="minorHAnsi" w:cstheme="minorHAnsi"/>
          <w:sz w:val="20"/>
        </w:rPr>
        <w:t xml:space="preserve"> stanovujú v </w:t>
      </w:r>
      <w:proofErr w:type="spellStart"/>
      <w:r w:rsidR="00CD6DEB">
        <w:rPr>
          <w:rFonts w:asciiTheme="minorHAnsi" w:hAnsiTheme="minorHAnsi" w:cstheme="minorHAnsi"/>
          <w:sz w:val="20"/>
        </w:rPr>
        <w:t>ŽoNFP</w:t>
      </w:r>
      <w:proofErr w:type="spellEnd"/>
      <w:r w:rsidRPr="00E23CE8">
        <w:rPr>
          <w:rFonts w:asciiTheme="minorHAnsi" w:hAnsiTheme="minorHAnsi" w:cstheme="minorHAnsi"/>
          <w:sz w:val="20"/>
        </w:rPr>
        <w:t xml:space="preserve"> </w:t>
      </w:r>
      <w:r w:rsidR="00CD6DEB">
        <w:rPr>
          <w:rFonts w:asciiTheme="minorHAnsi" w:hAnsiTheme="minorHAnsi" w:cstheme="minorHAnsi"/>
          <w:sz w:val="20"/>
        </w:rPr>
        <w:t xml:space="preserve">a </w:t>
      </w:r>
      <w:r w:rsidRPr="00E23CE8">
        <w:rPr>
          <w:rFonts w:asciiTheme="minorHAnsi" w:hAnsiTheme="minorHAnsi" w:cstheme="minorHAnsi"/>
          <w:sz w:val="20"/>
        </w:rPr>
        <w:t xml:space="preserve">rozdeľujú do dvoch skupín: </w:t>
      </w:r>
    </w:p>
    <w:p w14:paraId="15C744D7" w14:textId="3520E7AE" w:rsidR="00282C2C" w:rsidRPr="00950A24" w:rsidRDefault="00E23CE8" w:rsidP="000B454B">
      <w:pPr>
        <w:pStyle w:val="Odsekzoznamu"/>
        <w:numPr>
          <w:ilvl w:val="0"/>
          <w:numId w:val="17"/>
        </w:numPr>
        <w:spacing w:line="276" w:lineRule="auto"/>
        <w:ind w:left="1135" w:hanging="284"/>
        <w:jc w:val="both"/>
        <w:rPr>
          <w:rFonts w:ascii="Calibri" w:hAnsi="Calibri" w:cs="Calibri"/>
          <w:bCs/>
          <w:i/>
          <w:color w:val="0070C0"/>
        </w:rPr>
      </w:pPr>
      <w:r w:rsidRPr="00950A24">
        <w:rPr>
          <w:rFonts w:asciiTheme="minorHAnsi" w:hAnsiTheme="minorHAnsi" w:cstheme="minorHAnsi"/>
          <w:i/>
          <w:sz w:val="20"/>
        </w:rPr>
        <w:t>m</w:t>
      </w:r>
      <w:r w:rsidR="00282C2C" w:rsidRPr="00950A24">
        <w:rPr>
          <w:rFonts w:asciiTheme="minorHAnsi" w:hAnsiTheme="minorHAnsi" w:cstheme="minorHAnsi"/>
          <w:i/>
          <w:sz w:val="20"/>
        </w:rPr>
        <w:t>erateľný ukazovateľ výsledku</w:t>
      </w:r>
      <w:r w:rsidRPr="00950A24">
        <w:rPr>
          <w:rFonts w:asciiTheme="minorHAnsi" w:hAnsiTheme="minorHAnsi" w:cstheme="minorHAnsi"/>
          <w:i/>
          <w:sz w:val="20"/>
        </w:rPr>
        <w:t>;</w:t>
      </w:r>
    </w:p>
    <w:p w14:paraId="4D684926" w14:textId="37E176B8" w:rsidR="00282C2C" w:rsidRPr="00950A24" w:rsidRDefault="00E23CE8" w:rsidP="000B454B">
      <w:pPr>
        <w:pStyle w:val="Odsekzoznamu"/>
        <w:numPr>
          <w:ilvl w:val="0"/>
          <w:numId w:val="17"/>
        </w:numPr>
        <w:spacing w:after="120" w:line="276" w:lineRule="auto"/>
        <w:ind w:left="1134" w:hanging="283"/>
        <w:jc w:val="both"/>
        <w:rPr>
          <w:rFonts w:ascii="Calibri" w:hAnsi="Calibri" w:cs="Calibri"/>
          <w:bCs/>
          <w:i/>
          <w:color w:val="0070C0"/>
        </w:rPr>
      </w:pPr>
      <w:r w:rsidRPr="00950A24">
        <w:rPr>
          <w:rFonts w:asciiTheme="minorHAnsi" w:hAnsiTheme="minorHAnsi" w:cstheme="minorHAnsi"/>
          <w:i/>
          <w:sz w:val="20"/>
        </w:rPr>
        <w:t xml:space="preserve">merateľný ukazovateľ výstupu. </w:t>
      </w:r>
    </w:p>
    <w:p w14:paraId="7757E46B" w14:textId="2E2E8C93" w:rsidR="00E23CE8" w:rsidRPr="00E23CE8" w:rsidRDefault="00282C2C" w:rsidP="000B454B">
      <w:pPr>
        <w:pStyle w:val="Odsekzoznamu"/>
        <w:numPr>
          <w:ilvl w:val="0"/>
          <w:numId w:val="16"/>
        </w:numPr>
        <w:spacing w:after="120" w:line="276" w:lineRule="auto"/>
        <w:ind w:left="426" w:hanging="426"/>
        <w:jc w:val="both"/>
        <w:rPr>
          <w:rFonts w:ascii="Calibri" w:hAnsi="Calibri" w:cs="Calibri"/>
          <w:b/>
          <w:bCs/>
          <w:color w:val="0070C0"/>
        </w:rPr>
      </w:pPr>
      <w:r w:rsidRPr="00282C2C">
        <w:rPr>
          <w:rFonts w:asciiTheme="minorHAnsi" w:hAnsiTheme="minorHAnsi" w:cstheme="minorHAnsi"/>
          <w:b/>
          <w:sz w:val="20"/>
        </w:rPr>
        <w:t>Merateľný ukazovateľ výsledku</w:t>
      </w:r>
      <w:r w:rsidRPr="00282C2C">
        <w:rPr>
          <w:rFonts w:asciiTheme="minorHAnsi" w:hAnsiTheme="minorHAnsi" w:cstheme="minorHAnsi"/>
          <w:sz w:val="20"/>
        </w:rPr>
        <w:t xml:space="preserve"> slúži na meranie účinkov realizácie projektu s dôrazom na adresátov, cieľovú skupinu alebo používateľov realizovanej infraštruktúry. </w:t>
      </w:r>
      <w:r w:rsidR="00950A24">
        <w:rPr>
          <w:rFonts w:asciiTheme="minorHAnsi" w:hAnsiTheme="minorHAnsi" w:cstheme="minorHAnsi"/>
          <w:sz w:val="20"/>
        </w:rPr>
        <w:t>Dosiahnutie cieľovej hodnoty môže by</w:t>
      </w:r>
      <w:r w:rsidR="00576CB9">
        <w:rPr>
          <w:rFonts w:asciiTheme="minorHAnsi" w:hAnsiTheme="minorHAnsi" w:cstheme="minorHAnsi"/>
          <w:sz w:val="20"/>
        </w:rPr>
        <w:t>ť ovplyvnené externými faktormi, ktorých ovplyvnenie nie je v kompetencii prijímateľa.</w:t>
      </w:r>
      <w:r w:rsidR="00514F7F">
        <w:rPr>
          <w:rFonts w:asciiTheme="minorHAnsi" w:hAnsiTheme="minorHAnsi" w:cstheme="minorHAnsi"/>
          <w:sz w:val="20"/>
        </w:rPr>
        <w:t xml:space="preserve"> </w:t>
      </w:r>
    </w:p>
    <w:p w14:paraId="5EDC0BC7" w14:textId="41E65DDA" w:rsidR="00E23CE8" w:rsidRPr="00514F7F" w:rsidRDefault="00282C2C" w:rsidP="000B454B">
      <w:pPr>
        <w:pStyle w:val="Odsekzoznamu"/>
        <w:numPr>
          <w:ilvl w:val="0"/>
          <w:numId w:val="16"/>
        </w:numPr>
        <w:spacing w:after="120" w:line="276" w:lineRule="auto"/>
        <w:ind w:left="426" w:hanging="426"/>
        <w:jc w:val="both"/>
        <w:rPr>
          <w:rFonts w:asciiTheme="minorHAnsi" w:hAnsiTheme="minorHAnsi" w:cstheme="minorHAnsi"/>
          <w:sz w:val="20"/>
        </w:rPr>
      </w:pPr>
      <w:r w:rsidRPr="00E23CE8">
        <w:rPr>
          <w:rFonts w:asciiTheme="minorHAnsi" w:hAnsiTheme="minorHAnsi" w:cstheme="minorHAnsi"/>
          <w:b/>
          <w:sz w:val="20"/>
        </w:rPr>
        <w:t>Merateľný ukazovateľ výstupu</w:t>
      </w:r>
      <w:r w:rsidRPr="00282C2C">
        <w:rPr>
          <w:rFonts w:asciiTheme="minorHAnsi" w:hAnsiTheme="minorHAnsi" w:cstheme="minorHAnsi"/>
          <w:sz w:val="20"/>
        </w:rPr>
        <w:t xml:space="preserve"> odzrkadľuje skutočné dosahovanie pokroku na úrovni projektu</w:t>
      </w:r>
      <w:r w:rsidR="00576CB9">
        <w:rPr>
          <w:rFonts w:asciiTheme="minorHAnsi" w:hAnsiTheme="minorHAnsi" w:cstheme="minorHAnsi"/>
          <w:sz w:val="20"/>
        </w:rPr>
        <w:t xml:space="preserve"> a</w:t>
      </w:r>
      <w:r w:rsidR="00514F7F">
        <w:rPr>
          <w:rFonts w:asciiTheme="minorHAnsi" w:hAnsiTheme="minorHAnsi" w:cstheme="minorHAnsi"/>
          <w:sz w:val="20"/>
        </w:rPr>
        <w:t> </w:t>
      </w:r>
      <w:r w:rsidR="00576CB9">
        <w:rPr>
          <w:rFonts w:asciiTheme="minorHAnsi" w:hAnsiTheme="minorHAnsi" w:cstheme="minorHAnsi"/>
          <w:sz w:val="20"/>
        </w:rPr>
        <w:t>je</w:t>
      </w:r>
      <w:r w:rsidR="00514F7F">
        <w:rPr>
          <w:rFonts w:asciiTheme="minorHAnsi" w:hAnsiTheme="minorHAnsi" w:cstheme="minorHAnsi"/>
          <w:sz w:val="20"/>
        </w:rPr>
        <w:t>ho dosiahnutie je pre prijímateľa záväzné</w:t>
      </w:r>
      <w:r w:rsidRPr="00282C2C">
        <w:rPr>
          <w:rFonts w:asciiTheme="minorHAnsi" w:hAnsiTheme="minorHAnsi" w:cstheme="minorHAnsi"/>
          <w:sz w:val="20"/>
        </w:rPr>
        <w:t xml:space="preserve">. </w:t>
      </w:r>
      <w:r w:rsidR="00514F7F">
        <w:rPr>
          <w:rFonts w:asciiTheme="minorHAnsi" w:hAnsiTheme="minorHAnsi" w:cstheme="minorHAnsi"/>
          <w:sz w:val="20"/>
        </w:rPr>
        <w:t>N</w:t>
      </w:r>
      <w:r w:rsidR="00514F7F" w:rsidRPr="00514F7F">
        <w:rPr>
          <w:rFonts w:asciiTheme="minorHAnsi" w:hAnsiTheme="minorHAnsi" w:cstheme="minorHAnsi"/>
          <w:sz w:val="20"/>
        </w:rPr>
        <w:t>edosiahnutie cieľovej hodnoty</w:t>
      </w:r>
      <w:r w:rsidR="00514F7F">
        <w:rPr>
          <w:rFonts w:asciiTheme="minorHAnsi" w:hAnsiTheme="minorHAnsi" w:cstheme="minorHAnsi"/>
          <w:sz w:val="20"/>
        </w:rPr>
        <w:t xml:space="preserve"> </w:t>
      </w:r>
      <w:r w:rsidR="00514F7F" w:rsidRPr="00514F7F">
        <w:rPr>
          <w:rFonts w:asciiTheme="minorHAnsi" w:hAnsiTheme="minorHAnsi" w:cstheme="minorHAnsi"/>
          <w:sz w:val="20"/>
        </w:rPr>
        <w:t xml:space="preserve">merateľného ukazovateľa výstupu uvedenej v schválenej </w:t>
      </w:r>
      <w:proofErr w:type="spellStart"/>
      <w:r w:rsidR="00514F7F" w:rsidRPr="00514F7F">
        <w:rPr>
          <w:rFonts w:asciiTheme="minorHAnsi" w:hAnsiTheme="minorHAnsi" w:cstheme="minorHAnsi"/>
          <w:sz w:val="20"/>
        </w:rPr>
        <w:t>ŽoNFP</w:t>
      </w:r>
      <w:proofErr w:type="spellEnd"/>
      <w:r w:rsidR="00514F7F" w:rsidRPr="00514F7F">
        <w:rPr>
          <w:rFonts w:asciiTheme="minorHAnsi" w:hAnsiTheme="minorHAnsi" w:cstheme="minorHAnsi"/>
          <w:sz w:val="20"/>
        </w:rPr>
        <w:t xml:space="preserve"> automaticky spôsobuje zníženie výšky</w:t>
      </w:r>
      <w:r w:rsidR="00514F7F">
        <w:rPr>
          <w:rFonts w:asciiTheme="minorHAnsi" w:hAnsiTheme="minorHAnsi" w:cstheme="minorHAnsi"/>
          <w:sz w:val="20"/>
        </w:rPr>
        <w:t xml:space="preserve"> </w:t>
      </w:r>
      <w:r w:rsidR="00514F7F" w:rsidRPr="00514F7F">
        <w:rPr>
          <w:rFonts w:asciiTheme="minorHAnsi" w:hAnsiTheme="minorHAnsi" w:cstheme="minorHAnsi"/>
          <w:sz w:val="20"/>
        </w:rPr>
        <w:t xml:space="preserve">NFP na základe aplikácie sankčného mechanizmu podľa článku 18 ods. 1 písm. h) </w:t>
      </w:r>
      <w:r w:rsidR="00514F7F">
        <w:rPr>
          <w:rFonts w:asciiTheme="minorHAnsi" w:hAnsiTheme="minorHAnsi" w:cstheme="minorHAnsi"/>
          <w:sz w:val="20"/>
        </w:rPr>
        <w:t xml:space="preserve">VZP. </w:t>
      </w:r>
      <w:r w:rsidR="00514F7F" w:rsidRPr="00514F7F">
        <w:rPr>
          <w:rFonts w:asciiTheme="minorHAnsi" w:hAnsiTheme="minorHAnsi" w:cstheme="minorHAnsi"/>
          <w:sz w:val="20"/>
        </w:rPr>
        <w:t>Na základe</w:t>
      </w:r>
      <w:r w:rsidR="00514F7F">
        <w:rPr>
          <w:rFonts w:asciiTheme="minorHAnsi" w:hAnsiTheme="minorHAnsi" w:cstheme="minorHAnsi"/>
          <w:sz w:val="20"/>
        </w:rPr>
        <w:t xml:space="preserve"> žiadosti p</w:t>
      </w:r>
      <w:r w:rsidR="00514F7F" w:rsidRPr="00514F7F">
        <w:rPr>
          <w:rFonts w:asciiTheme="minorHAnsi" w:hAnsiTheme="minorHAnsi" w:cstheme="minorHAnsi"/>
          <w:sz w:val="20"/>
        </w:rPr>
        <w:t xml:space="preserve">rijímateľa môže </w:t>
      </w:r>
      <w:r w:rsidR="00514F7F">
        <w:rPr>
          <w:rFonts w:asciiTheme="minorHAnsi" w:hAnsiTheme="minorHAnsi" w:cstheme="minorHAnsi"/>
          <w:sz w:val="20"/>
        </w:rPr>
        <w:t xml:space="preserve">SO </w:t>
      </w:r>
      <w:r w:rsidR="00514F7F" w:rsidRPr="00514F7F">
        <w:rPr>
          <w:rFonts w:asciiTheme="minorHAnsi" w:hAnsiTheme="minorHAnsi" w:cstheme="minorHAnsi"/>
          <w:sz w:val="20"/>
        </w:rPr>
        <w:t>znížiť očakávanú cieľovú hodnotu MU, za predpokladu, že</w:t>
      </w:r>
      <w:r w:rsidR="00514F7F">
        <w:rPr>
          <w:rFonts w:asciiTheme="minorHAnsi" w:hAnsiTheme="minorHAnsi" w:cstheme="minorHAnsi"/>
          <w:sz w:val="20"/>
        </w:rPr>
        <w:t xml:space="preserve"> </w:t>
      </w:r>
      <w:r w:rsidR="00514F7F" w:rsidRPr="00514F7F">
        <w:rPr>
          <w:rFonts w:asciiTheme="minorHAnsi" w:hAnsiTheme="minorHAnsi" w:cstheme="minorHAnsi"/>
          <w:sz w:val="20"/>
        </w:rPr>
        <w:t>nedôjde k zníženiu pod akceptovateľnú hranicu. Zníženie cieľovej hodnoty MU má však za následok</w:t>
      </w:r>
      <w:r w:rsidR="00514F7F">
        <w:rPr>
          <w:rFonts w:asciiTheme="minorHAnsi" w:hAnsiTheme="minorHAnsi" w:cstheme="minorHAnsi"/>
          <w:sz w:val="20"/>
        </w:rPr>
        <w:t xml:space="preserve"> </w:t>
      </w:r>
      <w:r w:rsidR="00514F7F" w:rsidRPr="00514F7F">
        <w:rPr>
          <w:rFonts w:asciiTheme="minorHAnsi" w:hAnsiTheme="minorHAnsi" w:cstheme="minorHAnsi"/>
          <w:sz w:val="20"/>
        </w:rPr>
        <w:t>automatické zníženie NFP primerane k nižšej hodnote MU.</w:t>
      </w:r>
      <w:r w:rsidR="00514F7F">
        <w:rPr>
          <w:rFonts w:asciiTheme="minorHAnsi" w:hAnsiTheme="minorHAnsi" w:cstheme="minorHAnsi"/>
          <w:sz w:val="20"/>
        </w:rPr>
        <w:t xml:space="preserve"> </w:t>
      </w:r>
    </w:p>
    <w:p w14:paraId="49B4E4A6" w14:textId="78A29AC6" w:rsidR="00282C2C" w:rsidRPr="00282C2C" w:rsidRDefault="00282C2C" w:rsidP="000B454B">
      <w:pPr>
        <w:pStyle w:val="Odsekzoznamu"/>
        <w:numPr>
          <w:ilvl w:val="0"/>
          <w:numId w:val="16"/>
        </w:numPr>
        <w:spacing w:after="120" w:line="276" w:lineRule="auto"/>
        <w:ind w:left="426" w:hanging="426"/>
        <w:jc w:val="both"/>
        <w:rPr>
          <w:rFonts w:ascii="Calibri" w:hAnsi="Calibri" w:cs="Calibri"/>
          <w:b/>
          <w:bCs/>
          <w:color w:val="0070C0"/>
        </w:rPr>
      </w:pPr>
      <w:r w:rsidRPr="00282C2C">
        <w:rPr>
          <w:rFonts w:asciiTheme="minorHAnsi" w:hAnsiTheme="minorHAnsi" w:cstheme="minorHAnsi"/>
          <w:sz w:val="20"/>
        </w:rPr>
        <w:t>Za plnenie</w:t>
      </w:r>
      <w:r w:rsidR="00E23CE8">
        <w:rPr>
          <w:rFonts w:asciiTheme="minorHAnsi" w:hAnsiTheme="minorHAnsi" w:cstheme="minorHAnsi"/>
          <w:sz w:val="20"/>
        </w:rPr>
        <w:t xml:space="preserve"> príslušného</w:t>
      </w:r>
      <w:r w:rsidRPr="00282C2C">
        <w:rPr>
          <w:rFonts w:asciiTheme="minorHAnsi" w:hAnsiTheme="minorHAnsi" w:cstheme="minorHAnsi"/>
          <w:sz w:val="20"/>
        </w:rPr>
        <w:t xml:space="preserve"> merateľného ukazovateľa je zodpove</w:t>
      </w:r>
      <w:r w:rsidR="003336DF">
        <w:rPr>
          <w:rFonts w:asciiTheme="minorHAnsi" w:hAnsiTheme="minorHAnsi" w:cstheme="minorHAnsi"/>
          <w:sz w:val="20"/>
        </w:rPr>
        <w:t>dný prijímateľ v rozsahu podľa p</w:t>
      </w:r>
      <w:r w:rsidRPr="00282C2C">
        <w:rPr>
          <w:rFonts w:asciiTheme="minorHAnsi" w:hAnsiTheme="minorHAnsi" w:cstheme="minorHAnsi"/>
          <w:sz w:val="20"/>
        </w:rPr>
        <w:t xml:space="preserve">rílohy č. 2 </w:t>
      </w:r>
      <w:r w:rsidR="00E23CE8">
        <w:rPr>
          <w:rFonts w:asciiTheme="minorHAnsi" w:hAnsiTheme="minorHAnsi" w:cstheme="minorHAnsi"/>
          <w:sz w:val="20"/>
        </w:rPr>
        <w:t>Zmluvy</w:t>
      </w:r>
      <w:r w:rsidRPr="00282C2C">
        <w:rPr>
          <w:rFonts w:asciiTheme="minorHAnsi" w:hAnsiTheme="minorHAnsi" w:cstheme="minorHAnsi"/>
          <w:sz w:val="20"/>
        </w:rPr>
        <w:t xml:space="preserve">, do ktorej sú príslušné hodnoty merateľného ukazovateľa </w:t>
      </w:r>
      <w:r w:rsidRPr="00E23CE8">
        <w:rPr>
          <w:rFonts w:asciiTheme="minorHAnsi" w:hAnsiTheme="minorHAnsi" w:cstheme="minorHAnsi"/>
          <w:sz w:val="20"/>
        </w:rPr>
        <w:t>prevzaté</w:t>
      </w:r>
      <w:r w:rsidRPr="00282C2C">
        <w:rPr>
          <w:rFonts w:asciiTheme="minorHAnsi" w:hAnsiTheme="minorHAnsi" w:cstheme="minorHAnsi"/>
          <w:sz w:val="20"/>
        </w:rPr>
        <w:t xml:space="preserve"> zo schválenej </w:t>
      </w:r>
      <w:proofErr w:type="spellStart"/>
      <w:r w:rsidRPr="00282C2C">
        <w:rPr>
          <w:rFonts w:asciiTheme="minorHAnsi" w:hAnsiTheme="minorHAnsi" w:cstheme="minorHAnsi"/>
          <w:sz w:val="20"/>
        </w:rPr>
        <w:t>ŽoNFP</w:t>
      </w:r>
      <w:proofErr w:type="spellEnd"/>
      <w:r w:rsidRPr="00282C2C">
        <w:rPr>
          <w:rFonts w:asciiTheme="minorHAnsi" w:hAnsiTheme="minorHAnsi" w:cstheme="minorHAnsi"/>
          <w:sz w:val="20"/>
        </w:rPr>
        <w:t xml:space="preserve">. Dosiahnuté hodnoty zvolených ukazovateľov </w:t>
      </w:r>
      <w:r w:rsidRPr="00CD6DEB">
        <w:rPr>
          <w:rFonts w:asciiTheme="minorHAnsi" w:hAnsiTheme="minorHAnsi" w:cstheme="minorHAnsi"/>
          <w:b/>
          <w:sz w:val="20"/>
        </w:rPr>
        <w:t>vykazuje prijímateľ</w:t>
      </w:r>
      <w:r w:rsidRPr="00282C2C">
        <w:rPr>
          <w:rFonts w:asciiTheme="minorHAnsi" w:hAnsiTheme="minorHAnsi" w:cstheme="minorHAnsi"/>
          <w:sz w:val="20"/>
        </w:rPr>
        <w:t xml:space="preserve"> </w:t>
      </w:r>
      <w:r w:rsidR="008E0D6F">
        <w:rPr>
          <w:rFonts w:asciiTheme="minorHAnsi" w:hAnsiTheme="minorHAnsi" w:cstheme="minorHAnsi"/>
          <w:sz w:val="20"/>
        </w:rPr>
        <w:t>priebežne v </w:t>
      </w:r>
      <w:proofErr w:type="spellStart"/>
      <w:r w:rsidR="008E0D6F">
        <w:rPr>
          <w:rFonts w:asciiTheme="minorHAnsi" w:hAnsiTheme="minorHAnsi" w:cstheme="minorHAnsi"/>
          <w:sz w:val="20"/>
        </w:rPr>
        <w:t>ŽoP</w:t>
      </w:r>
      <w:proofErr w:type="spellEnd"/>
      <w:r w:rsidR="008E0D6F">
        <w:rPr>
          <w:rFonts w:asciiTheme="minorHAnsi" w:hAnsiTheme="minorHAnsi" w:cstheme="minorHAnsi"/>
          <w:sz w:val="20"/>
        </w:rPr>
        <w:t xml:space="preserve"> a raz ročne </w:t>
      </w:r>
      <w:r w:rsidRPr="00CD6DEB">
        <w:rPr>
          <w:rFonts w:asciiTheme="minorHAnsi" w:hAnsiTheme="minorHAnsi" w:cstheme="minorHAnsi"/>
          <w:b/>
          <w:sz w:val="20"/>
        </w:rPr>
        <w:t>v</w:t>
      </w:r>
      <w:r w:rsidR="0080010D">
        <w:rPr>
          <w:rFonts w:asciiTheme="minorHAnsi" w:hAnsiTheme="minorHAnsi" w:cstheme="minorHAnsi"/>
          <w:b/>
          <w:sz w:val="20"/>
        </w:rPr>
        <w:t xml:space="preserve"> rámci monitorovania projektu </w:t>
      </w:r>
      <w:r w:rsidR="008E0D6F">
        <w:rPr>
          <w:rFonts w:asciiTheme="minorHAnsi" w:hAnsiTheme="minorHAnsi" w:cstheme="minorHAnsi"/>
          <w:b/>
          <w:sz w:val="20"/>
        </w:rPr>
        <w:t xml:space="preserve"> vo výročnej </w:t>
      </w:r>
      <w:del w:id="134" w:author="KH" w:date="2025-11-17T10:50:00Z">
        <w:r w:rsidR="008E0D6F" w:rsidDel="001D0FD2">
          <w:rPr>
            <w:rFonts w:asciiTheme="minorHAnsi" w:hAnsiTheme="minorHAnsi" w:cstheme="minorHAnsi"/>
            <w:b/>
            <w:sz w:val="20"/>
          </w:rPr>
          <w:delText>m</w:delText>
        </w:r>
      </w:del>
      <w:ins w:id="135" w:author="KH" w:date="2025-11-17T10:50:00Z">
        <w:r w:rsidR="001D0FD2">
          <w:rPr>
            <w:rFonts w:asciiTheme="minorHAnsi" w:hAnsiTheme="minorHAnsi" w:cstheme="minorHAnsi"/>
            <w:b/>
            <w:sz w:val="20"/>
          </w:rPr>
          <w:t>M</w:t>
        </w:r>
      </w:ins>
      <w:r w:rsidR="008E0D6F">
        <w:rPr>
          <w:rFonts w:asciiTheme="minorHAnsi" w:hAnsiTheme="minorHAnsi" w:cstheme="minorHAnsi"/>
          <w:b/>
          <w:sz w:val="20"/>
        </w:rPr>
        <w:t>onitorovacej správe.</w:t>
      </w:r>
      <w:r w:rsidRPr="00CD6DEB">
        <w:rPr>
          <w:rFonts w:asciiTheme="minorHAnsi" w:hAnsiTheme="minorHAnsi" w:cstheme="minorHAnsi"/>
          <w:b/>
          <w:sz w:val="20"/>
        </w:rPr>
        <w:t xml:space="preserve"> </w:t>
      </w:r>
      <w:r w:rsidR="008E0D6F" w:rsidRPr="008E0D6F">
        <w:rPr>
          <w:rFonts w:asciiTheme="minorHAnsi" w:hAnsiTheme="minorHAnsi" w:cstheme="minorHAnsi"/>
          <w:sz w:val="20"/>
        </w:rPr>
        <w:t>Zároveň s vykázaním ukazovateľov vo výročnej monitorovacej správe</w:t>
      </w:r>
      <w:r w:rsidR="008E0D6F">
        <w:rPr>
          <w:rFonts w:asciiTheme="minorHAnsi" w:hAnsiTheme="minorHAnsi" w:cstheme="minorHAnsi"/>
          <w:sz w:val="20"/>
        </w:rPr>
        <w:t>, resp.</w:t>
      </w:r>
      <w:r w:rsidR="008E0D6F" w:rsidRPr="008E0D6F">
        <w:rPr>
          <w:rFonts w:asciiTheme="minorHAnsi" w:hAnsiTheme="minorHAnsi" w:cstheme="minorHAnsi"/>
          <w:sz w:val="20"/>
        </w:rPr>
        <w:t xml:space="preserve"> záverečnej </w:t>
      </w:r>
      <w:del w:id="136" w:author="KH" w:date="2025-11-12T09:26:00Z">
        <w:r w:rsidR="008E0D6F" w:rsidRPr="008E0D6F" w:rsidDel="005A2C22">
          <w:rPr>
            <w:rFonts w:asciiTheme="minorHAnsi" w:hAnsiTheme="minorHAnsi" w:cstheme="minorHAnsi"/>
            <w:sz w:val="20"/>
          </w:rPr>
          <w:delText>m</w:delText>
        </w:r>
      </w:del>
      <w:ins w:id="137" w:author="KH" w:date="2025-11-12T09:26:00Z">
        <w:r w:rsidR="005A2C22">
          <w:rPr>
            <w:rFonts w:asciiTheme="minorHAnsi" w:hAnsiTheme="minorHAnsi" w:cstheme="minorHAnsi"/>
            <w:sz w:val="20"/>
          </w:rPr>
          <w:t>M</w:t>
        </w:r>
      </w:ins>
      <w:r w:rsidR="008E0D6F" w:rsidRPr="008E0D6F">
        <w:rPr>
          <w:rFonts w:asciiTheme="minorHAnsi" w:hAnsiTheme="minorHAnsi" w:cstheme="minorHAnsi"/>
          <w:sz w:val="20"/>
        </w:rPr>
        <w:t>onitorovacej správe zaznamená prijímateľ ukazovatele aj priamo v ITMS21+ („vytvorenie zmeny projektu</w:t>
      </w:r>
      <w:r w:rsidR="008E0D6F">
        <w:rPr>
          <w:rFonts w:asciiTheme="minorHAnsi" w:hAnsiTheme="minorHAnsi" w:cstheme="minorHAnsi"/>
          <w:sz w:val="20"/>
        </w:rPr>
        <w:t xml:space="preserve">“ - </w:t>
      </w:r>
      <w:r w:rsidR="008E0D6F" w:rsidRPr="008E0D6F">
        <w:rPr>
          <w:rFonts w:asciiTheme="minorHAnsi" w:hAnsiTheme="minorHAnsi" w:cstheme="minorHAnsi"/>
          <w:sz w:val="20"/>
        </w:rPr>
        <w:t>„zmena</w:t>
      </w:r>
      <w:r w:rsidR="008E0D6F">
        <w:rPr>
          <w:rFonts w:asciiTheme="minorHAnsi" w:hAnsiTheme="minorHAnsi" w:cstheme="minorHAnsi"/>
          <w:sz w:val="20"/>
        </w:rPr>
        <w:t xml:space="preserve"> typu</w:t>
      </w:r>
      <w:r w:rsidR="008E0D6F" w:rsidRPr="008E0D6F">
        <w:rPr>
          <w:rFonts w:asciiTheme="minorHAnsi" w:hAnsiTheme="minorHAnsi" w:cstheme="minorHAnsi"/>
          <w:sz w:val="20"/>
        </w:rPr>
        <w:t xml:space="preserve"> monitorovanie“).</w:t>
      </w:r>
      <w:r w:rsidR="008E0D6F">
        <w:rPr>
          <w:rFonts w:asciiTheme="minorHAnsi" w:hAnsiTheme="minorHAnsi" w:cstheme="minorHAnsi"/>
          <w:sz w:val="20"/>
        </w:rPr>
        <w:t xml:space="preserve"> </w:t>
      </w:r>
      <w:r w:rsidRPr="00282C2C">
        <w:rPr>
          <w:rFonts w:asciiTheme="minorHAnsi" w:hAnsiTheme="minorHAnsi" w:cstheme="minorHAnsi"/>
          <w:sz w:val="20"/>
        </w:rPr>
        <w:t xml:space="preserve">V závislosti od času plnenia merateľného ukazovateľa je možné vykázať jeho dosiahnutie </w:t>
      </w:r>
      <w:r w:rsidRPr="00E23CE8">
        <w:rPr>
          <w:rFonts w:asciiTheme="minorHAnsi" w:hAnsiTheme="minorHAnsi" w:cstheme="minorHAnsi"/>
          <w:b/>
          <w:sz w:val="20"/>
        </w:rPr>
        <w:t xml:space="preserve">buď k dátumu ukončenia realizácie hlavných aktivít projektu, alebo po ukončení realizácie </w:t>
      </w:r>
      <w:r w:rsidRPr="00CD6DEB">
        <w:rPr>
          <w:rFonts w:asciiTheme="minorHAnsi" w:hAnsiTheme="minorHAnsi" w:cstheme="minorHAnsi"/>
          <w:b/>
          <w:sz w:val="20"/>
        </w:rPr>
        <w:t>hlavných aktivít projektu</w:t>
      </w:r>
      <w:r w:rsidRPr="00CD6DEB">
        <w:rPr>
          <w:rFonts w:asciiTheme="minorHAnsi" w:hAnsiTheme="minorHAnsi" w:cstheme="minorHAnsi"/>
          <w:sz w:val="20"/>
        </w:rPr>
        <w:t>. S nenaplnením cieľovej hodnoty ukazovateľa môžu byť spojené sankcie, ktoré sú uvedené v</w:t>
      </w:r>
      <w:r w:rsidR="00926E40" w:rsidRPr="00CD6DEB">
        <w:rPr>
          <w:rFonts w:asciiTheme="minorHAnsi" w:hAnsiTheme="minorHAnsi" w:cstheme="minorHAnsi"/>
          <w:sz w:val="20"/>
        </w:rPr>
        <w:t> kap</w:t>
      </w:r>
      <w:r w:rsidR="00926E40" w:rsidRPr="00321375">
        <w:rPr>
          <w:rFonts w:asciiTheme="minorHAnsi" w:hAnsiTheme="minorHAnsi" w:cstheme="minorHAnsi"/>
          <w:sz w:val="20"/>
        </w:rPr>
        <w:t>. 3.14 tejto príručky.</w:t>
      </w:r>
      <w:r w:rsidR="00990A99">
        <w:rPr>
          <w:rFonts w:asciiTheme="minorHAnsi" w:hAnsiTheme="minorHAnsi" w:cstheme="minorHAnsi"/>
          <w:sz w:val="20"/>
        </w:rPr>
        <w:t xml:space="preserve"> </w:t>
      </w:r>
    </w:p>
    <w:p w14:paraId="7A81E254" w14:textId="32A4FDE4" w:rsidR="00BA2A00" w:rsidRPr="00BA2A00" w:rsidRDefault="00C603BD" w:rsidP="000B454B">
      <w:pPr>
        <w:pStyle w:val="Odsekzoznamu"/>
        <w:numPr>
          <w:ilvl w:val="0"/>
          <w:numId w:val="16"/>
        </w:numPr>
        <w:spacing w:after="120" w:line="276" w:lineRule="auto"/>
        <w:ind w:left="426" w:hanging="426"/>
        <w:jc w:val="both"/>
        <w:rPr>
          <w:rFonts w:ascii="Calibri" w:hAnsi="Calibri" w:cs="Calibri"/>
          <w:b/>
          <w:bCs/>
          <w:color w:val="0070C0"/>
        </w:rPr>
      </w:pPr>
      <w:r w:rsidRPr="00C603BD">
        <w:rPr>
          <w:rFonts w:asciiTheme="minorHAnsi" w:hAnsiTheme="minorHAnsi" w:cstheme="minorHAnsi"/>
          <w:sz w:val="20"/>
        </w:rPr>
        <w:t xml:space="preserve">Prijímateľ je povinný vykazovať </w:t>
      </w:r>
      <w:r w:rsidR="00514F7F">
        <w:rPr>
          <w:rFonts w:asciiTheme="minorHAnsi" w:hAnsiTheme="minorHAnsi" w:cstheme="minorHAnsi"/>
          <w:sz w:val="20"/>
        </w:rPr>
        <w:t xml:space="preserve">v MS </w:t>
      </w:r>
      <w:r w:rsidRPr="00CD6DEB">
        <w:rPr>
          <w:rFonts w:asciiTheme="minorHAnsi" w:hAnsiTheme="minorHAnsi" w:cstheme="minorHAnsi"/>
          <w:b/>
          <w:sz w:val="20"/>
        </w:rPr>
        <w:t>aj hodnoty iných údajov</w:t>
      </w:r>
      <w:r w:rsidRPr="00C603BD">
        <w:rPr>
          <w:rFonts w:asciiTheme="minorHAnsi" w:hAnsiTheme="minorHAnsi" w:cstheme="minorHAnsi"/>
          <w:sz w:val="20"/>
        </w:rPr>
        <w:t xml:space="preserve"> uvedených v</w:t>
      </w:r>
      <w:r>
        <w:rPr>
          <w:rFonts w:asciiTheme="minorHAnsi" w:hAnsiTheme="minorHAnsi" w:cstheme="minorHAnsi"/>
          <w:sz w:val="20"/>
        </w:rPr>
        <w:t> </w:t>
      </w:r>
      <w:r w:rsidR="00CD6DEB">
        <w:rPr>
          <w:rFonts w:asciiTheme="minorHAnsi" w:hAnsiTheme="minorHAnsi" w:cstheme="minorHAnsi"/>
          <w:sz w:val="20"/>
        </w:rPr>
        <w:t>Z</w:t>
      </w:r>
      <w:r w:rsidRPr="00C603BD">
        <w:rPr>
          <w:rFonts w:asciiTheme="minorHAnsi" w:hAnsiTheme="minorHAnsi" w:cstheme="minorHAnsi"/>
          <w:sz w:val="20"/>
        </w:rPr>
        <w:t>mluve</w:t>
      </w:r>
      <w:r>
        <w:rPr>
          <w:rFonts w:asciiTheme="minorHAnsi" w:hAnsiTheme="minorHAnsi" w:cstheme="minorHAnsi"/>
          <w:sz w:val="20"/>
        </w:rPr>
        <w:t xml:space="preserve"> a to počas celého obdobia realizácie projektu a udržateľnosti projektu</w:t>
      </w:r>
      <w:r>
        <w:rPr>
          <w:rFonts w:asciiTheme="minorHAnsi" w:hAnsiTheme="minorHAnsi" w:cstheme="minorHAnsi"/>
          <w:b/>
          <w:sz w:val="20"/>
        </w:rPr>
        <w:t>.</w:t>
      </w:r>
      <w:r w:rsidR="008E0D6F">
        <w:rPr>
          <w:rFonts w:asciiTheme="minorHAnsi" w:hAnsiTheme="minorHAnsi" w:cstheme="minorHAnsi"/>
          <w:sz w:val="20"/>
        </w:rPr>
        <w:t xml:space="preserve"> </w:t>
      </w:r>
      <w:r w:rsidR="00282C2C" w:rsidRPr="00E23CE8">
        <w:rPr>
          <w:rFonts w:asciiTheme="minorHAnsi" w:hAnsiTheme="minorHAnsi" w:cstheme="minorHAnsi"/>
          <w:b/>
          <w:sz w:val="20"/>
        </w:rPr>
        <w:t>Iné údaje</w:t>
      </w:r>
      <w:r w:rsidR="00282C2C" w:rsidRPr="00282C2C">
        <w:rPr>
          <w:rFonts w:asciiTheme="minorHAnsi" w:hAnsiTheme="minorHAnsi" w:cstheme="minorHAnsi"/>
          <w:sz w:val="20"/>
        </w:rPr>
        <w:t xml:space="preserve"> sú ďalšie údaje, resp. parametre (iné ako merateľné ukazovatele) monitorované na úrovni projektov, ak si to vyžadujú špecifické potreby monitorovania (RO, SO, gestor HP a pod.). Zo strany prijímateľa nie je potrebné vopred stanovovať ich cieľovú hodnotu, resp. táto hodnota nebude pre prijímateľa záväzná. Sú to všetky údaje, ktoré je potrebné sledovať/zbierať a nemajú charakter merateľných </w:t>
      </w:r>
      <w:r w:rsidR="00990A99">
        <w:rPr>
          <w:rFonts w:asciiTheme="minorHAnsi" w:hAnsiTheme="minorHAnsi" w:cstheme="minorHAnsi"/>
          <w:sz w:val="20"/>
        </w:rPr>
        <w:t>ukazovateľov</w:t>
      </w:r>
      <w:r w:rsidR="00282C2C" w:rsidRPr="00282C2C">
        <w:rPr>
          <w:rFonts w:asciiTheme="minorHAnsi" w:hAnsiTheme="minorHAnsi" w:cstheme="minorHAnsi"/>
          <w:sz w:val="20"/>
        </w:rPr>
        <w:t>. Medzi iné údaje patria aj štatistické údaje prierezového charakteru.</w:t>
      </w:r>
      <w:r>
        <w:rPr>
          <w:rFonts w:asciiTheme="minorHAnsi" w:hAnsiTheme="minorHAnsi" w:cstheme="minorHAnsi"/>
          <w:sz w:val="20"/>
        </w:rPr>
        <w:t xml:space="preserve"> </w:t>
      </w:r>
    </w:p>
    <w:p w14:paraId="70542A00" w14:textId="75C37887" w:rsidR="00BA2A00" w:rsidRDefault="00BA2A00" w:rsidP="000B454B">
      <w:pPr>
        <w:pStyle w:val="Odsekzoznamu"/>
        <w:numPr>
          <w:ilvl w:val="0"/>
          <w:numId w:val="16"/>
        </w:numPr>
        <w:spacing w:after="120" w:line="276" w:lineRule="auto"/>
        <w:ind w:left="426" w:hanging="426"/>
        <w:jc w:val="both"/>
        <w:rPr>
          <w:rFonts w:asciiTheme="minorHAnsi" w:hAnsiTheme="minorHAnsi" w:cstheme="minorHAnsi"/>
          <w:sz w:val="20"/>
        </w:rPr>
      </w:pPr>
      <w:r w:rsidRPr="00BA2A00">
        <w:rPr>
          <w:rFonts w:asciiTheme="minorHAnsi" w:hAnsiTheme="minorHAnsi" w:cstheme="minorHAnsi"/>
          <w:sz w:val="20"/>
        </w:rPr>
        <w:t xml:space="preserve">Prijímateľ je zodpovedný za </w:t>
      </w:r>
      <w:r w:rsidRPr="007771D0">
        <w:rPr>
          <w:rFonts w:asciiTheme="minorHAnsi" w:hAnsiTheme="minorHAnsi" w:cstheme="minorHAnsi"/>
          <w:b/>
          <w:sz w:val="20"/>
        </w:rPr>
        <w:t xml:space="preserve">presnosť, správnosť, pravdivosť a úplnosť </w:t>
      </w:r>
      <w:r w:rsidRPr="00BA2A00">
        <w:rPr>
          <w:rFonts w:asciiTheme="minorHAnsi" w:hAnsiTheme="minorHAnsi" w:cstheme="minorHAnsi"/>
          <w:sz w:val="20"/>
        </w:rPr>
        <w:t>všetkých informácií</w:t>
      </w:r>
      <w:r>
        <w:rPr>
          <w:rFonts w:asciiTheme="minorHAnsi" w:hAnsiTheme="minorHAnsi" w:cstheme="minorHAnsi"/>
          <w:sz w:val="20"/>
        </w:rPr>
        <w:t xml:space="preserve"> poskytovaných SO</w:t>
      </w:r>
      <w:r w:rsidRPr="00BA2A00">
        <w:rPr>
          <w:rFonts w:asciiTheme="minorHAnsi" w:hAnsiTheme="minorHAnsi" w:cstheme="minorHAnsi"/>
          <w:sz w:val="20"/>
        </w:rPr>
        <w:t xml:space="preserve">. Prijímateľ </w:t>
      </w:r>
      <w:r>
        <w:rPr>
          <w:rFonts w:asciiTheme="minorHAnsi" w:hAnsiTheme="minorHAnsi" w:cstheme="minorHAnsi"/>
          <w:sz w:val="20"/>
        </w:rPr>
        <w:t>predkladá SO</w:t>
      </w:r>
      <w:r w:rsidRPr="00BA2A00">
        <w:rPr>
          <w:rFonts w:asciiTheme="minorHAnsi" w:hAnsiTheme="minorHAnsi" w:cstheme="minorHAnsi"/>
          <w:sz w:val="20"/>
        </w:rPr>
        <w:t xml:space="preserve"> okrem informácií obsiahnutých v</w:t>
      </w:r>
      <w:r w:rsidR="0080010D">
        <w:rPr>
          <w:rFonts w:asciiTheme="minorHAnsi" w:hAnsiTheme="minorHAnsi" w:cstheme="minorHAnsi"/>
          <w:sz w:val="20"/>
        </w:rPr>
        <w:t xml:space="preserve"> rámci monitorovania projektu </w:t>
      </w:r>
      <w:r w:rsidRPr="00BA2A00">
        <w:rPr>
          <w:rFonts w:asciiTheme="minorHAnsi" w:hAnsiTheme="minorHAnsi" w:cstheme="minorHAnsi"/>
          <w:sz w:val="20"/>
        </w:rPr>
        <w:t xml:space="preserve"> aj ďalšie informácie a dáta, napríklad o monitorovaných údajoch na úrovni projektu ako je dosiahnutá</w:t>
      </w:r>
      <w:r>
        <w:rPr>
          <w:rFonts w:asciiTheme="minorHAnsi" w:hAnsiTheme="minorHAnsi" w:cstheme="minorHAnsi"/>
          <w:sz w:val="20"/>
        </w:rPr>
        <w:t xml:space="preserve"> hodnota zvolených ukazovateľov</w:t>
      </w:r>
      <w:r w:rsidRPr="00BA2A00">
        <w:rPr>
          <w:rFonts w:asciiTheme="minorHAnsi" w:hAnsiTheme="minorHAnsi" w:cstheme="minorHAnsi"/>
          <w:sz w:val="20"/>
        </w:rPr>
        <w:t>, ktorú vykazuje v</w:t>
      </w:r>
      <w:r w:rsidR="00C525EB">
        <w:rPr>
          <w:rFonts w:asciiTheme="minorHAnsi" w:hAnsiTheme="minorHAnsi" w:cstheme="minorHAnsi"/>
          <w:sz w:val="20"/>
        </w:rPr>
        <w:t> </w:t>
      </w:r>
      <w:r w:rsidRPr="00BA2A00">
        <w:rPr>
          <w:rFonts w:asciiTheme="minorHAnsi" w:hAnsiTheme="minorHAnsi" w:cstheme="minorHAnsi"/>
          <w:sz w:val="20"/>
        </w:rPr>
        <w:t>ITMS</w:t>
      </w:r>
      <w:r w:rsidR="00C525EB">
        <w:rPr>
          <w:rFonts w:asciiTheme="minorHAnsi" w:hAnsiTheme="minorHAnsi" w:cstheme="minorHAnsi"/>
          <w:sz w:val="20"/>
        </w:rPr>
        <w:t>21+</w:t>
      </w:r>
      <w:r w:rsidRPr="00BA2A00">
        <w:rPr>
          <w:rFonts w:asciiTheme="minorHAnsi" w:hAnsiTheme="minorHAnsi" w:cstheme="minorHAnsi"/>
          <w:sz w:val="20"/>
        </w:rPr>
        <w:t xml:space="preserve"> v </w:t>
      </w:r>
      <w:r w:rsidRPr="00BA2A00">
        <w:rPr>
          <w:rFonts w:asciiTheme="minorHAnsi" w:hAnsiTheme="minorHAnsi" w:cstheme="minorHAnsi"/>
          <w:b/>
          <w:sz w:val="20"/>
        </w:rPr>
        <w:t>hlásení o dosiahnutí hodnoty ukazovateľa</w:t>
      </w:r>
      <w:r w:rsidRPr="00BA2A00">
        <w:rPr>
          <w:rFonts w:asciiTheme="minorHAnsi" w:hAnsiTheme="minorHAnsi" w:cstheme="minorHAnsi"/>
          <w:sz w:val="20"/>
        </w:rPr>
        <w:t>, pričom jeho dosiahnutie je možné vykázať počas realizácie projektu alebo po jeho ukončení v závislosti od charakteru ukazovateľa</w:t>
      </w:r>
      <w:r>
        <w:rPr>
          <w:rFonts w:asciiTheme="minorHAnsi" w:hAnsiTheme="minorHAnsi" w:cstheme="minorHAnsi"/>
          <w:sz w:val="20"/>
        </w:rPr>
        <w:t>.</w:t>
      </w:r>
      <w:r w:rsidRPr="00BA2A00">
        <w:rPr>
          <w:rFonts w:asciiTheme="minorHAnsi" w:hAnsiTheme="minorHAnsi" w:cstheme="minorHAnsi"/>
          <w:sz w:val="20"/>
        </w:rPr>
        <w:t xml:space="preserve"> </w:t>
      </w:r>
    </w:p>
    <w:p w14:paraId="62E9F5DB" w14:textId="5BA55A28" w:rsidR="002A11F2" w:rsidRPr="002A11F2" w:rsidRDefault="00E23CE8" w:rsidP="000B454B">
      <w:pPr>
        <w:pStyle w:val="Odsekzoznamu"/>
        <w:numPr>
          <w:ilvl w:val="0"/>
          <w:numId w:val="16"/>
        </w:numPr>
        <w:spacing w:after="120" w:line="276" w:lineRule="auto"/>
        <w:ind w:left="426" w:hanging="426"/>
        <w:jc w:val="both"/>
        <w:rPr>
          <w:rFonts w:ascii="Calibri" w:hAnsi="Calibri" w:cs="Calibri"/>
          <w:b/>
          <w:bCs/>
          <w:color w:val="0070C0"/>
        </w:rPr>
      </w:pPr>
      <w:r>
        <w:rPr>
          <w:rFonts w:asciiTheme="minorHAnsi" w:hAnsiTheme="minorHAnsi" w:cstheme="minorHAnsi"/>
          <w:sz w:val="20"/>
        </w:rPr>
        <w:t>Ďalšie informácie o jednotlivých merateľných ukazovateľoch a iných údajoch sú v</w:t>
      </w:r>
      <w:r w:rsidR="00E85A79">
        <w:rPr>
          <w:rFonts w:asciiTheme="minorHAnsi" w:hAnsiTheme="minorHAnsi" w:cstheme="minorHAnsi"/>
          <w:sz w:val="20"/>
        </w:rPr>
        <w:t> </w:t>
      </w:r>
      <w:r w:rsidR="00E85A79">
        <w:rPr>
          <w:rFonts w:asciiTheme="minorHAnsi" w:hAnsiTheme="minorHAnsi" w:cstheme="minorHAnsi"/>
          <w:b/>
          <w:sz w:val="20"/>
        </w:rPr>
        <w:t>Č</w:t>
      </w:r>
      <w:r w:rsidR="00E85A79" w:rsidRPr="00E85A79">
        <w:rPr>
          <w:rFonts w:asciiTheme="minorHAnsi" w:hAnsiTheme="minorHAnsi" w:cstheme="minorHAnsi"/>
          <w:b/>
          <w:sz w:val="20"/>
        </w:rPr>
        <w:t>l. 4 VZP</w:t>
      </w:r>
      <w:r w:rsidR="00E85A79">
        <w:rPr>
          <w:rFonts w:asciiTheme="minorHAnsi" w:hAnsiTheme="minorHAnsi" w:cstheme="minorHAnsi"/>
          <w:sz w:val="20"/>
        </w:rPr>
        <w:t xml:space="preserve"> a </w:t>
      </w:r>
      <w:r>
        <w:rPr>
          <w:rFonts w:asciiTheme="minorHAnsi" w:hAnsiTheme="minorHAnsi" w:cstheme="minorHAnsi"/>
          <w:sz w:val="20"/>
        </w:rPr>
        <w:t xml:space="preserve">prílohe č. 2 </w:t>
      </w:r>
      <w:r w:rsidRPr="00BA2A00">
        <w:rPr>
          <w:rFonts w:asciiTheme="minorHAnsi" w:hAnsiTheme="minorHAnsi" w:cstheme="minorHAnsi"/>
          <w:b/>
          <w:sz w:val="20"/>
        </w:rPr>
        <w:t>Jednotného metodického dokumentu tvorby merateľných ukazovateľov a dimenzií intervencií</w:t>
      </w:r>
      <w:r>
        <w:rPr>
          <w:rFonts w:asciiTheme="minorHAnsi" w:hAnsiTheme="minorHAnsi" w:cstheme="minorHAnsi"/>
          <w:sz w:val="20"/>
        </w:rPr>
        <w:t xml:space="preserve">, zverejnený na: </w:t>
      </w:r>
      <w:hyperlink r:id="rId21" w:history="1">
        <w:r w:rsidR="00926E40" w:rsidRPr="002E35A6">
          <w:rPr>
            <w:rStyle w:val="Hypertextovprepojenie"/>
            <w:rFonts w:asciiTheme="minorHAnsi" w:hAnsiTheme="minorHAnsi" w:cstheme="minorHAnsi"/>
            <w:sz w:val="20"/>
          </w:rPr>
          <w:t>https://eurofondy.gov.sk/dokumenty-a-publikacie/metodicke-dokumenty/</w:t>
        </w:r>
      </w:hyperlink>
      <w:r>
        <w:rPr>
          <w:rFonts w:asciiTheme="minorHAnsi" w:hAnsiTheme="minorHAnsi" w:cstheme="minorHAnsi"/>
          <w:sz w:val="20"/>
        </w:rPr>
        <w:t xml:space="preserve">. </w:t>
      </w:r>
      <w:r w:rsidR="00B85354">
        <w:rPr>
          <w:rFonts w:asciiTheme="minorHAnsi" w:hAnsiTheme="minorHAnsi" w:cstheme="minorHAnsi"/>
          <w:sz w:val="20"/>
        </w:rPr>
        <w:t xml:space="preserve">Pravidlá zmien cieľových hodnôt MU sú uvedené v Čl. 16 VZP. </w:t>
      </w:r>
    </w:p>
    <w:p w14:paraId="4E51919F" w14:textId="38084C00" w:rsidR="007771D0" w:rsidRDefault="007771D0" w:rsidP="000B454B">
      <w:pPr>
        <w:pStyle w:val="Odsekzoznamu"/>
        <w:numPr>
          <w:ilvl w:val="0"/>
          <w:numId w:val="16"/>
        </w:numPr>
        <w:spacing w:after="120" w:line="276" w:lineRule="auto"/>
        <w:ind w:left="426" w:hanging="426"/>
        <w:jc w:val="both"/>
        <w:rPr>
          <w:rFonts w:asciiTheme="minorHAnsi" w:hAnsiTheme="minorHAnsi" w:cstheme="minorHAnsi"/>
          <w:sz w:val="20"/>
        </w:rPr>
      </w:pPr>
      <w:r>
        <w:rPr>
          <w:rFonts w:asciiTheme="minorHAnsi" w:hAnsiTheme="minorHAnsi" w:cstheme="minorHAnsi"/>
          <w:sz w:val="20"/>
        </w:rPr>
        <w:lastRenderedPageBreak/>
        <w:t>Podľa Z</w:t>
      </w:r>
      <w:r w:rsidRPr="007771D0">
        <w:rPr>
          <w:rFonts w:asciiTheme="minorHAnsi" w:hAnsiTheme="minorHAnsi" w:cstheme="minorHAnsi"/>
          <w:sz w:val="20"/>
        </w:rPr>
        <w:t xml:space="preserve">mluvy je prijímateľ povinný </w:t>
      </w:r>
      <w:r w:rsidRPr="007771D0">
        <w:rPr>
          <w:rFonts w:asciiTheme="minorHAnsi" w:hAnsiTheme="minorHAnsi" w:cstheme="minorHAnsi"/>
          <w:b/>
          <w:sz w:val="20"/>
        </w:rPr>
        <w:t>bezodkladne písomne informovať</w:t>
      </w:r>
      <w:r w:rsidRPr="007771D0">
        <w:rPr>
          <w:rFonts w:asciiTheme="minorHAnsi" w:hAnsiTheme="minorHAnsi" w:cstheme="minorHAnsi"/>
          <w:sz w:val="20"/>
        </w:rPr>
        <w:t xml:space="preserve"> </w:t>
      </w:r>
      <w:r>
        <w:rPr>
          <w:rFonts w:asciiTheme="minorHAnsi" w:hAnsiTheme="minorHAnsi" w:cstheme="minorHAnsi"/>
          <w:sz w:val="20"/>
        </w:rPr>
        <w:t>SO</w:t>
      </w:r>
      <w:r w:rsidRPr="007771D0">
        <w:rPr>
          <w:rFonts w:asciiTheme="minorHAnsi" w:hAnsiTheme="minorHAnsi" w:cstheme="minorHAnsi"/>
          <w:sz w:val="20"/>
        </w:rPr>
        <w:t xml:space="preserve"> o začatí a ukončení akéhokoľvek súdneho, exekučného alebo správneho konania voči prijímateľovi, o vzniku a zániku okolnosti vylučujúcej zodpovednosť, o všetkých zisteniach oprávnených osôb na výkon kontroly alebo auditu, prípadne iných kontrolných orgánov, ako aj o iných skutočnostiach, ktoré majú alebo môžu mať vplyv na realizáciu aktivít projektu a/alebo na povahu a účel projektu.</w:t>
      </w:r>
    </w:p>
    <w:p w14:paraId="505107C3" w14:textId="77777777" w:rsidR="000A7814" w:rsidRPr="000A7814" w:rsidRDefault="000A7814" w:rsidP="000A7814">
      <w:pPr>
        <w:pStyle w:val="Odsekzoznamu"/>
        <w:autoSpaceDE w:val="0"/>
        <w:autoSpaceDN w:val="0"/>
        <w:adjustRightInd w:val="0"/>
        <w:spacing w:line="276" w:lineRule="auto"/>
        <w:ind w:left="426"/>
        <w:jc w:val="both"/>
        <w:rPr>
          <w:rFonts w:asciiTheme="minorHAnsi" w:hAnsiTheme="minorHAnsi" w:cstheme="minorHAnsi"/>
          <w:i/>
          <w:sz w:val="20"/>
        </w:rPr>
      </w:pPr>
    </w:p>
    <w:p w14:paraId="02696172" w14:textId="390B8A0D" w:rsidR="00BA2A00" w:rsidRPr="00FF181C" w:rsidRDefault="00BA2A00" w:rsidP="00CA6EE7">
      <w:pPr>
        <w:pStyle w:val="Nadpis2"/>
      </w:pPr>
      <w:bookmarkStart w:id="138" w:name="_Toc157690409"/>
      <w:bookmarkStart w:id="139" w:name="_Toc191041385"/>
      <w:r>
        <w:t>Zmen</w:t>
      </w:r>
      <w:r w:rsidR="008C507F">
        <w:t xml:space="preserve">a Zmluvy a zmena </w:t>
      </w:r>
      <w:r>
        <w:t>projektu</w:t>
      </w:r>
      <w:bookmarkEnd w:id="138"/>
      <w:bookmarkEnd w:id="139"/>
    </w:p>
    <w:p w14:paraId="0B0D6365" w14:textId="63C0F68D" w:rsidR="003D56D1" w:rsidRPr="00BA2A00" w:rsidRDefault="00BA2A00" w:rsidP="00FC7E9F">
      <w:pPr>
        <w:pStyle w:val="Odsekzoznamu"/>
        <w:numPr>
          <w:ilvl w:val="0"/>
          <w:numId w:val="18"/>
        </w:numPr>
        <w:tabs>
          <w:tab w:val="left" w:pos="426"/>
        </w:tabs>
        <w:spacing w:after="120" w:line="276" w:lineRule="auto"/>
        <w:ind w:left="425" w:hanging="425"/>
        <w:jc w:val="both"/>
        <w:rPr>
          <w:rFonts w:asciiTheme="minorHAnsi" w:hAnsiTheme="minorHAnsi" w:cstheme="minorHAnsi"/>
          <w:sz w:val="20"/>
        </w:rPr>
      </w:pPr>
      <w:r w:rsidRPr="00BA2A00">
        <w:rPr>
          <w:rFonts w:asciiTheme="minorHAnsi" w:hAnsiTheme="minorHAnsi" w:cstheme="minorHAnsi"/>
          <w:sz w:val="20"/>
        </w:rPr>
        <w:t xml:space="preserve">Prijímateľ je povinný </w:t>
      </w:r>
      <w:r w:rsidRPr="00C603BD">
        <w:rPr>
          <w:rFonts w:asciiTheme="minorHAnsi" w:hAnsiTheme="minorHAnsi" w:cstheme="minorHAnsi"/>
          <w:b/>
          <w:sz w:val="20"/>
        </w:rPr>
        <w:t>bezodkladne</w:t>
      </w:r>
      <w:r w:rsidRPr="00BA2A00">
        <w:rPr>
          <w:rFonts w:asciiTheme="minorHAnsi" w:hAnsiTheme="minorHAnsi" w:cstheme="minorHAnsi"/>
          <w:sz w:val="20"/>
        </w:rPr>
        <w:t xml:space="preserve"> oznámiť SO všetky zmeny a skutočnosti, ktoré majú vplyv na plnenie Zmluvy alebo sa akýmkoľvek spôsobom týkajú alebo môžu týkať neplnení povinností prijímateľa vyplývajúcich zo Zmluvy alebo majú negatívny vplyv na dosiahnutie/udržanie cieľa projektu, a to aj v prípade, ak má prijímateľ čo i len pochybnosť o dodržiavaní svojich záväzkov vyplývajúcich zo Zmluvy a dosiahnutí/udržaní cieľa projektu.</w:t>
      </w:r>
    </w:p>
    <w:p w14:paraId="229AE650" w14:textId="37F90DD8" w:rsidR="007771D0" w:rsidRPr="002448B6" w:rsidRDefault="00BA2A00" w:rsidP="00FC7E9F">
      <w:pPr>
        <w:pStyle w:val="Odsekzoznamu"/>
        <w:numPr>
          <w:ilvl w:val="0"/>
          <w:numId w:val="18"/>
        </w:numPr>
        <w:autoSpaceDE w:val="0"/>
        <w:autoSpaceDN w:val="0"/>
        <w:adjustRightInd w:val="0"/>
        <w:spacing w:line="276" w:lineRule="auto"/>
        <w:ind w:left="426" w:hanging="426"/>
        <w:jc w:val="both"/>
        <w:rPr>
          <w:rFonts w:asciiTheme="minorHAnsi" w:hAnsiTheme="minorHAnsi" w:cstheme="minorHAnsi"/>
          <w:sz w:val="20"/>
        </w:rPr>
      </w:pPr>
      <w:r w:rsidRPr="002448B6">
        <w:rPr>
          <w:rFonts w:asciiTheme="minorHAnsi" w:hAnsiTheme="minorHAnsi" w:cstheme="minorHAnsi"/>
          <w:sz w:val="20"/>
        </w:rPr>
        <w:t xml:space="preserve">Zmenu Zmluvy môže iniciovať </w:t>
      </w:r>
      <w:r w:rsidR="00214D9F" w:rsidRPr="002448B6">
        <w:rPr>
          <w:rFonts w:asciiTheme="minorHAnsi" w:hAnsiTheme="minorHAnsi" w:cstheme="minorHAnsi"/>
          <w:sz w:val="20"/>
        </w:rPr>
        <w:t>prijímateľ alebo SO</w:t>
      </w:r>
      <w:r w:rsidRPr="002448B6">
        <w:rPr>
          <w:rFonts w:asciiTheme="minorHAnsi" w:hAnsiTheme="minorHAnsi" w:cstheme="minorHAnsi"/>
          <w:sz w:val="20"/>
        </w:rPr>
        <w:t xml:space="preserve">, pričom snahou oboch strán je, aby ich zmluvný vzťah bol vždy aktuálny a svojim obsahom zodpovedal stavu projektu. </w:t>
      </w:r>
      <w:r w:rsidR="007E6C7E" w:rsidRPr="002448B6">
        <w:rPr>
          <w:rFonts w:asciiTheme="minorHAnsi" w:hAnsiTheme="minorHAnsi" w:cstheme="minorHAnsi"/>
          <w:sz w:val="20"/>
        </w:rPr>
        <w:t>Posudzovanie zmeny sa zaradí pod proces, ktorý zmluva spája buď s oznámením, akceptovaním</w:t>
      </w:r>
      <w:r w:rsidR="00D30B5C" w:rsidRPr="002448B6">
        <w:rPr>
          <w:rFonts w:asciiTheme="minorHAnsi" w:hAnsiTheme="minorHAnsi" w:cstheme="minorHAnsi"/>
          <w:sz w:val="20"/>
        </w:rPr>
        <w:t>/neakceptovaním</w:t>
      </w:r>
      <w:r w:rsidR="007E6C7E" w:rsidRPr="002448B6">
        <w:rPr>
          <w:rFonts w:asciiTheme="minorHAnsi" w:hAnsiTheme="minorHAnsi" w:cstheme="minorHAnsi"/>
          <w:sz w:val="20"/>
        </w:rPr>
        <w:t>, alebo schválením</w:t>
      </w:r>
      <w:r w:rsidR="00D30B5C" w:rsidRPr="002448B6">
        <w:rPr>
          <w:rFonts w:asciiTheme="minorHAnsi" w:hAnsiTheme="minorHAnsi" w:cstheme="minorHAnsi"/>
          <w:sz w:val="20"/>
        </w:rPr>
        <w:t>/neschválením</w:t>
      </w:r>
      <w:r w:rsidR="007E6C7E" w:rsidRPr="002448B6">
        <w:rPr>
          <w:rFonts w:asciiTheme="minorHAnsi" w:hAnsiTheme="minorHAnsi" w:cstheme="minorHAnsi"/>
          <w:sz w:val="20"/>
        </w:rPr>
        <w:t xml:space="preserve"> zmeny. </w:t>
      </w:r>
      <w:r w:rsidR="002448B6" w:rsidRPr="002448B6">
        <w:rPr>
          <w:rFonts w:asciiTheme="minorHAnsi" w:hAnsiTheme="minorHAnsi" w:cstheme="minorHAnsi"/>
          <w:sz w:val="20"/>
        </w:rPr>
        <w:t xml:space="preserve">Žiadosť o zmenu zmluvy (významnejšia zmena) predkladá prijímateľ na formulári, ktorý je uvedený v prílohe č. 2 tejto príručky. Informácie o zmene </w:t>
      </w:r>
      <w:r w:rsidR="00E67458">
        <w:rPr>
          <w:rFonts w:asciiTheme="minorHAnsi" w:hAnsiTheme="minorHAnsi" w:cstheme="minorHAnsi"/>
          <w:sz w:val="20"/>
        </w:rPr>
        <w:t xml:space="preserve">projektu predkladá prijímateľ SO </w:t>
      </w:r>
      <w:r w:rsidR="002448B6" w:rsidRPr="002448B6">
        <w:rPr>
          <w:rFonts w:asciiTheme="minorHAnsi" w:hAnsiTheme="minorHAnsi" w:cstheme="minorHAnsi"/>
          <w:sz w:val="20"/>
        </w:rPr>
        <w:t xml:space="preserve">písomne v elektronickej podobe, prostredníctvom </w:t>
      </w:r>
      <w:r w:rsidR="002448B6" w:rsidRPr="00FC7E9F">
        <w:rPr>
          <w:rFonts w:asciiTheme="minorHAnsi" w:hAnsiTheme="minorHAnsi" w:cstheme="minorHAnsi"/>
          <w:b/>
          <w:sz w:val="20"/>
        </w:rPr>
        <w:t>ITMS21+</w:t>
      </w:r>
      <w:r w:rsidR="002448B6" w:rsidRPr="002448B6">
        <w:rPr>
          <w:rFonts w:asciiTheme="minorHAnsi" w:hAnsiTheme="minorHAnsi" w:cstheme="minorHAnsi"/>
          <w:sz w:val="20"/>
        </w:rPr>
        <w:t xml:space="preserve"> podpísaný štatutárnym orgánom prijímateľa, resp. jeho splnomocneným zástupcom,</w:t>
      </w:r>
      <w:r w:rsidR="002448B6">
        <w:rPr>
          <w:rFonts w:asciiTheme="minorHAnsi" w:hAnsiTheme="minorHAnsi" w:cstheme="minorHAnsi"/>
          <w:sz w:val="20"/>
        </w:rPr>
        <w:t xml:space="preserve"> </w:t>
      </w:r>
      <w:r w:rsidR="002448B6" w:rsidRPr="002448B6">
        <w:rPr>
          <w:rFonts w:asciiTheme="minorHAnsi" w:hAnsiTheme="minorHAnsi" w:cstheme="minorHAnsi"/>
          <w:sz w:val="20"/>
        </w:rPr>
        <w:t>vrátane relevantných príloh.</w:t>
      </w:r>
    </w:p>
    <w:p w14:paraId="4D70F50F" w14:textId="4A5A051E" w:rsidR="007771D0" w:rsidRPr="00214D9F" w:rsidRDefault="00BA2A00" w:rsidP="00FC7E9F">
      <w:pPr>
        <w:pStyle w:val="Odsekzoznamu"/>
        <w:numPr>
          <w:ilvl w:val="0"/>
          <w:numId w:val="18"/>
        </w:numPr>
        <w:spacing w:after="120" w:line="276" w:lineRule="auto"/>
        <w:ind w:left="425" w:hanging="425"/>
        <w:jc w:val="both"/>
        <w:rPr>
          <w:rFonts w:asciiTheme="minorHAnsi" w:hAnsiTheme="minorHAnsi" w:cstheme="minorHAnsi"/>
          <w:b/>
          <w:sz w:val="20"/>
          <w:u w:val="single"/>
        </w:rPr>
      </w:pPr>
      <w:r w:rsidRPr="00BA2A00">
        <w:rPr>
          <w:rFonts w:asciiTheme="minorHAnsi" w:hAnsiTheme="minorHAnsi" w:cstheme="minorHAnsi"/>
          <w:sz w:val="20"/>
        </w:rPr>
        <w:t>Ak má zmena formu dodatku k</w:t>
      </w:r>
      <w:r w:rsidR="00214D9F">
        <w:rPr>
          <w:rFonts w:asciiTheme="minorHAnsi" w:hAnsiTheme="minorHAnsi" w:cstheme="minorHAnsi"/>
          <w:sz w:val="20"/>
        </w:rPr>
        <w:t> Zmluve, návrh dodatku Zmluvy</w:t>
      </w:r>
      <w:r>
        <w:rPr>
          <w:rFonts w:asciiTheme="minorHAnsi" w:hAnsiTheme="minorHAnsi" w:cstheme="minorHAnsi"/>
          <w:sz w:val="20"/>
        </w:rPr>
        <w:t xml:space="preserve"> pripraví SO </w:t>
      </w:r>
      <w:r w:rsidRPr="00BA2A00">
        <w:rPr>
          <w:rFonts w:asciiTheme="minorHAnsi" w:hAnsiTheme="minorHAnsi" w:cstheme="minorHAnsi"/>
          <w:sz w:val="20"/>
        </w:rPr>
        <w:t>a</w:t>
      </w:r>
      <w:r w:rsidR="00214D9F">
        <w:rPr>
          <w:rFonts w:asciiTheme="minorHAnsi" w:hAnsiTheme="minorHAnsi" w:cstheme="minorHAnsi"/>
          <w:sz w:val="20"/>
        </w:rPr>
        <w:t> zašle</w:t>
      </w:r>
      <w:r w:rsidRPr="00214D9F">
        <w:rPr>
          <w:rFonts w:asciiTheme="minorHAnsi" w:hAnsiTheme="minorHAnsi" w:cstheme="minorHAnsi"/>
          <w:sz w:val="20"/>
        </w:rPr>
        <w:t xml:space="preserve"> ho prijímateľovi na </w:t>
      </w:r>
      <w:r w:rsidRPr="00B522A5">
        <w:rPr>
          <w:rFonts w:asciiTheme="minorHAnsi" w:hAnsiTheme="minorHAnsi" w:cstheme="minorHAnsi"/>
          <w:sz w:val="20"/>
        </w:rPr>
        <w:t>odsúhlasenie</w:t>
      </w:r>
      <w:r w:rsidR="00863E44" w:rsidRPr="00B522A5">
        <w:rPr>
          <w:rFonts w:asciiTheme="minorHAnsi" w:hAnsiTheme="minorHAnsi" w:cstheme="minorHAnsi"/>
          <w:b/>
          <w:sz w:val="20"/>
        </w:rPr>
        <w:t>.</w:t>
      </w:r>
    </w:p>
    <w:p w14:paraId="0AB29903" w14:textId="14B37027" w:rsidR="00854159" w:rsidRPr="009E1698" w:rsidRDefault="00BA2A00" w:rsidP="00FC7E9F">
      <w:pPr>
        <w:pStyle w:val="Odsekzoznamu"/>
        <w:numPr>
          <w:ilvl w:val="0"/>
          <w:numId w:val="18"/>
        </w:numPr>
        <w:spacing w:after="120" w:line="276" w:lineRule="auto"/>
        <w:ind w:left="426" w:hanging="426"/>
        <w:jc w:val="both"/>
        <w:rPr>
          <w:rFonts w:asciiTheme="minorHAnsi" w:hAnsiTheme="minorHAnsi" w:cstheme="minorHAnsi"/>
          <w:sz w:val="20"/>
        </w:rPr>
      </w:pPr>
      <w:r w:rsidRPr="003B750D">
        <w:rPr>
          <w:rFonts w:asciiTheme="minorHAnsi" w:hAnsiTheme="minorHAnsi" w:cstheme="minorHAnsi"/>
          <w:b/>
          <w:sz w:val="20"/>
          <w:u w:val="single"/>
        </w:rPr>
        <w:t>Ak dôjde k podstatnej zmene projektu (podľa</w:t>
      </w:r>
      <w:r w:rsidR="003B750D">
        <w:rPr>
          <w:rFonts w:asciiTheme="minorHAnsi" w:hAnsiTheme="minorHAnsi" w:cstheme="minorHAnsi"/>
          <w:b/>
          <w:sz w:val="20"/>
          <w:u w:val="single"/>
        </w:rPr>
        <w:t xml:space="preserve"> definície v čl. 1 ods. 3 VZP</w:t>
      </w:r>
      <w:r w:rsidRPr="003B750D">
        <w:rPr>
          <w:rFonts w:asciiTheme="minorHAnsi" w:hAnsiTheme="minorHAnsi" w:cstheme="minorHAnsi"/>
          <w:b/>
          <w:sz w:val="20"/>
          <w:u w:val="single"/>
        </w:rPr>
        <w:t xml:space="preserve">), takú zmenu nemožno schváliť, pričom následne počas realizácie projektu dochádza k zastaveniu financovania projektu </w:t>
      </w:r>
      <w:r w:rsidRPr="009E1698">
        <w:rPr>
          <w:rFonts w:asciiTheme="minorHAnsi" w:hAnsiTheme="minorHAnsi" w:cstheme="minorHAnsi"/>
          <w:b/>
          <w:sz w:val="20"/>
          <w:u w:val="single"/>
        </w:rPr>
        <w:t>a k vráteniu/vymáhaniu poskytnutého NFP od prijímateľa.</w:t>
      </w:r>
      <w:r w:rsidR="007E5DE2" w:rsidRPr="009E1698">
        <w:rPr>
          <w:rFonts w:asciiTheme="minorHAnsi" w:hAnsiTheme="minorHAnsi" w:cstheme="minorHAnsi"/>
          <w:sz w:val="20"/>
        </w:rPr>
        <w:t xml:space="preserve"> </w:t>
      </w:r>
      <w:r w:rsidR="00854159" w:rsidRPr="009E1698">
        <w:rPr>
          <w:rFonts w:asciiTheme="minorHAnsi" w:hAnsiTheme="minorHAnsi" w:cstheme="minorHAnsi"/>
          <w:sz w:val="20"/>
        </w:rPr>
        <w:t xml:space="preserve">Prijímateľ je povinný v procese prípravy projektov realizovať také opatrenia, ktorými bude predchádzať vzniku </w:t>
      </w:r>
      <w:r w:rsidR="00854159" w:rsidRPr="009E1698">
        <w:rPr>
          <w:rFonts w:asciiTheme="minorHAnsi" w:hAnsiTheme="minorHAnsi" w:cstheme="minorHAnsi"/>
          <w:b/>
          <w:sz w:val="20"/>
        </w:rPr>
        <w:t xml:space="preserve">dodatočných </w:t>
      </w:r>
      <w:r w:rsidR="00854159" w:rsidRPr="00CE6060">
        <w:rPr>
          <w:rFonts w:asciiTheme="minorHAnsi" w:hAnsiTheme="minorHAnsi" w:cstheme="minorHAnsi"/>
          <w:b/>
          <w:sz w:val="20"/>
        </w:rPr>
        <w:t>výdavkov.</w:t>
      </w:r>
      <w:r w:rsidR="00854159" w:rsidRPr="00CE6060">
        <w:rPr>
          <w:rFonts w:asciiTheme="minorHAnsi" w:hAnsiTheme="minorHAnsi" w:cstheme="minorHAnsi"/>
          <w:sz w:val="20"/>
        </w:rPr>
        <w:t xml:space="preserve"> Ak pri implementácii projektu napriek tomu dôjde k vzniku dodatočných výdavkov, tieto budú posudzované zo strany </w:t>
      </w:r>
      <w:r w:rsidR="005F0E51" w:rsidRPr="00CE6060">
        <w:rPr>
          <w:rFonts w:asciiTheme="minorHAnsi" w:hAnsiTheme="minorHAnsi" w:cstheme="minorHAnsi"/>
          <w:b/>
          <w:sz w:val="20"/>
        </w:rPr>
        <w:t>SO</w:t>
      </w:r>
      <w:r w:rsidR="00854159" w:rsidRPr="00CE6060">
        <w:rPr>
          <w:rFonts w:asciiTheme="minorHAnsi" w:hAnsiTheme="minorHAnsi" w:cstheme="minorHAnsi"/>
          <w:b/>
          <w:sz w:val="20"/>
        </w:rPr>
        <w:t xml:space="preserve"> </w:t>
      </w:r>
      <w:r w:rsidR="00854159" w:rsidRPr="00CE6060">
        <w:rPr>
          <w:rFonts w:asciiTheme="minorHAnsi" w:hAnsiTheme="minorHAnsi" w:cstheme="minorHAnsi"/>
          <w:sz w:val="20"/>
        </w:rPr>
        <w:t xml:space="preserve">za predpokladu, že nedôjde k prekročeniu sumy NFP uvedenej v rozhodnutí o schválení </w:t>
      </w:r>
      <w:proofErr w:type="spellStart"/>
      <w:r w:rsidR="00854159" w:rsidRPr="00CE6060">
        <w:rPr>
          <w:rFonts w:asciiTheme="minorHAnsi" w:hAnsiTheme="minorHAnsi" w:cstheme="minorHAnsi"/>
          <w:sz w:val="20"/>
        </w:rPr>
        <w:t>ŽoNFP</w:t>
      </w:r>
      <w:proofErr w:type="spellEnd"/>
      <w:r w:rsidR="00854159" w:rsidRPr="00CE6060">
        <w:rPr>
          <w:rFonts w:asciiTheme="minorHAnsi" w:hAnsiTheme="minorHAnsi" w:cstheme="minorHAnsi"/>
          <w:sz w:val="20"/>
        </w:rPr>
        <w:t xml:space="preserve">. Dodatočné výdavky nad rámec NFP v rozhodnutí budú považované za neoprávnené a SO ich nebude posudzovať. Prijímateľ je povinný výdavky nad sumu uvedenú v rozhodnutí o schválení </w:t>
      </w:r>
      <w:proofErr w:type="spellStart"/>
      <w:r w:rsidR="00854159" w:rsidRPr="00CE6060">
        <w:rPr>
          <w:rFonts w:asciiTheme="minorHAnsi" w:hAnsiTheme="minorHAnsi" w:cstheme="minorHAnsi"/>
          <w:sz w:val="20"/>
        </w:rPr>
        <w:t>ŽoNFP</w:t>
      </w:r>
      <w:proofErr w:type="spellEnd"/>
      <w:r w:rsidR="00854159" w:rsidRPr="00CE6060">
        <w:rPr>
          <w:rFonts w:asciiTheme="minorHAnsi" w:hAnsiTheme="minorHAnsi" w:cstheme="minorHAnsi"/>
          <w:sz w:val="20"/>
        </w:rPr>
        <w:t xml:space="preserve"> realizovať z</w:t>
      </w:r>
      <w:r w:rsidR="00854159" w:rsidRPr="009E1698">
        <w:rPr>
          <w:rFonts w:asciiTheme="minorHAnsi" w:hAnsiTheme="minorHAnsi" w:cstheme="minorHAnsi"/>
          <w:sz w:val="20"/>
        </w:rPr>
        <w:t xml:space="preserve"> vlastných zdrojov.</w:t>
      </w:r>
    </w:p>
    <w:p w14:paraId="27300F0A" w14:textId="447304AC" w:rsidR="00BA2A00" w:rsidRDefault="00455783" w:rsidP="00FC7E9F">
      <w:pPr>
        <w:pStyle w:val="Odsekzoznamu"/>
        <w:numPr>
          <w:ilvl w:val="0"/>
          <w:numId w:val="18"/>
        </w:numPr>
        <w:tabs>
          <w:tab w:val="left" w:pos="426"/>
        </w:tabs>
        <w:spacing w:line="276" w:lineRule="auto"/>
        <w:ind w:hanging="790"/>
        <w:jc w:val="both"/>
        <w:rPr>
          <w:rFonts w:ascii="Calibri" w:hAnsi="Calibri" w:cs="Calibri"/>
          <w:sz w:val="20"/>
        </w:rPr>
      </w:pPr>
      <w:r>
        <w:rPr>
          <w:rFonts w:ascii="Calibri" w:hAnsi="Calibri" w:cs="Calibri"/>
          <w:sz w:val="20"/>
        </w:rPr>
        <w:t xml:space="preserve">Zmeny projektu sa rozdeľujú nasledovne: </w:t>
      </w:r>
    </w:p>
    <w:p w14:paraId="0B8706D7" w14:textId="02BEF4B7" w:rsidR="00455783" w:rsidRDefault="008E3DDA" w:rsidP="00FC7E9F">
      <w:pPr>
        <w:pStyle w:val="Odsekzoznamu"/>
        <w:numPr>
          <w:ilvl w:val="0"/>
          <w:numId w:val="19"/>
        </w:numPr>
        <w:tabs>
          <w:tab w:val="left" w:pos="426"/>
        </w:tabs>
        <w:spacing w:line="276" w:lineRule="auto"/>
        <w:jc w:val="both"/>
        <w:rPr>
          <w:rFonts w:ascii="Calibri" w:hAnsi="Calibri" w:cs="Calibri"/>
          <w:sz w:val="20"/>
        </w:rPr>
      </w:pPr>
      <w:r w:rsidRPr="00854159">
        <w:rPr>
          <w:rFonts w:ascii="Calibri" w:hAnsi="Calibri" w:cs="Calibri"/>
          <w:b/>
          <w:sz w:val="20"/>
        </w:rPr>
        <w:t>plošná zmena</w:t>
      </w:r>
      <w:r>
        <w:rPr>
          <w:rFonts w:ascii="Calibri" w:hAnsi="Calibri" w:cs="Calibri"/>
          <w:sz w:val="20"/>
        </w:rPr>
        <w:t xml:space="preserve"> Zmluvy realizovaná z iniciatívy SO, </w:t>
      </w:r>
    </w:p>
    <w:p w14:paraId="5650C8D3" w14:textId="3F5755DC" w:rsidR="00455783" w:rsidRDefault="00455783" w:rsidP="00FC7E9F">
      <w:pPr>
        <w:pStyle w:val="Odsekzoznamu"/>
        <w:numPr>
          <w:ilvl w:val="0"/>
          <w:numId w:val="19"/>
        </w:numPr>
        <w:tabs>
          <w:tab w:val="left" w:pos="426"/>
        </w:tabs>
        <w:spacing w:line="276" w:lineRule="auto"/>
        <w:jc w:val="both"/>
        <w:rPr>
          <w:rFonts w:ascii="Calibri" w:hAnsi="Calibri" w:cs="Calibri"/>
          <w:sz w:val="20"/>
        </w:rPr>
      </w:pPr>
      <w:r w:rsidRPr="00854159">
        <w:rPr>
          <w:rFonts w:ascii="Calibri" w:hAnsi="Calibri" w:cs="Calibri"/>
          <w:b/>
          <w:sz w:val="20"/>
        </w:rPr>
        <w:t>technická zmena</w:t>
      </w:r>
      <w:r>
        <w:rPr>
          <w:rFonts w:ascii="Calibri" w:hAnsi="Calibri" w:cs="Calibri"/>
          <w:sz w:val="20"/>
        </w:rPr>
        <w:t xml:space="preserve"> Zmluvy</w:t>
      </w:r>
      <w:r w:rsidR="008E3DDA">
        <w:rPr>
          <w:rFonts w:ascii="Calibri" w:hAnsi="Calibri" w:cs="Calibri"/>
          <w:sz w:val="20"/>
        </w:rPr>
        <w:t xml:space="preserve"> realizovaná z iniciatívy SO</w:t>
      </w:r>
      <w:r>
        <w:rPr>
          <w:rFonts w:ascii="Calibri" w:hAnsi="Calibri" w:cs="Calibri"/>
          <w:sz w:val="20"/>
        </w:rPr>
        <w:t xml:space="preserve">, </w:t>
      </w:r>
    </w:p>
    <w:p w14:paraId="2BEC895A" w14:textId="42B9C0C0" w:rsidR="00455783" w:rsidRDefault="00455783" w:rsidP="00FC7E9F">
      <w:pPr>
        <w:pStyle w:val="Odsekzoznamu"/>
        <w:numPr>
          <w:ilvl w:val="0"/>
          <w:numId w:val="19"/>
        </w:numPr>
        <w:tabs>
          <w:tab w:val="left" w:pos="426"/>
        </w:tabs>
        <w:spacing w:line="276" w:lineRule="auto"/>
        <w:jc w:val="both"/>
        <w:rPr>
          <w:rFonts w:ascii="Calibri" w:hAnsi="Calibri" w:cs="Calibri"/>
          <w:sz w:val="20"/>
        </w:rPr>
      </w:pPr>
      <w:r w:rsidRPr="00854159">
        <w:rPr>
          <w:rFonts w:ascii="Calibri" w:hAnsi="Calibri" w:cs="Calibri"/>
          <w:b/>
          <w:sz w:val="20"/>
        </w:rPr>
        <w:t>formálna zmena</w:t>
      </w:r>
      <w:r>
        <w:rPr>
          <w:rFonts w:ascii="Calibri" w:hAnsi="Calibri" w:cs="Calibri"/>
          <w:sz w:val="20"/>
        </w:rPr>
        <w:t xml:space="preserve"> Zmluvy</w:t>
      </w:r>
      <w:r w:rsidR="008E3DDA">
        <w:rPr>
          <w:rFonts w:ascii="Calibri" w:hAnsi="Calibri" w:cs="Calibri"/>
          <w:sz w:val="20"/>
        </w:rPr>
        <w:t xml:space="preserve"> realizovaná z iniciatívy prijímateľa</w:t>
      </w:r>
      <w:r>
        <w:rPr>
          <w:rFonts w:ascii="Calibri" w:hAnsi="Calibri" w:cs="Calibri"/>
          <w:sz w:val="20"/>
        </w:rPr>
        <w:t>,</w:t>
      </w:r>
      <w:r w:rsidR="007E6C7E" w:rsidRPr="00E67458">
        <w:rPr>
          <w:rFonts w:ascii="Calibri" w:hAnsi="Calibri"/>
          <w:sz w:val="20"/>
          <w:vertAlign w:val="superscript"/>
        </w:rPr>
        <w:footnoteReference w:id="25"/>
      </w:r>
      <w:r w:rsidRPr="00E67458">
        <w:rPr>
          <w:rFonts w:ascii="Calibri" w:hAnsi="Calibri" w:cs="Calibri"/>
          <w:sz w:val="20"/>
          <w:vertAlign w:val="superscript"/>
        </w:rPr>
        <w:t xml:space="preserve"> </w:t>
      </w:r>
    </w:p>
    <w:p w14:paraId="654499C0" w14:textId="24457C7B" w:rsidR="00455783" w:rsidRDefault="00455783" w:rsidP="00FC7E9F">
      <w:pPr>
        <w:pStyle w:val="Odsekzoznamu"/>
        <w:numPr>
          <w:ilvl w:val="0"/>
          <w:numId w:val="19"/>
        </w:numPr>
        <w:tabs>
          <w:tab w:val="left" w:pos="426"/>
        </w:tabs>
        <w:spacing w:line="276" w:lineRule="auto"/>
        <w:jc w:val="both"/>
        <w:rPr>
          <w:rFonts w:ascii="Calibri" w:hAnsi="Calibri" w:cs="Calibri"/>
          <w:sz w:val="20"/>
        </w:rPr>
      </w:pPr>
      <w:r w:rsidRPr="00854159">
        <w:rPr>
          <w:rFonts w:ascii="Calibri" w:hAnsi="Calibri" w:cs="Calibri"/>
          <w:b/>
          <w:sz w:val="20"/>
        </w:rPr>
        <w:t>menej významná zmena</w:t>
      </w:r>
      <w:r>
        <w:rPr>
          <w:rFonts w:ascii="Calibri" w:hAnsi="Calibri" w:cs="Calibri"/>
          <w:sz w:val="20"/>
        </w:rPr>
        <w:t xml:space="preserve"> Zmluvy</w:t>
      </w:r>
      <w:r w:rsidR="008E3DDA">
        <w:rPr>
          <w:rFonts w:ascii="Calibri" w:hAnsi="Calibri" w:cs="Calibri"/>
          <w:sz w:val="20"/>
        </w:rPr>
        <w:t xml:space="preserve"> realizovaná z iniciatívy prijímateľa</w:t>
      </w:r>
      <w:r w:rsidR="007E6C7E" w:rsidRPr="00E67458">
        <w:rPr>
          <w:rFonts w:ascii="Calibri" w:hAnsi="Calibri"/>
          <w:sz w:val="22"/>
          <w:vertAlign w:val="superscript"/>
        </w:rPr>
        <w:footnoteReference w:id="26"/>
      </w:r>
      <w:ins w:id="140" w:author="KH" w:date="2025-11-17T09:40:00Z">
        <w:r w:rsidR="009D3BA1">
          <w:rPr>
            <w:rFonts w:ascii="Calibri" w:hAnsi="Calibri" w:cs="Calibri"/>
            <w:sz w:val="20"/>
          </w:rPr>
          <w:t xml:space="preserve"> ako aj zo strany SO</w:t>
        </w:r>
      </w:ins>
      <w:r w:rsidRPr="00E67458">
        <w:rPr>
          <w:rFonts w:ascii="Calibri" w:hAnsi="Calibri" w:cs="Calibri"/>
          <w:sz w:val="22"/>
        </w:rPr>
        <w:t xml:space="preserve">, </w:t>
      </w:r>
    </w:p>
    <w:p w14:paraId="3A76AC75" w14:textId="4292741C" w:rsidR="00455783" w:rsidRDefault="008E3DDA" w:rsidP="00FC7E9F">
      <w:pPr>
        <w:pStyle w:val="Odsekzoznamu"/>
        <w:numPr>
          <w:ilvl w:val="0"/>
          <w:numId w:val="19"/>
        </w:numPr>
        <w:tabs>
          <w:tab w:val="left" w:pos="426"/>
        </w:tabs>
        <w:spacing w:after="120" w:line="276" w:lineRule="auto"/>
        <w:jc w:val="both"/>
        <w:rPr>
          <w:rFonts w:ascii="Calibri" w:hAnsi="Calibri" w:cs="Calibri"/>
          <w:sz w:val="20"/>
        </w:rPr>
      </w:pPr>
      <w:r w:rsidRPr="00854159">
        <w:rPr>
          <w:rFonts w:ascii="Calibri" w:hAnsi="Calibri" w:cs="Calibri"/>
          <w:b/>
          <w:sz w:val="20"/>
        </w:rPr>
        <w:t>významnejšia zmena</w:t>
      </w:r>
      <w:r>
        <w:rPr>
          <w:rFonts w:ascii="Calibri" w:hAnsi="Calibri" w:cs="Calibri"/>
          <w:sz w:val="20"/>
        </w:rPr>
        <w:t xml:space="preserve"> Zmluvy realizovaná z iniciatívy prijímateľa</w:t>
      </w:r>
      <w:r w:rsidR="00BE143F" w:rsidRPr="00E67458">
        <w:rPr>
          <w:rFonts w:ascii="Calibri" w:hAnsi="Calibri"/>
          <w:sz w:val="20"/>
          <w:vertAlign w:val="superscript"/>
        </w:rPr>
        <w:footnoteReference w:id="27"/>
      </w:r>
      <w:r>
        <w:rPr>
          <w:rFonts w:ascii="Calibri" w:hAnsi="Calibri" w:cs="Calibri"/>
          <w:sz w:val="20"/>
        </w:rPr>
        <w:t>.</w:t>
      </w:r>
    </w:p>
    <w:p w14:paraId="02FCE3C9" w14:textId="3AF7013D" w:rsidR="00314DA3" w:rsidRDefault="00455783" w:rsidP="00FC7E9F">
      <w:pPr>
        <w:pStyle w:val="Odsekzoznamu"/>
        <w:numPr>
          <w:ilvl w:val="0"/>
          <w:numId w:val="18"/>
        </w:numPr>
        <w:tabs>
          <w:tab w:val="left" w:pos="426"/>
        </w:tabs>
        <w:spacing w:after="120" w:line="276" w:lineRule="auto"/>
        <w:ind w:left="426" w:hanging="426"/>
        <w:jc w:val="both"/>
        <w:rPr>
          <w:rFonts w:asciiTheme="minorHAnsi" w:hAnsiTheme="minorHAnsi" w:cstheme="minorHAnsi"/>
          <w:sz w:val="20"/>
        </w:rPr>
      </w:pPr>
      <w:r w:rsidRPr="00455783">
        <w:rPr>
          <w:rFonts w:ascii="Calibri" w:hAnsi="Calibri" w:cs="Calibri"/>
          <w:b/>
          <w:sz w:val="20"/>
        </w:rPr>
        <w:t xml:space="preserve">Plošná </w:t>
      </w:r>
      <w:r w:rsidRPr="00455783">
        <w:rPr>
          <w:rFonts w:asciiTheme="minorHAnsi" w:hAnsiTheme="minorHAnsi" w:cstheme="minorHAnsi"/>
          <w:b/>
          <w:sz w:val="20"/>
        </w:rPr>
        <w:t>zmena Zmluvy</w:t>
      </w:r>
      <w:r w:rsidRPr="00455783">
        <w:rPr>
          <w:rFonts w:asciiTheme="minorHAnsi" w:hAnsiTheme="minorHAnsi" w:cstheme="minorHAnsi"/>
          <w:sz w:val="20"/>
        </w:rPr>
        <w:t xml:space="preserve"> </w:t>
      </w:r>
      <w:r>
        <w:rPr>
          <w:rFonts w:asciiTheme="minorHAnsi" w:hAnsiTheme="minorHAnsi" w:cstheme="minorHAnsi"/>
          <w:sz w:val="20"/>
        </w:rPr>
        <w:t>(</w:t>
      </w:r>
      <w:r w:rsidRPr="00C47C90">
        <w:rPr>
          <w:rFonts w:asciiTheme="minorHAnsi" w:hAnsiTheme="minorHAnsi" w:cstheme="minorHAnsi"/>
          <w:b/>
          <w:sz w:val="20"/>
        </w:rPr>
        <w:t>Čl. 16 ods. 6 VZP</w:t>
      </w:r>
      <w:r>
        <w:rPr>
          <w:rFonts w:asciiTheme="minorHAnsi" w:hAnsiTheme="minorHAnsi" w:cstheme="minorHAnsi"/>
          <w:sz w:val="20"/>
        </w:rPr>
        <w:t xml:space="preserve">) </w:t>
      </w:r>
      <w:r w:rsidR="00471FA8" w:rsidRPr="00A81457">
        <w:rPr>
          <w:rFonts w:asciiTheme="minorHAnsi" w:hAnsiTheme="minorHAnsi" w:cstheme="minorHAnsi"/>
          <w:sz w:val="20"/>
          <w:u w:val="single"/>
        </w:rPr>
        <w:t xml:space="preserve">sa realizuje z iniciatívy SO </w:t>
      </w:r>
      <w:r w:rsidRPr="00A81457">
        <w:rPr>
          <w:rFonts w:asciiTheme="minorHAnsi" w:hAnsiTheme="minorHAnsi" w:cstheme="minorHAnsi"/>
          <w:sz w:val="20"/>
          <w:u w:val="single"/>
        </w:rPr>
        <w:t>ako právo jednostranne zmeniť Zmluvu</w:t>
      </w:r>
      <w:r w:rsidRPr="00455783">
        <w:rPr>
          <w:rFonts w:asciiTheme="minorHAnsi" w:hAnsiTheme="minorHAnsi" w:cstheme="minorHAnsi"/>
          <w:sz w:val="20"/>
        </w:rPr>
        <w:t xml:space="preserve"> (napr. kvôli zavedeniu opatrení vyplývajúcich z implementácie alebo zmenám v právnych predpisoch</w:t>
      </w:r>
      <w:r w:rsidR="00104C20">
        <w:rPr>
          <w:rFonts w:asciiTheme="minorHAnsi" w:hAnsiTheme="minorHAnsi" w:cstheme="minorHAnsi"/>
          <w:sz w:val="20"/>
        </w:rPr>
        <w:t xml:space="preserve">), </w:t>
      </w:r>
      <w:r w:rsidRPr="00455783">
        <w:rPr>
          <w:rFonts w:asciiTheme="minorHAnsi" w:hAnsiTheme="minorHAnsi" w:cstheme="minorHAnsi"/>
          <w:sz w:val="20"/>
        </w:rPr>
        <w:t xml:space="preserve">pričom touto zmenou nemožno meniť parametre projektu, ktoré sú definované v § 3 písm. c) </w:t>
      </w:r>
      <w:r w:rsidR="00172D8B" w:rsidRPr="003E428D">
        <w:rPr>
          <w:rFonts w:asciiTheme="minorHAnsi" w:hAnsiTheme="minorHAnsi" w:cstheme="minorHAnsi"/>
          <w:sz w:val="20"/>
          <w:szCs w:val="20"/>
        </w:rPr>
        <w:t>zákona o</w:t>
      </w:r>
      <w:r w:rsidR="005F1AC2">
        <w:rPr>
          <w:rFonts w:asciiTheme="minorHAnsi" w:hAnsiTheme="minorHAnsi" w:cstheme="minorHAnsi"/>
          <w:sz w:val="20"/>
          <w:szCs w:val="20"/>
        </w:rPr>
        <w:t> </w:t>
      </w:r>
      <w:r w:rsidR="00172D8B">
        <w:rPr>
          <w:rFonts w:asciiTheme="minorHAnsi" w:hAnsiTheme="minorHAnsi" w:cstheme="minorHAnsi"/>
          <w:sz w:val="20"/>
          <w:szCs w:val="20"/>
        </w:rPr>
        <w:t>pr</w:t>
      </w:r>
      <w:r w:rsidR="005F1AC2">
        <w:rPr>
          <w:rFonts w:asciiTheme="minorHAnsi" w:hAnsiTheme="minorHAnsi" w:cstheme="minorHAnsi"/>
          <w:sz w:val="20"/>
          <w:szCs w:val="20"/>
        </w:rPr>
        <w:t>íspevkoch z</w:t>
      </w:r>
      <w:r w:rsidR="00172D8B">
        <w:rPr>
          <w:rFonts w:asciiTheme="minorHAnsi" w:hAnsiTheme="minorHAnsi" w:cstheme="minorHAnsi"/>
          <w:sz w:val="20"/>
          <w:szCs w:val="20"/>
        </w:rPr>
        <w:t> fondov</w:t>
      </w:r>
      <w:r w:rsidRPr="00455783">
        <w:rPr>
          <w:rFonts w:asciiTheme="minorHAnsi" w:hAnsiTheme="minorHAnsi" w:cstheme="minorHAnsi"/>
          <w:sz w:val="20"/>
        </w:rPr>
        <w:t xml:space="preserve"> alebo rozsah oprávnenosti určený podmienkami poskytnutia príspevku podľa príslušnej výzvy. Plošná zmena sa týka vš</w:t>
      </w:r>
      <w:r>
        <w:rPr>
          <w:rFonts w:asciiTheme="minorHAnsi" w:hAnsiTheme="minorHAnsi" w:cstheme="minorHAnsi"/>
          <w:sz w:val="20"/>
        </w:rPr>
        <w:t xml:space="preserve">etkých prijímateľov, </w:t>
      </w:r>
      <w:r w:rsidRPr="00455783">
        <w:rPr>
          <w:rFonts w:asciiTheme="minorHAnsi" w:hAnsiTheme="minorHAnsi" w:cstheme="minorHAnsi"/>
          <w:sz w:val="20"/>
        </w:rPr>
        <w:t xml:space="preserve">resp. všetkých kategórií prijímateľov, ktoré sú </w:t>
      </w:r>
      <w:r w:rsidRPr="00455783">
        <w:rPr>
          <w:rFonts w:asciiTheme="minorHAnsi" w:hAnsiTheme="minorHAnsi" w:cstheme="minorHAnsi"/>
          <w:sz w:val="20"/>
        </w:rPr>
        <w:lastRenderedPageBreak/>
        <w:t xml:space="preserve">zmenou ovplyvnené. </w:t>
      </w:r>
      <w:r w:rsidRPr="00104C20">
        <w:rPr>
          <w:rFonts w:asciiTheme="minorHAnsi" w:hAnsiTheme="minorHAnsi" w:cstheme="minorHAnsi"/>
          <w:b/>
          <w:sz w:val="20"/>
        </w:rPr>
        <w:t>V prípade plošnej zmeny sa dodatok k Zmluve nevyhotovuje</w:t>
      </w:r>
      <w:r w:rsidRPr="00455783">
        <w:rPr>
          <w:rFonts w:asciiTheme="minorHAnsi" w:hAnsiTheme="minorHAnsi" w:cstheme="minorHAnsi"/>
          <w:sz w:val="20"/>
        </w:rPr>
        <w:t>.</w:t>
      </w:r>
      <w:r w:rsidR="00104C20" w:rsidRPr="001F35A2">
        <w:rPr>
          <w:rFonts w:asciiTheme="minorHAnsi" w:hAnsiTheme="minorHAnsi"/>
          <w:sz w:val="20"/>
          <w:vertAlign w:val="superscript"/>
        </w:rPr>
        <w:footnoteReference w:id="28"/>
      </w:r>
      <w:r w:rsidR="00104C20">
        <w:rPr>
          <w:rFonts w:asciiTheme="minorHAnsi" w:hAnsiTheme="minorHAnsi" w:cstheme="minorHAnsi"/>
          <w:sz w:val="20"/>
        </w:rPr>
        <w:t xml:space="preserve"> SO informuje p</w:t>
      </w:r>
      <w:r w:rsidR="00104C20" w:rsidRPr="00104C20">
        <w:rPr>
          <w:rFonts w:asciiTheme="minorHAnsi" w:hAnsiTheme="minorHAnsi" w:cstheme="minorHAnsi"/>
          <w:sz w:val="20"/>
        </w:rPr>
        <w:t xml:space="preserve">rijímateľa o obsahu zmeny Zmluvy prostredníctvom </w:t>
      </w:r>
      <w:r w:rsidR="00314DA3">
        <w:rPr>
          <w:rFonts w:asciiTheme="minorHAnsi" w:hAnsiTheme="minorHAnsi" w:cstheme="minorHAnsi"/>
          <w:sz w:val="20"/>
        </w:rPr>
        <w:t xml:space="preserve">zverejnenia dokumentu v </w:t>
      </w:r>
      <w:r w:rsidR="00104C20" w:rsidRPr="00104C20">
        <w:rPr>
          <w:rFonts w:asciiTheme="minorHAnsi" w:hAnsiTheme="minorHAnsi" w:cstheme="minorHAnsi"/>
          <w:sz w:val="20"/>
        </w:rPr>
        <w:t>ITMS</w:t>
      </w:r>
      <w:r w:rsidR="00C525EB">
        <w:rPr>
          <w:rFonts w:asciiTheme="minorHAnsi" w:hAnsiTheme="minorHAnsi" w:cstheme="minorHAnsi"/>
          <w:sz w:val="20"/>
        </w:rPr>
        <w:t>21+</w:t>
      </w:r>
      <w:r w:rsidR="00104C20" w:rsidRPr="00104C20">
        <w:rPr>
          <w:rFonts w:asciiTheme="minorHAnsi" w:hAnsiTheme="minorHAnsi" w:cstheme="minorHAnsi"/>
          <w:sz w:val="20"/>
        </w:rPr>
        <w:t xml:space="preserve"> </w:t>
      </w:r>
      <w:r w:rsidR="00314DA3">
        <w:rPr>
          <w:rFonts w:asciiTheme="minorHAnsi" w:hAnsiTheme="minorHAnsi" w:cstheme="minorHAnsi"/>
          <w:sz w:val="20"/>
        </w:rPr>
        <w:t>(</w:t>
      </w:r>
      <w:proofErr w:type="spellStart"/>
      <w:r w:rsidR="00314DA3">
        <w:rPr>
          <w:rFonts w:asciiTheme="minorHAnsi" w:hAnsiTheme="minorHAnsi" w:cstheme="minorHAnsi"/>
          <w:sz w:val="20"/>
        </w:rPr>
        <w:t>prelinkom</w:t>
      </w:r>
      <w:proofErr w:type="spellEnd"/>
      <w:r w:rsidR="00314DA3">
        <w:rPr>
          <w:rFonts w:asciiTheme="minorHAnsi" w:hAnsiTheme="minorHAnsi" w:cstheme="minorHAnsi"/>
          <w:sz w:val="20"/>
        </w:rPr>
        <w:t xml:space="preserve"> na CRZ) </w:t>
      </w:r>
      <w:r w:rsidR="00104C20" w:rsidRPr="00104C20">
        <w:rPr>
          <w:rFonts w:asciiTheme="minorHAnsi" w:hAnsiTheme="minorHAnsi" w:cstheme="minorHAnsi"/>
          <w:sz w:val="20"/>
        </w:rPr>
        <w:t xml:space="preserve">najneskôr v kalendárny deň zverejnenia takejto zmeny. </w:t>
      </w:r>
      <w:r w:rsidR="00314DA3">
        <w:rPr>
          <w:rFonts w:asciiTheme="minorHAnsi" w:hAnsiTheme="minorHAnsi" w:cstheme="minorHAnsi"/>
          <w:sz w:val="20"/>
        </w:rPr>
        <w:t>Zmena nadobúda účinnosť nasledujúci deň po zverejnení zmien v ITMS21+</w:t>
      </w:r>
      <w:r w:rsidR="0098677B">
        <w:rPr>
          <w:rFonts w:asciiTheme="minorHAnsi" w:hAnsiTheme="minorHAnsi" w:cstheme="minorHAnsi"/>
          <w:sz w:val="20"/>
        </w:rPr>
        <w:t>, ak v zmene Zmluvy nie je uvedený neskorší dátum účinnosti</w:t>
      </w:r>
      <w:r w:rsidR="00314DA3">
        <w:rPr>
          <w:rFonts w:asciiTheme="minorHAnsi" w:hAnsiTheme="minorHAnsi" w:cstheme="minorHAnsi"/>
          <w:sz w:val="20"/>
        </w:rPr>
        <w:t xml:space="preserve">. </w:t>
      </w:r>
      <w:r w:rsidR="00854159" w:rsidRPr="00854159">
        <w:rPr>
          <w:rFonts w:asciiTheme="minorHAnsi" w:hAnsiTheme="minorHAnsi" w:cstheme="minorHAnsi"/>
          <w:sz w:val="20"/>
        </w:rPr>
        <w:t xml:space="preserve">Ak prijímateľ so zmenou </w:t>
      </w:r>
      <w:r w:rsidR="00854159">
        <w:rPr>
          <w:rFonts w:asciiTheme="minorHAnsi" w:hAnsiTheme="minorHAnsi" w:cstheme="minorHAnsi"/>
          <w:sz w:val="20"/>
        </w:rPr>
        <w:t>Zmluvy</w:t>
      </w:r>
      <w:r w:rsidR="00854159" w:rsidRPr="00854159">
        <w:rPr>
          <w:rFonts w:asciiTheme="minorHAnsi" w:hAnsiTheme="minorHAnsi" w:cstheme="minorHAnsi"/>
          <w:sz w:val="20"/>
        </w:rPr>
        <w:t xml:space="preserve"> vykonanou prostredníctvom plošnej zmeny nesúhlasí, je oprávnený odstúpiť </w:t>
      </w:r>
      <w:r w:rsidR="00854159">
        <w:rPr>
          <w:rFonts w:asciiTheme="minorHAnsi" w:hAnsiTheme="minorHAnsi" w:cstheme="minorHAnsi"/>
          <w:sz w:val="20"/>
        </w:rPr>
        <w:t>od Zmluvy</w:t>
      </w:r>
      <w:r w:rsidR="00854159" w:rsidRPr="00854159">
        <w:rPr>
          <w:rFonts w:asciiTheme="minorHAnsi" w:hAnsiTheme="minorHAnsi" w:cstheme="minorHAnsi"/>
          <w:sz w:val="20"/>
        </w:rPr>
        <w:t xml:space="preserve"> do </w:t>
      </w:r>
      <w:r w:rsidR="00854159" w:rsidRPr="00854159">
        <w:rPr>
          <w:rFonts w:asciiTheme="minorHAnsi" w:hAnsiTheme="minorHAnsi" w:cstheme="minorHAnsi"/>
          <w:b/>
          <w:sz w:val="20"/>
        </w:rPr>
        <w:t>20</w:t>
      </w:r>
      <w:r w:rsidR="00854159">
        <w:rPr>
          <w:rFonts w:asciiTheme="minorHAnsi" w:hAnsiTheme="minorHAnsi" w:cstheme="minorHAnsi"/>
          <w:b/>
          <w:sz w:val="20"/>
        </w:rPr>
        <w:t xml:space="preserve"> (dvadsiatich)</w:t>
      </w:r>
      <w:r w:rsidR="00854159" w:rsidRPr="00854159">
        <w:rPr>
          <w:rFonts w:asciiTheme="minorHAnsi" w:hAnsiTheme="minorHAnsi" w:cstheme="minorHAnsi"/>
          <w:b/>
          <w:sz w:val="20"/>
        </w:rPr>
        <w:t xml:space="preserve"> dní </w:t>
      </w:r>
      <w:r w:rsidR="00854159" w:rsidRPr="00854159">
        <w:rPr>
          <w:rFonts w:asciiTheme="minorHAnsi" w:hAnsiTheme="minorHAnsi" w:cstheme="minorHAnsi"/>
          <w:sz w:val="20"/>
        </w:rPr>
        <w:t xml:space="preserve">odkedy sa dozvedel o zmene </w:t>
      </w:r>
      <w:r w:rsidR="00854159">
        <w:rPr>
          <w:rFonts w:asciiTheme="minorHAnsi" w:hAnsiTheme="minorHAnsi" w:cstheme="minorHAnsi"/>
          <w:sz w:val="20"/>
        </w:rPr>
        <w:t>Zmluvy</w:t>
      </w:r>
      <w:r w:rsidR="00854159" w:rsidRPr="00854159">
        <w:rPr>
          <w:rFonts w:asciiTheme="minorHAnsi" w:hAnsiTheme="minorHAnsi" w:cstheme="minorHAnsi"/>
          <w:sz w:val="20"/>
        </w:rPr>
        <w:t>.</w:t>
      </w:r>
    </w:p>
    <w:p w14:paraId="4998CDBB" w14:textId="2373D6F3" w:rsidR="00B77EA3" w:rsidRPr="00C525EB" w:rsidRDefault="00455783" w:rsidP="00FC7E9F">
      <w:pPr>
        <w:pStyle w:val="Odsekzoznamu"/>
        <w:numPr>
          <w:ilvl w:val="0"/>
          <w:numId w:val="18"/>
        </w:numPr>
        <w:tabs>
          <w:tab w:val="left" w:pos="426"/>
        </w:tabs>
        <w:spacing w:before="120" w:after="120" w:line="276" w:lineRule="auto"/>
        <w:ind w:left="425" w:hanging="425"/>
        <w:jc w:val="both"/>
      </w:pPr>
      <w:r w:rsidRPr="00C525EB">
        <w:rPr>
          <w:rFonts w:asciiTheme="minorHAnsi" w:hAnsiTheme="minorHAnsi" w:cstheme="minorHAnsi"/>
          <w:b/>
          <w:sz w:val="20"/>
        </w:rPr>
        <w:t>Technická zmena Zmluvy</w:t>
      </w:r>
      <w:r w:rsidR="00854159" w:rsidRPr="0098677B">
        <w:rPr>
          <w:rFonts w:asciiTheme="minorHAnsi" w:hAnsiTheme="minorHAnsi"/>
          <w:b/>
          <w:sz w:val="20"/>
          <w:vertAlign w:val="superscript"/>
        </w:rPr>
        <w:footnoteReference w:id="29"/>
      </w:r>
      <w:r w:rsidRPr="0098677B">
        <w:rPr>
          <w:rFonts w:asciiTheme="minorHAnsi" w:hAnsiTheme="minorHAnsi" w:cstheme="minorHAnsi"/>
          <w:b/>
          <w:sz w:val="20"/>
          <w:vertAlign w:val="superscript"/>
        </w:rPr>
        <w:t xml:space="preserve"> </w:t>
      </w:r>
      <w:r w:rsidRPr="00C525EB">
        <w:rPr>
          <w:rFonts w:asciiTheme="minorHAnsi" w:hAnsiTheme="minorHAnsi" w:cstheme="minorHAnsi"/>
          <w:sz w:val="20"/>
        </w:rPr>
        <w:t>(</w:t>
      </w:r>
      <w:r w:rsidRPr="00C525EB">
        <w:rPr>
          <w:rFonts w:asciiTheme="minorHAnsi" w:hAnsiTheme="minorHAnsi" w:cstheme="minorHAnsi"/>
          <w:b/>
          <w:sz w:val="20"/>
        </w:rPr>
        <w:t>Čl</w:t>
      </w:r>
      <w:r w:rsidR="006130D2" w:rsidRPr="00C525EB">
        <w:rPr>
          <w:rFonts w:asciiTheme="minorHAnsi" w:hAnsiTheme="minorHAnsi" w:cstheme="minorHAnsi"/>
          <w:b/>
          <w:sz w:val="20"/>
        </w:rPr>
        <w:t>. 16 ods. 7 VZP</w:t>
      </w:r>
      <w:r w:rsidR="006130D2" w:rsidRPr="00C525EB">
        <w:rPr>
          <w:rFonts w:asciiTheme="minorHAnsi" w:hAnsiTheme="minorHAnsi" w:cstheme="minorHAnsi"/>
          <w:sz w:val="20"/>
        </w:rPr>
        <w:t>, § 22 ods. 7 zákona o príspevkoch z fondov)</w:t>
      </w:r>
      <w:r w:rsidRPr="00C525EB">
        <w:rPr>
          <w:rFonts w:asciiTheme="minorHAnsi" w:hAnsiTheme="minorHAnsi" w:cstheme="minorHAnsi"/>
          <w:sz w:val="20"/>
        </w:rPr>
        <w:t xml:space="preserve"> </w:t>
      </w:r>
      <w:r w:rsidRPr="00164853">
        <w:rPr>
          <w:rFonts w:asciiTheme="minorHAnsi" w:hAnsiTheme="minorHAnsi" w:cstheme="minorHAnsi"/>
          <w:sz w:val="20"/>
        </w:rPr>
        <w:t>sa realizuje z iniciatívy SO automaticky, pričom k tejto zmene dochádza v dôsledku kontroly VO/O</w:t>
      </w:r>
      <w:r w:rsidR="00C525EB" w:rsidRPr="00164853">
        <w:rPr>
          <w:rFonts w:asciiTheme="minorHAnsi" w:hAnsiTheme="minorHAnsi" w:cstheme="minorHAnsi"/>
          <w:sz w:val="20"/>
        </w:rPr>
        <w:t xml:space="preserve"> (postupu podľa zákona o VO)</w:t>
      </w:r>
      <w:r w:rsidRPr="00164853">
        <w:rPr>
          <w:rFonts w:asciiTheme="minorHAnsi" w:hAnsiTheme="minorHAnsi" w:cstheme="minorHAnsi"/>
          <w:sz w:val="20"/>
        </w:rPr>
        <w:t>, ktorej výsledkom bolo zistenie SO majúce vplyv na zmenu obsahu Zmluvy</w:t>
      </w:r>
      <w:r w:rsidR="00C525EB" w:rsidRPr="00164853">
        <w:rPr>
          <w:rFonts w:asciiTheme="minorHAnsi" w:hAnsiTheme="minorHAnsi" w:cstheme="minorHAnsi"/>
          <w:sz w:val="20"/>
        </w:rPr>
        <w:t xml:space="preserve"> a/alebo </w:t>
      </w:r>
      <w:r w:rsidR="007E6C7E" w:rsidRPr="00164853">
        <w:rPr>
          <w:rFonts w:asciiTheme="minorHAnsi" w:hAnsiTheme="minorHAnsi" w:cstheme="minorHAnsi"/>
          <w:sz w:val="20"/>
        </w:rPr>
        <w:t xml:space="preserve">postupu podľa </w:t>
      </w:r>
      <w:r w:rsidR="00C525EB" w:rsidRPr="00164853">
        <w:rPr>
          <w:rFonts w:asciiTheme="minorHAnsi" w:hAnsiTheme="minorHAnsi" w:cstheme="minorHAnsi"/>
          <w:sz w:val="20"/>
        </w:rPr>
        <w:t>zákona o finančnej kontrole a audite v rámci Projektu</w:t>
      </w:r>
      <w:r w:rsidRPr="00164853">
        <w:rPr>
          <w:rFonts w:asciiTheme="minorHAnsi" w:hAnsiTheme="minorHAnsi" w:cstheme="minorHAnsi"/>
          <w:sz w:val="20"/>
        </w:rPr>
        <w:t>. SO informuje prijímateľa o tejto zmene formou oznámenia</w:t>
      </w:r>
      <w:r w:rsidR="00854159" w:rsidRPr="00164853">
        <w:rPr>
          <w:rFonts w:asciiTheme="minorHAnsi" w:hAnsiTheme="minorHAnsi" w:cstheme="minorHAnsi"/>
          <w:sz w:val="20"/>
        </w:rPr>
        <w:t xml:space="preserve">, ktoré špecifikuje konkrétny rozsah vykonaných zmien, vrátane identifikácie časti Zmluvy, ktorá sa mení. </w:t>
      </w:r>
      <w:r w:rsidR="00C525EB" w:rsidRPr="00164853">
        <w:rPr>
          <w:rFonts w:asciiTheme="minorHAnsi" w:hAnsiTheme="minorHAnsi" w:cstheme="minorHAnsi"/>
          <w:sz w:val="20"/>
        </w:rPr>
        <w:t>Takto vykonaná zmena sa označuje ako „</w:t>
      </w:r>
      <w:r w:rsidR="00C525EB" w:rsidRPr="00164853">
        <w:rPr>
          <w:rFonts w:asciiTheme="minorHAnsi" w:hAnsiTheme="minorHAnsi" w:cstheme="minorHAnsi"/>
          <w:i/>
          <w:sz w:val="20"/>
        </w:rPr>
        <w:t>Zmena Zmluvy o poskytnutí NFP vykonaná podľa výsledku postupu podľa osobitného predpisu podľa § 22 ods. 7 zák. č. 121/2022 Z. z</w:t>
      </w:r>
      <w:r w:rsidR="00C525EB" w:rsidRPr="00164853">
        <w:rPr>
          <w:rFonts w:asciiTheme="minorHAnsi" w:hAnsiTheme="minorHAnsi" w:cstheme="minorHAnsi"/>
          <w:sz w:val="20"/>
        </w:rPr>
        <w:t>.“ s uvedením dátumu odoslania oznámenia zo strany SO.</w:t>
      </w:r>
      <w:r w:rsidR="00C525EB" w:rsidRPr="00C525EB">
        <w:rPr>
          <w:sz w:val="22"/>
          <w:szCs w:val="22"/>
          <w:lang w:eastAsia="x-none"/>
        </w:rPr>
        <w:t xml:space="preserve"> </w:t>
      </w:r>
      <w:r w:rsidRPr="00C525EB">
        <w:rPr>
          <w:rFonts w:asciiTheme="minorHAnsi" w:hAnsiTheme="minorHAnsi" w:cstheme="minorHAnsi"/>
          <w:b/>
          <w:sz w:val="20"/>
        </w:rPr>
        <w:t>V prípade technickej zmeny sa dodatok k Zmluve nevyhotovuje</w:t>
      </w:r>
      <w:r w:rsidR="00854159" w:rsidRPr="00C525EB">
        <w:rPr>
          <w:rFonts w:asciiTheme="minorHAnsi" w:hAnsiTheme="minorHAnsi" w:cstheme="minorHAnsi"/>
          <w:b/>
          <w:sz w:val="20"/>
        </w:rPr>
        <w:t xml:space="preserve"> a zmena nadobúda účinnosť odoslaním oznámenia SO prijímateľovi prostredníctvom ITMS</w:t>
      </w:r>
      <w:r w:rsidR="00CD2B16">
        <w:rPr>
          <w:rFonts w:asciiTheme="minorHAnsi" w:hAnsiTheme="minorHAnsi" w:cstheme="minorHAnsi"/>
          <w:b/>
          <w:sz w:val="20"/>
        </w:rPr>
        <w:t>21+</w:t>
      </w:r>
      <w:r w:rsidR="00854159" w:rsidRPr="00C525EB">
        <w:t xml:space="preserve"> </w:t>
      </w:r>
      <w:r w:rsidR="00854159" w:rsidRPr="00C525EB">
        <w:rPr>
          <w:rFonts w:asciiTheme="minorHAnsi" w:hAnsiTheme="minorHAnsi" w:cstheme="minorHAnsi"/>
          <w:sz w:val="20"/>
        </w:rPr>
        <w:t>alebo neskorší deň, ak to vyplýva z obsahu zmeny.</w:t>
      </w:r>
      <w:r w:rsidR="00C525EB">
        <w:rPr>
          <w:rFonts w:asciiTheme="minorHAnsi" w:hAnsiTheme="minorHAnsi" w:cstheme="minorHAnsi"/>
          <w:sz w:val="20"/>
        </w:rPr>
        <w:t xml:space="preserve"> </w:t>
      </w:r>
      <w:r w:rsidR="00C525EB" w:rsidRPr="00164853">
        <w:rPr>
          <w:rFonts w:asciiTheme="minorHAnsi" w:hAnsiTheme="minorHAnsi" w:cstheme="minorHAnsi"/>
          <w:sz w:val="20"/>
        </w:rPr>
        <w:t>SO je povinný takúto zmenu zverejniť v ITMS21+.</w:t>
      </w:r>
    </w:p>
    <w:p w14:paraId="5D1CBE13" w14:textId="6017386C" w:rsidR="00B77EA3" w:rsidRPr="00B77EA3" w:rsidRDefault="00B77EA3" w:rsidP="002F6A4D">
      <w:pPr>
        <w:pStyle w:val="Odsekzoznamu"/>
        <w:spacing w:after="120" w:line="276" w:lineRule="auto"/>
        <w:ind w:left="426"/>
        <w:jc w:val="both"/>
        <w:rPr>
          <w:rFonts w:asciiTheme="minorHAnsi" w:hAnsiTheme="minorHAnsi" w:cstheme="minorHAnsi"/>
          <w:b/>
          <w:i/>
          <w:sz w:val="20"/>
        </w:rPr>
      </w:pPr>
      <w:r w:rsidRPr="00B77EA3">
        <w:rPr>
          <w:rFonts w:asciiTheme="minorHAnsi" w:hAnsiTheme="minorHAnsi" w:cstheme="minorHAnsi"/>
          <w:b/>
          <w:i/>
          <w:sz w:val="20"/>
        </w:rPr>
        <w:t>Osobitnou technickou zmenou je úprava rozpočtu na základe výsledkov VO/O.</w:t>
      </w:r>
    </w:p>
    <w:p w14:paraId="185734D0" w14:textId="4B24772C" w:rsidR="00B77EA3" w:rsidRPr="00B77EA3" w:rsidRDefault="00B77EA3" w:rsidP="002F6A4D">
      <w:pPr>
        <w:pStyle w:val="Odsekzoznamu"/>
        <w:spacing w:after="120" w:line="276" w:lineRule="auto"/>
        <w:ind w:left="426"/>
        <w:jc w:val="both"/>
        <w:rPr>
          <w:rFonts w:asciiTheme="minorHAnsi" w:hAnsiTheme="minorHAnsi" w:cstheme="minorHAnsi"/>
          <w:sz w:val="20"/>
        </w:rPr>
      </w:pPr>
      <w:r w:rsidRPr="00B77EA3">
        <w:rPr>
          <w:rFonts w:asciiTheme="minorHAnsi" w:hAnsiTheme="minorHAnsi" w:cstheme="minorHAnsi"/>
          <w:sz w:val="20"/>
        </w:rPr>
        <w:t>Zmeny v jednotlivých položkách rozpočtu projektu a/alebo ich bližšia špecifikácia (pričom v</w:t>
      </w:r>
      <w:r>
        <w:rPr>
          <w:rFonts w:asciiTheme="minorHAnsi" w:hAnsiTheme="minorHAnsi" w:cstheme="minorHAnsi"/>
          <w:sz w:val="20"/>
        </w:rPr>
        <w:t> </w:t>
      </w:r>
      <w:r w:rsidRPr="00B77EA3">
        <w:rPr>
          <w:rFonts w:asciiTheme="minorHAnsi" w:hAnsiTheme="minorHAnsi" w:cstheme="minorHAnsi"/>
          <w:sz w:val="20"/>
        </w:rPr>
        <w:t>tomto</w:t>
      </w:r>
      <w:r>
        <w:rPr>
          <w:rFonts w:asciiTheme="minorHAnsi" w:hAnsiTheme="minorHAnsi" w:cstheme="minorHAnsi"/>
          <w:sz w:val="20"/>
        </w:rPr>
        <w:t xml:space="preserve"> </w:t>
      </w:r>
      <w:r w:rsidRPr="00B77EA3">
        <w:rPr>
          <w:rFonts w:asciiTheme="minorHAnsi" w:hAnsiTheme="minorHAnsi" w:cstheme="minorHAnsi"/>
          <w:sz w:val="20"/>
        </w:rPr>
        <w:t>prípade nejde o zmenu technických parametrov, t.</w:t>
      </w:r>
      <w:r w:rsidR="00174FC2">
        <w:rPr>
          <w:rFonts w:asciiTheme="minorHAnsi" w:hAnsiTheme="minorHAnsi" w:cstheme="minorHAnsi"/>
          <w:sz w:val="20"/>
        </w:rPr>
        <w:t xml:space="preserve"> </w:t>
      </w:r>
      <w:r w:rsidRPr="00B77EA3">
        <w:rPr>
          <w:rFonts w:asciiTheme="minorHAnsi" w:hAnsiTheme="minorHAnsi" w:cstheme="minorHAnsi"/>
          <w:sz w:val="20"/>
        </w:rPr>
        <w:t>j. o zmenu technickej špecifikácie), vrátane tých</w:t>
      </w:r>
      <w:r>
        <w:rPr>
          <w:rFonts w:asciiTheme="minorHAnsi" w:hAnsiTheme="minorHAnsi" w:cstheme="minorHAnsi"/>
          <w:sz w:val="20"/>
        </w:rPr>
        <w:t xml:space="preserve"> </w:t>
      </w:r>
      <w:r w:rsidRPr="00B77EA3">
        <w:rPr>
          <w:rFonts w:asciiTheme="minorHAnsi" w:hAnsiTheme="minorHAnsi" w:cstheme="minorHAnsi"/>
          <w:sz w:val="20"/>
        </w:rPr>
        <w:t xml:space="preserve">zmien, ktoré súvisia s potvrdenou ex </w:t>
      </w:r>
      <w:proofErr w:type="spellStart"/>
      <w:r w:rsidRPr="00B77EA3">
        <w:rPr>
          <w:rFonts w:asciiTheme="minorHAnsi" w:hAnsiTheme="minorHAnsi" w:cstheme="minorHAnsi"/>
          <w:sz w:val="20"/>
        </w:rPr>
        <w:t>ante</w:t>
      </w:r>
      <w:proofErr w:type="spellEnd"/>
      <w:r w:rsidRPr="00B77EA3">
        <w:rPr>
          <w:rFonts w:asciiTheme="minorHAnsi" w:hAnsiTheme="minorHAnsi" w:cstheme="minorHAnsi"/>
          <w:sz w:val="20"/>
        </w:rPr>
        <w:t xml:space="preserve"> finančnou opravou, a to podľa výsledkov kontroly VO/O</w:t>
      </w:r>
      <w:r>
        <w:rPr>
          <w:rFonts w:asciiTheme="minorHAnsi" w:hAnsiTheme="minorHAnsi" w:cstheme="minorHAnsi"/>
          <w:sz w:val="20"/>
        </w:rPr>
        <w:t xml:space="preserve"> </w:t>
      </w:r>
      <w:r w:rsidR="00C47C90">
        <w:rPr>
          <w:rFonts w:asciiTheme="minorHAnsi" w:hAnsiTheme="minorHAnsi" w:cstheme="minorHAnsi"/>
          <w:sz w:val="20"/>
        </w:rPr>
        <w:t>vyjadrených v správe/č</w:t>
      </w:r>
      <w:r w:rsidRPr="00B77EA3">
        <w:rPr>
          <w:rFonts w:asciiTheme="minorHAnsi" w:hAnsiTheme="minorHAnsi" w:cstheme="minorHAnsi"/>
          <w:sz w:val="20"/>
        </w:rPr>
        <w:t>iast</w:t>
      </w:r>
      <w:r>
        <w:rPr>
          <w:rFonts w:asciiTheme="minorHAnsi" w:hAnsiTheme="minorHAnsi" w:cstheme="minorHAnsi"/>
          <w:sz w:val="20"/>
        </w:rPr>
        <w:t>kovej správe z kontroly VO/O, SO</w:t>
      </w:r>
      <w:r w:rsidRPr="00B77EA3">
        <w:rPr>
          <w:rFonts w:asciiTheme="minorHAnsi" w:hAnsiTheme="minorHAnsi" w:cstheme="minorHAnsi"/>
          <w:sz w:val="20"/>
        </w:rPr>
        <w:t xml:space="preserve"> zapracuje do elektronickej</w:t>
      </w:r>
      <w:r>
        <w:rPr>
          <w:rFonts w:asciiTheme="minorHAnsi" w:hAnsiTheme="minorHAnsi" w:cstheme="minorHAnsi"/>
          <w:sz w:val="20"/>
        </w:rPr>
        <w:t xml:space="preserve"> </w:t>
      </w:r>
      <w:r w:rsidRPr="00B77EA3">
        <w:rPr>
          <w:rFonts w:asciiTheme="minorHAnsi" w:hAnsiTheme="minorHAnsi" w:cstheme="minorHAnsi"/>
          <w:sz w:val="20"/>
        </w:rPr>
        <w:t>verzie rozpočtu projektu (spolu so súvzťažne upravenou výškou výdavkov</w:t>
      </w:r>
      <w:r w:rsidR="007C0467">
        <w:rPr>
          <w:rFonts w:asciiTheme="minorHAnsi" w:hAnsiTheme="minorHAnsi" w:cstheme="minorHAnsi"/>
          <w:sz w:val="20"/>
        </w:rPr>
        <w:t xml:space="preserve"> vrátane zmien, ktoré súvisia s ex </w:t>
      </w:r>
      <w:proofErr w:type="spellStart"/>
      <w:r w:rsidR="007C0467">
        <w:rPr>
          <w:rFonts w:asciiTheme="minorHAnsi" w:hAnsiTheme="minorHAnsi" w:cstheme="minorHAnsi"/>
          <w:sz w:val="20"/>
        </w:rPr>
        <w:t>ante</w:t>
      </w:r>
      <w:proofErr w:type="spellEnd"/>
      <w:r w:rsidR="007C0467">
        <w:rPr>
          <w:rFonts w:asciiTheme="minorHAnsi" w:hAnsiTheme="minorHAnsi" w:cstheme="minorHAnsi"/>
          <w:sz w:val="20"/>
        </w:rPr>
        <w:t xml:space="preserve"> potvrdenou finančnou opravou</w:t>
      </w:r>
      <w:r w:rsidRPr="00B77EA3">
        <w:rPr>
          <w:rFonts w:asciiTheme="minorHAnsi" w:hAnsiTheme="minorHAnsi" w:cstheme="minorHAnsi"/>
          <w:sz w:val="20"/>
        </w:rPr>
        <w:t>). Takto aktualizovaný</w:t>
      </w:r>
      <w:r>
        <w:rPr>
          <w:rFonts w:asciiTheme="minorHAnsi" w:hAnsiTheme="minorHAnsi" w:cstheme="minorHAnsi"/>
          <w:sz w:val="20"/>
        </w:rPr>
        <w:t xml:space="preserve"> </w:t>
      </w:r>
      <w:r w:rsidRPr="00B77EA3">
        <w:rPr>
          <w:rFonts w:asciiTheme="minorHAnsi" w:hAnsiTheme="minorHAnsi" w:cstheme="minorHAnsi"/>
          <w:sz w:val="20"/>
        </w:rPr>
        <w:t xml:space="preserve">rozpočet projektu </w:t>
      </w:r>
      <w:r w:rsidR="00854159">
        <w:rPr>
          <w:rFonts w:asciiTheme="minorHAnsi" w:hAnsiTheme="minorHAnsi" w:cstheme="minorHAnsi"/>
          <w:sz w:val="20"/>
        </w:rPr>
        <w:t xml:space="preserve">SO </w:t>
      </w:r>
      <w:r w:rsidRPr="00B77EA3">
        <w:rPr>
          <w:rFonts w:asciiTheme="minorHAnsi" w:hAnsiTheme="minorHAnsi" w:cstheme="minorHAnsi"/>
          <w:sz w:val="20"/>
        </w:rPr>
        <w:t>nahrá do ITMS</w:t>
      </w:r>
      <w:r w:rsidR="00CD2B16">
        <w:rPr>
          <w:rFonts w:asciiTheme="minorHAnsi" w:hAnsiTheme="minorHAnsi" w:cstheme="minorHAnsi"/>
          <w:sz w:val="20"/>
        </w:rPr>
        <w:t>21+</w:t>
      </w:r>
      <w:r w:rsidRPr="00B77EA3">
        <w:rPr>
          <w:rFonts w:asciiTheme="minorHAnsi" w:hAnsiTheme="minorHAnsi" w:cstheme="minorHAnsi"/>
          <w:sz w:val="20"/>
        </w:rPr>
        <w:t xml:space="preserve"> k príslušnému projektu a jeho konečnú upravenú podobu oznámi</w:t>
      </w:r>
      <w:r>
        <w:rPr>
          <w:rFonts w:asciiTheme="minorHAnsi" w:hAnsiTheme="minorHAnsi" w:cstheme="minorHAnsi"/>
          <w:sz w:val="20"/>
        </w:rPr>
        <w:t xml:space="preserve"> </w:t>
      </w:r>
      <w:r w:rsidR="00174FC2">
        <w:rPr>
          <w:rFonts w:asciiTheme="minorHAnsi" w:hAnsiTheme="minorHAnsi" w:cstheme="minorHAnsi"/>
          <w:sz w:val="20"/>
        </w:rPr>
        <w:t>p</w:t>
      </w:r>
      <w:r w:rsidRPr="00B77EA3">
        <w:rPr>
          <w:rFonts w:asciiTheme="minorHAnsi" w:hAnsiTheme="minorHAnsi" w:cstheme="minorHAnsi"/>
          <w:sz w:val="20"/>
        </w:rPr>
        <w:t>rijímateľovi prostredníctvom ITMS</w:t>
      </w:r>
      <w:r w:rsidR="00CD2B16">
        <w:rPr>
          <w:rFonts w:asciiTheme="minorHAnsi" w:hAnsiTheme="minorHAnsi" w:cstheme="minorHAnsi"/>
          <w:sz w:val="20"/>
        </w:rPr>
        <w:t>21+</w:t>
      </w:r>
      <w:r w:rsidRPr="00B77EA3">
        <w:rPr>
          <w:rFonts w:asciiTheme="minorHAnsi" w:hAnsiTheme="minorHAnsi" w:cstheme="minorHAnsi"/>
          <w:sz w:val="20"/>
        </w:rPr>
        <w:t>.</w:t>
      </w:r>
    </w:p>
    <w:p w14:paraId="40C94E67" w14:textId="774A16C2" w:rsidR="00174FC2" w:rsidRDefault="00B77EA3" w:rsidP="002F6A4D">
      <w:pPr>
        <w:pStyle w:val="Odsekzoznamu"/>
        <w:spacing w:after="120" w:line="276" w:lineRule="auto"/>
        <w:ind w:left="426"/>
        <w:jc w:val="both"/>
        <w:rPr>
          <w:rFonts w:asciiTheme="minorHAnsi" w:hAnsiTheme="minorHAnsi" w:cstheme="minorHAnsi"/>
          <w:sz w:val="20"/>
        </w:rPr>
      </w:pPr>
      <w:r w:rsidRPr="00B77EA3">
        <w:rPr>
          <w:rFonts w:asciiTheme="minorHAnsi" w:hAnsiTheme="minorHAnsi" w:cstheme="minorHAnsi"/>
          <w:sz w:val="20"/>
        </w:rPr>
        <w:t>Výsledkom</w:t>
      </w:r>
      <w:del w:id="141" w:author="KH" w:date="2025-11-17T15:46:00Z">
        <w:r w:rsidRPr="00B77EA3" w:rsidDel="008952FD">
          <w:rPr>
            <w:rFonts w:asciiTheme="minorHAnsi" w:hAnsiTheme="minorHAnsi" w:cstheme="minorHAnsi"/>
            <w:sz w:val="20"/>
          </w:rPr>
          <w:delText xml:space="preserve"> akcept</w:delText>
        </w:r>
      </w:del>
      <w:del w:id="142" w:author="KH" w:date="2025-11-17T15:45:00Z">
        <w:r w:rsidRPr="00B77EA3" w:rsidDel="008952FD">
          <w:rPr>
            <w:rFonts w:asciiTheme="minorHAnsi" w:hAnsiTheme="minorHAnsi" w:cstheme="minorHAnsi"/>
            <w:sz w:val="20"/>
          </w:rPr>
          <w:delText>ácie</w:delText>
        </w:r>
      </w:del>
      <w:r w:rsidRPr="00B77EA3">
        <w:rPr>
          <w:rFonts w:asciiTheme="minorHAnsi" w:hAnsiTheme="minorHAnsi" w:cstheme="minorHAnsi"/>
          <w:sz w:val="20"/>
        </w:rPr>
        <w:t xml:space="preserve"> tejto zmeny je aktualizovaný rozpočet projektu a zmena výšky výdavkov na</w:t>
      </w:r>
      <w:r>
        <w:rPr>
          <w:rFonts w:asciiTheme="minorHAnsi" w:hAnsiTheme="minorHAnsi" w:cstheme="minorHAnsi"/>
          <w:sz w:val="20"/>
        </w:rPr>
        <w:t xml:space="preserve"> </w:t>
      </w:r>
      <w:r w:rsidRPr="00B77EA3">
        <w:rPr>
          <w:rFonts w:asciiTheme="minorHAnsi" w:hAnsiTheme="minorHAnsi" w:cstheme="minorHAnsi"/>
          <w:sz w:val="20"/>
        </w:rPr>
        <w:t xml:space="preserve">základe výsledkov VO/O, za podmienky neprekročenia schválenej výšky NFP a COV uvedenej v </w:t>
      </w:r>
      <w:r w:rsidR="00C47C90">
        <w:rPr>
          <w:rFonts w:asciiTheme="minorHAnsi" w:hAnsiTheme="minorHAnsi" w:cstheme="minorHAnsi"/>
          <w:sz w:val="20"/>
        </w:rPr>
        <w:t>prílohe č. Zmluvy</w:t>
      </w:r>
      <w:r w:rsidRPr="00B77EA3">
        <w:rPr>
          <w:rFonts w:asciiTheme="minorHAnsi" w:hAnsiTheme="minorHAnsi" w:cstheme="minorHAnsi"/>
          <w:sz w:val="20"/>
        </w:rPr>
        <w:t>. Zmena Zmluvy môže byť následne premi</w:t>
      </w:r>
      <w:r w:rsidR="00C47C90">
        <w:rPr>
          <w:rFonts w:asciiTheme="minorHAnsi" w:hAnsiTheme="minorHAnsi" w:cstheme="minorHAnsi"/>
          <w:sz w:val="20"/>
        </w:rPr>
        <w:t xml:space="preserve">etnutá aj do dodatku k Zmluve, </w:t>
      </w:r>
      <w:r w:rsidRPr="00B77EA3">
        <w:rPr>
          <w:rFonts w:asciiTheme="minorHAnsi" w:hAnsiTheme="minorHAnsi" w:cstheme="minorHAnsi"/>
          <w:sz w:val="20"/>
        </w:rPr>
        <w:t>ak sa takýto dodatok bude vyhotovovať v</w:t>
      </w:r>
      <w:r w:rsidR="00A72863">
        <w:rPr>
          <w:rFonts w:asciiTheme="minorHAnsi" w:hAnsiTheme="minorHAnsi" w:cstheme="minorHAnsi"/>
          <w:sz w:val="20"/>
        </w:rPr>
        <w:t xml:space="preserve"> dôsledku iných zmien a ak sa SO </w:t>
      </w:r>
      <w:r w:rsidRPr="00B77EA3">
        <w:rPr>
          <w:rFonts w:asciiTheme="minorHAnsi" w:hAnsiTheme="minorHAnsi" w:cstheme="minorHAnsi"/>
          <w:sz w:val="20"/>
        </w:rPr>
        <w:t>a Prijímateľ dohodnú na tomto postupe.</w:t>
      </w:r>
      <w:r w:rsidR="00854159">
        <w:rPr>
          <w:rFonts w:asciiTheme="minorHAnsi" w:hAnsiTheme="minorHAnsi" w:cstheme="minorHAnsi"/>
          <w:sz w:val="20"/>
        </w:rPr>
        <w:t xml:space="preserve"> </w:t>
      </w:r>
      <w:r w:rsidR="00DC1110" w:rsidRPr="00DC1110">
        <w:rPr>
          <w:rFonts w:asciiTheme="minorHAnsi" w:hAnsiTheme="minorHAnsi" w:cstheme="minorHAnsi"/>
          <w:sz w:val="20"/>
        </w:rPr>
        <w:t>Z hľadiska oprávnenosti výdavkov sú technickou zmenou dotknuté Celkové oprávnené výdavky oprávnené, odkedy skutočne vznikli alebo, ak je to uvedené v oznámení SO, v neskorší deň, pričom výška a rozsah oprávnenosti dotknutých Celkových oprávnených výdavkov vyplýva z oznámenia</w:t>
      </w:r>
      <w:r w:rsidR="00DC1110">
        <w:rPr>
          <w:sz w:val="22"/>
          <w:szCs w:val="22"/>
        </w:rPr>
        <w:t xml:space="preserve">. </w:t>
      </w:r>
      <w:r w:rsidR="00854159" w:rsidRPr="00854159">
        <w:rPr>
          <w:rFonts w:asciiTheme="minorHAnsi" w:hAnsiTheme="minorHAnsi" w:cstheme="minorHAnsi"/>
          <w:sz w:val="20"/>
        </w:rPr>
        <w:t xml:space="preserve">Pre uplatnenie a následné preplatenie zmenou dotknutých COV v </w:t>
      </w:r>
      <w:proofErr w:type="spellStart"/>
      <w:r w:rsidR="00854159" w:rsidRPr="00854159">
        <w:rPr>
          <w:rFonts w:asciiTheme="minorHAnsi" w:hAnsiTheme="minorHAnsi" w:cstheme="minorHAnsi"/>
          <w:sz w:val="20"/>
        </w:rPr>
        <w:t>ŽoP</w:t>
      </w:r>
      <w:proofErr w:type="spellEnd"/>
      <w:r w:rsidR="00854159" w:rsidRPr="00854159">
        <w:rPr>
          <w:rFonts w:asciiTheme="minorHAnsi" w:hAnsiTheme="minorHAnsi" w:cstheme="minorHAnsi"/>
          <w:sz w:val="20"/>
        </w:rPr>
        <w:t xml:space="preserve"> je podkladom aktualizovaný rozpočet projektu vykonaný opísaným spôsobom na podklade výsledkov príslušnej kontroly verejného obstarávania.</w:t>
      </w:r>
    </w:p>
    <w:p w14:paraId="17E9EC01" w14:textId="3AC7BB29" w:rsidR="0098677B" w:rsidRPr="007C0467" w:rsidRDefault="0098677B" w:rsidP="002F6A4D">
      <w:pPr>
        <w:pStyle w:val="Odsekzoznamu"/>
        <w:spacing w:after="120" w:line="276" w:lineRule="auto"/>
        <w:ind w:left="426"/>
        <w:jc w:val="both"/>
        <w:rPr>
          <w:rFonts w:asciiTheme="minorHAnsi" w:hAnsiTheme="minorHAnsi" w:cstheme="minorHAnsi"/>
          <w:b/>
          <w:i/>
          <w:sz w:val="20"/>
        </w:rPr>
      </w:pPr>
      <w:r w:rsidRPr="007C0467">
        <w:rPr>
          <w:rFonts w:asciiTheme="minorHAnsi" w:hAnsiTheme="minorHAnsi" w:cstheme="minorHAnsi"/>
          <w:b/>
          <w:i/>
          <w:sz w:val="20"/>
        </w:rPr>
        <w:t>Zníženie výšky NFP v prípade technickej zmeny</w:t>
      </w:r>
    </w:p>
    <w:p w14:paraId="5DA07635" w14:textId="0689EEEC" w:rsidR="0098677B" w:rsidRDefault="0098677B" w:rsidP="007C0467">
      <w:pPr>
        <w:spacing w:after="120" w:line="276" w:lineRule="auto"/>
        <w:ind w:firstLine="426"/>
        <w:jc w:val="both"/>
        <w:rPr>
          <w:rFonts w:asciiTheme="minorHAnsi" w:hAnsiTheme="minorHAnsi" w:cstheme="minorHAnsi"/>
          <w:sz w:val="20"/>
        </w:rPr>
      </w:pPr>
      <w:r>
        <w:rPr>
          <w:rFonts w:asciiTheme="minorHAnsi" w:hAnsiTheme="minorHAnsi" w:cstheme="minorHAnsi"/>
          <w:sz w:val="20"/>
        </w:rPr>
        <w:t>Technickou zmenou dochádza k zníženiu výšky NFP buď:</w:t>
      </w:r>
    </w:p>
    <w:p w14:paraId="1B63E831" w14:textId="2CB2A1B7" w:rsidR="0098677B" w:rsidRPr="003953BE" w:rsidRDefault="0098677B" w:rsidP="00321375">
      <w:pPr>
        <w:pStyle w:val="Odsekzoznamu"/>
        <w:numPr>
          <w:ilvl w:val="2"/>
          <w:numId w:val="13"/>
        </w:numPr>
        <w:spacing w:after="120" w:line="276" w:lineRule="auto"/>
        <w:ind w:left="993" w:hanging="426"/>
        <w:jc w:val="both"/>
        <w:rPr>
          <w:rFonts w:asciiTheme="minorHAnsi" w:hAnsiTheme="minorHAnsi" w:cstheme="minorHAnsi"/>
          <w:sz w:val="20"/>
        </w:rPr>
      </w:pPr>
      <w:r w:rsidRPr="00E67458">
        <w:rPr>
          <w:rFonts w:asciiTheme="minorHAnsi" w:hAnsiTheme="minorHAnsi" w:cstheme="minorHAnsi"/>
          <w:i/>
          <w:sz w:val="20"/>
          <w:u w:val="single"/>
        </w:rPr>
        <w:t>na základe výsledku finančnej kontroly VO</w:t>
      </w:r>
      <w:r w:rsidRPr="007C0467">
        <w:rPr>
          <w:rFonts w:asciiTheme="minorHAnsi" w:hAnsiTheme="minorHAnsi" w:cstheme="minorHAnsi"/>
          <w:sz w:val="20"/>
          <w:u w:val="single"/>
        </w:rPr>
        <w:t xml:space="preserve"> –</w:t>
      </w:r>
      <w:r w:rsidRPr="007C0467">
        <w:rPr>
          <w:rFonts w:asciiTheme="minorHAnsi" w:hAnsiTheme="minorHAnsi" w:cstheme="minorHAnsi"/>
          <w:sz w:val="20"/>
        </w:rPr>
        <w:t xml:space="preserve"> v prípade identifikácie úspor priamych výdavkov v rámci projektu, vyplývajúcich zo záveru finančnej kontroly VO vzťahujúcich sa na hlavné aktivity projektu. </w:t>
      </w:r>
      <w:r w:rsidR="00E67458" w:rsidRPr="003953BE">
        <w:rPr>
          <w:rFonts w:asciiTheme="minorHAnsi" w:hAnsiTheme="minorHAnsi" w:cstheme="minorHAnsi"/>
          <w:sz w:val="20"/>
        </w:rPr>
        <w:t>SO</w:t>
      </w:r>
      <w:r w:rsidR="007C0467" w:rsidRPr="003953BE">
        <w:rPr>
          <w:rFonts w:asciiTheme="minorHAnsi" w:hAnsiTheme="minorHAnsi" w:cstheme="minorHAnsi"/>
          <w:sz w:val="20"/>
        </w:rPr>
        <w:t xml:space="preserve"> zašle prijímateľovi oznámenie o vykonaní takejto technickej zmeny.</w:t>
      </w:r>
      <w:r w:rsidR="00E075CA">
        <w:rPr>
          <w:rFonts w:asciiTheme="minorHAnsi" w:hAnsiTheme="minorHAnsi" w:cstheme="minorHAnsi"/>
          <w:sz w:val="20"/>
        </w:rPr>
        <w:t xml:space="preserve"> </w:t>
      </w:r>
      <w:r w:rsidR="00E075CA" w:rsidRPr="003953BE">
        <w:rPr>
          <w:rFonts w:asciiTheme="minorHAnsi" w:hAnsiTheme="minorHAnsi" w:cstheme="minorHAnsi"/>
          <w:sz w:val="20"/>
        </w:rPr>
        <w:t xml:space="preserve">V tomto prípade sa </w:t>
      </w:r>
      <w:r w:rsidR="00E075CA">
        <w:rPr>
          <w:rFonts w:asciiTheme="minorHAnsi" w:hAnsiTheme="minorHAnsi" w:cstheme="minorHAnsi"/>
          <w:sz w:val="20"/>
        </w:rPr>
        <w:t>súhlas prijímateľa nevyžaduje.</w:t>
      </w:r>
    </w:p>
    <w:p w14:paraId="453E1167" w14:textId="36D27517" w:rsidR="0098677B" w:rsidRPr="003953BE" w:rsidRDefault="007C0467" w:rsidP="00321375">
      <w:pPr>
        <w:pStyle w:val="Odsekzoznamu"/>
        <w:numPr>
          <w:ilvl w:val="2"/>
          <w:numId w:val="13"/>
        </w:numPr>
        <w:autoSpaceDE w:val="0"/>
        <w:autoSpaceDN w:val="0"/>
        <w:adjustRightInd w:val="0"/>
        <w:spacing w:line="276" w:lineRule="auto"/>
        <w:ind w:left="993" w:hanging="426"/>
        <w:jc w:val="both"/>
        <w:rPr>
          <w:rFonts w:asciiTheme="minorHAnsi" w:hAnsiTheme="minorHAnsi" w:cstheme="minorHAnsi"/>
          <w:sz w:val="20"/>
        </w:rPr>
      </w:pPr>
      <w:r w:rsidRPr="003953BE">
        <w:rPr>
          <w:rFonts w:asciiTheme="minorHAnsi" w:hAnsiTheme="minorHAnsi" w:cstheme="minorHAnsi"/>
          <w:i/>
          <w:sz w:val="20"/>
          <w:u w:val="single"/>
        </w:rPr>
        <w:t>n</w:t>
      </w:r>
      <w:r w:rsidR="0098677B" w:rsidRPr="003953BE">
        <w:rPr>
          <w:rFonts w:asciiTheme="minorHAnsi" w:hAnsiTheme="minorHAnsi" w:cstheme="minorHAnsi"/>
          <w:i/>
          <w:sz w:val="20"/>
          <w:u w:val="single"/>
        </w:rPr>
        <w:t>a základe stanovenia finančnej opravy v prípade porušenia pravidiel a postupov VO</w:t>
      </w:r>
      <w:r w:rsidR="0098677B" w:rsidRPr="003953BE">
        <w:rPr>
          <w:rFonts w:asciiTheme="minorHAnsi" w:hAnsiTheme="minorHAnsi" w:cstheme="minorHAnsi"/>
          <w:sz w:val="20"/>
        </w:rPr>
        <w:t xml:space="preserve"> </w:t>
      </w:r>
      <w:r w:rsidRPr="003953BE">
        <w:rPr>
          <w:rFonts w:asciiTheme="minorHAnsi" w:hAnsiTheme="minorHAnsi" w:cstheme="minorHAnsi"/>
          <w:sz w:val="20"/>
        </w:rPr>
        <w:t>–</w:t>
      </w:r>
      <w:r w:rsidR="0098677B" w:rsidRPr="003953BE">
        <w:rPr>
          <w:rFonts w:asciiTheme="minorHAnsi" w:hAnsiTheme="minorHAnsi" w:cstheme="minorHAnsi"/>
          <w:sz w:val="20"/>
        </w:rPr>
        <w:t xml:space="preserve"> </w:t>
      </w:r>
      <w:r w:rsidRPr="003953BE">
        <w:rPr>
          <w:rFonts w:asciiTheme="minorHAnsi" w:hAnsiTheme="minorHAnsi" w:cstheme="minorHAnsi"/>
          <w:sz w:val="20"/>
        </w:rPr>
        <w:t xml:space="preserve">výška individuálnej ex </w:t>
      </w:r>
      <w:proofErr w:type="spellStart"/>
      <w:r w:rsidRPr="003953BE">
        <w:rPr>
          <w:rFonts w:asciiTheme="minorHAnsi" w:hAnsiTheme="minorHAnsi" w:cstheme="minorHAnsi"/>
          <w:sz w:val="20"/>
        </w:rPr>
        <w:t>ante</w:t>
      </w:r>
      <w:proofErr w:type="spellEnd"/>
      <w:r w:rsidRPr="003953BE">
        <w:rPr>
          <w:rFonts w:asciiTheme="minorHAnsi" w:hAnsiTheme="minorHAnsi" w:cstheme="minorHAnsi"/>
          <w:sz w:val="20"/>
        </w:rPr>
        <w:t xml:space="preserve"> finančnej opravy sa určí</w:t>
      </w:r>
      <w:r w:rsidR="003953BE">
        <w:rPr>
          <w:rFonts w:asciiTheme="minorHAnsi" w:hAnsiTheme="minorHAnsi" w:cstheme="minorHAnsi"/>
          <w:sz w:val="20"/>
        </w:rPr>
        <w:t xml:space="preserve"> </w:t>
      </w:r>
      <w:r w:rsidRPr="003953BE">
        <w:rPr>
          <w:rFonts w:asciiTheme="minorHAnsi" w:hAnsiTheme="minorHAnsi" w:cstheme="minorHAnsi"/>
          <w:sz w:val="20"/>
        </w:rPr>
        <w:t xml:space="preserve">ako percentuálna sadzba zo sumy oprávnených </w:t>
      </w:r>
      <w:r w:rsidRPr="003953BE">
        <w:rPr>
          <w:rFonts w:asciiTheme="minorHAnsi" w:hAnsiTheme="minorHAnsi" w:cstheme="minorHAnsi"/>
          <w:sz w:val="20"/>
        </w:rPr>
        <w:lastRenderedPageBreak/>
        <w:t>výdavkov zákazky v rámci schváleného NFP alebo jeho časti, a to vo fáze pr</w:t>
      </w:r>
      <w:r w:rsidR="006D547C" w:rsidRPr="003953BE">
        <w:rPr>
          <w:rFonts w:asciiTheme="minorHAnsi" w:hAnsiTheme="minorHAnsi" w:cstheme="minorHAnsi"/>
          <w:sz w:val="20"/>
        </w:rPr>
        <w:t xml:space="preserve">ed úhradou výdavku vyplývajúceho z dotknutého VO v </w:t>
      </w:r>
      <w:proofErr w:type="spellStart"/>
      <w:r w:rsidR="006D547C" w:rsidRPr="003953BE">
        <w:rPr>
          <w:rFonts w:asciiTheme="minorHAnsi" w:hAnsiTheme="minorHAnsi" w:cstheme="minorHAnsi"/>
          <w:sz w:val="20"/>
        </w:rPr>
        <w:t>ŽoP</w:t>
      </w:r>
      <w:proofErr w:type="spellEnd"/>
      <w:r w:rsidRPr="003953BE">
        <w:rPr>
          <w:rFonts w:asciiTheme="minorHAnsi" w:hAnsiTheme="minorHAnsi" w:cstheme="minorHAnsi"/>
          <w:sz w:val="20"/>
        </w:rPr>
        <w:t xml:space="preserve">. V tomto prípade sa súhlas prijímateľa nevyžaduje a SO zašle prijímateľovi oznámenie o vykonaní takejto technickej zmeny. </w:t>
      </w:r>
    </w:p>
    <w:p w14:paraId="6FF64E95" w14:textId="77777777" w:rsidR="007C0467" w:rsidRDefault="007C0467" w:rsidP="007C0467">
      <w:pPr>
        <w:pStyle w:val="Odsekzoznamu"/>
        <w:autoSpaceDE w:val="0"/>
        <w:autoSpaceDN w:val="0"/>
        <w:adjustRightInd w:val="0"/>
        <w:spacing w:line="276" w:lineRule="auto"/>
        <w:ind w:left="993"/>
        <w:jc w:val="both"/>
        <w:rPr>
          <w:rFonts w:asciiTheme="minorHAnsi" w:hAnsiTheme="minorHAnsi" w:cstheme="minorHAnsi"/>
          <w:sz w:val="20"/>
        </w:rPr>
      </w:pPr>
    </w:p>
    <w:p w14:paraId="63398888" w14:textId="1DD233FE" w:rsidR="007C0467" w:rsidRDefault="007C0467" w:rsidP="00321375">
      <w:pPr>
        <w:pStyle w:val="Odsekzoznamu"/>
        <w:numPr>
          <w:ilvl w:val="2"/>
          <w:numId w:val="13"/>
        </w:numPr>
        <w:autoSpaceDE w:val="0"/>
        <w:autoSpaceDN w:val="0"/>
        <w:adjustRightInd w:val="0"/>
        <w:spacing w:line="276" w:lineRule="auto"/>
        <w:ind w:left="993" w:hanging="426"/>
        <w:jc w:val="both"/>
        <w:rPr>
          <w:rFonts w:asciiTheme="minorHAnsi" w:hAnsiTheme="minorHAnsi" w:cstheme="minorHAnsi"/>
          <w:sz w:val="20"/>
        </w:rPr>
      </w:pPr>
      <w:r w:rsidRPr="00E67458">
        <w:rPr>
          <w:rFonts w:asciiTheme="minorHAnsi" w:hAnsiTheme="minorHAnsi" w:cstheme="minorHAnsi"/>
          <w:i/>
          <w:sz w:val="20"/>
          <w:u w:val="single"/>
        </w:rPr>
        <w:t>na základe sankčného mechanizmu pri nenaplnení merateľného ukazovateľa</w:t>
      </w:r>
      <w:r>
        <w:rPr>
          <w:rFonts w:asciiTheme="minorHAnsi" w:hAnsiTheme="minorHAnsi" w:cstheme="minorHAnsi"/>
          <w:sz w:val="20"/>
          <w:u w:val="single"/>
        </w:rPr>
        <w:t xml:space="preserve"> </w:t>
      </w:r>
      <w:r>
        <w:rPr>
          <w:rFonts w:asciiTheme="minorHAnsi" w:hAnsiTheme="minorHAnsi" w:cstheme="minorHAnsi"/>
          <w:sz w:val="20"/>
        </w:rPr>
        <w:t>– ak SO zistí nenaplnenie merateľného ukazovateľa pri finančnej kontrole na mieste alebo na základe kontroly monitorovania projektu a nedochádza k zníženiu cieľovej hodnoty MU výsledku a v</w:t>
      </w:r>
      <w:r w:rsidR="00164853">
        <w:rPr>
          <w:rFonts w:asciiTheme="minorHAnsi" w:hAnsiTheme="minorHAnsi" w:cstheme="minorHAnsi"/>
          <w:sz w:val="20"/>
        </w:rPr>
        <w:t>ýstupu pod hranicu stanovenú v Č</w:t>
      </w:r>
      <w:r>
        <w:rPr>
          <w:rFonts w:asciiTheme="minorHAnsi" w:hAnsiTheme="minorHAnsi" w:cstheme="minorHAnsi"/>
          <w:sz w:val="20"/>
        </w:rPr>
        <w:t>l. 4 Zmluvy, SO je povinný uplatniť sankčný mechanizmus prostredníctvom technickej zmeny.</w:t>
      </w:r>
      <w:r w:rsidR="00E075CA">
        <w:rPr>
          <w:rFonts w:asciiTheme="minorHAnsi" w:hAnsiTheme="minorHAnsi" w:cstheme="minorHAnsi"/>
          <w:sz w:val="20"/>
        </w:rPr>
        <w:t xml:space="preserve"> </w:t>
      </w:r>
      <w:r w:rsidR="00E075CA" w:rsidRPr="003953BE">
        <w:rPr>
          <w:rFonts w:asciiTheme="minorHAnsi" w:hAnsiTheme="minorHAnsi" w:cstheme="minorHAnsi"/>
          <w:sz w:val="20"/>
        </w:rPr>
        <w:t xml:space="preserve">V tomto prípade sa </w:t>
      </w:r>
      <w:r w:rsidR="00E075CA">
        <w:rPr>
          <w:rFonts w:asciiTheme="minorHAnsi" w:hAnsiTheme="minorHAnsi" w:cstheme="minorHAnsi"/>
          <w:sz w:val="20"/>
        </w:rPr>
        <w:t>súhlas prijímateľa nevyžaduje.</w:t>
      </w:r>
      <w:r>
        <w:rPr>
          <w:rFonts w:asciiTheme="minorHAnsi" w:hAnsiTheme="minorHAnsi" w:cstheme="minorHAnsi"/>
          <w:sz w:val="20"/>
        </w:rPr>
        <w:t xml:space="preserve"> SO zašle oznámenie o vykonaní technickej zmeny prijímateľovi.</w:t>
      </w:r>
      <w:r w:rsidR="00E075CA">
        <w:rPr>
          <w:rFonts w:asciiTheme="minorHAnsi" w:hAnsiTheme="minorHAnsi" w:cstheme="minorHAnsi"/>
          <w:sz w:val="20"/>
        </w:rPr>
        <w:t xml:space="preserve"> </w:t>
      </w:r>
    </w:p>
    <w:p w14:paraId="3695053B" w14:textId="77777777" w:rsidR="007C0467" w:rsidRPr="007C0467" w:rsidRDefault="007C0467" w:rsidP="007C0467">
      <w:pPr>
        <w:pStyle w:val="Odsekzoznamu"/>
        <w:autoSpaceDE w:val="0"/>
        <w:autoSpaceDN w:val="0"/>
        <w:adjustRightInd w:val="0"/>
        <w:ind w:left="2340"/>
        <w:rPr>
          <w:rFonts w:asciiTheme="minorHAnsi" w:hAnsiTheme="minorHAnsi" w:cstheme="minorHAnsi"/>
          <w:sz w:val="20"/>
        </w:rPr>
      </w:pPr>
    </w:p>
    <w:p w14:paraId="15CEA74C" w14:textId="1948885C" w:rsidR="00455783" w:rsidRPr="001553E5" w:rsidRDefault="00455783" w:rsidP="00321375">
      <w:pPr>
        <w:pStyle w:val="Odsekzoznamu"/>
        <w:numPr>
          <w:ilvl w:val="0"/>
          <w:numId w:val="18"/>
        </w:numPr>
        <w:tabs>
          <w:tab w:val="left" w:pos="6379"/>
        </w:tabs>
        <w:spacing w:after="120" w:line="276" w:lineRule="auto"/>
        <w:ind w:left="426" w:hanging="426"/>
        <w:jc w:val="both"/>
        <w:rPr>
          <w:rFonts w:asciiTheme="minorHAnsi" w:hAnsiTheme="minorHAnsi" w:cstheme="minorHAnsi"/>
          <w:sz w:val="20"/>
        </w:rPr>
      </w:pPr>
      <w:r w:rsidRPr="00455783">
        <w:rPr>
          <w:rFonts w:asciiTheme="minorHAnsi" w:hAnsiTheme="minorHAnsi" w:cstheme="minorHAnsi"/>
          <w:b/>
          <w:sz w:val="20"/>
        </w:rPr>
        <w:t xml:space="preserve">Formálna zmena </w:t>
      </w:r>
      <w:r>
        <w:rPr>
          <w:rFonts w:asciiTheme="minorHAnsi" w:hAnsiTheme="minorHAnsi" w:cstheme="minorHAnsi"/>
          <w:b/>
          <w:sz w:val="20"/>
        </w:rPr>
        <w:t xml:space="preserve">Zmluvy </w:t>
      </w:r>
      <w:r w:rsidRPr="00455783">
        <w:rPr>
          <w:rFonts w:asciiTheme="minorHAnsi" w:hAnsiTheme="minorHAnsi" w:cstheme="minorHAnsi"/>
          <w:sz w:val="20"/>
        </w:rPr>
        <w:t>(</w:t>
      </w:r>
      <w:r w:rsidRPr="00C47C90">
        <w:rPr>
          <w:rFonts w:asciiTheme="minorHAnsi" w:hAnsiTheme="minorHAnsi" w:cstheme="minorHAnsi"/>
          <w:b/>
          <w:sz w:val="20"/>
        </w:rPr>
        <w:t>Čl. 16 ods. 8 VZP</w:t>
      </w:r>
      <w:r w:rsidRPr="00455783">
        <w:rPr>
          <w:rFonts w:asciiTheme="minorHAnsi" w:hAnsiTheme="minorHAnsi" w:cstheme="minorHAnsi"/>
          <w:sz w:val="20"/>
        </w:rPr>
        <w:t xml:space="preserve">) </w:t>
      </w:r>
      <w:r w:rsidRPr="00C07F7F">
        <w:rPr>
          <w:rFonts w:asciiTheme="minorHAnsi" w:hAnsiTheme="minorHAnsi" w:cstheme="minorHAnsi"/>
          <w:sz w:val="20"/>
          <w:u w:val="single"/>
        </w:rPr>
        <w:t>sa realizuje z iniciatívy prijímateľa</w:t>
      </w:r>
      <w:r w:rsidR="004D067B">
        <w:rPr>
          <w:rFonts w:asciiTheme="minorHAnsi" w:hAnsiTheme="minorHAnsi" w:cstheme="minorHAnsi"/>
          <w:sz w:val="20"/>
          <w:u w:val="single"/>
        </w:rPr>
        <w:t xml:space="preserve"> </w:t>
      </w:r>
      <w:r w:rsidR="004D067B" w:rsidRPr="00C07F7F">
        <w:rPr>
          <w:rFonts w:asciiTheme="minorHAnsi" w:hAnsiTheme="minorHAnsi" w:cstheme="minorHAnsi"/>
          <w:sz w:val="20"/>
          <w:u w:val="single"/>
        </w:rPr>
        <w:t xml:space="preserve">na základe </w:t>
      </w:r>
      <w:r w:rsidR="00523F99">
        <w:rPr>
          <w:rFonts w:asciiTheme="minorHAnsi" w:hAnsiTheme="minorHAnsi" w:cstheme="minorHAnsi"/>
          <w:sz w:val="20"/>
          <w:u w:val="single"/>
        </w:rPr>
        <w:t>o</w:t>
      </w:r>
      <w:r w:rsidR="004D067B">
        <w:rPr>
          <w:rFonts w:asciiTheme="minorHAnsi" w:hAnsiTheme="minorHAnsi" w:cstheme="minorHAnsi"/>
          <w:sz w:val="20"/>
          <w:u w:val="single"/>
        </w:rPr>
        <w:t xml:space="preserve">známenia </w:t>
      </w:r>
      <w:r w:rsidR="00E67458">
        <w:rPr>
          <w:rFonts w:asciiTheme="minorHAnsi" w:hAnsiTheme="minorHAnsi" w:cstheme="minorHAnsi"/>
          <w:sz w:val="20"/>
          <w:u w:val="single"/>
        </w:rPr>
        <w:t xml:space="preserve">podľa prílohy č. 1 tejto príručky </w:t>
      </w:r>
      <w:r w:rsidR="00D04223">
        <w:rPr>
          <w:rFonts w:asciiTheme="minorHAnsi" w:hAnsiTheme="minorHAnsi" w:cstheme="minorHAnsi"/>
          <w:sz w:val="20"/>
          <w:u w:val="single"/>
        </w:rPr>
        <w:t xml:space="preserve">automaticky. </w:t>
      </w:r>
      <w:r w:rsidR="00D04223" w:rsidRPr="00D04223">
        <w:rPr>
          <w:rFonts w:asciiTheme="minorHAnsi" w:hAnsiTheme="minorHAnsi" w:cstheme="minorHAnsi"/>
          <w:sz w:val="20"/>
        </w:rPr>
        <w:t xml:space="preserve">Zmena má formálny charakter, ak je výsledkom postupu alebo konania podľa osobitného predpisu odlišného od zákona o VO a/alebo </w:t>
      </w:r>
      <w:r w:rsidR="00D04223">
        <w:rPr>
          <w:rFonts w:asciiTheme="minorHAnsi" w:hAnsiTheme="minorHAnsi" w:cstheme="minorHAnsi"/>
          <w:sz w:val="20"/>
        </w:rPr>
        <w:t>z</w:t>
      </w:r>
      <w:r w:rsidR="00D04223" w:rsidRPr="00D04223">
        <w:rPr>
          <w:rFonts w:asciiTheme="minorHAnsi" w:hAnsiTheme="minorHAnsi" w:cstheme="minorHAnsi"/>
          <w:sz w:val="20"/>
        </w:rPr>
        <w:t>ákona o finančnej kontrole a audite a výsledok tohto postupu alebo konania je pre Zmluvné strany záväzný</w:t>
      </w:r>
      <w:r w:rsidR="00D04223">
        <w:rPr>
          <w:sz w:val="22"/>
          <w:szCs w:val="22"/>
          <w:lang w:eastAsia="x-none"/>
        </w:rPr>
        <w:t xml:space="preserve"> </w:t>
      </w:r>
      <w:r w:rsidRPr="00C07F7F">
        <w:rPr>
          <w:rFonts w:asciiTheme="minorHAnsi" w:hAnsiTheme="minorHAnsi" w:cstheme="minorHAnsi"/>
          <w:sz w:val="20"/>
          <w:u w:val="single"/>
        </w:rPr>
        <w:t>pričom k tejto zmene dochádza napríklad v dôsledku zmien v obchodnej spoločnosti</w:t>
      </w:r>
      <w:r w:rsidR="00E510F5">
        <w:rPr>
          <w:rFonts w:asciiTheme="minorHAnsi" w:hAnsiTheme="minorHAnsi" w:cstheme="minorHAnsi"/>
          <w:sz w:val="20"/>
        </w:rPr>
        <w:t xml:space="preserve"> (zmena adresy sídla spoločnosti, zmena názvu, zmena v údajoch o štatutárnom orgáne prijímateľa</w:t>
      </w:r>
      <w:r w:rsidR="00F57E62">
        <w:rPr>
          <w:rFonts w:asciiTheme="minorHAnsi" w:hAnsiTheme="minorHAnsi" w:cstheme="minorHAnsi"/>
          <w:sz w:val="20"/>
        </w:rPr>
        <w:t>, zmena čísla účtu prijímateľa</w:t>
      </w:r>
      <w:r w:rsidR="00E510F5">
        <w:rPr>
          <w:rFonts w:asciiTheme="minorHAnsi" w:hAnsiTheme="minorHAnsi" w:cstheme="minorHAnsi"/>
          <w:sz w:val="20"/>
        </w:rPr>
        <w:t xml:space="preserve"> </w:t>
      </w:r>
      <w:r w:rsidRPr="00455783">
        <w:rPr>
          <w:rFonts w:asciiTheme="minorHAnsi" w:hAnsiTheme="minorHAnsi" w:cstheme="minorHAnsi"/>
          <w:sz w:val="20"/>
        </w:rPr>
        <w:t>a</w:t>
      </w:r>
      <w:r w:rsidR="00E510F5">
        <w:rPr>
          <w:rFonts w:asciiTheme="minorHAnsi" w:hAnsiTheme="minorHAnsi" w:cstheme="minorHAnsi"/>
          <w:sz w:val="20"/>
        </w:rPr>
        <w:t> </w:t>
      </w:r>
      <w:r w:rsidRPr="00455783">
        <w:rPr>
          <w:rFonts w:asciiTheme="minorHAnsi" w:hAnsiTheme="minorHAnsi" w:cstheme="minorHAnsi"/>
          <w:sz w:val="20"/>
        </w:rPr>
        <w:t>pod</w:t>
      </w:r>
      <w:r w:rsidR="00E510F5">
        <w:rPr>
          <w:rFonts w:asciiTheme="minorHAnsi" w:hAnsiTheme="minorHAnsi" w:cstheme="minorHAnsi"/>
          <w:sz w:val="20"/>
        </w:rPr>
        <w:t>)</w:t>
      </w:r>
      <w:r w:rsidRPr="00455783">
        <w:rPr>
          <w:rFonts w:asciiTheme="minorHAnsi" w:hAnsiTheme="minorHAnsi" w:cstheme="minorHAnsi"/>
          <w:sz w:val="20"/>
        </w:rPr>
        <w:t>. Prijímateľ informuje</w:t>
      </w:r>
      <w:r>
        <w:rPr>
          <w:rFonts w:asciiTheme="minorHAnsi" w:hAnsiTheme="minorHAnsi" w:cstheme="minorHAnsi"/>
          <w:sz w:val="20"/>
        </w:rPr>
        <w:t xml:space="preserve"> SO</w:t>
      </w:r>
      <w:r w:rsidRPr="00455783">
        <w:rPr>
          <w:rFonts w:asciiTheme="minorHAnsi" w:hAnsiTheme="minorHAnsi" w:cstheme="minorHAnsi"/>
          <w:sz w:val="20"/>
        </w:rPr>
        <w:t xml:space="preserve"> o tejto f</w:t>
      </w:r>
      <w:r w:rsidR="00C07F7F">
        <w:rPr>
          <w:rFonts w:asciiTheme="minorHAnsi" w:hAnsiTheme="minorHAnsi" w:cstheme="minorHAnsi"/>
          <w:sz w:val="20"/>
        </w:rPr>
        <w:t xml:space="preserve">ormálnej zmene formou </w:t>
      </w:r>
      <w:r w:rsidR="00523F99">
        <w:rPr>
          <w:rFonts w:asciiTheme="minorHAnsi" w:hAnsiTheme="minorHAnsi" w:cstheme="minorHAnsi"/>
          <w:sz w:val="20"/>
        </w:rPr>
        <w:t xml:space="preserve">prostredníctvom ITMS21+ vykonaním zmeny projektu a zaslaním zmeny projektu na schválenie SO, pričom popíše predmet a dôvod zmeny a zároveň </w:t>
      </w:r>
      <w:r w:rsidR="001553E5">
        <w:rPr>
          <w:rFonts w:asciiTheme="minorHAnsi" w:hAnsiTheme="minorHAnsi" w:cstheme="minorHAnsi"/>
          <w:sz w:val="20"/>
        </w:rPr>
        <w:t xml:space="preserve"> nahrá do ITMS21+ </w:t>
      </w:r>
      <w:r w:rsidR="00523F99">
        <w:rPr>
          <w:rFonts w:asciiTheme="minorHAnsi" w:hAnsiTheme="minorHAnsi" w:cstheme="minorHAnsi"/>
          <w:sz w:val="20"/>
        </w:rPr>
        <w:t>dokumentáciu preukazujúcu predmetnú zmenu.</w:t>
      </w:r>
      <w:r w:rsidR="00523F99" w:rsidRPr="00455783">
        <w:rPr>
          <w:rFonts w:asciiTheme="minorHAnsi" w:hAnsiTheme="minorHAnsi" w:cstheme="minorHAnsi"/>
          <w:sz w:val="20"/>
        </w:rPr>
        <w:t xml:space="preserve"> </w:t>
      </w:r>
      <w:r w:rsidR="00523F99">
        <w:rPr>
          <w:rFonts w:asciiTheme="minorHAnsi" w:hAnsiTheme="minorHAnsi" w:cstheme="minorHAnsi"/>
          <w:sz w:val="20"/>
        </w:rPr>
        <w:t xml:space="preserve">Zmluva sa zmení automaticky s účinnosťou od kalendárneho dňa, kedy zmena skutočne nastala </w:t>
      </w:r>
      <w:r w:rsidR="00523F99" w:rsidRPr="00CE61E9">
        <w:rPr>
          <w:rFonts w:asciiTheme="minorHAnsi" w:hAnsiTheme="minorHAnsi" w:cstheme="minorHAnsi"/>
          <w:sz w:val="20"/>
        </w:rPr>
        <w:t>a ak ho nie je možné určiť, od kalendárneho dňa, kedy zmena skutočne nastala</w:t>
      </w:r>
      <w:r w:rsidR="00523F99">
        <w:rPr>
          <w:rFonts w:asciiTheme="minorHAnsi" w:hAnsiTheme="minorHAnsi" w:cstheme="minorHAnsi"/>
          <w:sz w:val="20"/>
        </w:rPr>
        <w:t>.</w:t>
      </w:r>
      <w:r w:rsidR="00523F99" w:rsidRPr="001553E5">
        <w:rPr>
          <w:rFonts w:asciiTheme="minorHAnsi" w:hAnsiTheme="minorHAnsi" w:cstheme="minorHAnsi"/>
          <w:sz w:val="20"/>
        </w:rPr>
        <w:t xml:space="preserve"> </w:t>
      </w:r>
      <w:r w:rsidR="001553E5">
        <w:rPr>
          <w:rFonts w:asciiTheme="minorHAnsi" w:hAnsiTheme="minorHAnsi" w:cstheme="minorHAnsi"/>
          <w:sz w:val="20"/>
        </w:rPr>
        <w:t>a zmluva sa zmení automaticky s účinnosťou od kalendárneho dňa, kedy zmena skutočne nastala.</w:t>
      </w:r>
      <w:r w:rsidR="00D04223" w:rsidRPr="001553E5">
        <w:rPr>
          <w:rFonts w:asciiTheme="minorHAnsi" w:hAnsiTheme="minorHAnsi" w:cstheme="minorHAnsi"/>
          <w:sz w:val="20"/>
        </w:rPr>
        <w:t xml:space="preserve"> </w:t>
      </w:r>
      <w:r w:rsidRPr="001553E5">
        <w:rPr>
          <w:rFonts w:asciiTheme="minorHAnsi" w:hAnsiTheme="minorHAnsi" w:cstheme="minorHAnsi"/>
          <w:b/>
          <w:sz w:val="20"/>
        </w:rPr>
        <w:t>V prípade formálnej zmeny sa dodatok k Zmluve nevyhotovuje</w:t>
      </w:r>
      <w:r w:rsidR="004D067B" w:rsidRPr="001553E5">
        <w:rPr>
          <w:rFonts w:asciiTheme="minorHAnsi" w:hAnsiTheme="minorHAnsi" w:cstheme="minorHAnsi"/>
          <w:sz w:val="20"/>
        </w:rPr>
        <w:t xml:space="preserve"> </w:t>
      </w:r>
      <w:r w:rsidR="004D067B" w:rsidRPr="001553E5">
        <w:rPr>
          <w:rFonts w:asciiTheme="minorHAnsi" w:hAnsiTheme="minorHAnsi" w:cstheme="minorHAnsi"/>
          <w:b/>
          <w:sz w:val="20"/>
        </w:rPr>
        <w:t>a zmeny sa zapracujú do ITMS</w:t>
      </w:r>
      <w:r w:rsidR="00CD2B16">
        <w:rPr>
          <w:rFonts w:asciiTheme="minorHAnsi" w:hAnsiTheme="minorHAnsi" w:cstheme="minorHAnsi"/>
          <w:b/>
          <w:sz w:val="20"/>
        </w:rPr>
        <w:t>21+</w:t>
      </w:r>
      <w:r w:rsidR="004E51FE" w:rsidRPr="001553E5">
        <w:rPr>
          <w:rFonts w:asciiTheme="minorHAnsi" w:hAnsiTheme="minorHAnsi" w:cstheme="minorHAnsi"/>
          <w:b/>
          <w:sz w:val="20"/>
        </w:rPr>
        <w:t xml:space="preserve"> </w:t>
      </w:r>
      <w:r w:rsidR="004E51FE" w:rsidRPr="001553E5">
        <w:rPr>
          <w:rFonts w:asciiTheme="minorHAnsi" w:hAnsiTheme="minorHAnsi" w:cstheme="minorHAnsi"/>
          <w:sz w:val="20"/>
        </w:rPr>
        <w:t>v časti údajov, ktoré sa v dôsledku formálnej zmeny zmenili</w:t>
      </w:r>
      <w:r w:rsidRPr="001553E5">
        <w:rPr>
          <w:rFonts w:asciiTheme="minorHAnsi" w:hAnsiTheme="minorHAnsi" w:cstheme="minorHAnsi"/>
          <w:b/>
          <w:sz w:val="20"/>
        </w:rPr>
        <w:t>.</w:t>
      </w:r>
      <w:r w:rsidR="00AC3D19" w:rsidRPr="001553E5">
        <w:rPr>
          <w:rFonts w:asciiTheme="minorHAnsi" w:hAnsiTheme="minorHAnsi" w:cstheme="minorHAnsi"/>
          <w:sz w:val="20"/>
        </w:rPr>
        <w:t xml:space="preserve"> SO </w:t>
      </w:r>
      <w:r w:rsidR="00E510F5" w:rsidRPr="001553E5">
        <w:rPr>
          <w:rFonts w:asciiTheme="minorHAnsi" w:hAnsiTheme="minorHAnsi" w:cstheme="minorHAnsi"/>
          <w:sz w:val="20"/>
        </w:rPr>
        <w:t>zapra</w:t>
      </w:r>
      <w:r w:rsidR="00A11E5F" w:rsidRPr="001553E5">
        <w:rPr>
          <w:rFonts w:asciiTheme="minorHAnsi" w:hAnsiTheme="minorHAnsi" w:cstheme="minorHAnsi"/>
          <w:sz w:val="20"/>
        </w:rPr>
        <w:t xml:space="preserve">cuje formálne zmeny do Zmluvy </w:t>
      </w:r>
      <w:r w:rsidR="00E510F5" w:rsidRPr="001553E5">
        <w:rPr>
          <w:rFonts w:asciiTheme="minorHAnsi" w:hAnsiTheme="minorHAnsi" w:cstheme="minorHAnsi"/>
          <w:sz w:val="20"/>
        </w:rPr>
        <w:t xml:space="preserve">pri vyhotovení najbližšieho písomného dodatku v rámci jej ďalších zmien, v prípade, ak sa tieto ďalšie zmeny riešia prostredníctvom </w:t>
      </w:r>
      <w:r w:rsidR="00AC3D19" w:rsidRPr="001553E5">
        <w:rPr>
          <w:rFonts w:asciiTheme="minorHAnsi" w:hAnsiTheme="minorHAnsi" w:cstheme="minorHAnsi"/>
          <w:sz w:val="20"/>
        </w:rPr>
        <w:t xml:space="preserve">vyhotovenia písomného dodatku. </w:t>
      </w:r>
      <w:r w:rsidR="000756FB" w:rsidRPr="001553E5">
        <w:rPr>
          <w:rFonts w:asciiTheme="minorHAnsi" w:hAnsiTheme="minorHAnsi" w:cstheme="minorHAnsi"/>
          <w:sz w:val="20"/>
        </w:rPr>
        <w:t xml:space="preserve">Ak takéto ďalšie zmeny nebudú, dodatok sa nevyhotoví, zmena bude zapracovaná iba v ITMS21+. </w:t>
      </w:r>
      <w:r w:rsidR="00AC3D19" w:rsidRPr="001553E5">
        <w:rPr>
          <w:rFonts w:asciiTheme="minorHAnsi" w:hAnsiTheme="minorHAnsi" w:cstheme="minorHAnsi"/>
          <w:sz w:val="20"/>
        </w:rPr>
        <w:t xml:space="preserve">SO </w:t>
      </w:r>
      <w:r w:rsidR="00E510F5" w:rsidRPr="001553E5">
        <w:rPr>
          <w:rFonts w:asciiTheme="minorHAnsi" w:hAnsiTheme="minorHAnsi" w:cstheme="minorHAnsi"/>
          <w:sz w:val="20"/>
        </w:rPr>
        <w:t>je oprávnený rozhodnúť, že dodatok len z dôvodu formálnych zmien nebude vyhotovovať.</w:t>
      </w:r>
      <w:r w:rsidR="00854159" w:rsidRPr="001553E5">
        <w:rPr>
          <w:rFonts w:asciiTheme="minorHAnsi" w:hAnsiTheme="minorHAnsi" w:cstheme="minorHAnsi"/>
          <w:sz w:val="20"/>
        </w:rPr>
        <w:t xml:space="preserve"> </w:t>
      </w:r>
    </w:p>
    <w:p w14:paraId="6AAA3FE3" w14:textId="346A021D" w:rsidR="00455783" w:rsidRPr="00C07F7F" w:rsidRDefault="00455783" w:rsidP="00321375">
      <w:pPr>
        <w:pStyle w:val="Odsekzoznamu"/>
        <w:numPr>
          <w:ilvl w:val="0"/>
          <w:numId w:val="18"/>
        </w:numPr>
        <w:spacing w:after="120" w:line="276" w:lineRule="auto"/>
        <w:ind w:left="426" w:hanging="426"/>
        <w:jc w:val="both"/>
        <w:rPr>
          <w:rFonts w:asciiTheme="minorHAnsi" w:hAnsiTheme="minorHAnsi" w:cstheme="minorHAnsi"/>
          <w:sz w:val="20"/>
          <w:u w:val="single"/>
        </w:rPr>
      </w:pPr>
      <w:r w:rsidRPr="00455783">
        <w:rPr>
          <w:rFonts w:asciiTheme="minorHAnsi" w:hAnsiTheme="minorHAnsi" w:cstheme="minorHAnsi"/>
          <w:b/>
          <w:sz w:val="20"/>
        </w:rPr>
        <w:t>Menej významná zmena Zmluvy</w:t>
      </w:r>
      <w:r>
        <w:rPr>
          <w:rFonts w:asciiTheme="minorHAnsi" w:hAnsiTheme="minorHAnsi" w:cstheme="minorHAnsi"/>
          <w:sz w:val="20"/>
        </w:rPr>
        <w:t xml:space="preserve"> (</w:t>
      </w:r>
      <w:r w:rsidRPr="00C47C90">
        <w:rPr>
          <w:rFonts w:asciiTheme="minorHAnsi" w:hAnsiTheme="minorHAnsi" w:cstheme="minorHAnsi"/>
          <w:b/>
          <w:sz w:val="20"/>
        </w:rPr>
        <w:t>Čl. 16 ods. 9 VZP</w:t>
      </w:r>
      <w:r>
        <w:rPr>
          <w:rFonts w:asciiTheme="minorHAnsi" w:hAnsiTheme="minorHAnsi" w:cstheme="minorHAnsi"/>
          <w:sz w:val="20"/>
        </w:rPr>
        <w:t>)</w:t>
      </w:r>
      <w:r w:rsidRPr="00455783">
        <w:rPr>
          <w:rFonts w:asciiTheme="minorHAnsi" w:hAnsiTheme="minorHAnsi" w:cstheme="minorHAnsi"/>
          <w:sz w:val="20"/>
        </w:rPr>
        <w:t xml:space="preserve"> </w:t>
      </w:r>
      <w:r w:rsidRPr="00C07F7F">
        <w:rPr>
          <w:rFonts w:asciiTheme="minorHAnsi" w:hAnsiTheme="minorHAnsi" w:cstheme="minorHAnsi"/>
          <w:sz w:val="20"/>
          <w:u w:val="single"/>
        </w:rPr>
        <w:t xml:space="preserve">sa realizuje z iniciatívy prijímateľa na základe </w:t>
      </w:r>
      <w:r w:rsidR="004D067B">
        <w:rPr>
          <w:rFonts w:asciiTheme="minorHAnsi" w:hAnsiTheme="minorHAnsi" w:cstheme="minorHAnsi"/>
          <w:sz w:val="20"/>
          <w:u w:val="single"/>
        </w:rPr>
        <w:t>Oznámenia o menej významnej zmene</w:t>
      </w:r>
      <w:r w:rsidR="00AE64D6">
        <w:rPr>
          <w:rFonts w:asciiTheme="minorHAnsi" w:hAnsiTheme="minorHAnsi" w:cstheme="minorHAnsi"/>
          <w:sz w:val="20"/>
          <w:u w:val="single"/>
        </w:rPr>
        <w:t xml:space="preserve"> </w:t>
      </w:r>
      <w:r w:rsidRPr="00C07F7F">
        <w:rPr>
          <w:rFonts w:asciiTheme="minorHAnsi" w:hAnsiTheme="minorHAnsi" w:cstheme="minorHAnsi"/>
          <w:sz w:val="20"/>
          <w:u w:val="single"/>
        </w:rPr>
        <w:t>zaslan</w:t>
      </w:r>
      <w:r w:rsidR="00AE64D6">
        <w:rPr>
          <w:rFonts w:asciiTheme="minorHAnsi" w:hAnsiTheme="minorHAnsi" w:cstheme="minorHAnsi"/>
          <w:sz w:val="20"/>
          <w:u w:val="single"/>
        </w:rPr>
        <w:t>ej</w:t>
      </w:r>
      <w:r w:rsidRPr="00C07F7F">
        <w:rPr>
          <w:rFonts w:asciiTheme="minorHAnsi" w:hAnsiTheme="minorHAnsi" w:cstheme="minorHAnsi"/>
          <w:sz w:val="20"/>
          <w:u w:val="single"/>
        </w:rPr>
        <w:t xml:space="preserve"> SO </w:t>
      </w:r>
      <w:r w:rsidR="00DC1110">
        <w:rPr>
          <w:rFonts w:asciiTheme="minorHAnsi" w:hAnsiTheme="minorHAnsi" w:cstheme="minorHAnsi"/>
          <w:sz w:val="20"/>
          <w:u w:val="single"/>
        </w:rPr>
        <w:t xml:space="preserve">ako aj z iniciatívy SO podľa Čl. 16 ods. 9 písm. f) VZP </w:t>
      </w:r>
      <w:r w:rsidRPr="00C07F7F">
        <w:rPr>
          <w:rFonts w:asciiTheme="minorHAnsi" w:hAnsiTheme="minorHAnsi" w:cstheme="minorHAnsi"/>
          <w:sz w:val="20"/>
          <w:u w:val="single"/>
        </w:rPr>
        <w:t xml:space="preserve">a zahŕňa všetky zmeny, ktoré nemožno zaradiť pod </w:t>
      </w:r>
      <w:r w:rsidR="00E40E19">
        <w:rPr>
          <w:rFonts w:asciiTheme="minorHAnsi" w:hAnsiTheme="minorHAnsi" w:cstheme="minorHAnsi"/>
          <w:sz w:val="20"/>
          <w:u w:val="single"/>
        </w:rPr>
        <w:t xml:space="preserve">ostatné </w:t>
      </w:r>
      <w:r w:rsidRPr="00C07F7F">
        <w:rPr>
          <w:rFonts w:asciiTheme="minorHAnsi" w:hAnsiTheme="minorHAnsi" w:cstheme="minorHAnsi"/>
          <w:sz w:val="20"/>
          <w:u w:val="single"/>
        </w:rPr>
        <w:t>zmeny</w:t>
      </w:r>
      <w:r w:rsidR="00E40E19">
        <w:rPr>
          <w:rFonts w:asciiTheme="minorHAnsi" w:hAnsiTheme="minorHAnsi" w:cstheme="minorHAnsi"/>
          <w:sz w:val="20"/>
          <w:u w:val="single"/>
        </w:rPr>
        <w:t xml:space="preserve"> podľa ods. 6 a 8 tejto kapitoly, predkladané</w:t>
      </w:r>
      <w:r w:rsidR="00E40E19" w:rsidRPr="00C07F7F">
        <w:rPr>
          <w:rFonts w:asciiTheme="minorHAnsi" w:hAnsiTheme="minorHAnsi" w:cstheme="minorHAnsi"/>
          <w:sz w:val="20"/>
          <w:u w:val="single"/>
        </w:rPr>
        <w:t xml:space="preserve"> </w:t>
      </w:r>
      <w:r w:rsidR="00E40E19">
        <w:rPr>
          <w:rFonts w:asciiTheme="minorHAnsi" w:hAnsiTheme="minorHAnsi" w:cstheme="minorHAnsi"/>
          <w:sz w:val="20"/>
          <w:u w:val="single"/>
        </w:rPr>
        <w:t>z iniciatívy Prijímateľa.</w:t>
      </w:r>
    </w:p>
    <w:p w14:paraId="69CB46DF" w14:textId="2C6A95C8" w:rsidR="008C507F" w:rsidRPr="008C507F" w:rsidRDefault="008C507F" w:rsidP="002F6A4D">
      <w:pPr>
        <w:spacing w:after="120" w:line="259" w:lineRule="auto"/>
        <w:ind w:left="426"/>
        <w:jc w:val="both"/>
        <w:rPr>
          <w:rFonts w:asciiTheme="minorHAnsi" w:hAnsiTheme="minorHAnsi" w:cstheme="minorHAnsi"/>
          <w:sz w:val="20"/>
        </w:rPr>
      </w:pPr>
      <w:r w:rsidRPr="008C507F">
        <w:rPr>
          <w:rFonts w:asciiTheme="minorHAnsi" w:hAnsiTheme="minorHAnsi" w:cstheme="minorHAnsi"/>
          <w:sz w:val="20"/>
        </w:rPr>
        <w:t xml:space="preserve">Ak SO návrh Prijímateľa v plnom rozsahu a bez akejkoľvek ďalšej zmeny alebo modifikácie týkajúcej sa </w:t>
      </w:r>
      <w:r>
        <w:rPr>
          <w:rFonts w:asciiTheme="minorHAnsi" w:hAnsiTheme="minorHAnsi" w:cstheme="minorHAnsi"/>
          <w:sz w:val="20"/>
        </w:rPr>
        <w:t xml:space="preserve">konečného znenia zmeny Zmluvy </w:t>
      </w:r>
      <w:r w:rsidRPr="008C507F">
        <w:rPr>
          <w:rFonts w:asciiTheme="minorHAnsi" w:hAnsiTheme="minorHAnsi" w:cstheme="minorHAnsi"/>
          <w:sz w:val="20"/>
        </w:rPr>
        <w:t xml:space="preserve"> (vrátane zmeny Projektu) akceptuje, sú splnené podmienky na zmenu Zmluvy </w:t>
      </w:r>
      <w:r w:rsidR="007E6C7E">
        <w:rPr>
          <w:rFonts w:asciiTheme="minorHAnsi" w:hAnsiTheme="minorHAnsi" w:cstheme="minorHAnsi"/>
          <w:sz w:val="20"/>
        </w:rPr>
        <w:t xml:space="preserve">(postupom zmeny </w:t>
      </w:r>
      <w:r w:rsidRPr="008C507F">
        <w:rPr>
          <w:rFonts w:asciiTheme="minorHAnsi" w:hAnsiTheme="minorHAnsi" w:cstheme="minorHAnsi"/>
          <w:sz w:val="20"/>
        </w:rPr>
        <w:t xml:space="preserve">podľa § 22 ods. 7 </w:t>
      </w:r>
      <w:r>
        <w:rPr>
          <w:rFonts w:asciiTheme="minorHAnsi" w:hAnsiTheme="minorHAnsi" w:cstheme="minorHAnsi"/>
          <w:sz w:val="20"/>
        </w:rPr>
        <w:t>zákona o príspevkoch z</w:t>
      </w:r>
      <w:r w:rsidR="007E6C7E">
        <w:rPr>
          <w:rFonts w:asciiTheme="minorHAnsi" w:hAnsiTheme="minorHAnsi" w:cstheme="minorHAnsi"/>
          <w:sz w:val="20"/>
        </w:rPr>
        <w:t> </w:t>
      </w:r>
      <w:r>
        <w:rPr>
          <w:rFonts w:asciiTheme="minorHAnsi" w:hAnsiTheme="minorHAnsi" w:cstheme="minorHAnsi"/>
          <w:sz w:val="20"/>
        </w:rPr>
        <w:t>fondov</w:t>
      </w:r>
      <w:r w:rsidR="007E6C7E">
        <w:rPr>
          <w:rFonts w:asciiTheme="minorHAnsi" w:hAnsiTheme="minorHAnsi" w:cstheme="minorHAnsi"/>
          <w:sz w:val="20"/>
        </w:rPr>
        <w:t>)</w:t>
      </w:r>
      <w:r w:rsidRPr="008C507F">
        <w:rPr>
          <w:rFonts w:asciiTheme="minorHAnsi" w:hAnsiTheme="minorHAnsi" w:cstheme="minorHAnsi"/>
          <w:sz w:val="20"/>
        </w:rPr>
        <w:t xml:space="preserve">. K zmene Zmluvy dochádza </w:t>
      </w:r>
      <w:r w:rsidRPr="003D6560">
        <w:rPr>
          <w:rFonts w:asciiTheme="minorHAnsi" w:hAnsiTheme="minorHAnsi" w:cstheme="minorHAnsi"/>
          <w:b/>
          <w:sz w:val="20"/>
        </w:rPr>
        <w:t xml:space="preserve">oznámením </w:t>
      </w:r>
      <w:r>
        <w:rPr>
          <w:rFonts w:asciiTheme="minorHAnsi" w:hAnsiTheme="minorHAnsi" w:cstheme="minorHAnsi"/>
          <w:sz w:val="20"/>
        </w:rPr>
        <w:t>SO</w:t>
      </w:r>
      <w:r w:rsidRPr="008C507F">
        <w:rPr>
          <w:rFonts w:asciiTheme="minorHAnsi" w:hAnsiTheme="minorHAnsi" w:cstheme="minorHAnsi"/>
          <w:sz w:val="20"/>
        </w:rPr>
        <w:t xml:space="preserve"> Prijímateľovi o tom, že plne </w:t>
      </w:r>
      <w:r w:rsidRPr="007E6C7E">
        <w:rPr>
          <w:rFonts w:asciiTheme="minorHAnsi" w:hAnsiTheme="minorHAnsi" w:cstheme="minorHAnsi"/>
          <w:b/>
          <w:sz w:val="20"/>
        </w:rPr>
        <w:t xml:space="preserve">akceptoval </w:t>
      </w:r>
      <w:r w:rsidRPr="008C507F">
        <w:rPr>
          <w:rFonts w:asciiTheme="minorHAnsi" w:hAnsiTheme="minorHAnsi" w:cstheme="minorHAnsi"/>
          <w:sz w:val="20"/>
        </w:rPr>
        <w:t>navrhnutú zmenu, s účinnosťou od kalendárneho dňa, kedy zmena skutočne nastala alebo od neskoršieho kalendárneho dňa, ktorý je uvedený v návrhu zmeny predloženom Prijíma</w:t>
      </w:r>
      <w:r>
        <w:rPr>
          <w:rFonts w:asciiTheme="minorHAnsi" w:hAnsiTheme="minorHAnsi" w:cstheme="minorHAnsi"/>
          <w:sz w:val="20"/>
        </w:rPr>
        <w:t>teľom. Právny úkon oznámenia SO</w:t>
      </w:r>
      <w:r w:rsidRPr="008C507F">
        <w:rPr>
          <w:rFonts w:asciiTheme="minorHAnsi" w:hAnsiTheme="minorHAnsi" w:cstheme="minorHAnsi"/>
          <w:sz w:val="20"/>
        </w:rPr>
        <w:t xml:space="preserve"> Prijímateľovi podľa</w:t>
      </w:r>
      <w:r>
        <w:rPr>
          <w:rFonts w:asciiTheme="minorHAnsi" w:hAnsiTheme="minorHAnsi" w:cstheme="minorHAnsi"/>
          <w:sz w:val="20"/>
        </w:rPr>
        <w:t xml:space="preserve"> predchádzajúcej vety musí byť z</w:t>
      </w:r>
      <w:r w:rsidRPr="008C507F">
        <w:rPr>
          <w:rFonts w:asciiTheme="minorHAnsi" w:hAnsiTheme="minorHAnsi" w:cstheme="minorHAnsi"/>
          <w:sz w:val="20"/>
        </w:rPr>
        <w:t>verejnený v</w:t>
      </w:r>
      <w:r>
        <w:rPr>
          <w:rFonts w:asciiTheme="minorHAnsi" w:hAnsiTheme="minorHAnsi" w:cstheme="minorHAnsi"/>
          <w:sz w:val="20"/>
        </w:rPr>
        <w:t> ITMS21+</w:t>
      </w:r>
      <w:r w:rsidRPr="008C507F">
        <w:rPr>
          <w:rFonts w:asciiTheme="minorHAnsi" w:hAnsiTheme="minorHAnsi" w:cstheme="minorHAnsi"/>
          <w:sz w:val="20"/>
        </w:rPr>
        <w:t xml:space="preserve"> a nah</w:t>
      </w:r>
      <w:r>
        <w:rPr>
          <w:rFonts w:asciiTheme="minorHAnsi" w:hAnsiTheme="minorHAnsi" w:cstheme="minorHAnsi"/>
          <w:sz w:val="20"/>
        </w:rPr>
        <w:t>rádza sa ním dodatok k Zmluve</w:t>
      </w:r>
      <w:r w:rsidRPr="008C507F">
        <w:rPr>
          <w:rFonts w:asciiTheme="minorHAnsi" w:hAnsiTheme="minorHAnsi" w:cstheme="minorHAnsi"/>
          <w:sz w:val="20"/>
        </w:rPr>
        <w:t>, ktorý sa preto nevyhotovuje.</w:t>
      </w:r>
    </w:p>
    <w:p w14:paraId="2D18C47F" w14:textId="5D003383" w:rsidR="00455783" w:rsidRDefault="00455783" w:rsidP="002F6A4D">
      <w:pPr>
        <w:pStyle w:val="Odsekzoznamu"/>
        <w:spacing w:after="120" w:line="276" w:lineRule="auto"/>
        <w:ind w:left="426"/>
        <w:jc w:val="both"/>
        <w:rPr>
          <w:rFonts w:asciiTheme="minorHAnsi" w:hAnsiTheme="minorHAnsi" w:cstheme="minorHAnsi"/>
          <w:sz w:val="20"/>
        </w:rPr>
      </w:pPr>
      <w:r>
        <w:rPr>
          <w:rFonts w:asciiTheme="minorHAnsi" w:hAnsiTheme="minorHAnsi" w:cstheme="minorHAnsi"/>
          <w:sz w:val="20"/>
        </w:rPr>
        <w:t>SO</w:t>
      </w:r>
      <w:r w:rsidRPr="00455783">
        <w:rPr>
          <w:rFonts w:asciiTheme="minorHAnsi" w:hAnsiTheme="minorHAnsi" w:cstheme="minorHAnsi"/>
          <w:sz w:val="20"/>
        </w:rPr>
        <w:t xml:space="preserve"> môže návrh prijímateľa akceptovať v plnom rozsahu a bez ďalšej zmeny, v zúženom rozsahu, prípadne je oprávnený preklasifikovať zmenu na významnejšiu, pričom o tomto preklasifikovaní musí</w:t>
      </w:r>
      <w:r>
        <w:rPr>
          <w:rFonts w:asciiTheme="minorHAnsi" w:hAnsiTheme="minorHAnsi" w:cstheme="minorHAnsi"/>
          <w:sz w:val="20"/>
        </w:rPr>
        <w:t xml:space="preserve"> SO </w:t>
      </w:r>
      <w:r w:rsidRPr="00455783">
        <w:rPr>
          <w:rFonts w:asciiTheme="minorHAnsi" w:hAnsiTheme="minorHAnsi" w:cstheme="minorHAnsi"/>
          <w:sz w:val="20"/>
        </w:rPr>
        <w:t xml:space="preserve">informovať prijímateľa. </w:t>
      </w:r>
      <w:r>
        <w:rPr>
          <w:rFonts w:asciiTheme="minorHAnsi" w:hAnsiTheme="minorHAnsi" w:cstheme="minorHAnsi"/>
          <w:sz w:val="20"/>
        </w:rPr>
        <w:t xml:space="preserve">SO </w:t>
      </w:r>
      <w:r w:rsidRPr="00455783">
        <w:rPr>
          <w:rFonts w:asciiTheme="minorHAnsi" w:hAnsiTheme="minorHAnsi" w:cstheme="minorHAnsi"/>
          <w:sz w:val="20"/>
        </w:rPr>
        <w:t xml:space="preserve">môže zmenu navrhnutú prijímateľom aj neakceptovať, pričom o dôvodoch musí oboznámiť prijímateľa. Ak je predmetom oznámenia </w:t>
      </w:r>
      <w:r w:rsidRPr="00C07F7F">
        <w:rPr>
          <w:rFonts w:asciiTheme="minorHAnsi" w:hAnsiTheme="minorHAnsi" w:cstheme="minorHAnsi"/>
          <w:sz w:val="20"/>
        </w:rPr>
        <w:t>prijímateľa podstatná zmena projektu, SO takúto zmenu neakceptuje.</w:t>
      </w:r>
      <w:r w:rsidR="00812676" w:rsidRPr="00A349A4">
        <w:rPr>
          <w:rFonts w:asciiTheme="minorHAnsi" w:hAnsiTheme="minorHAnsi"/>
          <w:sz w:val="20"/>
          <w:vertAlign w:val="superscript"/>
        </w:rPr>
        <w:footnoteReference w:id="30"/>
      </w:r>
      <w:r w:rsidR="00ED2D1D" w:rsidRPr="00C07F7F">
        <w:rPr>
          <w:rFonts w:asciiTheme="minorHAnsi" w:hAnsiTheme="minorHAnsi" w:cstheme="minorHAnsi"/>
          <w:sz w:val="20"/>
        </w:rPr>
        <w:t xml:space="preserve"> </w:t>
      </w:r>
      <w:r w:rsidR="004649F0" w:rsidRPr="002E481D">
        <w:rPr>
          <w:rFonts w:asciiTheme="minorHAnsi" w:hAnsiTheme="minorHAnsi" w:cstheme="minorHAnsi"/>
          <w:sz w:val="20"/>
        </w:rPr>
        <w:t xml:space="preserve">Menej významnú zmenu </w:t>
      </w:r>
      <w:r w:rsidR="007D2BE4">
        <w:rPr>
          <w:rFonts w:asciiTheme="minorHAnsi" w:hAnsiTheme="minorHAnsi" w:cstheme="minorHAnsi"/>
          <w:sz w:val="20"/>
        </w:rPr>
        <w:t>predloží prijímateľ cez</w:t>
      </w:r>
      <w:r w:rsidR="004649F0">
        <w:rPr>
          <w:rFonts w:asciiTheme="minorHAnsi" w:hAnsiTheme="minorHAnsi" w:cstheme="minorHAnsi"/>
          <w:sz w:val="20"/>
        </w:rPr>
        <w:t xml:space="preserve"> ITMS21+ </w:t>
      </w:r>
      <w:r w:rsidR="004649F0" w:rsidRPr="002E481D">
        <w:rPr>
          <w:rFonts w:asciiTheme="minorHAnsi" w:hAnsiTheme="minorHAnsi" w:cstheme="minorHAnsi"/>
          <w:sz w:val="20"/>
        </w:rPr>
        <w:t>cez zmenu projektu</w:t>
      </w:r>
      <w:r w:rsidR="007D2BE4">
        <w:rPr>
          <w:rFonts w:asciiTheme="minorHAnsi" w:hAnsiTheme="minorHAnsi" w:cstheme="minorHAnsi"/>
          <w:sz w:val="20"/>
        </w:rPr>
        <w:t xml:space="preserve"> (so sprievodným textom cez Komunikáciu)</w:t>
      </w:r>
      <w:r w:rsidR="004649F0">
        <w:rPr>
          <w:rFonts w:asciiTheme="minorHAnsi" w:hAnsiTheme="minorHAnsi" w:cstheme="minorHAnsi"/>
          <w:sz w:val="20"/>
        </w:rPr>
        <w:t>, ktorú SO schváli alebo neschváli</w:t>
      </w:r>
      <w:r w:rsidR="004649F0">
        <w:rPr>
          <w:sz w:val="23"/>
          <w:szCs w:val="23"/>
        </w:rPr>
        <w:t xml:space="preserve">. </w:t>
      </w:r>
      <w:r w:rsidR="004E51FE">
        <w:rPr>
          <w:rFonts w:asciiTheme="minorHAnsi" w:hAnsiTheme="minorHAnsi" w:cstheme="minorHAnsi"/>
          <w:b/>
          <w:sz w:val="20"/>
        </w:rPr>
        <w:t xml:space="preserve">Oznámenie SO </w:t>
      </w:r>
      <w:r w:rsidR="004E51FE" w:rsidRPr="004E51FE">
        <w:rPr>
          <w:rFonts w:asciiTheme="minorHAnsi" w:hAnsiTheme="minorHAnsi" w:cstheme="minorHAnsi"/>
          <w:b/>
          <w:sz w:val="20"/>
        </w:rPr>
        <w:t>o akceptovaní prijímateľom navrhnutej zmeny sa zverejňuje prostredníctvom ITMS</w:t>
      </w:r>
      <w:r w:rsidR="00523F99">
        <w:rPr>
          <w:rFonts w:asciiTheme="minorHAnsi" w:hAnsiTheme="minorHAnsi" w:cstheme="minorHAnsi"/>
          <w:b/>
          <w:sz w:val="20"/>
        </w:rPr>
        <w:t>21+</w:t>
      </w:r>
      <w:r w:rsidR="004E51FE" w:rsidRPr="004E51FE">
        <w:rPr>
          <w:rFonts w:asciiTheme="minorHAnsi" w:hAnsiTheme="minorHAnsi" w:cstheme="minorHAnsi"/>
          <w:b/>
          <w:sz w:val="20"/>
        </w:rPr>
        <w:t xml:space="preserve"> a nahrádza sa ním dodatok k </w:t>
      </w:r>
      <w:r w:rsidR="004E51FE" w:rsidRPr="004E51FE">
        <w:rPr>
          <w:rFonts w:asciiTheme="minorHAnsi" w:hAnsiTheme="minorHAnsi" w:cstheme="minorHAnsi"/>
          <w:b/>
          <w:sz w:val="20"/>
        </w:rPr>
        <w:lastRenderedPageBreak/>
        <w:t>Zmluve, ktorý sa preto nevyhotovuje</w:t>
      </w:r>
      <w:r w:rsidR="00314DA3" w:rsidRPr="00AE64D6">
        <w:rPr>
          <w:rFonts w:asciiTheme="minorHAnsi" w:hAnsiTheme="minorHAnsi"/>
          <w:b/>
          <w:sz w:val="20"/>
          <w:vertAlign w:val="superscript"/>
        </w:rPr>
        <w:footnoteReference w:id="31"/>
      </w:r>
      <w:r w:rsidR="004E51FE" w:rsidRPr="00A349A4">
        <w:rPr>
          <w:rFonts w:asciiTheme="minorHAnsi" w:hAnsiTheme="minorHAnsi" w:cstheme="minorHAnsi"/>
          <w:sz w:val="20"/>
        </w:rPr>
        <w:t>.</w:t>
      </w:r>
      <w:r w:rsidR="004E51FE" w:rsidRPr="002E481D">
        <w:rPr>
          <w:rFonts w:asciiTheme="minorHAnsi" w:hAnsiTheme="minorHAnsi" w:cstheme="minorHAnsi"/>
          <w:sz w:val="20"/>
        </w:rPr>
        <w:t xml:space="preserve"> </w:t>
      </w:r>
      <w:r w:rsidR="00812676">
        <w:rPr>
          <w:rFonts w:asciiTheme="minorHAnsi" w:hAnsiTheme="minorHAnsi" w:cstheme="minorHAnsi"/>
          <w:sz w:val="20"/>
        </w:rPr>
        <w:t>SO zapracuje menej významné</w:t>
      </w:r>
      <w:r w:rsidR="00812676" w:rsidRPr="00E510F5">
        <w:rPr>
          <w:rFonts w:asciiTheme="minorHAnsi" w:hAnsiTheme="minorHAnsi" w:cstheme="minorHAnsi"/>
          <w:sz w:val="20"/>
        </w:rPr>
        <w:t xml:space="preserve"> zmeny do Zmluvy pri vyhotovení najbližšieho</w:t>
      </w:r>
      <w:r w:rsidR="00812676">
        <w:rPr>
          <w:rFonts w:asciiTheme="minorHAnsi" w:hAnsiTheme="minorHAnsi" w:cstheme="minorHAnsi"/>
          <w:sz w:val="20"/>
        </w:rPr>
        <w:t xml:space="preserve"> písomného dodatku (aj z dôvodu iných zmien). </w:t>
      </w:r>
      <w:r w:rsidR="00812676" w:rsidRPr="00812676">
        <w:rPr>
          <w:rFonts w:asciiTheme="minorHAnsi" w:hAnsiTheme="minorHAnsi" w:cstheme="minorHAnsi"/>
          <w:sz w:val="20"/>
        </w:rPr>
        <w:t>V príp</w:t>
      </w:r>
      <w:r w:rsidR="00812676">
        <w:rPr>
          <w:rFonts w:asciiTheme="minorHAnsi" w:hAnsiTheme="minorHAnsi" w:cstheme="minorHAnsi"/>
          <w:sz w:val="20"/>
        </w:rPr>
        <w:t xml:space="preserve">ade, ak do ukončenia realizácie </w:t>
      </w:r>
      <w:r w:rsidR="00812676" w:rsidRPr="00812676">
        <w:rPr>
          <w:rFonts w:asciiTheme="minorHAnsi" w:hAnsiTheme="minorHAnsi" w:cstheme="minorHAnsi"/>
          <w:sz w:val="20"/>
        </w:rPr>
        <w:t xml:space="preserve">projektu už nedôjde k uzatvoreniu žiadneho iného dodatku, </w:t>
      </w:r>
      <w:r w:rsidR="00812676">
        <w:rPr>
          <w:rFonts w:asciiTheme="minorHAnsi" w:hAnsiTheme="minorHAnsi" w:cstheme="minorHAnsi"/>
          <w:sz w:val="20"/>
        </w:rPr>
        <w:t xml:space="preserve">SO zapracuje menej významné </w:t>
      </w:r>
      <w:r w:rsidR="00812676" w:rsidRPr="00812676">
        <w:rPr>
          <w:rFonts w:asciiTheme="minorHAnsi" w:hAnsiTheme="minorHAnsi" w:cstheme="minorHAnsi"/>
          <w:sz w:val="20"/>
        </w:rPr>
        <w:t>zmeny do dodatku k Zmluve najneskôr pred úhradou Záverečnej žiadosti o</w:t>
      </w:r>
      <w:r w:rsidR="004E51FE">
        <w:rPr>
          <w:rFonts w:asciiTheme="minorHAnsi" w:hAnsiTheme="minorHAnsi" w:cstheme="minorHAnsi"/>
          <w:sz w:val="20"/>
        </w:rPr>
        <w:t> </w:t>
      </w:r>
      <w:r w:rsidR="00812676" w:rsidRPr="00812676">
        <w:rPr>
          <w:rFonts w:asciiTheme="minorHAnsi" w:hAnsiTheme="minorHAnsi" w:cstheme="minorHAnsi"/>
          <w:sz w:val="20"/>
        </w:rPr>
        <w:t>platbu</w:t>
      </w:r>
      <w:r w:rsidR="004E51FE">
        <w:rPr>
          <w:rFonts w:asciiTheme="minorHAnsi" w:hAnsiTheme="minorHAnsi" w:cstheme="minorHAnsi"/>
          <w:sz w:val="20"/>
        </w:rPr>
        <w:t xml:space="preserve">, </w:t>
      </w:r>
      <w:r w:rsidR="004E51FE" w:rsidRPr="004E51FE">
        <w:rPr>
          <w:rFonts w:asciiTheme="minorHAnsi" w:hAnsiTheme="minorHAnsi" w:cstheme="minorHAnsi"/>
          <w:sz w:val="20"/>
        </w:rPr>
        <w:t xml:space="preserve">pričom takýto dodatok môže zahŕňať aj iné akceptované alebo schválené zmeny </w:t>
      </w:r>
      <w:r w:rsidR="00DC6CFE">
        <w:rPr>
          <w:rFonts w:asciiTheme="minorHAnsi" w:hAnsiTheme="minorHAnsi" w:cstheme="minorHAnsi"/>
          <w:sz w:val="20"/>
        </w:rPr>
        <w:t xml:space="preserve">Zmluvy. </w:t>
      </w:r>
    </w:p>
    <w:p w14:paraId="690494E8" w14:textId="138D41B6" w:rsidR="00DC1110" w:rsidRPr="00812676" w:rsidRDefault="00DC1110" w:rsidP="002F6A4D">
      <w:pPr>
        <w:pStyle w:val="Odsekzoznamu"/>
        <w:spacing w:after="120" w:line="276" w:lineRule="auto"/>
        <w:ind w:left="426"/>
        <w:jc w:val="both"/>
        <w:rPr>
          <w:rFonts w:asciiTheme="minorHAnsi" w:hAnsiTheme="minorHAnsi" w:cstheme="minorHAnsi"/>
          <w:sz w:val="20"/>
        </w:rPr>
      </w:pPr>
      <w:r>
        <w:rPr>
          <w:rFonts w:asciiTheme="minorHAnsi" w:hAnsiTheme="minorHAnsi" w:cstheme="minorHAnsi"/>
          <w:sz w:val="20"/>
        </w:rPr>
        <w:t xml:space="preserve">V prípade menej významnej zmeny z iniciatívy SO návrh zmeny zasiela poskytovateľ prijímateľovi. </w:t>
      </w:r>
    </w:p>
    <w:p w14:paraId="7CBA7139" w14:textId="61BBE8F0" w:rsidR="00455783" w:rsidRPr="00265319" w:rsidRDefault="00C07F7F" w:rsidP="00265319">
      <w:pPr>
        <w:pStyle w:val="Odsekzoznamu"/>
        <w:numPr>
          <w:ilvl w:val="0"/>
          <w:numId w:val="18"/>
        </w:numPr>
        <w:spacing w:after="120" w:line="276" w:lineRule="auto"/>
        <w:ind w:left="426" w:hanging="426"/>
        <w:jc w:val="both"/>
        <w:rPr>
          <w:rFonts w:asciiTheme="minorHAnsi" w:hAnsiTheme="minorHAnsi" w:cstheme="minorHAnsi"/>
          <w:sz w:val="20"/>
        </w:rPr>
      </w:pPr>
      <w:r>
        <w:rPr>
          <w:rFonts w:asciiTheme="minorHAnsi" w:hAnsiTheme="minorHAnsi" w:cstheme="minorHAnsi"/>
          <w:b/>
          <w:sz w:val="20"/>
        </w:rPr>
        <w:t>Významnejšia zmena Zmluvy</w:t>
      </w:r>
      <w:r w:rsidR="00455783" w:rsidRPr="00455783">
        <w:rPr>
          <w:rFonts w:asciiTheme="minorHAnsi" w:hAnsiTheme="minorHAnsi" w:cstheme="minorHAnsi"/>
          <w:sz w:val="20"/>
        </w:rPr>
        <w:t xml:space="preserve"> </w:t>
      </w:r>
      <w:r w:rsidR="00455783">
        <w:rPr>
          <w:rFonts w:asciiTheme="minorHAnsi" w:hAnsiTheme="minorHAnsi" w:cstheme="minorHAnsi"/>
          <w:sz w:val="20"/>
        </w:rPr>
        <w:t xml:space="preserve">(Čl. 16 ods. 10 </w:t>
      </w:r>
      <w:r w:rsidR="00ED2D1D">
        <w:rPr>
          <w:rFonts w:asciiTheme="minorHAnsi" w:hAnsiTheme="minorHAnsi" w:cstheme="minorHAnsi"/>
          <w:sz w:val="20"/>
        </w:rPr>
        <w:t xml:space="preserve">– 19 </w:t>
      </w:r>
      <w:r w:rsidR="00455783">
        <w:rPr>
          <w:rFonts w:asciiTheme="minorHAnsi" w:hAnsiTheme="minorHAnsi" w:cstheme="minorHAnsi"/>
          <w:sz w:val="20"/>
        </w:rPr>
        <w:t xml:space="preserve">VZP) </w:t>
      </w:r>
      <w:r w:rsidR="00455783" w:rsidRPr="00C07F7F">
        <w:rPr>
          <w:rFonts w:asciiTheme="minorHAnsi" w:hAnsiTheme="minorHAnsi" w:cstheme="minorHAnsi"/>
          <w:sz w:val="20"/>
          <w:u w:val="single"/>
        </w:rPr>
        <w:t>sa realizuje z iniciatívy prijímateľa na základe návrhu na zme</w:t>
      </w:r>
      <w:r w:rsidR="00812676">
        <w:rPr>
          <w:rFonts w:asciiTheme="minorHAnsi" w:hAnsiTheme="minorHAnsi" w:cstheme="minorHAnsi"/>
          <w:sz w:val="20"/>
          <w:u w:val="single"/>
        </w:rPr>
        <w:t>nu v riadne odôvodnenej žiadosti</w:t>
      </w:r>
      <w:r w:rsidR="00812676">
        <w:rPr>
          <w:rFonts w:asciiTheme="minorHAnsi" w:hAnsiTheme="minorHAnsi" w:cstheme="minorHAnsi"/>
          <w:sz w:val="20"/>
        </w:rPr>
        <w:t xml:space="preserve">, ktorú </w:t>
      </w:r>
      <w:r w:rsidR="00812676" w:rsidRPr="004D067B">
        <w:rPr>
          <w:rFonts w:asciiTheme="minorHAnsi" w:hAnsiTheme="minorHAnsi" w:cstheme="minorHAnsi"/>
          <w:sz w:val="20"/>
        </w:rPr>
        <w:t xml:space="preserve">predkladá prijímateľ na </w:t>
      </w:r>
      <w:r w:rsidR="00265319">
        <w:rPr>
          <w:rFonts w:asciiTheme="minorHAnsi" w:hAnsiTheme="minorHAnsi" w:cstheme="minorHAnsi"/>
          <w:sz w:val="20"/>
        </w:rPr>
        <w:t>schválenie</w:t>
      </w:r>
      <w:r w:rsidR="00812676" w:rsidRPr="00265319">
        <w:rPr>
          <w:rFonts w:asciiTheme="minorHAnsi" w:hAnsiTheme="minorHAnsi" w:cstheme="minorHAnsi"/>
          <w:sz w:val="20"/>
        </w:rPr>
        <w:t>.</w:t>
      </w:r>
      <w:r w:rsidR="00C47C90" w:rsidRPr="00265319">
        <w:rPr>
          <w:rFonts w:asciiTheme="minorHAnsi" w:hAnsiTheme="minorHAnsi" w:cstheme="minorHAnsi"/>
          <w:sz w:val="20"/>
        </w:rPr>
        <w:t xml:space="preserve"> Túto ž</w:t>
      </w:r>
      <w:r w:rsidR="002F0B82" w:rsidRPr="00265319">
        <w:rPr>
          <w:rFonts w:asciiTheme="minorHAnsi" w:hAnsiTheme="minorHAnsi" w:cstheme="minorHAnsi"/>
          <w:sz w:val="20"/>
        </w:rPr>
        <w:t>i</w:t>
      </w:r>
      <w:r w:rsidR="00455783" w:rsidRPr="00265319">
        <w:rPr>
          <w:rFonts w:asciiTheme="minorHAnsi" w:hAnsiTheme="minorHAnsi" w:cstheme="minorHAnsi"/>
          <w:sz w:val="20"/>
        </w:rPr>
        <w:t>adosť prijímateľ zasiela SO na schválenie</w:t>
      </w:r>
      <w:r w:rsidR="00860476" w:rsidRPr="00265319">
        <w:rPr>
          <w:rFonts w:asciiTheme="minorHAnsi" w:hAnsiTheme="minorHAnsi" w:cstheme="minorHAnsi"/>
          <w:sz w:val="20"/>
        </w:rPr>
        <w:t xml:space="preserve"> prostredníctvom ITMS21+</w:t>
      </w:r>
      <w:r w:rsidR="00455783" w:rsidRPr="00265319">
        <w:rPr>
          <w:rFonts w:asciiTheme="minorHAnsi" w:hAnsiTheme="minorHAnsi" w:cstheme="minorHAnsi"/>
          <w:sz w:val="20"/>
        </w:rPr>
        <w:t xml:space="preserve">. </w:t>
      </w:r>
      <w:r w:rsidR="00455783" w:rsidRPr="00265319">
        <w:rPr>
          <w:rFonts w:asciiTheme="minorHAnsi" w:hAnsiTheme="minorHAnsi" w:cstheme="minorHAnsi"/>
          <w:sz w:val="20"/>
          <w:u w:val="single"/>
        </w:rPr>
        <w:t>Každé nesch</w:t>
      </w:r>
      <w:r w:rsidR="00214D9F" w:rsidRPr="00265319">
        <w:rPr>
          <w:rFonts w:asciiTheme="minorHAnsi" w:hAnsiTheme="minorHAnsi" w:cstheme="minorHAnsi"/>
          <w:sz w:val="20"/>
          <w:u w:val="single"/>
        </w:rPr>
        <w:t xml:space="preserve">válenie významnejšej zmeny </w:t>
      </w:r>
      <w:r w:rsidR="00455783" w:rsidRPr="00265319">
        <w:rPr>
          <w:rFonts w:asciiTheme="minorHAnsi" w:hAnsiTheme="minorHAnsi" w:cstheme="minorHAnsi"/>
          <w:sz w:val="20"/>
          <w:u w:val="single"/>
        </w:rPr>
        <w:t xml:space="preserve">SO </w:t>
      </w:r>
      <w:r w:rsidR="00214D9F" w:rsidRPr="00265319">
        <w:rPr>
          <w:rFonts w:asciiTheme="minorHAnsi" w:hAnsiTheme="minorHAnsi" w:cstheme="minorHAnsi"/>
          <w:sz w:val="20"/>
          <w:u w:val="single"/>
        </w:rPr>
        <w:t xml:space="preserve">písomne oznámi </w:t>
      </w:r>
      <w:r w:rsidR="00455783" w:rsidRPr="00265319">
        <w:rPr>
          <w:rFonts w:asciiTheme="minorHAnsi" w:hAnsiTheme="minorHAnsi" w:cstheme="minorHAnsi"/>
          <w:sz w:val="20"/>
          <w:u w:val="single"/>
        </w:rPr>
        <w:t>prijímateľovi</w:t>
      </w:r>
      <w:r w:rsidR="00214D9F" w:rsidRPr="00265319">
        <w:rPr>
          <w:rFonts w:asciiTheme="minorHAnsi" w:hAnsiTheme="minorHAnsi" w:cstheme="minorHAnsi"/>
          <w:sz w:val="20"/>
          <w:u w:val="single"/>
        </w:rPr>
        <w:t xml:space="preserve"> spolu so zdôvodnením. Ak prijímateľ </w:t>
      </w:r>
      <w:r w:rsidR="00455783" w:rsidRPr="00265319">
        <w:rPr>
          <w:rFonts w:asciiTheme="minorHAnsi" w:hAnsiTheme="minorHAnsi" w:cstheme="minorHAnsi"/>
          <w:sz w:val="20"/>
          <w:u w:val="single"/>
        </w:rPr>
        <w:t xml:space="preserve">napriek neschváleniu zmeny </w:t>
      </w:r>
      <w:r w:rsidR="00214D9F" w:rsidRPr="00265319">
        <w:rPr>
          <w:rFonts w:asciiTheme="minorHAnsi" w:hAnsiTheme="minorHAnsi" w:cstheme="minorHAnsi"/>
          <w:sz w:val="20"/>
          <w:u w:val="single"/>
        </w:rPr>
        <w:t>zmenu vykoná, alebo už vykonal</w:t>
      </w:r>
      <w:r w:rsidR="00455783" w:rsidRPr="00265319">
        <w:rPr>
          <w:rFonts w:asciiTheme="minorHAnsi" w:hAnsiTheme="minorHAnsi" w:cstheme="minorHAnsi"/>
          <w:sz w:val="20"/>
          <w:u w:val="single"/>
        </w:rPr>
        <w:t xml:space="preserve"> jej realizáciu, výdavky týkajúce sa tejto zmeny budú považované za neoprávnené</w:t>
      </w:r>
      <w:r w:rsidR="00455783" w:rsidRPr="00265319">
        <w:rPr>
          <w:rFonts w:asciiTheme="minorHAnsi" w:hAnsiTheme="minorHAnsi" w:cstheme="minorHAnsi"/>
          <w:sz w:val="20"/>
        </w:rPr>
        <w:t>.</w:t>
      </w:r>
      <w:r w:rsidR="00E510F5" w:rsidRPr="00265319">
        <w:rPr>
          <w:rFonts w:asciiTheme="minorHAnsi" w:hAnsiTheme="minorHAnsi" w:cstheme="minorHAnsi"/>
          <w:sz w:val="20"/>
        </w:rPr>
        <w:t xml:space="preserve"> </w:t>
      </w:r>
      <w:r w:rsidR="00A72863" w:rsidRPr="00265319">
        <w:rPr>
          <w:rFonts w:asciiTheme="minorHAnsi" w:hAnsiTheme="minorHAnsi" w:cstheme="minorHAnsi"/>
          <w:b/>
          <w:sz w:val="20"/>
        </w:rPr>
        <w:t>Významnejšia zmena sa vykoná vždy formou dodatku k Zmluve s výnimkou, ak</w:t>
      </w:r>
      <w:r w:rsidR="00871D12" w:rsidRPr="00265319">
        <w:rPr>
          <w:rFonts w:asciiTheme="minorHAnsi" w:hAnsiTheme="minorHAnsi" w:cstheme="minorHAnsi"/>
          <w:b/>
          <w:sz w:val="20"/>
        </w:rPr>
        <w:t xml:space="preserve"> významnejšia zmena nemá vplyv </w:t>
      </w:r>
      <w:r w:rsidR="00A72863" w:rsidRPr="00265319">
        <w:rPr>
          <w:rFonts w:asciiTheme="minorHAnsi" w:hAnsiTheme="minorHAnsi" w:cstheme="minorHAnsi"/>
          <w:b/>
          <w:sz w:val="20"/>
        </w:rPr>
        <w:t>na znenie ustanovení Zmluvy.</w:t>
      </w:r>
      <w:r w:rsidR="00A72863" w:rsidRPr="00265319">
        <w:rPr>
          <w:rFonts w:asciiTheme="minorHAnsi" w:hAnsiTheme="minorHAnsi" w:cstheme="minorHAnsi"/>
          <w:sz w:val="20"/>
        </w:rPr>
        <w:t xml:space="preserve"> </w:t>
      </w:r>
      <w:r w:rsidR="004E51FE" w:rsidRPr="00265319">
        <w:rPr>
          <w:rFonts w:asciiTheme="minorHAnsi" w:hAnsiTheme="minorHAnsi" w:cstheme="minorHAnsi"/>
          <w:sz w:val="20"/>
        </w:rPr>
        <w:t xml:space="preserve"> </w:t>
      </w:r>
    </w:p>
    <w:p w14:paraId="179689C0" w14:textId="38E5A12E" w:rsidR="00455783" w:rsidRPr="00455783" w:rsidRDefault="00455783" w:rsidP="004E55F9">
      <w:pPr>
        <w:spacing w:line="276" w:lineRule="auto"/>
        <w:ind w:left="426"/>
        <w:jc w:val="both"/>
        <w:rPr>
          <w:rFonts w:asciiTheme="minorHAnsi" w:hAnsiTheme="minorHAnsi" w:cstheme="minorHAnsi"/>
          <w:sz w:val="20"/>
        </w:rPr>
      </w:pPr>
      <w:r w:rsidRPr="00455783">
        <w:rPr>
          <w:rFonts w:asciiTheme="minorHAnsi" w:hAnsiTheme="minorHAnsi" w:cstheme="minorHAnsi"/>
          <w:sz w:val="20"/>
        </w:rPr>
        <w:t xml:space="preserve">Významnejšia zmena </w:t>
      </w:r>
      <w:r w:rsidR="00F7568E">
        <w:rPr>
          <w:rFonts w:asciiTheme="minorHAnsi" w:hAnsiTheme="minorHAnsi" w:cstheme="minorHAnsi"/>
          <w:sz w:val="20"/>
        </w:rPr>
        <w:t xml:space="preserve">Zmluvy </w:t>
      </w:r>
      <w:r w:rsidRPr="00455783">
        <w:rPr>
          <w:rFonts w:asciiTheme="minorHAnsi" w:hAnsiTheme="minorHAnsi" w:cstheme="minorHAnsi"/>
          <w:sz w:val="20"/>
        </w:rPr>
        <w:t>môže byť:</w:t>
      </w:r>
    </w:p>
    <w:p w14:paraId="65A57F64" w14:textId="77777777" w:rsidR="007A2A25" w:rsidRDefault="00455783" w:rsidP="00DC1110">
      <w:pPr>
        <w:pStyle w:val="Odsekzoznamu"/>
        <w:numPr>
          <w:ilvl w:val="0"/>
          <w:numId w:val="20"/>
        </w:numPr>
        <w:spacing w:line="276" w:lineRule="auto"/>
        <w:jc w:val="both"/>
        <w:rPr>
          <w:ins w:id="144" w:author="KH" w:date="2025-12-10T10:14:00Z"/>
          <w:rFonts w:asciiTheme="minorHAnsi" w:hAnsiTheme="minorHAnsi" w:cstheme="minorHAnsi"/>
          <w:sz w:val="20"/>
        </w:rPr>
      </w:pPr>
      <w:r w:rsidRPr="00455783">
        <w:rPr>
          <w:rFonts w:asciiTheme="minorHAnsi" w:hAnsiTheme="minorHAnsi" w:cstheme="minorHAnsi"/>
          <w:b/>
          <w:sz w:val="20"/>
          <w:u w:val="single"/>
        </w:rPr>
        <w:t>ex-</w:t>
      </w:r>
      <w:proofErr w:type="spellStart"/>
      <w:r w:rsidRPr="00455783">
        <w:rPr>
          <w:rFonts w:asciiTheme="minorHAnsi" w:hAnsiTheme="minorHAnsi" w:cstheme="minorHAnsi"/>
          <w:b/>
          <w:sz w:val="20"/>
          <w:u w:val="single"/>
        </w:rPr>
        <w:t>ante</w:t>
      </w:r>
      <w:proofErr w:type="spellEnd"/>
      <w:r w:rsidRPr="00455783">
        <w:rPr>
          <w:rFonts w:asciiTheme="minorHAnsi" w:hAnsiTheme="minorHAnsi" w:cstheme="minorHAnsi"/>
          <w:b/>
          <w:sz w:val="20"/>
          <w:u w:val="single"/>
        </w:rPr>
        <w:t xml:space="preserve"> významnejšia zmena</w:t>
      </w:r>
      <w:r w:rsidR="002F0B82" w:rsidRPr="006E3510">
        <w:rPr>
          <w:rFonts w:asciiTheme="minorHAnsi" w:hAnsiTheme="minorHAnsi"/>
          <w:b/>
          <w:sz w:val="20"/>
          <w:u w:val="single"/>
          <w:vertAlign w:val="superscript"/>
        </w:rPr>
        <w:footnoteReference w:id="32"/>
      </w:r>
      <w:r w:rsidRPr="00455783">
        <w:rPr>
          <w:rFonts w:asciiTheme="minorHAnsi" w:hAnsiTheme="minorHAnsi" w:cstheme="minorHAnsi"/>
          <w:sz w:val="20"/>
        </w:rPr>
        <w:t xml:space="preserve"> – návrh na zmenu predkladá prijímateľ </w:t>
      </w:r>
      <w:r w:rsidR="00F7568E">
        <w:rPr>
          <w:rFonts w:asciiTheme="minorHAnsi" w:hAnsiTheme="minorHAnsi" w:cstheme="minorHAnsi"/>
          <w:sz w:val="20"/>
        </w:rPr>
        <w:t xml:space="preserve">SO </w:t>
      </w:r>
      <w:r w:rsidRPr="00455783">
        <w:rPr>
          <w:rFonts w:asciiTheme="minorHAnsi" w:hAnsiTheme="minorHAnsi" w:cstheme="minorHAnsi"/>
          <w:sz w:val="20"/>
        </w:rPr>
        <w:t>pred začiatkom procesného plynutia deja zmeny, resp. pred vznikom/zánikom skutočnosti, ktorá je obsahom zmeny;</w:t>
      </w:r>
      <w:ins w:id="145" w:author="KH" w:date="2025-12-10T10:14:00Z">
        <w:r w:rsidR="007A2A25">
          <w:rPr>
            <w:rFonts w:asciiTheme="minorHAnsi" w:hAnsiTheme="minorHAnsi" w:cstheme="minorHAnsi"/>
            <w:sz w:val="20"/>
          </w:rPr>
          <w:t xml:space="preserve"> </w:t>
        </w:r>
      </w:ins>
    </w:p>
    <w:p w14:paraId="7B4B24A2" w14:textId="138EBAEB" w:rsidR="00244F42" w:rsidRPr="00DC1110" w:rsidRDefault="00455783" w:rsidP="00DC1110">
      <w:pPr>
        <w:pStyle w:val="Odsekzoznamu"/>
        <w:numPr>
          <w:ilvl w:val="0"/>
          <w:numId w:val="20"/>
        </w:numPr>
        <w:spacing w:line="276" w:lineRule="auto"/>
        <w:jc w:val="both"/>
        <w:rPr>
          <w:rFonts w:asciiTheme="minorHAnsi" w:hAnsiTheme="minorHAnsi" w:cstheme="minorHAnsi"/>
          <w:sz w:val="20"/>
        </w:rPr>
      </w:pPr>
      <w:r w:rsidRPr="00F37A1B">
        <w:rPr>
          <w:rFonts w:asciiTheme="minorHAnsi" w:hAnsiTheme="minorHAnsi" w:cstheme="minorHAnsi"/>
          <w:b/>
          <w:sz w:val="20"/>
          <w:u w:val="single"/>
        </w:rPr>
        <w:t>ex-post významnejšia zmena</w:t>
      </w:r>
      <w:r w:rsidR="002F0B82" w:rsidRPr="006E3510">
        <w:rPr>
          <w:vertAlign w:val="superscript"/>
        </w:rPr>
        <w:footnoteReference w:id="33"/>
      </w:r>
      <w:r w:rsidRPr="00F37A1B">
        <w:rPr>
          <w:rFonts w:asciiTheme="minorHAnsi" w:hAnsiTheme="minorHAnsi" w:cstheme="minorHAnsi"/>
          <w:sz w:val="20"/>
        </w:rPr>
        <w:t xml:space="preserve"> </w:t>
      </w:r>
      <w:r w:rsidR="00871D12" w:rsidRPr="00F37A1B">
        <w:rPr>
          <w:rFonts w:asciiTheme="minorHAnsi" w:hAnsiTheme="minorHAnsi" w:cstheme="minorHAnsi"/>
          <w:sz w:val="20"/>
        </w:rPr>
        <w:t xml:space="preserve">– </w:t>
      </w:r>
      <w:r w:rsidRPr="00F37A1B">
        <w:rPr>
          <w:rFonts w:asciiTheme="minorHAnsi" w:hAnsiTheme="minorHAnsi" w:cstheme="minorHAnsi"/>
          <w:sz w:val="20"/>
        </w:rPr>
        <w:t xml:space="preserve"> návrh na zmenu predkladá prijímateľ</w:t>
      </w:r>
      <w:r w:rsidR="00F7568E" w:rsidRPr="00F37A1B">
        <w:rPr>
          <w:rFonts w:asciiTheme="minorHAnsi" w:hAnsiTheme="minorHAnsi" w:cstheme="minorHAnsi"/>
          <w:sz w:val="20"/>
        </w:rPr>
        <w:t xml:space="preserve"> SO</w:t>
      </w:r>
      <w:r w:rsidRPr="00F37A1B">
        <w:rPr>
          <w:rFonts w:asciiTheme="minorHAnsi" w:hAnsiTheme="minorHAnsi" w:cstheme="minorHAnsi"/>
          <w:sz w:val="20"/>
        </w:rPr>
        <w:t xml:space="preserve"> po tom, ako zmena nastala.</w:t>
      </w:r>
      <w:r w:rsidR="00F37A1B" w:rsidRPr="00F37A1B">
        <w:rPr>
          <w:rFonts w:asciiTheme="minorHAnsi" w:hAnsiTheme="minorHAnsi" w:cstheme="minorHAnsi"/>
          <w:sz w:val="20"/>
        </w:rPr>
        <w:t xml:space="preserve"> </w:t>
      </w:r>
      <w:r w:rsidR="00F37A1B" w:rsidRPr="00164853">
        <w:rPr>
          <w:rFonts w:asciiTheme="minorHAnsi" w:hAnsiTheme="minorHAnsi" w:cstheme="minorHAnsi"/>
          <w:sz w:val="20"/>
        </w:rPr>
        <w:t xml:space="preserve">Schválená ex-post významnejšia zmena sa zrealizuje prostredníctvom písomného dodatku k </w:t>
      </w:r>
      <w:r w:rsidR="00940B04" w:rsidRPr="00164853">
        <w:rPr>
          <w:rFonts w:asciiTheme="minorHAnsi" w:hAnsiTheme="minorHAnsi" w:cstheme="minorHAnsi"/>
          <w:sz w:val="20"/>
        </w:rPr>
        <w:t>Zmluve</w:t>
      </w:r>
      <w:r w:rsidR="00F37A1B" w:rsidRPr="00164853">
        <w:rPr>
          <w:rFonts w:asciiTheme="minorHAnsi" w:hAnsiTheme="minorHAnsi" w:cstheme="minorHAnsi"/>
          <w:sz w:val="20"/>
        </w:rPr>
        <w:t xml:space="preserve">, ktorý sa vyhotoví najneskôr pred </w:t>
      </w:r>
      <w:proofErr w:type="spellStart"/>
      <w:r w:rsidR="00F37A1B" w:rsidRPr="00164853">
        <w:rPr>
          <w:rFonts w:asciiTheme="minorHAnsi" w:hAnsiTheme="minorHAnsi" w:cstheme="minorHAnsi"/>
          <w:sz w:val="20"/>
        </w:rPr>
        <w:t>ŽoP</w:t>
      </w:r>
      <w:proofErr w:type="spellEnd"/>
      <w:r w:rsidR="00F37A1B" w:rsidRPr="00164853">
        <w:rPr>
          <w:rFonts w:asciiTheme="minorHAnsi" w:hAnsiTheme="minorHAnsi" w:cstheme="minorHAnsi"/>
          <w:sz w:val="20"/>
        </w:rPr>
        <w:t xml:space="preserve">, ktorá ako prvá zahŕňa aspoň niektoré výdavky, ktoré sú požadovanou ex-post významnejšou zmenou dotknuté, pričom takýto dodatok môže zahŕňať aj iné akceptované alebo schválené </w:t>
      </w:r>
      <w:r w:rsidR="00940B04" w:rsidRPr="00164853">
        <w:rPr>
          <w:rFonts w:asciiTheme="minorHAnsi" w:hAnsiTheme="minorHAnsi" w:cstheme="minorHAnsi"/>
          <w:sz w:val="20"/>
        </w:rPr>
        <w:t xml:space="preserve">zmeny Zmluvy. </w:t>
      </w:r>
      <w:r w:rsidR="00DC1110" w:rsidRPr="00DC1110">
        <w:rPr>
          <w:rFonts w:asciiTheme="minorHAnsi" w:hAnsiTheme="minorHAnsi" w:cstheme="minorHAnsi"/>
          <w:sz w:val="20"/>
        </w:rPr>
        <w:t xml:space="preserve">SO a prijímateľ sa zároveň dohodli, že spôsobom podľa Čl. 16 ods. 9 </w:t>
      </w:r>
      <w:r w:rsidR="00265319">
        <w:rPr>
          <w:rFonts w:asciiTheme="minorHAnsi" w:hAnsiTheme="minorHAnsi" w:cstheme="minorHAnsi"/>
          <w:sz w:val="20"/>
        </w:rPr>
        <w:t xml:space="preserve">písm. f) </w:t>
      </w:r>
      <w:r w:rsidR="00DC1110" w:rsidRPr="00DC1110">
        <w:rPr>
          <w:rFonts w:asciiTheme="minorHAnsi" w:hAnsiTheme="minorHAnsi" w:cstheme="minorHAnsi"/>
          <w:sz w:val="20"/>
        </w:rPr>
        <w:t>VZP</w:t>
      </w:r>
      <w:r w:rsidR="00265319">
        <w:rPr>
          <w:rFonts w:asciiTheme="minorHAnsi" w:hAnsiTheme="minorHAnsi" w:cstheme="minorHAnsi"/>
          <w:sz w:val="20"/>
        </w:rPr>
        <w:t xml:space="preserve"> v spojení s písm. c)</w:t>
      </w:r>
      <w:r w:rsidR="00DC1110" w:rsidRPr="00DC1110">
        <w:rPr>
          <w:rFonts w:asciiTheme="minorHAnsi" w:hAnsiTheme="minorHAnsi" w:cstheme="minorHAnsi"/>
          <w:sz w:val="20"/>
        </w:rPr>
        <w:t xml:space="preserve"> sa </w:t>
      </w:r>
      <w:proofErr w:type="spellStart"/>
      <w:r w:rsidR="00DC1110" w:rsidRPr="00DC1110">
        <w:rPr>
          <w:rFonts w:asciiTheme="minorHAnsi" w:hAnsiTheme="minorHAnsi" w:cstheme="minorHAnsi"/>
          <w:sz w:val="20"/>
        </w:rPr>
        <w:t>prejednajú</w:t>
      </w:r>
      <w:proofErr w:type="spellEnd"/>
      <w:r w:rsidR="00DC1110" w:rsidRPr="00DC1110">
        <w:rPr>
          <w:rFonts w:asciiTheme="minorHAnsi" w:hAnsiTheme="minorHAnsi" w:cstheme="minorHAnsi"/>
          <w:sz w:val="20"/>
        </w:rPr>
        <w:t xml:space="preserve"> aj zmeny navrhované </w:t>
      </w:r>
      <w:r w:rsidR="00265319">
        <w:rPr>
          <w:rFonts w:asciiTheme="minorHAnsi" w:hAnsiTheme="minorHAnsi" w:cstheme="minorHAnsi"/>
          <w:sz w:val="20"/>
        </w:rPr>
        <w:t>SO</w:t>
      </w:r>
      <w:r w:rsidR="00DC1110" w:rsidRPr="00DC1110">
        <w:rPr>
          <w:rFonts w:asciiTheme="minorHAnsi" w:hAnsiTheme="minorHAnsi" w:cstheme="minorHAnsi"/>
          <w:sz w:val="20"/>
        </w:rPr>
        <w:t>, ktoré by z vecného hľadiska podľa svojho obsahu spadali pod významnejšiu zmenu ex-post podľa</w:t>
      </w:r>
      <w:r w:rsidR="00DC1110">
        <w:rPr>
          <w:rFonts w:asciiTheme="minorHAnsi" w:hAnsiTheme="minorHAnsi" w:cstheme="minorHAnsi"/>
          <w:sz w:val="20"/>
        </w:rPr>
        <w:t xml:space="preserve"> Čl. 16</w:t>
      </w:r>
      <w:r w:rsidR="00DC1110" w:rsidRPr="00DC1110">
        <w:rPr>
          <w:rFonts w:asciiTheme="minorHAnsi" w:hAnsiTheme="minorHAnsi" w:cstheme="minorHAnsi"/>
          <w:sz w:val="20"/>
        </w:rPr>
        <w:t xml:space="preserve"> odseku 18</w:t>
      </w:r>
      <w:r w:rsidR="00DC1110">
        <w:rPr>
          <w:rFonts w:asciiTheme="minorHAnsi" w:hAnsiTheme="minorHAnsi" w:cstheme="minorHAnsi"/>
          <w:sz w:val="20"/>
        </w:rPr>
        <w:t xml:space="preserve"> VZP</w:t>
      </w:r>
      <w:r w:rsidR="00DC1110" w:rsidRPr="00DC1110">
        <w:rPr>
          <w:rFonts w:asciiTheme="minorHAnsi" w:hAnsiTheme="minorHAnsi" w:cstheme="minorHAnsi"/>
          <w:sz w:val="20"/>
        </w:rPr>
        <w:t xml:space="preserve">, ak by ich navrhol </w:t>
      </w:r>
      <w:r w:rsidR="00DC1110">
        <w:rPr>
          <w:rFonts w:asciiTheme="minorHAnsi" w:hAnsiTheme="minorHAnsi" w:cstheme="minorHAnsi"/>
          <w:sz w:val="20"/>
        </w:rPr>
        <w:t>p</w:t>
      </w:r>
      <w:r w:rsidR="00DC1110" w:rsidRPr="00DC1110">
        <w:rPr>
          <w:rFonts w:asciiTheme="minorHAnsi" w:hAnsiTheme="minorHAnsi" w:cstheme="minorHAnsi"/>
          <w:sz w:val="20"/>
        </w:rPr>
        <w:t>rijímateľ prostredníctvom žiadosti o zmenu.</w:t>
      </w:r>
    </w:p>
    <w:p w14:paraId="32D0BEEC" w14:textId="41001FD8" w:rsidR="00244F42" w:rsidRPr="00244F42" w:rsidRDefault="00244F42" w:rsidP="002E481D">
      <w:pPr>
        <w:pStyle w:val="Odsekzoznamu"/>
        <w:numPr>
          <w:ilvl w:val="0"/>
          <w:numId w:val="18"/>
        </w:numPr>
        <w:spacing w:after="120" w:line="276" w:lineRule="auto"/>
        <w:ind w:left="426" w:hanging="426"/>
        <w:jc w:val="both"/>
        <w:rPr>
          <w:rFonts w:asciiTheme="minorHAnsi" w:hAnsiTheme="minorHAnsi" w:cstheme="minorHAnsi"/>
          <w:sz w:val="20"/>
        </w:rPr>
      </w:pPr>
      <w:r>
        <w:rPr>
          <w:rFonts w:asciiTheme="minorHAnsi" w:hAnsiTheme="minorHAnsi" w:cstheme="minorHAnsi"/>
          <w:sz w:val="20"/>
        </w:rPr>
        <w:t>SO</w:t>
      </w:r>
      <w:r w:rsidRPr="00244F42">
        <w:rPr>
          <w:rFonts w:asciiTheme="minorHAnsi" w:hAnsiTheme="minorHAnsi" w:cstheme="minorHAnsi"/>
          <w:sz w:val="20"/>
        </w:rPr>
        <w:t xml:space="preserve"> posudzuje oprávnenosť zmeny vzhľadom na predmet projektu a vplyv zmeny na definované ciele, merateľné ukazovatele, aktivity, harmonogram, rozpočet a udržateľnosť projektu; a taktiež posudzuje oprávnenosť v súlade s podmienkami </w:t>
      </w:r>
      <w:r>
        <w:rPr>
          <w:rFonts w:asciiTheme="minorHAnsi" w:hAnsiTheme="minorHAnsi" w:cstheme="minorHAnsi"/>
          <w:sz w:val="20"/>
        </w:rPr>
        <w:t xml:space="preserve">Zmluvy a platnou legislatívou </w:t>
      </w:r>
      <w:r w:rsidRPr="00244F42">
        <w:rPr>
          <w:rFonts w:asciiTheme="minorHAnsi" w:hAnsiTheme="minorHAnsi" w:cstheme="minorHAnsi"/>
          <w:sz w:val="20"/>
        </w:rPr>
        <w:t xml:space="preserve">v lehote </w:t>
      </w:r>
      <w:r w:rsidRPr="00244F42">
        <w:rPr>
          <w:rFonts w:asciiTheme="minorHAnsi" w:hAnsiTheme="minorHAnsi" w:cstheme="minorHAnsi"/>
          <w:b/>
          <w:sz w:val="20"/>
        </w:rPr>
        <w:t xml:space="preserve">do 20 </w:t>
      </w:r>
      <w:r w:rsidR="006646C2">
        <w:rPr>
          <w:rFonts w:asciiTheme="minorHAnsi" w:hAnsiTheme="minorHAnsi" w:cstheme="minorHAnsi"/>
          <w:b/>
          <w:sz w:val="20"/>
        </w:rPr>
        <w:t xml:space="preserve">(dvadsiatich) </w:t>
      </w:r>
      <w:r w:rsidRPr="00244F42">
        <w:rPr>
          <w:rFonts w:asciiTheme="minorHAnsi" w:hAnsiTheme="minorHAnsi" w:cstheme="minorHAnsi"/>
          <w:b/>
          <w:sz w:val="20"/>
        </w:rPr>
        <w:t xml:space="preserve">pracovných dní </w:t>
      </w:r>
      <w:r w:rsidRPr="00244F42">
        <w:rPr>
          <w:rFonts w:asciiTheme="minorHAnsi" w:hAnsiTheme="minorHAnsi" w:cstheme="minorHAnsi"/>
          <w:sz w:val="20"/>
        </w:rPr>
        <w:t>od doruče</w:t>
      </w:r>
      <w:r w:rsidR="00926E40">
        <w:rPr>
          <w:rFonts w:asciiTheme="minorHAnsi" w:hAnsiTheme="minorHAnsi" w:cstheme="minorHAnsi"/>
          <w:sz w:val="20"/>
        </w:rPr>
        <w:t>nia</w:t>
      </w:r>
      <w:r w:rsidR="006646C2">
        <w:rPr>
          <w:rFonts w:asciiTheme="minorHAnsi" w:hAnsiTheme="minorHAnsi" w:cstheme="minorHAnsi"/>
          <w:sz w:val="20"/>
        </w:rPr>
        <w:t xml:space="preserve"> kompletnej</w:t>
      </w:r>
      <w:r w:rsidR="00926E40">
        <w:rPr>
          <w:rFonts w:asciiTheme="minorHAnsi" w:hAnsiTheme="minorHAnsi" w:cstheme="minorHAnsi"/>
          <w:sz w:val="20"/>
        </w:rPr>
        <w:t xml:space="preserve"> Žiadosti o zmenu projektu. </w:t>
      </w:r>
      <w:r w:rsidRPr="00244F42">
        <w:rPr>
          <w:rFonts w:asciiTheme="minorHAnsi" w:hAnsiTheme="minorHAnsi" w:cstheme="minorHAnsi"/>
          <w:bCs/>
          <w:sz w:val="20"/>
        </w:rPr>
        <w:t xml:space="preserve">V prípade, </w:t>
      </w:r>
      <w:r>
        <w:rPr>
          <w:rFonts w:asciiTheme="minorHAnsi" w:hAnsiTheme="minorHAnsi" w:cstheme="minorHAnsi"/>
          <w:bCs/>
          <w:sz w:val="20"/>
        </w:rPr>
        <w:t>ak SO</w:t>
      </w:r>
      <w:r w:rsidRPr="00244F42">
        <w:rPr>
          <w:rFonts w:asciiTheme="minorHAnsi" w:hAnsiTheme="minorHAnsi" w:cstheme="minorHAnsi"/>
          <w:bCs/>
          <w:sz w:val="20"/>
        </w:rPr>
        <w:t xml:space="preserve"> zistí formálne nedostatky v Žiadosti o zmenu </w:t>
      </w:r>
      <w:r w:rsidRPr="00244F42">
        <w:rPr>
          <w:rFonts w:asciiTheme="minorHAnsi" w:hAnsiTheme="minorHAnsi" w:cstheme="minorHAnsi"/>
          <w:sz w:val="20"/>
        </w:rPr>
        <w:t>projektu</w:t>
      </w:r>
      <w:r w:rsidRPr="00244F42">
        <w:rPr>
          <w:rFonts w:asciiTheme="minorHAnsi" w:hAnsiTheme="minorHAnsi" w:cstheme="minorHAnsi"/>
          <w:bCs/>
          <w:sz w:val="20"/>
        </w:rPr>
        <w:t>, vyzve prijímateľa</w:t>
      </w:r>
      <w:r w:rsidR="009671BB">
        <w:rPr>
          <w:rFonts w:asciiTheme="minorHAnsi" w:hAnsiTheme="minorHAnsi" w:cstheme="minorHAnsi"/>
          <w:bCs/>
          <w:sz w:val="20"/>
        </w:rPr>
        <w:t xml:space="preserve"> cez ITMS21+, </w:t>
      </w:r>
      <w:r w:rsidRPr="00244F42">
        <w:rPr>
          <w:rFonts w:asciiTheme="minorHAnsi" w:hAnsiTheme="minorHAnsi" w:cstheme="minorHAnsi"/>
          <w:bCs/>
          <w:sz w:val="20"/>
        </w:rPr>
        <w:t xml:space="preserve">aby v stanovenej lehote (ktorá nesmie byť kratšia ako </w:t>
      </w:r>
      <w:r w:rsidRPr="00244F42">
        <w:rPr>
          <w:rFonts w:asciiTheme="minorHAnsi" w:hAnsiTheme="minorHAnsi" w:cstheme="minorHAnsi"/>
          <w:b/>
          <w:bCs/>
          <w:sz w:val="20"/>
        </w:rPr>
        <w:t>5 pracovných</w:t>
      </w:r>
      <w:r>
        <w:rPr>
          <w:rFonts w:asciiTheme="minorHAnsi" w:hAnsiTheme="minorHAnsi" w:cstheme="minorHAnsi"/>
          <w:b/>
          <w:bCs/>
          <w:sz w:val="20"/>
        </w:rPr>
        <w:t xml:space="preserve"> dní</w:t>
      </w:r>
      <w:r w:rsidR="00214D9F">
        <w:rPr>
          <w:rFonts w:asciiTheme="minorHAnsi" w:hAnsiTheme="minorHAnsi" w:cstheme="minorHAnsi"/>
          <w:bCs/>
          <w:sz w:val="20"/>
        </w:rPr>
        <w:t xml:space="preserve"> odo dňa doručenia</w:t>
      </w:r>
      <w:r w:rsidRPr="00244F42">
        <w:rPr>
          <w:rFonts w:asciiTheme="minorHAnsi" w:hAnsiTheme="minorHAnsi" w:cstheme="minorHAnsi"/>
          <w:bCs/>
          <w:sz w:val="20"/>
        </w:rPr>
        <w:t xml:space="preserve"> výzvy) predloženú žiadosť doplnil alebo upravil. </w:t>
      </w:r>
    </w:p>
    <w:p w14:paraId="22E45F3A" w14:textId="77777777" w:rsidR="00244F42" w:rsidRPr="00244F42" w:rsidRDefault="00244F42" w:rsidP="002E481D">
      <w:pPr>
        <w:pStyle w:val="Odsekzoznamu"/>
        <w:numPr>
          <w:ilvl w:val="0"/>
          <w:numId w:val="18"/>
        </w:numPr>
        <w:spacing w:after="120" w:line="276" w:lineRule="auto"/>
        <w:ind w:left="426" w:hanging="426"/>
        <w:jc w:val="both"/>
        <w:rPr>
          <w:rFonts w:asciiTheme="minorHAnsi" w:hAnsiTheme="minorHAnsi" w:cstheme="minorHAnsi"/>
          <w:sz w:val="20"/>
        </w:rPr>
      </w:pPr>
      <w:r>
        <w:rPr>
          <w:rFonts w:asciiTheme="minorHAnsi" w:hAnsiTheme="minorHAnsi" w:cstheme="minorHAnsi"/>
          <w:bCs/>
          <w:sz w:val="20"/>
        </w:rPr>
        <w:t>SO</w:t>
      </w:r>
      <w:r w:rsidRPr="00244F42">
        <w:rPr>
          <w:rFonts w:asciiTheme="minorHAnsi" w:hAnsiTheme="minorHAnsi" w:cstheme="minorHAnsi"/>
          <w:bCs/>
          <w:sz w:val="20"/>
        </w:rPr>
        <w:t xml:space="preserve"> vykoná opätovné posúdenie Žiadosti o zmenu </w:t>
      </w:r>
      <w:r w:rsidRPr="00244F42">
        <w:rPr>
          <w:rFonts w:asciiTheme="minorHAnsi" w:hAnsiTheme="minorHAnsi" w:cstheme="minorHAnsi"/>
          <w:sz w:val="20"/>
        </w:rPr>
        <w:t>projektu</w:t>
      </w:r>
      <w:r w:rsidRPr="00244F42">
        <w:rPr>
          <w:rFonts w:asciiTheme="minorHAnsi" w:hAnsiTheme="minorHAnsi" w:cstheme="minorHAnsi"/>
          <w:bCs/>
          <w:sz w:val="20"/>
        </w:rPr>
        <w:t xml:space="preserve">, ak prijímateľ predložil požadované údaje alebo dokumenty v stanovenej lehote. V prípade, ak prijímateľ neodstráni nedostatky alebo nedoplní požadované údaje/dokumenty v stanovenej lehote, </w:t>
      </w:r>
      <w:r>
        <w:rPr>
          <w:rFonts w:asciiTheme="minorHAnsi" w:hAnsiTheme="minorHAnsi" w:cstheme="minorHAnsi"/>
          <w:bCs/>
          <w:sz w:val="20"/>
        </w:rPr>
        <w:t>SO</w:t>
      </w:r>
      <w:r w:rsidRPr="00244F42">
        <w:rPr>
          <w:rFonts w:asciiTheme="minorHAnsi" w:hAnsiTheme="minorHAnsi" w:cstheme="minorHAnsi"/>
          <w:bCs/>
          <w:sz w:val="20"/>
        </w:rPr>
        <w:t xml:space="preserve"> Žiadosť o zmenu </w:t>
      </w:r>
      <w:r w:rsidRPr="00244F42">
        <w:rPr>
          <w:rFonts w:asciiTheme="minorHAnsi" w:hAnsiTheme="minorHAnsi" w:cstheme="minorHAnsi"/>
          <w:sz w:val="20"/>
        </w:rPr>
        <w:t>projektu</w:t>
      </w:r>
      <w:r w:rsidRPr="00244F42">
        <w:rPr>
          <w:rFonts w:asciiTheme="minorHAnsi" w:hAnsiTheme="minorHAnsi" w:cstheme="minorHAnsi"/>
          <w:bCs/>
          <w:sz w:val="20"/>
        </w:rPr>
        <w:t xml:space="preserve"> zamietne. Zamietnutie Žiadosti o zmenu </w:t>
      </w:r>
      <w:r w:rsidRPr="00244F42">
        <w:rPr>
          <w:rFonts w:asciiTheme="minorHAnsi" w:hAnsiTheme="minorHAnsi" w:cstheme="minorHAnsi"/>
          <w:sz w:val="20"/>
        </w:rPr>
        <w:t>projektu</w:t>
      </w:r>
      <w:r w:rsidRPr="00244F42">
        <w:rPr>
          <w:rFonts w:asciiTheme="minorHAnsi" w:hAnsiTheme="minorHAnsi" w:cstheme="minorHAnsi"/>
          <w:bCs/>
          <w:sz w:val="20"/>
        </w:rPr>
        <w:t xml:space="preserve"> z dôvodu nesplnenia kritérií formálnej správnosti nemá vplyv na právo prijímateľa opätovne predložiť upravenú Žiadosť o zmenu </w:t>
      </w:r>
      <w:r w:rsidRPr="00244F42">
        <w:rPr>
          <w:rFonts w:asciiTheme="minorHAnsi" w:hAnsiTheme="minorHAnsi" w:cstheme="minorHAnsi"/>
          <w:sz w:val="20"/>
        </w:rPr>
        <w:t>projektu</w:t>
      </w:r>
      <w:r w:rsidRPr="00244F42">
        <w:rPr>
          <w:rFonts w:asciiTheme="minorHAnsi" w:hAnsiTheme="minorHAnsi" w:cstheme="minorHAnsi"/>
          <w:bCs/>
          <w:sz w:val="20"/>
        </w:rPr>
        <w:t>.</w:t>
      </w:r>
    </w:p>
    <w:p w14:paraId="46BD715F" w14:textId="6F2E9A7D" w:rsidR="00244F42" w:rsidRDefault="00244F42" w:rsidP="002E481D">
      <w:pPr>
        <w:pStyle w:val="Odsekzoznamu"/>
        <w:numPr>
          <w:ilvl w:val="0"/>
          <w:numId w:val="18"/>
        </w:numPr>
        <w:spacing w:after="120" w:line="276" w:lineRule="auto"/>
        <w:ind w:left="426" w:hanging="426"/>
        <w:jc w:val="both"/>
        <w:rPr>
          <w:rFonts w:asciiTheme="minorHAnsi" w:hAnsiTheme="minorHAnsi" w:cstheme="minorHAnsi"/>
          <w:sz w:val="20"/>
        </w:rPr>
      </w:pPr>
      <w:r w:rsidRPr="00244F42">
        <w:rPr>
          <w:rFonts w:asciiTheme="minorHAnsi" w:hAnsiTheme="minorHAnsi" w:cstheme="minorHAnsi"/>
          <w:sz w:val="20"/>
        </w:rPr>
        <w:t>O výsledku zmenového konania informuje</w:t>
      </w:r>
      <w:r>
        <w:rPr>
          <w:rFonts w:asciiTheme="minorHAnsi" w:hAnsiTheme="minorHAnsi" w:cstheme="minorHAnsi"/>
          <w:sz w:val="20"/>
        </w:rPr>
        <w:t xml:space="preserve"> SO </w:t>
      </w:r>
      <w:r w:rsidRPr="00244F42">
        <w:rPr>
          <w:rFonts w:asciiTheme="minorHAnsi" w:hAnsiTheme="minorHAnsi" w:cstheme="minorHAnsi"/>
          <w:sz w:val="20"/>
        </w:rPr>
        <w:t>prijímateľa písomnou</w:t>
      </w:r>
      <w:r w:rsidR="00A72863">
        <w:rPr>
          <w:rFonts w:asciiTheme="minorHAnsi" w:hAnsiTheme="minorHAnsi" w:cstheme="minorHAnsi"/>
          <w:sz w:val="20"/>
        </w:rPr>
        <w:t xml:space="preserve"> formou</w:t>
      </w:r>
      <w:r w:rsidR="00A72863" w:rsidRPr="00860476">
        <w:rPr>
          <w:rFonts w:asciiTheme="minorHAnsi" w:hAnsiTheme="minorHAnsi"/>
          <w:sz w:val="20"/>
          <w:vertAlign w:val="superscript"/>
        </w:rPr>
        <w:footnoteReference w:id="34"/>
      </w:r>
      <w:r w:rsidRPr="00860476">
        <w:rPr>
          <w:rFonts w:asciiTheme="minorHAnsi" w:hAnsiTheme="minorHAnsi" w:cstheme="minorHAnsi"/>
          <w:sz w:val="20"/>
          <w:vertAlign w:val="superscript"/>
        </w:rPr>
        <w:t xml:space="preserve"> </w:t>
      </w:r>
      <w:r w:rsidRPr="00244F42">
        <w:rPr>
          <w:rFonts w:asciiTheme="minorHAnsi" w:hAnsiTheme="minorHAnsi" w:cstheme="minorHAnsi"/>
          <w:sz w:val="20"/>
        </w:rPr>
        <w:t xml:space="preserve">alebo elektronickou formou v termíne </w:t>
      </w:r>
      <w:r w:rsidRPr="00244F42">
        <w:rPr>
          <w:rFonts w:asciiTheme="minorHAnsi" w:hAnsiTheme="minorHAnsi" w:cstheme="minorHAnsi"/>
          <w:b/>
          <w:sz w:val="20"/>
        </w:rPr>
        <w:t xml:space="preserve">do 20 </w:t>
      </w:r>
      <w:r w:rsidR="006646C2">
        <w:rPr>
          <w:rFonts w:asciiTheme="minorHAnsi" w:hAnsiTheme="minorHAnsi" w:cstheme="minorHAnsi"/>
          <w:b/>
          <w:sz w:val="20"/>
        </w:rPr>
        <w:t xml:space="preserve">(dvadsiatich) </w:t>
      </w:r>
      <w:r w:rsidRPr="00244F42">
        <w:rPr>
          <w:rFonts w:asciiTheme="minorHAnsi" w:hAnsiTheme="minorHAnsi" w:cstheme="minorHAnsi"/>
          <w:b/>
          <w:sz w:val="20"/>
        </w:rPr>
        <w:t>pracovných dní</w:t>
      </w:r>
      <w:r w:rsidRPr="00244F42">
        <w:rPr>
          <w:rFonts w:asciiTheme="minorHAnsi" w:hAnsiTheme="minorHAnsi" w:cstheme="minorHAnsi"/>
          <w:sz w:val="20"/>
        </w:rPr>
        <w:t xml:space="preserve"> od prijatia Žiadosti o zmenu projektu, resp. doplnenej/upravenej Žiadosti o zmenu projektu</w:t>
      </w:r>
      <w:r w:rsidRPr="00860476">
        <w:rPr>
          <w:rFonts w:asciiTheme="minorHAnsi" w:hAnsiTheme="minorHAnsi" w:cstheme="minorHAnsi"/>
          <w:sz w:val="20"/>
          <w:vertAlign w:val="superscript"/>
        </w:rPr>
        <w:footnoteReference w:id="35"/>
      </w:r>
      <w:r w:rsidRPr="00244F42">
        <w:rPr>
          <w:rFonts w:asciiTheme="minorHAnsi" w:hAnsiTheme="minorHAnsi" w:cstheme="minorHAnsi"/>
          <w:sz w:val="20"/>
        </w:rPr>
        <w:t>.</w:t>
      </w:r>
    </w:p>
    <w:p w14:paraId="0E59C28D" w14:textId="104B03E8" w:rsidR="003B750D" w:rsidRDefault="003B750D" w:rsidP="002E481D">
      <w:pPr>
        <w:pStyle w:val="Odsekzoznamu"/>
        <w:numPr>
          <w:ilvl w:val="0"/>
          <w:numId w:val="18"/>
        </w:numPr>
        <w:spacing w:after="120" w:line="276" w:lineRule="auto"/>
        <w:ind w:left="426" w:hanging="426"/>
        <w:jc w:val="both"/>
        <w:rPr>
          <w:rFonts w:asciiTheme="minorHAnsi" w:hAnsiTheme="minorHAnsi" w:cstheme="minorHAnsi"/>
          <w:sz w:val="20"/>
        </w:rPr>
      </w:pPr>
      <w:r>
        <w:rPr>
          <w:rFonts w:asciiTheme="minorHAnsi" w:hAnsiTheme="minorHAnsi" w:cstheme="minorHAnsi"/>
          <w:sz w:val="20"/>
        </w:rPr>
        <w:lastRenderedPageBreak/>
        <w:t>Žiadosť o zmenu zmluvy, resp. Oznámenie</w:t>
      </w:r>
      <w:r w:rsidR="00214D9F">
        <w:rPr>
          <w:rFonts w:asciiTheme="minorHAnsi" w:hAnsiTheme="minorHAnsi" w:cstheme="minorHAnsi"/>
          <w:sz w:val="20"/>
        </w:rPr>
        <w:t xml:space="preserve"> o zmene</w:t>
      </w:r>
      <w:r>
        <w:rPr>
          <w:rFonts w:asciiTheme="minorHAnsi" w:hAnsiTheme="minorHAnsi" w:cstheme="minorHAnsi"/>
          <w:sz w:val="20"/>
        </w:rPr>
        <w:t>, musia byť riadne odôvodnené, mus</w:t>
      </w:r>
      <w:r w:rsidR="00C07F7F">
        <w:rPr>
          <w:rFonts w:asciiTheme="minorHAnsi" w:hAnsiTheme="minorHAnsi" w:cstheme="minorHAnsi"/>
          <w:sz w:val="20"/>
        </w:rPr>
        <w:t>ia obsahovať informácie určené Z</w:t>
      </w:r>
      <w:r>
        <w:rPr>
          <w:rFonts w:asciiTheme="minorHAnsi" w:hAnsiTheme="minorHAnsi" w:cstheme="minorHAnsi"/>
          <w:sz w:val="20"/>
        </w:rPr>
        <w:t>mluvou</w:t>
      </w:r>
      <w:r w:rsidR="001E7F7B">
        <w:rPr>
          <w:rFonts w:asciiTheme="minorHAnsi" w:hAnsiTheme="minorHAnsi" w:cstheme="minorHAnsi"/>
          <w:sz w:val="20"/>
        </w:rPr>
        <w:t xml:space="preserve">, preukázať vplyv navrhovanej zmeny na cieľ a merateľné ukazovatele projektu. V prípade zamietnutia Žiadosti o zmenu alebo </w:t>
      </w:r>
      <w:proofErr w:type="spellStart"/>
      <w:r w:rsidR="001E7F7B">
        <w:rPr>
          <w:rFonts w:asciiTheme="minorHAnsi" w:hAnsiTheme="minorHAnsi" w:cstheme="minorHAnsi"/>
          <w:sz w:val="20"/>
        </w:rPr>
        <w:t>neakceptácie</w:t>
      </w:r>
      <w:proofErr w:type="spellEnd"/>
      <w:r w:rsidR="001E7F7B">
        <w:rPr>
          <w:rFonts w:asciiTheme="minorHAnsi" w:hAnsiTheme="minorHAnsi" w:cstheme="minorHAnsi"/>
          <w:sz w:val="20"/>
        </w:rPr>
        <w:t xml:space="preserve"> Oznámenia</w:t>
      </w:r>
      <w:r w:rsidR="00214D9F">
        <w:rPr>
          <w:rFonts w:asciiTheme="minorHAnsi" w:hAnsiTheme="minorHAnsi" w:cstheme="minorHAnsi"/>
          <w:sz w:val="20"/>
        </w:rPr>
        <w:t xml:space="preserve"> o zmene</w:t>
      </w:r>
      <w:r w:rsidR="001E7F7B">
        <w:rPr>
          <w:rFonts w:asciiTheme="minorHAnsi" w:hAnsiTheme="minorHAnsi" w:cstheme="minorHAnsi"/>
          <w:sz w:val="20"/>
        </w:rPr>
        <w:t xml:space="preserve"> SO </w:t>
      </w:r>
      <w:r w:rsidR="001E7F7B" w:rsidRPr="001E7F7B">
        <w:rPr>
          <w:rFonts w:asciiTheme="minorHAnsi" w:hAnsiTheme="minorHAnsi" w:cstheme="minorHAnsi"/>
          <w:b/>
          <w:sz w:val="20"/>
        </w:rPr>
        <w:t>z formálnych dôvodov,</w:t>
      </w:r>
      <w:r w:rsidR="001E7F7B">
        <w:rPr>
          <w:rFonts w:asciiTheme="minorHAnsi" w:hAnsiTheme="minorHAnsi" w:cstheme="minorHAnsi"/>
          <w:sz w:val="20"/>
        </w:rPr>
        <w:t xml:space="preserve"> je prijímateľ oprávnený požiadať o vykonanie rovnakej zmeny opakovane. V prípade zamietnutia Žiadosti o zmenu alebo </w:t>
      </w:r>
      <w:proofErr w:type="spellStart"/>
      <w:r w:rsidR="001E7F7B">
        <w:rPr>
          <w:rFonts w:asciiTheme="minorHAnsi" w:hAnsiTheme="minorHAnsi" w:cstheme="minorHAnsi"/>
          <w:sz w:val="20"/>
        </w:rPr>
        <w:t>neakceptácie</w:t>
      </w:r>
      <w:proofErr w:type="spellEnd"/>
      <w:r w:rsidR="001E7F7B">
        <w:rPr>
          <w:rFonts w:asciiTheme="minorHAnsi" w:hAnsiTheme="minorHAnsi" w:cstheme="minorHAnsi"/>
          <w:sz w:val="20"/>
        </w:rPr>
        <w:t xml:space="preserve"> Oznámenia </w:t>
      </w:r>
      <w:r w:rsidR="00214D9F">
        <w:rPr>
          <w:rFonts w:asciiTheme="minorHAnsi" w:hAnsiTheme="minorHAnsi" w:cstheme="minorHAnsi"/>
          <w:sz w:val="20"/>
        </w:rPr>
        <w:t xml:space="preserve">o zmene </w:t>
      </w:r>
      <w:r w:rsidR="001E7F7B">
        <w:rPr>
          <w:rFonts w:asciiTheme="minorHAnsi" w:hAnsiTheme="minorHAnsi" w:cstheme="minorHAnsi"/>
          <w:sz w:val="20"/>
        </w:rPr>
        <w:t xml:space="preserve">SO </w:t>
      </w:r>
      <w:r w:rsidR="001E7F7B" w:rsidRPr="001E7F7B">
        <w:rPr>
          <w:rFonts w:asciiTheme="minorHAnsi" w:hAnsiTheme="minorHAnsi" w:cstheme="minorHAnsi"/>
          <w:b/>
          <w:sz w:val="20"/>
        </w:rPr>
        <w:t>z </w:t>
      </w:r>
      <w:r w:rsidR="001E7F7B">
        <w:rPr>
          <w:rFonts w:asciiTheme="minorHAnsi" w:hAnsiTheme="minorHAnsi" w:cstheme="minorHAnsi"/>
          <w:b/>
          <w:sz w:val="20"/>
        </w:rPr>
        <w:t>vecných</w:t>
      </w:r>
      <w:r w:rsidR="001E7F7B" w:rsidRPr="001E7F7B">
        <w:rPr>
          <w:rFonts w:asciiTheme="minorHAnsi" w:hAnsiTheme="minorHAnsi" w:cstheme="minorHAnsi"/>
          <w:b/>
          <w:sz w:val="20"/>
        </w:rPr>
        <w:t xml:space="preserve"> dôvodov,</w:t>
      </w:r>
      <w:r w:rsidR="001E7F7B">
        <w:rPr>
          <w:rFonts w:asciiTheme="minorHAnsi" w:hAnsiTheme="minorHAnsi" w:cstheme="minorHAnsi"/>
          <w:sz w:val="20"/>
        </w:rPr>
        <w:t xml:space="preserve"> nie je prijímateľ oprávnený požiadať o vykonanie rovnakej zmeny opakovane. </w:t>
      </w:r>
    </w:p>
    <w:p w14:paraId="13A4AF21" w14:textId="07552648" w:rsidR="003B750D" w:rsidRPr="00171556" w:rsidRDefault="00C603BD" w:rsidP="002E481D">
      <w:pPr>
        <w:pStyle w:val="Odsekzoznamu"/>
        <w:numPr>
          <w:ilvl w:val="0"/>
          <w:numId w:val="18"/>
        </w:numPr>
        <w:spacing w:after="120" w:line="276" w:lineRule="auto"/>
        <w:ind w:left="426" w:hanging="426"/>
        <w:jc w:val="both"/>
        <w:rPr>
          <w:rFonts w:asciiTheme="minorHAnsi" w:hAnsiTheme="minorHAnsi" w:cstheme="minorHAnsi"/>
          <w:sz w:val="20"/>
        </w:rPr>
      </w:pPr>
      <w:r>
        <w:rPr>
          <w:rFonts w:asciiTheme="minorHAnsi" w:hAnsiTheme="minorHAnsi" w:cstheme="minorHAnsi"/>
          <w:sz w:val="20"/>
        </w:rPr>
        <w:t xml:space="preserve">Ďalšie informácie o zmenách projektu sú uvedené </w:t>
      </w:r>
      <w:r w:rsidR="00871D12">
        <w:rPr>
          <w:rFonts w:asciiTheme="minorHAnsi" w:hAnsiTheme="minorHAnsi" w:cstheme="minorHAnsi"/>
          <w:sz w:val="20"/>
        </w:rPr>
        <w:t>v </w:t>
      </w:r>
      <w:r w:rsidR="00871D12">
        <w:rPr>
          <w:rFonts w:asciiTheme="minorHAnsi" w:hAnsiTheme="minorHAnsi" w:cstheme="minorHAnsi"/>
          <w:b/>
          <w:sz w:val="20"/>
        </w:rPr>
        <w:t>Čl. 16 VZP</w:t>
      </w:r>
      <w:r w:rsidR="00871D12" w:rsidRPr="00871D12">
        <w:rPr>
          <w:rFonts w:asciiTheme="minorHAnsi" w:hAnsiTheme="minorHAnsi" w:cstheme="minorHAnsi"/>
          <w:sz w:val="20"/>
        </w:rPr>
        <w:t xml:space="preserve"> a</w:t>
      </w:r>
      <w:r w:rsidR="00871D12">
        <w:rPr>
          <w:rFonts w:asciiTheme="minorHAnsi" w:hAnsiTheme="minorHAnsi" w:cstheme="minorHAnsi"/>
          <w:sz w:val="20"/>
        </w:rPr>
        <w:t xml:space="preserve"> </w:t>
      </w:r>
      <w:r>
        <w:rPr>
          <w:rFonts w:asciiTheme="minorHAnsi" w:hAnsiTheme="minorHAnsi" w:cstheme="minorHAnsi"/>
          <w:sz w:val="20"/>
        </w:rPr>
        <w:t xml:space="preserve">v § 22 </w:t>
      </w:r>
      <w:r w:rsidR="00C47C90">
        <w:rPr>
          <w:rFonts w:asciiTheme="minorHAnsi" w:hAnsiTheme="minorHAnsi" w:cstheme="minorHAnsi"/>
          <w:sz w:val="20"/>
        </w:rPr>
        <w:t>zákona o príspevkoch z fondov.</w:t>
      </w:r>
      <w:r>
        <w:rPr>
          <w:rFonts w:asciiTheme="minorHAnsi" w:hAnsiTheme="minorHAnsi" w:cstheme="minorHAnsi"/>
          <w:sz w:val="20"/>
        </w:rPr>
        <w:t xml:space="preserve"> </w:t>
      </w:r>
    </w:p>
    <w:p w14:paraId="481B751B" w14:textId="168A6774" w:rsidR="008E3DDA" w:rsidRDefault="008E3DDA" w:rsidP="00455679">
      <w:pPr>
        <w:keepNext/>
        <w:spacing w:before="360" w:after="360" w:line="276" w:lineRule="auto"/>
        <w:ind w:firstLine="425"/>
        <w:jc w:val="both"/>
        <w:rPr>
          <w:rFonts w:asciiTheme="minorHAnsi" w:hAnsiTheme="minorHAnsi" w:cstheme="minorHAnsi"/>
          <w:i/>
          <w:sz w:val="20"/>
          <w:u w:val="single"/>
        </w:rPr>
      </w:pPr>
      <w:r w:rsidRPr="008E3DDA">
        <w:rPr>
          <w:rFonts w:asciiTheme="minorHAnsi" w:hAnsiTheme="minorHAnsi" w:cstheme="minorHAnsi"/>
          <w:i/>
          <w:sz w:val="20"/>
          <w:u w:val="single"/>
        </w:rPr>
        <w:t xml:space="preserve">Dodatok k Zmluve </w:t>
      </w:r>
    </w:p>
    <w:p w14:paraId="67E35B46" w14:textId="2C926965" w:rsidR="008E3DDA" w:rsidRDefault="00214D9F" w:rsidP="007F78F2">
      <w:pPr>
        <w:pStyle w:val="Odsekzoznamu"/>
        <w:numPr>
          <w:ilvl w:val="0"/>
          <w:numId w:val="18"/>
        </w:numPr>
        <w:spacing w:after="120" w:line="276" w:lineRule="auto"/>
        <w:ind w:left="426" w:hanging="426"/>
        <w:jc w:val="both"/>
        <w:rPr>
          <w:rFonts w:asciiTheme="minorHAnsi" w:hAnsiTheme="minorHAnsi" w:cstheme="minorHAnsi"/>
          <w:sz w:val="20"/>
        </w:rPr>
      </w:pPr>
      <w:r>
        <w:rPr>
          <w:rFonts w:asciiTheme="minorHAnsi" w:hAnsiTheme="minorHAnsi" w:cstheme="minorHAnsi"/>
          <w:sz w:val="20"/>
        </w:rPr>
        <w:t xml:space="preserve">V prípade zmien projektu, ktoré si vyžadujú vypracovanie dodatku k Zmluve, návrh dodatku Zmluvy  vypracuje SO a zašle ho prijímateľovi na odsúhlasenie. </w:t>
      </w:r>
    </w:p>
    <w:p w14:paraId="0582D9D4" w14:textId="7008E404" w:rsidR="008C507F" w:rsidRDefault="00214D9F" w:rsidP="007F78F2">
      <w:pPr>
        <w:pStyle w:val="Odsekzoznamu"/>
        <w:numPr>
          <w:ilvl w:val="0"/>
          <w:numId w:val="18"/>
        </w:numPr>
        <w:spacing w:after="120" w:line="276" w:lineRule="auto"/>
        <w:ind w:left="426" w:hanging="426"/>
        <w:jc w:val="both"/>
        <w:rPr>
          <w:rFonts w:asciiTheme="minorHAnsi" w:hAnsiTheme="minorHAnsi" w:cstheme="minorHAnsi"/>
          <w:sz w:val="20"/>
        </w:rPr>
      </w:pPr>
      <w:r>
        <w:rPr>
          <w:rFonts w:asciiTheme="minorHAnsi" w:hAnsiTheme="minorHAnsi" w:cstheme="minorHAnsi"/>
          <w:sz w:val="20"/>
        </w:rPr>
        <w:t>Ak sa uzatvára písomný dodatok Zmluvy v listinnej podobe, prijímateľom odsúhlasený návrh dodatku Zmluvy podpíše štatutárny orgán alebo poverená osoba SO a následne prijímateľ</w:t>
      </w:r>
      <w:r w:rsidR="008E3DDA">
        <w:rPr>
          <w:rFonts w:asciiTheme="minorHAnsi" w:hAnsiTheme="minorHAnsi" w:cstheme="minorHAnsi"/>
          <w:sz w:val="20"/>
        </w:rPr>
        <w:t xml:space="preserve"> v počte rovnopisov, ktorý si SO dohodol s</w:t>
      </w:r>
      <w:r>
        <w:rPr>
          <w:rFonts w:asciiTheme="minorHAnsi" w:hAnsiTheme="minorHAnsi" w:cstheme="minorHAnsi"/>
          <w:sz w:val="20"/>
        </w:rPr>
        <w:t> </w:t>
      </w:r>
      <w:r w:rsidR="008E3DDA">
        <w:rPr>
          <w:rFonts w:asciiTheme="minorHAnsi" w:hAnsiTheme="minorHAnsi" w:cstheme="minorHAnsi"/>
          <w:sz w:val="20"/>
        </w:rPr>
        <w:t>prijímateľom</w:t>
      </w:r>
      <w:r>
        <w:rPr>
          <w:rFonts w:asciiTheme="minorHAnsi" w:hAnsiTheme="minorHAnsi" w:cstheme="minorHAnsi"/>
          <w:sz w:val="20"/>
        </w:rPr>
        <w:t xml:space="preserve">. </w:t>
      </w:r>
      <w:r w:rsidR="006646C2">
        <w:rPr>
          <w:rFonts w:asciiTheme="minorHAnsi" w:hAnsiTheme="minorHAnsi" w:cstheme="minorHAnsi"/>
          <w:sz w:val="20"/>
        </w:rPr>
        <w:t xml:space="preserve">SO </w:t>
      </w:r>
      <w:r w:rsidR="006646C2" w:rsidRPr="006646C2">
        <w:rPr>
          <w:rFonts w:asciiTheme="minorHAnsi" w:hAnsiTheme="minorHAnsi" w:cstheme="minorHAnsi"/>
          <w:sz w:val="20"/>
        </w:rPr>
        <w:t xml:space="preserve">poskytne prijímateľovi lehotu minimálne </w:t>
      </w:r>
      <w:r w:rsidR="006646C2" w:rsidRPr="006646C2">
        <w:rPr>
          <w:rFonts w:asciiTheme="minorHAnsi" w:hAnsiTheme="minorHAnsi" w:cstheme="minorHAnsi"/>
          <w:b/>
          <w:sz w:val="20"/>
        </w:rPr>
        <w:t xml:space="preserve">5 </w:t>
      </w:r>
      <w:r w:rsidR="006646C2">
        <w:rPr>
          <w:rFonts w:asciiTheme="minorHAnsi" w:hAnsiTheme="minorHAnsi" w:cstheme="minorHAnsi"/>
          <w:b/>
          <w:sz w:val="20"/>
        </w:rPr>
        <w:t xml:space="preserve">(päť) </w:t>
      </w:r>
      <w:r w:rsidR="006646C2" w:rsidRPr="006646C2">
        <w:rPr>
          <w:rFonts w:asciiTheme="minorHAnsi" w:hAnsiTheme="minorHAnsi" w:cstheme="minorHAnsi"/>
          <w:b/>
          <w:sz w:val="20"/>
        </w:rPr>
        <w:t>pracovných dní</w:t>
      </w:r>
      <w:r w:rsidR="006646C2" w:rsidRPr="006646C2">
        <w:rPr>
          <w:rFonts w:asciiTheme="minorHAnsi" w:hAnsiTheme="minorHAnsi" w:cstheme="minorHAnsi"/>
          <w:sz w:val="20"/>
        </w:rPr>
        <w:t xml:space="preserve"> na prijatie návrhu na uzavretie dodatku k </w:t>
      </w:r>
      <w:r w:rsidR="006646C2">
        <w:rPr>
          <w:rFonts w:asciiTheme="minorHAnsi" w:hAnsiTheme="minorHAnsi" w:cstheme="minorHAnsi"/>
          <w:sz w:val="20"/>
        </w:rPr>
        <w:t>Zmluve</w:t>
      </w:r>
      <w:r w:rsidR="006646C2" w:rsidRPr="006646C2">
        <w:rPr>
          <w:rFonts w:asciiTheme="minorHAnsi" w:hAnsiTheme="minorHAnsi" w:cstheme="minorHAnsi"/>
          <w:sz w:val="20"/>
        </w:rPr>
        <w:t xml:space="preserve">. </w:t>
      </w:r>
      <w:r w:rsidR="006646C2">
        <w:rPr>
          <w:rFonts w:asciiTheme="minorHAnsi" w:hAnsiTheme="minorHAnsi" w:cstheme="minorHAnsi"/>
          <w:sz w:val="20"/>
        </w:rPr>
        <w:t xml:space="preserve">SO </w:t>
      </w:r>
      <w:r w:rsidR="006646C2" w:rsidRPr="006646C2">
        <w:rPr>
          <w:rFonts w:asciiTheme="minorHAnsi" w:hAnsiTheme="minorHAnsi" w:cstheme="minorHAnsi"/>
          <w:sz w:val="20"/>
        </w:rPr>
        <w:t xml:space="preserve">je oprávnený poskytnutú lehotu na prijatie návrhu na uzavretie dodatku k </w:t>
      </w:r>
      <w:r w:rsidR="006646C2">
        <w:rPr>
          <w:rFonts w:asciiTheme="minorHAnsi" w:hAnsiTheme="minorHAnsi" w:cstheme="minorHAnsi"/>
          <w:sz w:val="20"/>
        </w:rPr>
        <w:t>Zmluve</w:t>
      </w:r>
      <w:r w:rsidR="006646C2" w:rsidRPr="006646C2">
        <w:rPr>
          <w:rFonts w:asciiTheme="minorHAnsi" w:hAnsiTheme="minorHAnsi" w:cstheme="minorHAnsi"/>
          <w:sz w:val="20"/>
        </w:rPr>
        <w:t xml:space="preserve"> primerane predĺžiť na základe odôvodnenej písomnej požiadavky prijímateľa.</w:t>
      </w:r>
      <w:r w:rsidR="006646C2">
        <w:rPr>
          <w:sz w:val="23"/>
          <w:szCs w:val="23"/>
        </w:rPr>
        <w:t xml:space="preserve"> </w:t>
      </w:r>
      <w:r w:rsidR="008E3DDA">
        <w:rPr>
          <w:rFonts w:asciiTheme="minorHAnsi" w:hAnsiTheme="minorHAnsi" w:cstheme="minorHAnsi"/>
          <w:sz w:val="20"/>
        </w:rPr>
        <w:t xml:space="preserve">Prijímateľ si jeden rovnopis dodatku ponechá a ostatné rovnopisy doručí </w:t>
      </w:r>
      <w:r w:rsidR="00A72863">
        <w:rPr>
          <w:rFonts w:asciiTheme="minorHAnsi" w:hAnsiTheme="minorHAnsi" w:cstheme="minorHAnsi"/>
          <w:sz w:val="20"/>
        </w:rPr>
        <w:t xml:space="preserve">SO </w:t>
      </w:r>
      <w:r w:rsidR="008E3DDA">
        <w:rPr>
          <w:rFonts w:asciiTheme="minorHAnsi" w:hAnsiTheme="minorHAnsi" w:cstheme="minorHAnsi"/>
          <w:sz w:val="20"/>
        </w:rPr>
        <w:t xml:space="preserve">bezodkladne, </w:t>
      </w:r>
      <w:r w:rsidR="00171556">
        <w:rPr>
          <w:rFonts w:asciiTheme="minorHAnsi" w:hAnsiTheme="minorHAnsi" w:cstheme="minorHAnsi"/>
          <w:sz w:val="20"/>
        </w:rPr>
        <w:t xml:space="preserve">spravidla </w:t>
      </w:r>
      <w:r w:rsidR="008E3DDA">
        <w:rPr>
          <w:rFonts w:asciiTheme="minorHAnsi" w:hAnsiTheme="minorHAnsi" w:cstheme="minorHAnsi"/>
          <w:sz w:val="20"/>
        </w:rPr>
        <w:t>najneskôr</w:t>
      </w:r>
      <w:r w:rsidR="008E3DDA" w:rsidRPr="00A72863">
        <w:rPr>
          <w:rFonts w:asciiTheme="minorHAnsi" w:hAnsiTheme="minorHAnsi" w:cstheme="minorHAnsi"/>
          <w:b/>
          <w:sz w:val="20"/>
        </w:rPr>
        <w:t xml:space="preserve"> do 7 pracovných dní </w:t>
      </w:r>
      <w:r w:rsidR="008E3DDA">
        <w:rPr>
          <w:rFonts w:asciiTheme="minorHAnsi" w:hAnsiTheme="minorHAnsi" w:cstheme="minorHAnsi"/>
          <w:sz w:val="20"/>
        </w:rPr>
        <w:t xml:space="preserve">odo dňa doručenia prijímateľovi. </w:t>
      </w:r>
    </w:p>
    <w:p w14:paraId="72F8739F" w14:textId="600748C1" w:rsidR="00CC6BA4" w:rsidRPr="009F0764" w:rsidRDefault="008C507F" w:rsidP="009F0764">
      <w:pPr>
        <w:pStyle w:val="Odsekzoznamu"/>
        <w:keepNext/>
        <w:spacing w:before="360" w:after="360" w:line="276" w:lineRule="auto"/>
        <w:ind w:left="425"/>
        <w:rPr>
          <w:rFonts w:ascii="Calibri" w:hAnsi="Calibri" w:cs="Calibri"/>
          <w:bCs/>
          <w:i/>
          <w:sz w:val="20"/>
          <w:u w:val="single"/>
        </w:rPr>
      </w:pPr>
      <w:r w:rsidRPr="009F0764">
        <w:rPr>
          <w:rFonts w:ascii="Calibri" w:hAnsi="Calibri" w:cs="Calibri"/>
          <w:bCs/>
          <w:i/>
          <w:sz w:val="20"/>
          <w:u w:val="single"/>
        </w:rPr>
        <w:t>Zmena projektu</w:t>
      </w:r>
      <w:r w:rsidR="00CC6BA4" w:rsidRPr="009F0764">
        <w:rPr>
          <w:rFonts w:ascii="Calibri" w:hAnsi="Calibri" w:cs="Calibri"/>
          <w:bCs/>
          <w:i/>
          <w:sz w:val="20"/>
          <w:u w:val="single"/>
        </w:rPr>
        <w:t>, validácia návrhu zmeny projektu a vytvorenie návrhu zmeny projektu vo verejnej časti</w:t>
      </w:r>
    </w:p>
    <w:p w14:paraId="28E7BC1A" w14:textId="2C635A60" w:rsidR="008C507F" w:rsidRPr="0088050A" w:rsidRDefault="008C507F" w:rsidP="007F78F2">
      <w:pPr>
        <w:pStyle w:val="Odsekzoznamu"/>
        <w:numPr>
          <w:ilvl w:val="0"/>
          <w:numId w:val="18"/>
        </w:numPr>
        <w:spacing w:after="120" w:line="276" w:lineRule="auto"/>
        <w:ind w:left="426" w:hanging="426"/>
        <w:jc w:val="both"/>
        <w:rPr>
          <w:rFonts w:asciiTheme="minorHAnsi" w:hAnsiTheme="minorHAnsi" w:cstheme="minorHAnsi"/>
          <w:b/>
          <w:sz w:val="20"/>
        </w:rPr>
      </w:pPr>
      <w:r w:rsidRPr="0031650E">
        <w:rPr>
          <w:rFonts w:asciiTheme="minorHAnsi" w:hAnsiTheme="minorHAnsi" w:cstheme="minorHAnsi"/>
          <w:b/>
          <w:sz w:val="20"/>
        </w:rPr>
        <w:t>Prijímateľ je pri zmenách projektu</w:t>
      </w:r>
      <w:r w:rsidR="00CC6BA4" w:rsidRPr="0031650E">
        <w:rPr>
          <w:rFonts w:asciiTheme="minorHAnsi" w:hAnsiTheme="minorHAnsi" w:cstheme="minorHAnsi"/>
          <w:b/>
          <w:sz w:val="20"/>
        </w:rPr>
        <w:t>, validácii návrhu zmeny projektu a vytvorení návrhu zmeny projektu</w:t>
      </w:r>
      <w:r w:rsidRPr="0031650E">
        <w:rPr>
          <w:rFonts w:asciiTheme="minorHAnsi" w:hAnsiTheme="minorHAnsi" w:cstheme="minorHAnsi"/>
          <w:b/>
          <w:sz w:val="20"/>
        </w:rPr>
        <w:t xml:space="preserve"> povinný </w:t>
      </w:r>
      <w:r w:rsidRPr="0031650E">
        <w:rPr>
          <w:rFonts w:asciiTheme="minorHAnsi" w:hAnsiTheme="minorHAnsi" w:cstheme="minorHAnsi"/>
          <w:sz w:val="20"/>
        </w:rPr>
        <w:t>postupovať v súlade s dokumentom „</w:t>
      </w:r>
      <w:r w:rsidRPr="0031650E">
        <w:rPr>
          <w:rFonts w:asciiTheme="minorHAnsi" w:hAnsiTheme="minorHAnsi" w:cstheme="minorHAnsi"/>
          <w:i/>
          <w:sz w:val="20"/>
        </w:rPr>
        <w:t>Vytvorenie a zmena projektu v systéme</w:t>
      </w:r>
      <w:r w:rsidR="00523F99" w:rsidRPr="0031650E">
        <w:rPr>
          <w:rFonts w:asciiTheme="minorHAnsi" w:hAnsiTheme="minorHAnsi" w:cstheme="minorHAnsi"/>
          <w:sz w:val="20"/>
        </w:rPr>
        <w:t xml:space="preserve"> IT</w:t>
      </w:r>
      <w:r w:rsidRPr="0031650E">
        <w:rPr>
          <w:rFonts w:asciiTheme="minorHAnsi" w:hAnsiTheme="minorHAnsi" w:cstheme="minorHAnsi"/>
          <w:sz w:val="20"/>
        </w:rPr>
        <w:t>MS21+“, ktorý je zverejnený</w:t>
      </w:r>
      <w:r w:rsidRPr="0031650E">
        <w:rPr>
          <w:rFonts w:asciiTheme="minorHAnsi" w:hAnsiTheme="minorHAnsi" w:cstheme="minorHAnsi"/>
          <w:b/>
          <w:sz w:val="20"/>
        </w:rPr>
        <w:t xml:space="preserve"> na </w:t>
      </w:r>
      <w:hyperlink r:id="rId22" w:history="1">
        <w:r w:rsidRPr="0031650E">
          <w:rPr>
            <w:rFonts w:asciiTheme="minorHAnsi" w:hAnsiTheme="minorHAnsi" w:cstheme="minorHAnsi"/>
            <w:b/>
            <w:sz w:val="20"/>
          </w:rPr>
          <w:t>Dokumenty ITMS21+ | Eurofondy</w:t>
        </w:r>
      </w:hyperlink>
      <w:r w:rsidRPr="0088050A">
        <w:rPr>
          <w:rFonts w:asciiTheme="minorHAnsi" w:hAnsiTheme="minorHAnsi" w:cstheme="minorHAnsi"/>
          <w:b/>
          <w:sz w:val="20"/>
        </w:rPr>
        <w:t xml:space="preserve">. </w:t>
      </w:r>
      <w:r w:rsidRPr="0088050A">
        <w:rPr>
          <w:rFonts w:asciiTheme="minorHAnsi" w:hAnsiTheme="minorHAnsi" w:cstheme="minorHAnsi"/>
          <w:sz w:val="20"/>
        </w:rPr>
        <w:t>Zmeny, ktoré sa reálne na projekte uskutočnia, je potrebné zaznamenať aj v ITMS21+.</w:t>
      </w:r>
      <w:r w:rsidRPr="0088050A">
        <w:rPr>
          <w:rFonts w:asciiTheme="minorHAnsi" w:hAnsiTheme="minorHAnsi" w:cstheme="minorHAnsi"/>
          <w:b/>
          <w:sz w:val="20"/>
        </w:rPr>
        <w:t xml:space="preserve"> </w:t>
      </w:r>
      <w:r w:rsidRPr="0031650E">
        <w:t xml:space="preserve"> </w:t>
      </w:r>
    </w:p>
    <w:p w14:paraId="51E152EB" w14:textId="4E452166" w:rsidR="00B75F8B" w:rsidRPr="0088050A" w:rsidRDefault="00A14427" w:rsidP="007F78F2">
      <w:pPr>
        <w:pStyle w:val="Odsekzoznamu"/>
        <w:numPr>
          <w:ilvl w:val="0"/>
          <w:numId w:val="18"/>
        </w:numPr>
        <w:spacing w:after="120" w:line="276" w:lineRule="auto"/>
        <w:ind w:left="426" w:hanging="426"/>
        <w:jc w:val="both"/>
        <w:rPr>
          <w:rFonts w:asciiTheme="minorHAnsi" w:hAnsiTheme="minorHAnsi" w:cstheme="minorHAnsi"/>
          <w:sz w:val="20"/>
        </w:rPr>
      </w:pPr>
      <w:r w:rsidRPr="0088050A">
        <w:rPr>
          <w:rFonts w:asciiTheme="minorHAnsi" w:hAnsiTheme="minorHAnsi" w:cstheme="minorHAnsi"/>
          <w:sz w:val="20"/>
        </w:rPr>
        <w:t>Prijímateľ je oprávn</w:t>
      </w:r>
      <w:r w:rsidR="00B75F8B" w:rsidRPr="0088050A">
        <w:rPr>
          <w:rFonts w:asciiTheme="minorHAnsi" w:hAnsiTheme="minorHAnsi" w:cstheme="minorHAnsi"/>
          <w:sz w:val="20"/>
        </w:rPr>
        <w:t xml:space="preserve">ený vytvoriť </w:t>
      </w:r>
      <w:r w:rsidRPr="0088050A">
        <w:rPr>
          <w:rFonts w:asciiTheme="minorHAnsi" w:hAnsiTheme="minorHAnsi" w:cstheme="minorHAnsi"/>
          <w:sz w:val="20"/>
        </w:rPr>
        <w:t xml:space="preserve">zmenu projektu </w:t>
      </w:r>
      <w:r w:rsidR="00825810" w:rsidRPr="0088050A">
        <w:rPr>
          <w:rFonts w:asciiTheme="minorHAnsi" w:hAnsiTheme="minorHAnsi" w:cstheme="minorHAnsi"/>
          <w:sz w:val="20"/>
        </w:rPr>
        <w:t>vo verejnej časti</w:t>
      </w:r>
      <w:r w:rsidR="00B75F8B" w:rsidRPr="0088050A">
        <w:rPr>
          <w:rFonts w:asciiTheme="minorHAnsi" w:hAnsiTheme="minorHAnsi" w:cstheme="minorHAnsi"/>
          <w:sz w:val="20"/>
        </w:rPr>
        <w:t xml:space="preserve"> alebo validovať návrh zmeny projektu, ak je zmena navrhovaná zo strany SO. </w:t>
      </w:r>
    </w:p>
    <w:p w14:paraId="53D05941" w14:textId="4D55BDB5" w:rsidR="00B75F8B" w:rsidRPr="0088050A" w:rsidRDefault="00825810" w:rsidP="007F78F2">
      <w:pPr>
        <w:pStyle w:val="Odsekzoznamu"/>
        <w:numPr>
          <w:ilvl w:val="0"/>
          <w:numId w:val="18"/>
        </w:numPr>
        <w:spacing w:after="120" w:line="276" w:lineRule="auto"/>
        <w:ind w:left="426" w:hanging="426"/>
        <w:jc w:val="both"/>
        <w:rPr>
          <w:rFonts w:asciiTheme="minorHAnsi" w:hAnsiTheme="minorHAnsi" w:cstheme="minorHAnsi"/>
          <w:sz w:val="20"/>
        </w:rPr>
      </w:pPr>
      <w:r w:rsidRPr="0088050A">
        <w:rPr>
          <w:rFonts w:asciiTheme="minorHAnsi" w:hAnsiTheme="minorHAnsi" w:cstheme="minorHAnsi"/>
          <w:sz w:val="20"/>
        </w:rPr>
        <w:t>Po odoslaní zmeny projektu na verejnú</w:t>
      </w:r>
      <w:r w:rsidR="00701935" w:rsidRPr="0088050A">
        <w:rPr>
          <w:rFonts w:asciiTheme="minorHAnsi" w:hAnsiTheme="minorHAnsi" w:cstheme="minorHAnsi"/>
          <w:sz w:val="20"/>
        </w:rPr>
        <w:t xml:space="preserve"> časť prijímateľ posúdi, či je z</w:t>
      </w:r>
      <w:r w:rsidRPr="0088050A">
        <w:rPr>
          <w:rFonts w:asciiTheme="minorHAnsi" w:hAnsiTheme="minorHAnsi" w:cstheme="minorHAnsi"/>
          <w:sz w:val="20"/>
        </w:rPr>
        <w:t>mena projektu</w:t>
      </w:r>
      <w:r w:rsidR="00701935" w:rsidRPr="0088050A">
        <w:rPr>
          <w:rFonts w:asciiTheme="minorHAnsi" w:hAnsiTheme="minorHAnsi" w:cstheme="minorHAnsi"/>
          <w:sz w:val="20"/>
        </w:rPr>
        <w:t xml:space="preserve"> zo strany </w:t>
      </w:r>
      <w:r w:rsidRPr="0088050A">
        <w:rPr>
          <w:rFonts w:asciiTheme="minorHAnsi" w:hAnsiTheme="minorHAnsi" w:cstheme="minorHAnsi"/>
          <w:sz w:val="20"/>
        </w:rPr>
        <w:t>SO pre neho akceptovateľná. Informácia čo sa na projekte menilo by mala byť popísaná v predmete zmeny alebo dodatku</w:t>
      </w:r>
      <w:r w:rsidR="00701935" w:rsidRPr="0088050A">
        <w:rPr>
          <w:rFonts w:asciiTheme="minorHAnsi" w:hAnsiTheme="minorHAnsi" w:cstheme="minorHAnsi"/>
          <w:sz w:val="20"/>
        </w:rPr>
        <w:t xml:space="preserve"> k Zmluve</w:t>
      </w:r>
      <w:r w:rsidRPr="0088050A">
        <w:rPr>
          <w:rFonts w:asciiTheme="minorHAnsi" w:hAnsiTheme="minorHAnsi" w:cstheme="minorHAnsi"/>
          <w:sz w:val="20"/>
        </w:rPr>
        <w:t xml:space="preserve">. Ďalšie informácie obsahuje Komunikácia, kde je možné vyplniť textové pole a priložiť dokumenty. Prijímateľ má na verejnej časti aplikácie ITMS21+ v detaile projektu možnosť Odoslať zmenu projektu. Túto možnosť zvolí priamo ak akceptuje navrhovanú zmenu. </w:t>
      </w:r>
    </w:p>
    <w:p w14:paraId="0980F86A" w14:textId="028B176C" w:rsidR="00701935" w:rsidRPr="0088050A" w:rsidRDefault="00B75F8B" w:rsidP="007F78F2">
      <w:pPr>
        <w:pStyle w:val="Odsekzoznamu"/>
        <w:numPr>
          <w:ilvl w:val="0"/>
          <w:numId w:val="18"/>
        </w:numPr>
        <w:spacing w:after="120" w:line="276" w:lineRule="auto"/>
        <w:ind w:left="426" w:hanging="426"/>
        <w:jc w:val="both"/>
        <w:rPr>
          <w:rFonts w:asciiTheme="minorHAnsi" w:hAnsiTheme="minorHAnsi" w:cstheme="minorHAnsi"/>
          <w:sz w:val="20"/>
        </w:rPr>
      </w:pPr>
      <w:r w:rsidRPr="0088050A">
        <w:rPr>
          <w:rFonts w:asciiTheme="minorHAnsi" w:hAnsiTheme="minorHAnsi" w:cstheme="minorHAnsi"/>
          <w:sz w:val="20"/>
        </w:rPr>
        <w:t>Prijímateľ môže z vlastnej iniciatívy požiadať o zmenu projektu resp. vytvoriť a poslať jej návrh prostredníctvom Zmeny projektu na verejnej časti aplikácie ITMS21+. Zmenu môže vytvoriť v detaile projektu stla</w:t>
      </w:r>
      <w:r w:rsidR="00701935" w:rsidRPr="0088050A">
        <w:rPr>
          <w:rFonts w:asciiTheme="minorHAnsi" w:hAnsiTheme="minorHAnsi" w:cstheme="minorHAnsi"/>
          <w:sz w:val="20"/>
        </w:rPr>
        <w:t xml:space="preserve">čením voľby Zmeniť projekt. </w:t>
      </w:r>
      <w:r w:rsidRPr="0088050A">
        <w:rPr>
          <w:rFonts w:asciiTheme="minorHAnsi" w:hAnsiTheme="minorHAnsi" w:cstheme="minorHAnsi"/>
          <w:sz w:val="20"/>
        </w:rPr>
        <w:t xml:space="preserve"> </w:t>
      </w:r>
    </w:p>
    <w:p w14:paraId="41DDB2A0" w14:textId="2DA99292" w:rsidR="00701935" w:rsidRPr="0088050A" w:rsidRDefault="00701935" w:rsidP="007F78F2">
      <w:pPr>
        <w:pStyle w:val="Odsekzoznamu"/>
        <w:numPr>
          <w:ilvl w:val="0"/>
          <w:numId w:val="18"/>
        </w:numPr>
        <w:spacing w:after="120" w:line="276" w:lineRule="auto"/>
        <w:ind w:left="426" w:hanging="426"/>
        <w:jc w:val="both"/>
        <w:rPr>
          <w:rFonts w:asciiTheme="minorHAnsi" w:hAnsiTheme="minorHAnsi" w:cstheme="minorHAnsi"/>
          <w:sz w:val="20"/>
        </w:rPr>
      </w:pPr>
      <w:r w:rsidRPr="0088050A">
        <w:rPr>
          <w:rFonts w:asciiTheme="minorHAnsi" w:hAnsiTheme="minorHAnsi" w:cstheme="minorHAnsi"/>
          <w:sz w:val="20"/>
        </w:rPr>
        <w:t xml:space="preserve">Prijímateľ na verejnej časti môže </w:t>
      </w:r>
      <w:r w:rsidR="007E6C7E" w:rsidRPr="0088050A">
        <w:rPr>
          <w:rFonts w:asciiTheme="minorHAnsi" w:hAnsiTheme="minorHAnsi" w:cstheme="minorHAnsi"/>
          <w:sz w:val="20"/>
        </w:rPr>
        <w:t xml:space="preserve">taktiež </w:t>
      </w:r>
      <w:r w:rsidRPr="0088050A">
        <w:rPr>
          <w:rFonts w:asciiTheme="minorHAnsi" w:hAnsiTheme="minorHAnsi" w:cstheme="minorHAnsi"/>
          <w:sz w:val="20"/>
        </w:rPr>
        <w:t>vykonať porovnanie verzií</w:t>
      </w:r>
      <w:r w:rsidR="007E6C7E" w:rsidRPr="0088050A">
        <w:rPr>
          <w:rFonts w:asciiTheme="minorHAnsi" w:hAnsiTheme="minorHAnsi" w:cstheme="minorHAnsi"/>
          <w:sz w:val="20"/>
        </w:rPr>
        <w:t xml:space="preserve"> projektu</w:t>
      </w:r>
      <w:r w:rsidRPr="0088050A">
        <w:rPr>
          <w:rFonts w:asciiTheme="minorHAnsi" w:hAnsiTheme="minorHAnsi" w:cstheme="minorHAnsi"/>
          <w:sz w:val="20"/>
        </w:rPr>
        <w:t xml:space="preserve">. Porovnanie jednotlivých verzií projektu slúži na identifikáciu zmien, ktoré boli vykonané na projekte. Štandardne sa porovnáva aktuálna verzia projektu s rozpracovanou verziou, porovnať je však možné akékoľvek verzie projektu medzi sebou. Funkcionalitu používateľ spustí v detaile projektu cez Zmluvy/zmeny a dodatky v hornej lište, výberom Verzie projektu. </w:t>
      </w:r>
    </w:p>
    <w:p w14:paraId="64866149" w14:textId="34ACC3BC" w:rsidR="00F7568E" w:rsidRPr="00FF181C" w:rsidRDefault="00F7568E" w:rsidP="00CA6EE7">
      <w:pPr>
        <w:pStyle w:val="Nadpis2"/>
      </w:pPr>
      <w:bookmarkStart w:id="146" w:name="_Toc157690410"/>
      <w:bookmarkStart w:id="147" w:name="_Toc191041386"/>
      <w:r w:rsidRPr="00F60FE2">
        <w:lastRenderedPageBreak/>
        <w:t>Kontrola/audit projektu</w:t>
      </w:r>
      <w:bookmarkEnd w:id="146"/>
      <w:bookmarkEnd w:id="147"/>
    </w:p>
    <w:p w14:paraId="6B3BB88A" w14:textId="77777777" w:rsidR="00D2516D" w:rsidRDefault="00244F42" w:rsidP="007F78F2">
      <w:pPr>
        <w:pStyle w:val="Odsekzoznamu"/>
        <w:numPr>
          <w:ilvl w:val="0"/>
          <w:numId w:val="21"/>
        </w:numPr>
        <w:shd w:val="clear" w:color="auto" w:fill="FFFFFF" w:themeFill="background1"/>
        <w:spacing w:after="120" w:line="276" w:lineRule="auto"/>
        <w:ind w:left="426" w:hanging="426"/>
        <w:jc w:val="both"/>
        <w:rPr>
          <w:rFonts w:asciiTheme="minorHAnsi" w:hAnsiTheme="minorHAnsi" w:cstheme="minorHAnsi"/>
          <w:bCs/>
          <w:sz w:val="20"/>
        </w:rPr>
      </w:pPr>
      <w:r w:rsidRPr="00244F42">
        <w:rPr>
          <w:rFonts w:asciiTheme="minorHAnsi" w:hAnsiTheme="minorHAnsi" w:cstheme="minorHAnsi"/>
          <w:b/>
          <w:bCs/>
          <w:sz w:val="20"/>
        </w:rPr>
        <w:t>Kontrolou/auditom projektu</w:t>
      </w:r>
      <w:r w:rsidRPr="00244F42">
        <w:rPr>
          <w:rFonts w:asciiTheme="minorHAnsi" w:hAnsiTheme="minorHAnsi" w:cstheme="minorHAnsi"/>
          <w:bCs/>
          <w:sz w:val="20"/>
        </w:rPr>
        <w:t xml:space="preserve"> sa rozumie súhrn činností osôb oprávnených na výkon kontroly/auditu a nimi prizvaných osôb, ktorými sa overuje plnenie podmienok poskytnutia NFP v súlade so</w:t>
      </w:r>
      <w:r>
        <w:rPr>
          <w:rFonts w:asciiTheme="minorHAnsi" w:hAnsiTheme="minorHAnsi" w:cstheme="minorHAnsi"/>
          <w:bCs/>
          <w:sz w:val="20"/>
        </w:rPr>
        <w:t xml:space="preserve"> Zmluvou</w:t>
      </w:r>
      <w:r w:rsidRPr="00244F42">
        <w:rPr>
          <w:rFonts w:asciiTheme="minorHAnsi" w:hAnsiTheme="minorHAnsi" w:cstheme="minorHAnsi"/>
          <w:bCs/>
          <w:sz w:val="20"/>
        </w:rPr>
        <w:t>, súlad nárokovaných finančných prostriedkov a ostatných údajov predložených zo strany prijímateľa a súvisiacej dokumentácie s právnymi predpismi SR a právnymi aktmi EÚ, dodržiavanie hospodárnosti, efektívnosti, účinnosti a účelnosti použitia poskytnutého NFP, overovanie dosiahnutého pokroku realizácie aktivít projektu v súvislosti s dosiahnutými hodnotami merateľných ukazovateľov a plnenie ďalších povinností stanovených prijímateľovi v </w:t>
      </w:r>
      <w:r>
        <w:rPr>
          <w:rFonts w:asciiTheme="minorHAnsi" w:hAnsiTheme="minorHAnsi" w:cstheme="minorHAnsi"/>
          <w:bCs/>
          <w:sz w:val="20"/>
        </w:rPr>
        <w:t>Zmluve</w:t>
      </w:r>
      <w:r w:rsidRPr="00244F42">
        <w:rPr>
          <w:rFonts w:asciiTheme="minorHAnsi" w:hAnsiTheme="minorHAnsi" w:cstheme="minorHAnsi"/>
          <w:bCs/>
          <w:sz w:val="20"/>
        </w:rPr>
        <w:t>.</w:t>
      </w:r>
      <w:r w:rsidRPr="00940B04">
        <w:rPr>
          <w:rFonts w:asciiTheme="minorHAnsi" w:hAnsiTheme="minorHAnsi"/>
          <w:bCs/>
          <w:sz w:val="20"/>
          <w:vertAlign w:val="superscript"/>
        </w:rPr>
        <w:footnoteReference w:id="36"/>
      </w:r>
      <w:r w:rsidRPr="00940B04">
        <w:rPr>
          <w:rFonts w:asciiTheme="minorHAnsi" w:hAnsiTheme="minorHAnsi" w:cstheme="minorHAnsi"/>
          <w:bCs/>
          <w:sz w:val="20"/>
          <w:vertAlign w:val="superscript"/>
        </w:rPr>
        <w:t xml:space="preserve"> </w:t>
      </w:r>
    </w:p>
    <w:p w14:paraId="63D171DC" w14:textId="10D95F94" w:rsidR="00C27A53" w:rsidRDefault="00244F42" w:rsidP="007F78F2">
      <w:pPr>
        <w:pStyle w:val="Odsekzoznamu"/>
        <w:numPr>
          <w:ilvl w:val="0"/>
          <w:numId w:val="21"/>
        </w:numPr>
        <w:shd w:val="clear" w:color="auto" w:fill="FFFFFF" w:themeFill="background1"/>
        <w:spacing w:after="120" w:line="276" w:lineRule="auto"/>
        <w:ind w:left="426" w:hanging="426"/>
        <w:jc w:val="both"/>
        <w:rPr>
          <w:rFonts w:asciiTheme="minorHAnsi" w:hAnsiTheme="minorHAnsi" w:cstheme="minorHAnsi"/>
          <w:bCs/>
          <w:sz w:val="20"/>
        </w:rPr>
      </w:pPr>
      <w:r w:rsidRPr="00244F42">
        <w:rPr>
          <w:rFonts w:asciiTheme="minorHAnsi" w:hAnsiTheme="minorHAnsi" w:cstheme="minorHAnsi"/>
          <w:b/>
          <w:bCs/>
          <w:sz w:val="20"/>
        </w:rPr>
        <w:t>Kontrola projektu</w:t>
      </w:r>
      <w:r w:rsidRPr="00244F42">
        <w:rPr>
          <w:rFonts w:asciiTheme="minorHAnsi" w:hAnsiTheme="minorHAnsi" w:cstheme="minorHAnsi"/>
          <w:bCs/>
          <w:sz w:val="20"/>
        </w:rPr>
        <w:t xml:space="preserve"> môže byť vykonávaná administratívne</w:t>
      </w:r>
      <w:r w:rsidR="00D2516D">
        <w:rPr>
          <w:rFonts w:asciiTheme="minorHAnsi" w:hAnsiTheme="minorHAnsi" w:cstheme="minorHAnsi"/>
          <w:bCs/>
          <w:sz w:val="20"/>
        </w:rPr>
        <w:t xml:space="preserve"> ako administratívna finančná kontrola (AFK)</w:t>
      </w:r>
      <w:r w:rsidRPr="00244F42">
        <w:rPr>
          <w:rFonts w:asciiTheme="minorHAnsi" w:hAnsiTheme="minorHAnsi" w:cstheme="minorHAnsi"/>
          <w:bCs/>
          <w:sz w:val="20"/>
        </w:rPr>
        <w:t xml:space="preserve"> </w:t>
      </w:r>
      <w:ins w:id="148" w:author="KH" w:date="2025-12-22T14:01:00Z">
        <w:r w:rsidR="009E477E">
          <w:rPr>
            <w:rFonts w:asciiTheme="minorHAnsi" w:hAnsiTheme="minorHAnsi" w:cstheme="minorHAnsi"/>
            <w:bCs/>
            <w:sz w:val="20"/>
          </w:rPr>
          <w:t xml:space="preserve">podľa § 8 </w:t>
        </w:r>
      </w:ins>
      <w:r w:rsidRPr="00244F42">
        <w:rPr>
          <w:rFonts w:asciiTheme="minorHAnsi" w:hAnsiTheme="minorHAnsi" w:cstheme="minorHAnsi"/>
          <w:bCs/>
          <w:sz w:val="20"/>
        </w:rPr>
        <w:t xml:space="preserve">a/alebo </w:t>
      </w:r>
      <w:r w:rsidR="00D2516D">
        <w:rPr>
          <w:rFonts w:asciiTheme="minorHAnsi" w:hAnsiTheme="minorHAnsi" w:cstheme="minorHAnsi"/>
          <w:bCs/>
          <w:sz w:val="20"/>
        </w:rPr>
        <w:t>ako finančná kontrola na mie</w:t>
      </w:r>
      <w:r w:rsidRPr="00244F42">
        <w:rPr>
          <w:rFonts w:asciiTheme="minorHAnsi" w:hAnsiTheme="minorHAnsi" w:cstheme="minorHAnsi"/>
          <w:bCs/>
          <w:sz w:val="20"/>
        </w:rPr>
        <w:t>ste</w:t>
      </w:r>
      <w:r w:rsidR="00D2516D">
        <w:rPr>
          <w:rFonts w:asciiTheme="minorHAnsi" w:hAnsiTheme="minorHAnsi" w:cstheme="minorHAnsi"/>
          <w:bCs/>
          <w:sz w:val="20"/>
        </w:rPr>
        <w:t xml:space="preserve"> (</w:t>
      </w:r>
      <w:proofErr w:type="spellStart"/>
      <w:r w:rsidR="00D2516D">
        <w:rPr>
          <w:rFonts w:asciiTheme="minorHAnsi" w:hAnsiTheme="minorHAnsi" w:cstheme="minorHAnsi"/>
          <w:bCs/>
          <w:sz w:val="20"/>
        </w:rPr>
        <w:t>FKnM</w:t>
      </w:r>
      <w:proofErr w:type="spellEnd"/>
      <w:r w:rsidR="00D2516D">
        <w:rPr>
          <w:rFonts w:asciiTheme="minorHAnsi" w:hAnsiTheme="minorHAnsi" w:cstheme="minorHAnsi"/>
          <w:bCs/>
          <w:sz w:val="20"/>
        </w:rPr>
        <w:t>)</w:t>
      </w:r>
      <w:r w:rsidR="00CB3553">
        <w:rPr>
          <w:rFonts w:asciiTheme="minorHAnsi" w:hAnsiTheme="minorHAnsi" w:cstheme="minorHAnsi"/>
          <w:bCs/>
          <w:sz w:val="20"/>
        </w:rPr>
        <w:t xml:space="preserve"> podľa </w:t>
      </w:r>
      <w:ins w:id="149" w:author="KH" w:date="2025-12-22T14:01:00Z">
        <w:r w:rsidR="009E477E">
          <w:rPr>
            <w:rFonts w:asciiTheme="minorHAnsi" w:hAnsiTheme="minorHAnsi" w:cstheme="minorHAnsi"/>
            <w:bCs/>
            <w:sz w:val="20"/>
          </w:rPr>
          <w:t xml:space="preserve">§ 9 </w:t>
        </w:r>
      </w:ins>
      <w:r w:rsidR="00CB3553">
        <w:rPr>
          <w:rFonts w:asciiTheme="minorHAnsi" w:hAnsiTheme="minorHAnsi" w:cstheme="minorHAnsi"/>
          <w:bCs/>
          <w:sz w:val="20"/>
        </w:rPr>
        <w:t>zákona o finančnej kontrole a audite</w:t>
      </w:r>
      <w:ins w:id="150" w:author="KH" w:date="2025-12-22T14:02:00Z">
        <w:r w:rsidR="009E477E">
          <w:rPr>
            <w:rStyle w:val="Odkaznapoznmkupodiarou"/>
            <w:rFonts w:asciiTheme="minorHAnsi" w:hAnsiTheme="minorHAnsi" w:cstheme="minorHAnsi"/>
            <w:bCs/>
            <w:sz w:val="20"/>
          </w:rPr>
          <w:footnoteReference w:id="37"/>
        </w:r>
      </w:ins>
      <w:r w:rsidR="00CB3553">
        <w:rPr>
          <w:rFonts w:asciiTheme="minorHAnsi" w:hAnsiTheme="minorHAnsi" w:cstheme="minorHAnsi"/>
          <w:bCs/>
          <w:sz w:val="20"/>
        </w:rPr>
        <w:t xml:space="preserve">. </w:t>
      </w:r>
    </w:p>
    <w:p w14:paraId="2E3A1BB5" w14:textId="2E52A6BE" w:rsidR="00D2516D" w:rsidRDefault="00D76F01" w:rsidP="007F78F2">
      <w:pPr>
        <w:pStyle w:val="Odsekzoznamu"/>
        <w:numPr>
          <w:ilvl w:val="0"/>
          <w:numId w:val="21"/>
        </w:numPr>
        <w:shd w:val="clear" w:color="auto" w:fill="FFFFFF" w:themeFill="background1"/>
        <w:spacing w:line="276" w:lineRule="auto"/>
        <w:ind w:left="426" w:hanging="426"/>
        <w:jc w:val="both"/>
        <w:rPr>
          <w:rFonts w:asciiTheme="minorHAnsi" w:hAnsiTheme="minorHAnsi" w:cstheme="minorHAnsi"/>
          <w:bCs/>
          <w:sz w:val="20"/>
        </w:rPr>
      </w:pPr>
      <w:r>
        <w:rPr>
          <w:rFonts w:asciiTheme="minorHAnsi" w:hAnsiTheme="minorHAnsi" w:cstheme="minorHAnsi"/>
          <w:bCs/>
          <w:sz w:val="20"/>
        </w:rPr>
        <w:t>Cieľom výkonu kontroly je najmä</w:t>
      </w:r>
      <w:r w:rsidR="00214D9F">
        <w:rPr>
          <w:rFonts w:asciiTheme="minorHAnsi" w:hAnsiTheme="minorHAnsi" w:cstheme="minorHAnsi"/>
          <w:bCs/>
          <w:sz w:val="20"/>
        </w:rPr>
        <w:t xml:space="preserve"> overiť</w:t>
      </w:r>
      <w:r>
        <w:rPr>
          <w:rFonts w:asciiTheme="minorHAnsi" w:hAnsiTheme="minorHAnsi" w:cstheme="minorHAnsi"/>
          <w:bCs/>
          <w:sz w:val="20"/>
        </w:rPr>
        <w:t xml:space="preserve">: </w:t>
      </w:r>
    </w:p>
    <w:p w14:paraId="51676FBE" w14:textId="6CEF571D" w:rsidR="00D76F01" w:rsidRPr="00171556" w:rsidRDefault="00D76F01" w:rsidP="007F78F2">
      <w:pPr>
        <w:pStyle w:val="Odsekzoznamu"/>
        <w:numPr>
          <w:ilvl w:val="0"/>
          <w:numId w:val="39"/>
        </w:numPr>
        <w:shd w:val="clear" w:color="auto" w:fill="FFFFFF" w:themeFill="background1"/>
        <w:tabs>
          <w:tab w:val="left" w:pos="1134"/>
        </w:tabs>
        <w:spacing w:line="276" w:lineRule="auto"/>
        <w:ind w:left="1276" w:hanging="567"/>
        <w:jc w:val="both"/>
        <w:rPr>
          <w:rFonts w:asciiTheme="minorHAnsi" w:hAnsiTheme="minorHAnsi" w:cstheme="minorHAnsi"/>
          <w:bCs/>
          <w:sz w:val="20"/>
        </w:rPr>
      </w:pPr>
      <w:r w:rsidRPr="00171556">
        <w:rPr>
          <w:rFonts w:asciiTheme="minorHAnsi" w:hAnsiTheme="minorHAnsi" w:cstheme="minorHAnsi"/>
          <w:bCs/>
          <w:sz w:val="20"/>
        </w:rPr>
        <w:t xml:space="preserve">či sú podmienky poskytnutia príspevku </w:t>
      </w:r>
      <w:r w:rsidR="00871D12">
        <w:rPr>
          <w:rFonts w:asciiTheme="minorHAnsi" w:hAnsiTheme="minorHAnsi" w:cstheme="minorHAnsi"/>
          <w:bCs/>
          <w:sz w:val="20"/>
        </w:rPr>
        <w:t>v súlade so Z</w:t>
      </w:r>
      <w:r w:rsidR="00792118" w:rsidRPr="00171556">
        <w:rPr>
          <w:rFonts w:asciiTheme="minorHAnsi" w:hAnsiTheme="minorHAnsi" w:cstheme="minorHAnsi"/>
          <w:bCs/>
          <w:sz w:val="20"/>
        </w:rPr>
        <w:t xml:space="preserve">mluvou, </w:t>
      </w:r>
    </w:p>
    <w:p w14:paraId="047313BA" w14:textId="65056E0C" w:rsidR="00792118" w:rsidRPr="00171556" w:rsidRDefault="00214D9F" w:rsidP="007F78F2">
      <w:pPr>
        <w:pStyle w:val="Odsekzoznamu"/>
        <w:numPr>
          <w:ilvl w:val="0"/>
          <w:numId w:val="39"/>
        </w:numPr>
        <w:shd w:val="clear" w:color="auto" w:fill="FFFFFF" w:themeFill="background1"/>
        <w:tabs>
          <w:tab w:val="left" w:pos="1134"/>
        </w:tabs>
        <w:spacing w:line="276" w:lineRule="auto"/>
        <w:ind w:left="1134" w:hanging="425"/>
        <w:jc w:val="both"/>
        <w:rPr>
          <w:rFonts w:asciiTheme="minorHAnsi" w:hAnsiTheme="minorHAnsi" w:cstheme="minorHAnsi"/>
          <w:bCs/>
          <w:sz w:val="20"/>
        </w:rPr>
      </w:pPr>
      <w:r>
        <w:rPr>
          <w:rFonts w:asciiTheme="minorHAnsi" w:hAnsiTheme="minorHAnsi" w:cstheme="minorHAnsi"/>
          <w:bCs/>
          <w:sz w:val="20"/>
        </w:rPr>
        <w:t xml:space="preserve">či </w:t>
      </w:r>
      <w:r w:rsidR="00792118" w:rsidRPr="00171556">
        <w:rPr>
          <w:rFonts w:asciiTheme="minorHAnsi" w:hAnsiTheme="minorHAnsi" w:cstheme="minorHAnsi"/>
          <w:bCs/>
          <w:sz w:val="20"/>
        </w:rPr>
        <w:t xml:space="preserve">vzniknuté výdavky/náklady </w:t>
      </w:r>
      <w:r w:rsidR="009E1698">
        <w:rPr>
          <w:rFonts w:asciiTheme="minorHAnsi" w:hAnsiTheme="minorHAnsi" w:cstheme="minorHAnsi"/>
          <w:bCs/>
          <w:sz w:val="20"/>
        </w:rPr>
        <w:t xml:space="preserve">v rámci </w:t>
      </w:r>
      <w:r w:rsidR="00792118" w:rsidRPr="00171556">
        <w:rPr>
          <w:rFonts w:asciiTheme="minorHAnsi" w:hAnsiTheme="minorHAnsi" w:cstheme="minorHAnsi"/>
          <w:bCs/>
          <w:sz w:val="20"/>
        </w:rPr>
        <w:t>r</w:t>
      </w:r>
      <w:r w:rsidR="009E1698">
        <w:rPr>
          <w:rFonts w:asciiTheme="minorHAnsi" w:hAnsiTheme="minorHAnsi" w:cstheme="minorHAnsi"/>
          <w:bCs/>
          <w:sz w:val="20"/>
        </w:rPr>
        <w:t>ealizácie</w:t>
      </w:r>
      <w:r w:rsidR="00792118" w:rsidRPr="00171556">
        <w:rPr>
          <w:rFonts w:asciiTheme="minorHAnsi" w:hAnsiTheme="minorHAnsi" w:cstheme="minorHAnsi"/>
          <w:bCs/>
          <w:sz w:val="20"/>
        </w:rPr>
        <w:t xml:space="preserve"> projektu boli uhradené, zaevidované alebo zaúčtované v účtovníctve prijímateľa alebo partnera, </w:t>
      </w:r>
    </w:p>
    <w:p w14:paraId="64A4BACB" w14:textId="0A0C936D" w:rsidR="00CE4D96" w:rsidRPr="00171556" w:rsidRDefault="00214D9F" w:rsidP="007F78F2">
      <w:pPr>
        <w:pStyle w:val="Odsekzoznamu"/>
        <w:numPr>
          <w:ilvl w:val="0"/>
          <w:numId w:val="39"/>
        </w:numPr>
        <w:shd w:val="clear" w:color="auto" w:fill="FFFFFF" w:themeFill="background1"/>
        <w:tabs>
          <w:tab w:val="left" w:pos="1134"/>
        </w:tabs>
        <w:spacing w:line="276" w:lineRule="auto"/>
        <w:ind w:left="1276" w:hanging="567"/>
        <w:jc w:val="both"/>
        <w:rPr>
          <w:rFonts w:asciiTheme="minorHAnsi" w:hAnsiTheme="minorHAnsi" w:cstheme="minorHAnsi"/>
          <w:bCs/>
          <w:sz w:val="20"/>
        </w:rPr>
      </w:pPr>
      <w:r>
        <w:rPr>
          <w:rFonts w:asciiTheme="minorHAnsi" w:hAnsiTheme="minorHAnsi" w:cstheme="minorHAnsi"/>
          <w:bCs/>
          <w:sz w:val="20"/>
        </w:rPr>
        <w:t xml:space="preserve">súlad projektu s legislatívou, </w:t>
      </w:r>
    </w:p>
    <w:p w14:paraId="5FDE1122" w14:textId="54B54518" w:rsidR="00792118" w:rsidRPr="00171556" w:rsidRDefault="00214D9F" w:rsidP="007F78F2">
      <w:pPr>
        <w:pStyle w:val="Odsekzoznamu"/>
        <w:numPr>
          <w:ilvl w:val="0"/>
          <w:numId w:val="39"/>
        </w:numPr>
        <w:shd w:val="clear" w:color="auto" w:fill="FFFFFF" w:themeFill="background1"/>
        <w:tabs>
          <w:tab w:val="left" w:pos="1134"/>
        </w:tabs>
        <w:spacing w:line="276" w:lineRule="auto"/>
        <w:ind w:left="1276" w:hanging="567"/>
        <w:jc w:val="both"/>
        <w:rPr>
          <w:rFonts w:asciiTheme="minorHAnsi" w:hAnsiTheme="minorHAnsi" w:cstheme="minorHAnsi"/>
          <w:bCs/>
          <w:sz w:val="20"/>
        </w:rPr>
      </w:pPr>
      <w:r>
        <w:rPr>
          <w:rFonts w:asciiTheme="minorHAnsi" w:hAnsiTheme="minorHAnsi" w:cstheme="minorHAnsi"/>
          <w:bCs/>
          <w:sz w:val="20"/>
        </w:rPr>
        <w:t>realizovaný</w:t>
      </w:r>
      <w:r w:rsidR="00EC7C06" w:rsidRPr="00171556">
        <w:rPr>
          <w:rFonts w:asciiTheme="minorHAnsi" w:hAnsiTheme="minorHAnsi" w:cstheme="minorHAnsi"/>
          <w:bCs/>
          <w:sz w:val="20"/>
        </w:rPr>
        <w:t xml:space="preserve"> pokrok v realizácií </w:t>
      </w:r>
      <w:r>
        <w:rPr>
          <w:rFonts w:asciiTheme="minorHAnsi" w:hAnsiTheme="minorHAnsi" w:cstheme="minorHAnsi"/>
          <w:bCs/>
          <w:sz w:val="20"/>
        </w:rPr>
        <w:t>aktivít a výstupov projektu a</w:t>
      </w:r>
    </w:p>
    <w:p w14:paraId="7CC6D92C" w14:textId="7AE63BC8" w:rsidR="00EC7C06" w:rsidRPr="00171556" w:rsidRDefault="00214D9F" w:rsidP="007F78F2">
      <w:pPr>
        <w:pStyle w:val="Odsekzoznamu"/>
        <w:numPr>
          <w:ilvl w:val="0"/>
          <w:numId w:val="39"/>
        </w:numPr>
        <w:shd w:val="clear" w:color="auto" w:fill="FFFFFF" w:themeFill="background1"/>
        <w:tabs>
          <w:tab w:val="left" w:pos="1134"/>
        </w:tabs>
        <w:spacing w:after="120" w:line="276" w:lineRule="auto"/>
        <w:ind w:left="1276" w:hanging="567"/>
        <w:jc w:val="both"/>
        <w:rPr>
          <w:rFonts w:asciiTheme="minorHAnsi" w:hAnsiTheme="minorHAnsi" w:cstheme="minorHAnsi"/>
          <w:bCs/>
          <w:sz w:val="20"/>
        </w:rPr>
      </w:pPr>
      <w:r>
        <w:rPr>
          <w:rFonts w:asciiTheme="minorHAnsi" w:hAnsiTheme="minorHAnsi" w:cstheme="minorHAnsi"/>
          <w:bCs/>
          <w:sz w:val="20"/>
        </w:rPr>
        <w:t xml:space="preserve">dodržiavanie povinností </w:t>
      </w:r>
      <w:r w:rsidR="00871D12">
        <w:rPr>
          <w:rFonts w:asciiTheme="minorHAnsi" w:hAnsiTheme="minorHAnsi" w:cstheme="minorHAnsi"/>
          <w:bCs/>
          <w:sz w:val="20"/>
        </w:rPr>
        <w:t>p</w:t>
      </w:r>
      <w:r w:rsidR="00171556" w:rsidRPr="00171556">
        <w:rPr>
          <w:rFonts w:asciiTheme="minorHAnsi" w:hAnsiTheme="minorHAnsi" w:cstheme="minorHAnsi"/>
          <w:bCs/>
          <w:sz w:val="20"/>
        </w:rPr>
        <w:t xml:space="preserve">rijímateľa </w:t>
      </w:r>
      <w:r>
        <w:rPr>
          <w:rFonts w:asciiTheme="minorHAnsi" w:hAnsiTheme="minorHAnsi" w:cstheme="minorHAnsi"/>
          <w:bCs/>
          <w:sz w:val="20"/>
        </w:rPr>
        <w:t xml:space="preserve">podľa Zmluvy. </w:t>
      </w:r>
      <w:r w:rsidR="00171556" w:rsidRPr="00171556">
        <w:rPr>
          <w:rFonts w:asciiTheme="minorHAnsi" w:hAnsiTheme="minorHAnsi" w:cstheme="minorHAnsi"/>
          <w:bCs/>
          <w:sz w:val="20"/>
        </w:rPr>
        <w:t> </w:t>
      </w:r>
    </w:p>
    <w:p w14:paraId="78D5F00A" w14:textId="756D7F5F" w:rsidR="00244F42" w:rsidRDefault="00244F42" w:rsidP="007F78F2">
      <w:pPr>
        <w:pStyle w:val="Odsekzoznamu"/>
        <w:numPr>
          <w:ilvl w:val="0"/>
          <w:numId w:val="21"/>
        </w:numPr>
        <w:shd w:val="clear" w:color="auto" w:fill="FFFFFF" w:themeFill="background1"/>
        <w:spacing w:after="120" w:line="276" w:lineRule="auto"/>
        <w:ind w:left="426" w:hanging="426"/>
        <w:jc w:val="both"/>
        <w:rPr>
          <w:rFonts w:asciiTheme="minorHAnsi" w:hAnsiTheme="minorHAnsi" w:cstheme="minorHAnsi"/>
          <w:bCs/>
          <w:sz w:val="20"/>
        </w:rPr>
      </w:pPr>
      <w:r w:rsidRPr="00244F42">
        <w:rPr>
          <w:rFonts w:asciiTheme="minorHAnsi" w:hAnsiTheme="minorHAnsi" w:cstheme="minorHAnsi"/>
          <w:b/>
          <w:bCs/>
          <w:sz w:val="20"/>
        </w:rPr>
        <w:t>Audit projektu</w:t>
      </w:r>
      <w:r w:rsidRPr="00244F42">
        <w:rPr>
          <w:rFonts w:asciiTheme="minorHAnsi" w:hAnsiTheme="minorHAnsi" w:cstheme="minorHAnsi"/>
          <w:bCs/>
          <w:sz w:val="20"/>
        </w:rPr>
        <w:t xml:space="preserve"> je vykonávaný ako vládny audit podľa zákona</w:t>
      </w:r>
      <w:r w:rsidR="00B05BF7">
        <w:rPr>
          <w:rFonts w:asciiTheme="minorHAnsi" w:hAnsiTheme="minorHAnsi" w:cstheme="minorHAnsi"/>
          <w:bCs/>
          <w:sz w:val="20"/>
        </w:rPr>
        <w:t xml:space="preserve"> o finančnej kontrole a audite. </w:t>
      </w:r>
    </w:p>
    <w:p w14:paraId="28BBDD08" w14:textId="60E09BD7" w:rsidR="00171556" w:rsidRPr="00274DAA" w:rsidRDefault="00171556" w:rsidP="007F78F2">
      <w:pPr>
        <w:pStyle w:val="Odsekzoznamu"/>
        <w:numPr>
          <w:ilvl w:val="0"/>
          <w:numId w:val="21"/>
        </w:numPr>
        <w:shd w:val="clear" w:color="auto" w:fill="FFFFFF" w:themeFill="background1"/>
        <w:spacing w:after="120" w:line="276" w:lineRule="auto"/>
        <w:ind w:left="426" w:hanging="426"/>
        <w:jc w:val="both"/>
        <w:rPr>
          <w:rFonts w:asciiTheme="minorHAnsi" w:hAnsiTheme="minorHAnsi" w:cstheme="minorHAnsi"/>
          <w:bCs/>
          <w:sz w:val="20"/>
        </w:rPr>
      </w:pPr>
      <w:r w:rsidRPr="00171556">
        <w:rPr>
          <w:rFonts w:asciiTheme="minorHAnsi" w:hAnsiTheme="minorHAnsi" w:cstheme="minorHAnsi"/>
          <w:bCs/>
          <w:sz w:val="20"/>
        </w:rPr>
        <w:t>SO je oprávnený vykonať kon</w:t>
      </w:r>
      <w:r>
        <w:rPr>
          <w:rFonts w:asciiTheme="minorHAnsi" w:hAnsiTheme="minorHAnsi" w:cstheme="minorHAnsi"/>
          <w:bCs/>
          <w:sz w:val="20"/>
        </w:rPr>
        <w:t>t</w:t>
      </w:r>
      <w:r w:rsidRPr="00171556">
        <w:rPr>
          <w:rFonts w:asciiTheme="minorHAnsi" w:hAnsiTheme="minorHAnsi" w:cstheme="minorHAnsi"/>
          <w:bCs/>
          <w:sz w:val="20"/>
        </w:rPr>
        <w:t>rolu projektu počas platnosti a účinnosti Z</w:t>
      </w:r>
      <w:r w:rsidR="00274DAA">
        <w:rPr>
          <w:rFonts w:asciiTheme="minorHAnsi" w:hAnsiTheme="minorHAnsi" w:cstheme="minorHAnsi"/>
          <w:bCs/>
          <w:sz w:val="20"/>
        </w:rPr>
        <w:t xml:space="preserve">mluvy, t. j. </w:t>
      </w:r>
      <w:r w:rsidRPr="00171556">
        <w:rPr>
          <w:rFonts w:asciiTheme="minorHAnsi" w:hAnsiTheme="minorHAnsi" w:cstheme="minorHAnsi"/>
          <w:bCs/>
          <w:sz w:val="20"/>
        </w:rPr>
        <w:t xml:space="preserve">počas obdobia realizácie projektu, ako aj počas obdobia udržateľnosti projektu. </w:t>
      </w:r>
      <w:r>
        <w:rPr>
          <w:rFonts w:asciiTheme="minorHAnsi" w:hAnsiTheme="minorHAnsi" w:cstheme="minorHAnsi"/>
          <w:bCs/>
          <w:sz w:val="20"/>
        </w:rPr>
        <w:t xml:space="preserve">V rámci PSK sa uprednostňuje výkon kontroly </w:t>
      </w:r>
      <w:r w:rsidR="00274DAA">
        <w:rPr>
          <w:rFonts w:asciiTheme="minorHAnsi" w:hAnsiTheme="minorHAnsi" w:cstheme="minorHAnsi"/>
          <w:bCs/>
          <w:sz w:val="20"/>
        </w:rPr>
        <w:t xml:space="preserve">na základe analýzy rizík, </w:t>
      </w:r>
      <w:r w:rsidR="00871D12">
        <w:rPr>
          <w:rFonts w:asciiTheme="minorHAnsi" w:hAnsiTheme="minorHAnsi" w:cstheme="minorHAnsi"/>
          <w:bCs/>
          <w:sz w:val="20"/>
        </w:rPr>
        <w:t>t</w:t>
      </w:r>
      <w:r w:rsidR="00274DAA" w:rsidRPr="00274DAA">
        <w:rPr>
          <w:rFonts w:asciiTheme="minorHAnsi" w:hAnsiTheme="minorHAnsi" w:cstheme="minorHAnsi"/>
          <w:bCs/>
          <w:sz w:val="20"/>
        </w:rPr>
        <w:t>.</w:t>
      </w:r>
      <w:r w:rsidR="00871D12">
        <w:rPr>
          <w:rFonts w:asciiTheme="minorHAnsi" w:hAnsiTheme="minorHAnsi" w:cstheme="minorHAnsi"/>
          <w:bCs/>
          <w:sz w:val="20"/>
        </w:rPr>
        <w:t xml:space="preserve"> </w:t>
      </w:r>
      <w:r w:rsidR="00274DAA" w:rsidRPr="00274DAA">
        <w:rPr>
          <w:rFonts w:asciiTheme="minorHAnsi" w:hAnsiTheme="minorHAnsi" w:cstheme="minorHAnsi"/>
          <w:bCs/>
          <w:sz w:val="20"/>
        </w:rPr>
        <w:t>j. cielenejšie a proporcionálnejšie výkony kontrol s cieľom zjednodušiť</w:t>
      </w:r>
      <w:r w:rsidR="00274DAA">
        <w:rPr>
          <w:rFonts w:asciiTheme="minorHAnsi" w:hAnsiTheme="minorHAnsi" w:cstheme="minorHAnsi"/>
          <w:bCs/>
          <w:sz w:val="20"/>
        </w:rPr>
        <w:t xml:space="preserve"> </w:t>
      </w:r>
      <w:r w:rsidR="00274DAA" w:rsidRPr="00274DAA">
        <w:rPr>
          <w:rFonts w:asciiTheme="minorHAnsi" w:hAnsiTheme="minorHAnsi" w:cstheme="minorHAnsi"/>
          <w:bCs/>
          <w:sz w:val="20"/>
        </w:rPr>
        <w:t>a zefektívniť systém kontroly</w:t>
      </w:r>
      <w:r w:rsidR="00274DAA">
        <w:rPr>
          <w:rFonts w:asciiTheme="minorHAnsi" w:hAnsiTheme="minorHAnsi" w:cstheme="minorHAnsi"/>
          <w:bCs/>
          <w:sz w:val="20"/>
        </w:rPr>
        <w:t xml:space="preserve">. </w:t>
      </w:r>
    </w:p>
    <w:p w14:paraId="7DA5B1CE" w14:textId="77777777" w:rsidR="00201401" w:rsidRPr="00201401" w:rsidRDefault="00201401" w:rsidP="00201401">
      <w:pPr>
        <w:pStyle w:val="Odsekzoznamu"/>
        <w:numPr>
          <w:ilvl w:val="0"/>
          <w:numId w:val="21"/>
        </w:numPr>
        <w:spacing w:line="276" w:lineRule="auto"/>
        <w:ind w:left="426" w:hanging="426"/>
        <w:jc w:val="both"/>
        <w:rPr>
          <w:rFonts w:asciiTheme="minorHAnsi" w:hAnsiTheme="minorHAnsi" w:cstheme="minorHAnsi"/>
          <w:bCs/>
          <w:sz w:val="20"/>
        </w:rPr>
      </w:pPr>
      <w:r w:rsidRPr="00201401">
        <w:rPr>
          <w:rFonts w:asciiTheme="minorHAnsi" w:hAnsiTheme="minorHAnsi" w:cstheme="minorHAnsi"/>
          <w:bCs/>
          <w:sz w:val="20"/>
        </w:rPr>
        <w:t xml:space="preserve">Poskytovateľ je oprávnený počas uvedeného obdobia vykonať kontrolu všetkých skutočností súvisiacich s projektom. </w:t>
      </w:r>
    </w:p>
    <w:p w14:paraId="659450C5" w14:textId="77777777" w:rsidR="00201401" w:rsidRPr="00201401" w:rsidRDefault="00201401" w:rsidP="00201401">
      <w:pPr>
        <w:pStyle w:val="Odsekzoznamu"/>
        <w:numPr>
          <w:ilvl w:val="0"/>
          <w:numId w:val="21"/>
        </w:numPr>
        <w:spacing w:line="276" w:lineRule="auto"/>
        <w:ind w:left="426" w:hanging="426"/>
        <w:jc w:val="both"/>
        <w:rPr>
          <w:rFonts w:asciiTheme="minorHAnsi" w:hAnsiTheme="minorHAnsi" w:cstheme="minorHAnsi"/>
          <w:bCs/>
          <w:sz w:val="20"/>
        </w:rPr>
      </w:pPr>
      <w:r w:rsidRPr="00201401">
        <w:rPr>
          <w:rFonts w:asciiTheme="minorHAnsi" w:hAnsiTheme="minorHAnsi" w:cstheme="minorHAnsi"/>
          <w:bCs/>
          <w:sz w:val="20"/>
        </w:rPr>
        <w:t>Pre programové obdobie 2021 – 2027 sa pre projekty financované z Programu Slovensko presadzuje výkon kontroly</w:t>
      </w:r>
      <w:r w:rsidRPr="00201401">
        <w:rPr>
          <w:rFonts w:asciiTheme="minorHAnsi" w:hAnsiTheme="minorHAnsi" w:cstheme="minorHAnsi"/>
          <w:b/>
          <w:bCs/>
          <w:sz w:val="20"/>
        </w:rPr>
        <w:t xml:space="preserve"> založený na analýze rizík, </w:t>
      </w:r>
      <w:proofErr w:type="spellStart"/>
      <w:r w:rsidRPr="00201401">
        <w:rPr>
          <w:rFonts w:asciiTheme="minorHAnsi" w:hAnsiTheme="minorHAnsi" w:cstheme="minorHAnsi"/>
          <w:bCs/>
          <w:sz w:val="20"/>
        </w:rPr>
        <w:t>t.j</w:t>
      </w:r>
      <w:proofErr w:type="spellEnd"/>
      <w:r w:rsidRPr="00201401">
        <w:rPr>
          <w:rFonts w:asciiTheme="minorHAnsi" w:hAnsiTheme="minorHAnsi" w:cstheme="minorHAnsi"/>
          <w:bCs/>
          <w:sz w:val="20"/>
        </w:rPr>
        <w:t xml:space="preserve">. cielenejšie a proporcionálnejšie výkony kontrol s cieľom zjednodušiť a zefektívniť systém kontroly (uplatňované predovšetkým pri AFK </w:t>
      </w:r>
      <w:proofErr w:type="spellStart"/>
      <w:r w:rsidRPr="00201401">
        <w:rPr>
          <w:rFonts w:asciiTheme="minorHAnsi" w:hAnsiTheme="minorHAnsi" w:cstheme="minorHAnsi"/>
          <w:bCs/>
          <w:sz w:val="20"/>
        </w:rPr>
        <w:t>ŽoP</w:t>
      </w:r>
      <w:proofErr w:type="spellEnd"/>
      <w:r w:rsidRPr="00201401">
        <w:rPr>
          <w:rFonts w:asciiTheme="minorHAnsi" w:hAnsiTheme="minorHAnsi" w:cstheme="minorHAnsi"/>
          <w:bCs/>
          <w:sz w:val="20"/>
        </w:rPr>
        <w:t xml:space="preserve">).  </w:t>
      </w:r>
    </w:p>
    <w:p w14:paraId="4266A8CB" w14:textId="7BDCB59E" w:rsidR="00244F42" w:rsidRPr="00244F42" w:rsidRDefault="00244F42" w:rsidP="00201401">
      <w:pPr>
        <w:pStyle w:val="Odsekzoznamu"/>
        <w:numPr>
          <w:ilvl w:val="0"/>
          <w:numId w:val="21"/>
        </w:numPr>
        <w:shd w:val="clear" w:color="auto" w:fill="FFFFFF" w:themeFill="background1"/>
        <w:spacing w:after="120" w:line="276" w:lineRule="auto"/>
        <w:ind w:left="426" w:hanging="426"/>
        <w:jc w:val="both"/>
        <w:rPr>
          <w:rFonts w:asciiTheme="minorHAnsi" w:hAnsiTheme="minorHAnsi" w:cstheme="minorHAnsi"/>
          <w:bCs/>
          <w:sz w:val="20"/>
        </w:rPr>
      </w:pPr>
      <w:r w:rsidRPr="00244F42">
        <w:rPr>
          <w:rFonts w:asciiTheme="minorHAnsi" w:hAnsiTheme="minorHAnsi" w:cstheme="minorHAnsi"/>
          <w:bCs/>
          <w:sz w:val="20"/>
        </w:rPr>
        <w:t>Prijímateľ umožní výkon kontroly/auditu zo strany oprávnených osôb, a to kedykoľvek počas implementácie projektu ako aj po jeho skončení</w:t>
      </w:r>
      <w:r w:rsidR="00940B04">
        <w:rPr>
          <w:rFonts w:asciiTheme="minorHAnsi" w:hAnsiTheme="minorHAnsi" w:cstheme="minorHAnsi"/>
          <w:bCs/>
          <w:sz w:val="20"/>
        </w:rPr>
        <w:t xml:space="preserve"> (až do uplynutia lehôt podľa </w:t>
      </w:r>
      <w:r w:rsidR="00116A73">
        <w:rPr>
          <w:rFonts w:asciiTheme="minorHAnsi" w:hAnsiTheme="minorHAnsi" w:cstheme="minorHAnsi"/>
          <w:bCs/>
          <w:sz w:val="20"/>
        </w:rPr>
        <w:t>čl. 6 ods. 6</w:t>
      </w:r>
      <w:r w:rsidR="00940B04">
        <w:rPr>
          <w:rFonts w:asciiTheme="minorHAnsi" w:hAnsiTheme="minorHAnsi" w:cstheme="minorHAnsi"/>
          <w:bCs/>
          <w:sz w:val="20"/>
        </w:rPr>
        <w:t>.2 Zmluvy)</w:t>
      </w:r>
      <w:r w:rsidRPr="00244F42">
        <w:rPr>
          <w:rFonts w:asciiTheme="minorHAnsi" w:hAnsiTheme="minorHAnsi" w:cstheme="minorHAnsi"/>
          <w:bCs/>
          <w:sz w:val="20"/>
        </w:rPr>
        <w:t>, pričom je p</w:t>
      </w:r>
      <w:r>
        <w:rPr>
          <w:rFonts w:asciiTheme="minorHAnsi" w:hAnsiTheme="minorHAnsi" w:cstheme="minorHAnsi"/>
          <w:bCs/>
          <w:sz w:val="20"/>
        </w:rPr>
        <w:t xml:space="preserve">ovinný informovať SO </w:t>
      </w:r>
      <w:r w:rsidRPr="00244F42">
        <w:rPr>
          <w:rFonts w:asciiTheme="minorHAnsi" w:hAnsiTheme="minorHAnsi" w:cstheme="minorHAnsi"/>
          <w:bCs/>
          <w:sz w:val="20"/>
        </w:rPr>
        <w:t xml:space="preserve">o začatí akejkoľvek kontroly/auditu oprávnenými osobami (okrem kontroly vykonávanej oprávnenými osobami </w:t>
      </w:r>
      <w:r>
        <w:rPr>
          <w:rFonts w:asciiTheme="minorHAnsi" w:hAnsiTheme="minorHAnsi" w:cstheme="minorHAnsi"/>
          <w:bCs/>
          <w:sz w:val="20"/>
        </w:rPr>
        <w:t>SO</w:t>
      </w:r>
      <w:r w:rsidRPr="00244F42">
        <w:rPr>
          <w:rFonts w:asciiTheme="minorHAnsi" w:hAnsiTheme="minorHAnsi" w:cstheme="minorHAnsi"/>
          <w:bCs/>
          <w:sz w:val="20"/>
        </w:rPr>
        <w:t xml:space="preserve">)/auditu oprávnenými osobami) a zaslať </w:t>
      </w:r>
      <w:r>
        <w:rPr>
          <w:rFonts w:asciiTheme="minorHAnsi" w:hAnsiTheme="minorHAnsi" w:cstheme="minorHAnsi"/>
          <w:bCs/>
          <w:sz w:val="20"/>
        </w:rPr>
        <w:t xml:space="preserve">SO </w:t>
      </w:r>
      <w:r w:rsidRPr="00244F42">
        <w:rPr>
          <w:rFonts w:asciiTheme="minorHAnsi" w:hAnsiTheme="minorHAnsi" w:cstheme="minorHAnsi"/>
          <w:bCs/>
          <w:sz w:val="20"/>
        </w:rPr>
        <w:t>návrh správy/správu, či iný výsle</w:t>
      </w:r>
      <w:r w:rsidR="00957F0E">
        <w:rPr>
          <w:rFonts w:asciiTheme="minorHAnsi" w:hAnsiTheme="minorHAnsi" w:cstheme="minorHAnsi"/>
          <w:bCs/>
          <w:sz w:val="20"/>
        </w:rPr>
        <w:t>dok kontroly/auditu</w:t>
      </w:r>
      <w:r>
        <w:rPr>
          <w:rFonts w:asciiTheme="minorHAnsi" w:hAnsiTheme="minorHAnsi" w:cstheme="minorHAnsi"/>
          <w:bCs/>
          <w:sz w:val="20"/>
        </w:rPr>
        <w:t xml:space="preserve">. </w:t>
      </w:r>
      <w:r w:rsidRPr="00244F42">
        <w:rPr>
          <w:rFonts w:asciiTheme="minorHAnsi" w:hAnsiTheme="minorHAnsi" w:cstheme="minorHAnsi"/>
          <w:bCs/>
          <w:sz w:val="20"/>
        </w:rPr>
        <w:t xml:space="preserve">Vykonaním kontroly/auditu zo strany oprávnených osôb nie je dotknuté právo </w:t>
      </w:r>
      <w:r>
        <w:rPr>
          <w:rFonts w:asciiTheme="minorHAnsi" w:hAnsiTheme="minorHAnsi" w:cstheme="minorHAnsi"/>
          <w:bCs/>
          <w:sz w:val="20"/>
        </w:rPr>
        <w:t>SO</w:t>
      </w:r>
      <w:r w:rsidRPr="00244F42">
        <w:rPr>
          <w:rFonts w:asciiTheme="minorHAnsi" w:hAnsiTheme="minorHAnsi" w:cstheme="minorHAnsi"/>
          <w:bCs/>
          <w:sz w:val="20"/>
        </w:rPr>
        <w:t xml:space="preserve"> alebo iných oprávnených osôb na vykonanie opätovnej kontroly/auditu tých istých skutočností, bez ohľadu na druh vykonanej kontroly/auditu a ich výsledok.</w:t>
      </w:r>
    </w:p>
    <w:p w14:paraId="776642A4" w14:textId="1535BCBB" w:rsidR="00244F42" w:rsidRPr="00E82A4E" w:rsidRDefault="00244F42" w:rsidP="00201401">
      <w:pPr>
        <w:pStyle w:val="Odsekzoznamu"/>
        <w:numPr>
          <w:ilvl w:val="0"/>
          <w:numId w:val="21"/>
        </w:numPr>
        <w:shd w:val="clear" w:color="auto" w:fill="FFFFFF" w:themeFill="background1"/>
        <w:spacing w:after="120" w:line="276" w:lineRule="auto"/>
        <w:ind w:left="426" w:hanging="426"/>
        <w:jc w:val="both"/>
        <w:rPr>
          <w:rFonts w:asciiTheme="minorHAnsi" w:hAnsiTheme="minorHAnsi" w:cstheme="minorHAnsi"/>
          <w:bCs/>
          <w:sz w:val="20"/>
        </w:rPr>
      </w:pPr>
      <w:r w:rsidRPr="00244F42">
        <w:rPr>
          <w:rFonts w:asciiTheme="minorHAnsi" w:hAnsiTheme="minorHAnsi" w:cstheme="minorHAnsi"/>
          <w:bCs/>
          <w:sz w:val="20"/>
        </w:rPr>
        <w:t>Prijímateľ je povinný zabezpečiť v rámci záväzkového vzťahu s každým dodávateľom projektu povinnosť dodávateľa projektu strpieť výkon kontroly/auditu v súvislosti s dodávaným tovarom, službami a stavebnými prácami kedykoľvek počas implementácie projektu ako aj po jeho skončení</w:t>
      </w:r>
      <w:r w:rsidR="00940B04">
        <w:rPr>
          <w:rFonts w:asciiTheme="minorHAnsi" w:hAnsiTheme="minorHAnsi" w:cstheme="minorHAnsi"/>
          <w:bCs/>
          <w:sz w:val="20"/>
        </w:rPr>
        <w:t xml:space="preserve"> (až do uplynutia lehôt podľa </w:t>
      </w:r>
      <w:r w:rsidR="00116A73">
        <w:rPr>
          <w:rFonts w:asciiTheme="minorHAnsi" w:hAnsiTheme="minorHAnsi" w:cstheme="minorHAnsi"/>
          <w:bCs/>
          <w:sz w:val="20"/>
        </w:rPr>
        <w:t>čl. 6 ods. 6</w:t>
      </w:r>
      <w:r w:rsidR="00940B04">
        <w:rPr>
          <w:rFonts w:asciiTheme="minorHAnsi" w:hAnsiTheme="minorHAnsi" w:cstheme="minorHAnsi"/>
          <w:bCs/>
          <w:sz w:val="20"/>
        </w:rPr>
        <w:t>.2 Zmluvy)</w:t>
      </w:r>
      <w:r w:rsidRPr="00244F42">
        <w:rPr>
          <w:rFonts w:asciiTheme="minorHAnsi" w:hAnsiTheme="minorHAnsi" w:cstheme="minorHAnsi"/>
          <w:bCs/>
          <w:sz w:val="20"/>
        </w:rPr>
        <w:t xml:space="preserve">, a to oprávnenými osobami na výkon tejto kontroly/auditu a poskytnúť im </w:t>
      </w:r>
      <w:r w:rsidRPr="00244F42">
        <w:rPr>
          <w:rFonts w:asciiTheme="minorHAnsi" w:hAnsiTheme="minorHAnsi" w:cstheme="minorHAnsi"/>
          <w:bCs/>
          <w:sz w:val="20"/>
        </w:rPr>
        <w:lastRenderedPageBreak/>
        <w:t xml:space="preserve">všetku potrebnú súčinnosť. </w:t>
      </w:r>
      <w:r w:rsidRPr="00244F42">
        <w:rPr>
          <w:rFonts w:asciiTheme="minorHAnsi" w:hAnsiTheme="minorHAnsi" w:cstheme="minorHAnsi"/>
          <w:b/>
          <w:bCs/>
          <w:sz w:val="20"/>
        </w:rPr>
        <w:t>Za týmto účelom je prijímateľ povinný upraviť si v dodávateľsko-odberateľských vzťahoch túto podmienku aj zmluvne.</w:t>
      </w:r>
    </w:p>
    <w:p w14:paraId="68460308" w14:textId="3F097EA5" w:rsidR="00CE152B" w:rsidRDefault="00E82A4E" w:rsidP="00201401">
      <w:pPr>
        <w:pStyle w:val="Odsekzoznamu"/>
        <w:numPr>
          <w:ilvl w:val="0"/>
          <w:numId w:val="21"/>
        </w:numPr>
        <w:shd w:val="clear" w:color="auto" w:fill="FFFFFF" w:themeFill="background1"/>
        <w:spacing w:after="120" w:line="276" w:lineRule="auto"/>
        <w:ind w:left="426" w:hanging="426"/>
        <w:jc w:val="both"/>
        <w:rPr>
          <w:rFonts w:asciiTheme="minorHAnsi" w:hAnsiTheme="minorHAnsi" w:cstheme="minorHAnsi"/>
          <w:bCs/>
          <w:sz w:val="20"/>
        </w:rPr>
      </w:pPr>
      <w:r>
        <w:rPr>
          <w:rFonts w:asciiTheme="minorHAnsi" w:hAnsiTheme="minorHAnsi" w:cstheme="minorHAnsi"/>
          <w:bCs/>
          <w:sz w:val="20"/>
        </w:rPr>
        <w:t>Bližšie informácie k p</w:t>
      </w:r>
      <w:r w:rsidRPr="00E82A4E">
        <w:rPr>
          <w:rFonts w:asciiTheme="minorHAnsi" w:hAnsiTheme="minorHAnsi" w:cstheme="minorHAnsi"/>
          <w:bCs/>
          <w:sz w:val="20"/>
        </w:rPr>
        <w:t>ostup</w:t>
      </w:r>
      <w:r>
        <w:rPr>
          <w:rFonts w:asciiTheme="minorHAnsi" w:hAnsiTheme="minorHAnsi" w:cstheme="minorHAnsi"/>
          <w:bCs/>
          <w:sz w:val="20"/>
        </w:rPr>
        <w:t>om</w:t>
      </w:r>
      <w:r w:rsidRPr="00E82A4E">
        <w:rPr>
          <w:rFonts w:asciiTheme="minorHAnsi" w:hAnsiTheme="minorHAnsi" w:cstheme="minorHAnsi"/>
          <w:bCs/>
          <w:sz w:val="20"/>
        </w:rPr>
        <w:t xml:space="preserve"> kontroly</w:t>
      </w:r>
      <w:r>
        <w:rPr>
          <w:rFonts w:asciiTheme="minorHAnsi" w:hAnsiTheme="minorHAnsi" w:cstheme="minorHAnsi"/>
          <w:bCs/>
          <w:sz w:val="20"/>
        </w:rPr>
        <w:t>/auditu sú uvedené v zákone o finančnej kontrole a audite a v</w:t>
      </w:r>
      <w:r w:rsidRPr="003D5FCB">
        <w:rPr>
          <w:rFonts w:asciiTheme="minorHAnsi" w:hAnsiTheme="minorHAnsi" w:cstheme="minorHAnsi"/>
          <w:b/>
          <w:bCs/>
          <w:sz w:val="20"/>
        </w:rPr>
        <w:t> Čl.</w:t>
      </w:r>
      <w:r w:rsidR="00146598">
        <w:rPr>
          <w:rFonts w:asciiTheme="minorHAnsi" w:hAnsiTheme="minorHAnsi" w:cstheme="minorHAnsi"/>
          <w:b/>
          <w:bCs/>
          <w:sz w:val="20"/>
        </w:rPr>
        <w:t> </w:t>
      </w:r>
      <w:r w:rsidRPr="003D5FCB">
        <w:rPr>
          <w:rFonts w:asciiTheme="minorHAnsi" w:hAnsiTheme="minorHAnsi" w:cstheme="minorHAnsi"/>
          <w:b/>
          <w:bCs/>
          <w:sz w:val="20"/>
        </w:rPr>
        <w:t>13</w:t>
      </w:r>
      <w:r w:rsidR="00146598">
        <w:rPr>
          <w:rFonts w:asciiTheme="minorHAnsi" w:hAnsiTheme="minorHAnsi" w:cstheme="minorHAnsi"/>
          <w:b/>
          <w:bCs/>
          <w:sz w:val="20"/>
        </w:rPr>
        <w:t> </w:t>
      </w:r>
      <w:r w:rsidRPr="003D5FCB">
        <w:rPr>
          <w:rFonts w:asciiTheme="minorHAnsi" w:hAnsiTheme="minorHAnsi" w:cstheme="minorHAnsi"/>
          <w:b/>
          <w:bCs/>
          <w:sz w:val="20"/>
        </w:rPr>
        <w:t xml:space="preserve"> VZP.</w:t>
      </w:r>
      <w:r>
        <w:rPr>
          <w:rFonts w:asciiTheme="minorHAnsi" w:hAnsiTheme="minorHAnsi" w:cstheme="minorHAnsi"/>
          <w:bCs/>
          <w:sz w:val="20"/>
        </w:rPr>
        <w:t xml:space="preserve"> </w:t>
      </w:r>
    </w:p>
    <w:p w14:paraId="333EB249" w14:textId="08E6F417" w:rsidR="00CE152B" w:rsidRPr="009F0764" w:rsidRDefault="00CE152B" w:rsidP="009F0764">
      <w:pPr>
        <w:pStyle w:val="Odsekzoznamu"/>
        <w:keepNext/>
        <w:spacing w:before="360" w:after="360" w:line="276" w:lineRule="auto"/>
        <w:ind w:left="425"/>
        <w:rPr>
          <w:rFonts w:ascii="Calibri" w:hAnsi="Calibri" w:cs="Calibri"/>
          <w:bCs/>
          <w:i/>
          <w:sz w:val="20"/>
          <w:u w:val="single"/>
        </w:rPr>
      </w:pPr>
      <w:r w:rsidRPr="009F0764">
        <w:rPr>
          <w:rFonts w:ascii="Calibri" w:hAnsi="Calibri" w:cs="Calibri"/>
          <w:bCs/>
          <w:i/>
          <w:sz w:val="20"/>
          <w:u w:val="single"/>
        </w:rPr>
        <w:t>P</w:t>
      </w:r>
      <w:r w:rsidR="00274DAA" w:rsidRPr="009F0764">
        <w:rPr>
          <w:rFonts w:ascii="Calibri" w:hAnsi="Calibri" w:cs="Calibri"/>
          <w:bCs/>
          <w:i/>
          <w:sz w:val="20"/>
          <w:u w:val="single"/>
        </w:rPr>
        <w:t>ráva a povinnosti SO</w:t>
      </w:r>
      <w:r w:rsidRPr="009F0764">
        <w:rPr>
          <w:rFonts w:ascii="Calibri" w:hAnsi="Calibri" w:cs="Calibri"/>
          <w:bCs/>
          <w:i/>
          <w:sz w:val="20"/>
          <w:u w:val="single"/>
        </w:rPr>
        <w:t xml:space="preserve"> pri výkone kontroly podľa zákona o finančnej kontrole a audite</w:t>
      </w:r>
    </w:p>
    <w:p w14:paraId="538C2575" w14:textId="61614163" w:rsidR="00CE152B" w:rsidRPr="00FE165D" w:rsidRDefault="00274DAA" w:rsidP="007F78F2">
      <w:pPr>
        <w:pStyle w:val="Odsekzoznamu"/>
        <w:numPr>
          <w:ilvl w:val="0"/>
          <w:numId w:val="21"/>
        </w:numPr>
        <w:shd w:val="clear" w:color="auto" w:fill="FFFFFF" w:themeFill="background1"/>
        <w:spacing w:after="120" w:line="276" w:lineRule="auto"/>
        <w:ind w:left="426" w:hanging="426"/>
        <w:jc w:val="both"/>
        <w:rPr>
          <w:rFonts w:asciiTheme="minorHAnsi" w:hAnsiTheme="minorHAnsi" w:cstheme="minorHAnsi"/>
          <w:b/>
          <w:bCs/>
          <w:sz w:val="20"/>
        </w:rPr>
      </w:pPr>
      <w:r>
        <w:rPr>
          <w:rFonts w:asciiTheme="minorHAnsi" w:hAnsiTheme="minorHAnsi" w:cstheme="minorHAnsi"/>
          <w:b/>
          <w:bCs/>
          <w:sz w:val="20"/>
        </w:rPr>
        <w:t xml:space="preserve">Podľa </w:t>
      </w:r>
      <w:r w:rsidR="00CE152B" w:rsidRPr="00FE165D">
        <w:rPr>
          <w:rFonts w:asciiTheme="minorHAnsi" w:hAnsiTheme="minorHAnsi" w:cstheme="minorHAnsi"/>
          <w:b/>
          <w:bCs/>
          <w:sz w:val="20"/>
        </w:rPr>
        <w:t xml:space="preserve">zákona o finančnej kontrole a audite je SO pri vykonávaní kontroly formou </w:t>
      </w:r>
      <w:r w:rsidR="003117D4">
        <w:rPr>
          <w:rFonts w:asciiTheme="minorHAnsi" w:hAnsiTheme="minorHAnsi" w:cstheme="minorHAnsi"/>
          <w:b/>
          <w:bCs/>
          <w:sz w:val="20"/>
        </w:rPr>
        <w:t>AFK</w:t>
      </w:r>
      <w:r w:rsidR="00CE152B" w:rsidRPr="00FE165D">
        <w:rPr>
          <w:rFonts w:asciiTheme="minorHAnsi" w:hAnsiTheme="minorHAnsi" w:cstheme="minorHAnsi"/>
          <w:b/>
          <w:bCs/>
          <w:sz w:val="20"/>
        </w:rPr>
        <w:t xml:space="preserve"> a </w:t>
      </w:r>
      <w:proofErr w:type="spellStart"/>
      <w:r w:rsidR="003117D4">
        <w:rPr>
          <w:rFonts w:asciiTheme="minorHAnsi" w:hAnsiTheme="minorHAnsi" w:cstheme="minorHAnsi"/>
          <w:b/>
          <w:bCs/>
          <w:sz w:val="20"/>
        </w:rPr>
        <w:t>FKnM</w:t>
      </w:r>
      <w:proofErr w:type="spellEnd"/>
      <w:r w:rsidR="00CE152B" w:rsidRPr="00FE165D">
        <w:rPr>
          <w:rFonts w:asciiTheme="minorHAnsi" w:hAnsiTheme="minorHAnsi" w:cstheme="minorHAnsi"/>
          <w:b/>
          <w:bCs/>
          <w:sz w:val="20"/>
        </w:rPr>
        <w:t xml:space="preserve"> v nevyhnutnom rozsahu oprávnený:</w:t>
      </w:r>
    </w:p>
    <w:p w14:paraId="79E98E2A" w14:textId="541CD22D" w:rsidR="00CE152B" w:rsidRPr="00CE152B" w:rsidRDefault="003D5FCB" w:rsidP="007F78F2">
      <w:pPr>
        <w:pStyle w:val="Odsekzoznamu"/>
        <w:numPr>
          <w:ilvl w:val="0"/>
          <w:numId w:val="35"/>
        </w:numPr>
        <w:shd w:val="clear" w:color="auto" w:fill="FFFFFF" w:themeFill="background1"/>
        <w:spacing w:after="120" w:line="276" w:lineRule="auto"/>
        <w:ind w:left="709" w:hanging="142"/>
        <w:jc w:val="both"/>
        <w:rPr>
          <w:rFonts w:asciiTheme="minorHAnsi" w:hAnsiTheme="minorHAnsi" w:cstheme="minorHAnsi"/>
          <w:bCs/>
          <w:sz w:val="20"/>
        </w:rPr>
      </w:pPr>
      <w:r>
        <w:rPr>
          <w:rFonts w:asciiTheme="minorHAnsi" w:hAnsiTheme="minorHAnsi" w:cstheme="minorHAnsi"/>
          <w:bCs/>
          <w:sz w:val="20"/>
        </w:rPr>
        <w:t>vyžadovať a odoberať od p</w:t>
      </w:r>
      <w:r w:rsidR="00CE152B" w:rsidRPr="00CE152B">
        <w:rPr>
          <w:rFonts w:asciiTheme="minorHAnsi" w:hAnsiTheme="minorHAnsi" w:cstheme="minorHAnsi"/>
          <w:bCs/>
          <w:sz w:val="20"/>
        </w:rPr>
        <w:t>rijímateľa alebo od osoby, ktorá je vo vzťahu k projektu alebo jeho časti</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dodávateľom výkonov, tovarov, prác alebo služieb alebo akejkoľvek inej osoby, ktorá má</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informácie, doklady alebo iné podklady, ktoré sú potrebné pre výkon finančnej kontroly, ak ich</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poskytnutiu nebráni osobitný p</w:t>
      </w:r>
      <w:r w:rsidR="00274DAA">
        <w:rPr>
          <w:rFonts w:asciiTheme="minorHAnsi" w:hAnsiTheme="minorHAnsi" w:cstheme="minorHAnsi"/>
          <w:bCs/>
          <w:sz w:val="20"/>
        </w:rPr>
        <w:t>redpis</w:t>
      </w:r>
      <w:r w:rsidR="00CE152B" w:rsidRPr="00CE152B">
        <w:rPr>
          <w:rFonts w:asciiTheme="minorHAnsi" w:hAnsiTheme="minorHAnsi" w:cstheme="minorHAnsi"/>
          <w:bCs/>
          <w:sz w:val="20"/>
        </w:rPr>
        <w:t>, v určenej lehote a</w:t>
      </w:r>
      <w:r w:rsidR="00CE152B">
        <w:rPr>
          <w:rFonts w:asciiTheme="minorHAnsi" w:hAnsiTheme="minorHAnsi" w:cstheme="minorHAnsi"/>
          <w:bCs/>
          <w:sz w:val="20"/>
        </w:rPr>
        <w:t> </w:t>
      </w:r>
      <w:r w:rsidR="00CE152B" w:rsidRPr="00CE152B">
        <w:rPr>
          <w:rFonts w:asciiTheme="minorHAnsi" w:hAnsiTheme="minorHAnsi" w:cstheme="minorHAnsi"/>
          <w:bCs/>
          <w:sz w:val="20"/>
        </w:rPr>
        <w:t>rozsahu</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originály alebo úradne osvedčené kópie dokladov, písomnosti, záznamy dát na pamäťových</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médiách prostriedkov výpočtovej techniky, ich výpisov, výstupov, vyjadrenia, informácie,</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dokumenty a iné podklady súvisiace s administratívnou finančnou kontrolou alebo finančnou</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kontrolou na mieste alebo auditom a vyhotovovať si ich kópie a nakladať s nimi;</w:t>
      </w:r>
    </w:p>
    <w:p w14:paraId="7E07650F" w14:textId="0694828D" w:rsidR="00CE152B" w:rsidRDefault="00957F0E" w:rsidP="007F78F2">
      <w:pPr>
        <w:pStyle w:val="Odsekzoznamu"/>
        <w:numPr>
          <w:ilvl w:val="0"/>
          <w:numId w:val="35"/>
        </w:numPr>
        <w:shd w:val="clear" w:color="auto" w:fill="FFFFFF" w:themeFill="background1"/>
        <w:spacing w:after="120" w:line="276" w:lineRule="auto"/>
        <w:ind w:left="709" w:hanging="142"/>
        <w:jc w:val="both"/>
        <w:rPr>
          <w:rFonts w:asciiTheme="minorHAnsi" w:hAnsiTheme="minorHAnsi" w:cstheme="minorHAnsi"/>
          <w:bCs/>
          <w:sz w:val="20"/>
        </w:rPr>
      </w:pPr>
      <w:r>
        <w:rPr>
          <w:rFonts w:asciiTheme="minorHAnsi" w:hAnsiTheme="minorHAnsi" w:cstheme="minorHAnsi"/>
          <w:bCs/>
          <w:sz w:val="20"/>
        </w:rPr>
        <w:t>vyžadovať od p</w:t>
      </w:r>
      <w:r w:rsidR="00CE152B" w:rsidRPr="00CE152B">
        <w:rPr>
          <w:rFonts w:asciiTheme="minorHAnsi" w:hAnsiTheme="minorHAnsi" w:cstheme="minorHAnsi"/>
          <w:bCs/>
          <w:sz w:val="20"/>
        </w:rPr>
        <w:t>rijímateľa alebo od tretej osoby súčinnosť v rozsahu oprávnení podľa zákona</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o finančnej kontrole</w:t>
      </w:r>
      <w:r w:rsidR="00274DAA">
        <w:rPr>
          <w:rFonts w:asciiTheme="minorHAnsi" w:hAnsiTheme="minorHAnsi" w:cstheme="minorHAnsi"/>
          <w:bCs/>
          <w:sz w:val="20"/>
        </w:rPr>
        <w:t xml:space="preserve"> a audite</w:t>
      </w:r>
      <w:r w:rsidR="00CE152B" w:rsidRPr="00CE152B">
        <w:rPr>
          <w:rFonts w:asciiTheme="minorHAnsi" w:hAnsiTheme="minorHAnsi" w:cstheme="minorHAnsi"/>
          <w:bCs/>
          <w:sz w:val="20"/>
        </w:rPr>
        <w:t>;</w:t>
      </w:r>
    </w:p>
    <w:p w14:paraId="2B25327D" w14:textId="1CD0EF35" w:rsidR="00CE152B" w:rsidRPr="00CE152B" w:rsidRDefault="00957F0E" w:rsidP="007F78F2">
      <w:pPr>
        <w:pStyle w:val="Odsekzoznamu"/>
        <w:numPr>
          <w:ilvl w:val="0"/>
          <w:numId w:val="35"/>
        </w:numPr>
        <w:shd w:val="clear" w:color="auto" w:fill="FFFFFF" w:themeFill="background1"/>
        <w:spacing w:after="120" w:line="276" w:lineRule="auto"/>
        <w:ind w:left="709" w:hanging="142"/>
        <w:jc w:val="both"/>
        <w:rPr>
          <w:rFonts w:asciiTheme="minorHAnsi" w:hAnsiTheme="minorHAnsi" w:cstheme="minorHAnsi"/>
          <w:bCs/>
          <w:sz w:val="20"/>
        </w:rPr>
      </w:pPr>
      <w:r>
        <w:rPr>
          <w:rFonts w:asciiTheme="minorHAnsi" w:hAnsiTheme="minorHAnsi" w:cstheme="minorHAnsi"/>
          <w:bCs/>
          <w:sz w:val="20"/>
        </w:rPr>
        <w:t>vyžadovať od p</w:t>
      </w:r>
      <w:r w:rsidR="00CE152B" w:rsidRPr="00CE152B">
        <w:rPr>
          <w:rFonts w:asciiTheme="minorHAnsi" w:hAnsiTheme="minorHAnsi" w:cstheme="minorHAnsi"/>
          <w:bCs/>
          <w:sz w:val="20"/>
        </w:rPr>
        <w:t>rijímateľa predloženie písomného zoznamu opatrení prijatých na nápravu</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nedostatkov a na odstránenie príčin ich vzniku (ďalej aj „</w:t>
      </w:r>
      <w:r w:rsidR="00CE152B" w:rsidRPr="00171556">
        <w:rPr>
          <w:rFonts w:asciiTheme="minorHAnsi" w:hAnsiTheme="minorHAnsi" w:cstheme="minorHAnsi"/>
          <w:b/>
          <w:bCs/>
          <w:sz w:val="20"/>
        </w:rPr>
        <w:t>písomný zoznam prijatých opatrení</w:t>
      </w:r>
      <w:r w:rsidR="00CE152B" w:rsidRPr="00CE152B">
        <w:rPr>
          <w:rFonts w:asciiTheme="minorHAnsi" w:hAnsiTheme="minorHAnsi" w:cstheme="minorHAnsi"/>
          <w:bCs/>
          <w:sz w:val="20"/>
        </w:rPr>
        <w:t>“)</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 xml:space="preserve">v lehote určenej </w:t>
      </w:r>
      <w:r w:rsidR="003117D4">
        <w:rPr>
          <w:rFonts w:asciiTheme="minorHAnsi" w:hAnsiTheme="minorHAnsi" w:cstheme="minorHAnsi"/>
          <w:bCs/>
          <w:sz w:val="20"/>
        </w:rPr>
        <w:t>SO. Ak SO</w:t>
      </w:r>
      <w:r w:rsidR="00CE152B" w:rsidRPr="00CE152B">
        <w:rPr>
          <w:rFonts w:asciiTheme="minorHAnsi" w:hAnsiTheme="minorHAnsi" w:cstheme="minorHAnsi"/>
          <w:bCs/>
          <w:sz w:val="20"/>
        </w:rPr>
        <w:t xml:space="preserve"> odôvodnene predpokladá vzhľadom na</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 xml:space="preserve">závažnosť nedostatkov, že prijaté opatrenia nie sú účinné, </w:t>
      </w:r>
      <w:r w:rsidR="003117D4">
        <w:rPr>
          <w:rFonts w:asciiTheme="minorHAnsi" w:hAnsiTheme="minorHAnsi" w:cstheme="minorHAnsi"/>
          <w:bCs/>
          <w:sz w:val="20"/>
        </w:rPr>
        <w:t xml:space="preserve">je oprávnený </w:t>
      </w:r>
      <w:r w:rsidR="00CE152B" w:rsidRPr="00CE152B">
        <w:rPr>
          <w:rFonts w:asciiTheme="minorHAnsi" w:hAnsiTheme="minorHAnsi" w:cstheme="minorHAnsi"/>
          <w:bCs/>
          <w:sz w:val="20"/>
        </w:rPr>
        <w:t>vyžadovať prepracovanie písomného</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zoznamu prijatých opatrení a predloženie prepracovaného písomného zoznamu prijatých opatrení</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 xml:space="preserve">v lehote určenej </w:t>
      </w:r>
      <w:r w:rsidR="003117D4">
        <w:rPr>
          <w:rFonts w:asciiTheme="minorHAnsi" w:hAnsiTheme="minorHAnsi" w:cstheme="minorHAnsi"/>
          <w:bCs/>
          <w:sz w:val="20"/>
        </w:rPr>
        <w:t>SO;</w:t>
      </w:r>
      <w:r w:rsidR="00CE152B" w:rsidRPr="00CE152B">
        <w:rPr>
          <w:rFonts w:asciiTheme="minorHAnsi" w:hAnsiTheme="minorHAnsi" w:cstheme="minorHAnsi"/>
          <w:bCs/>
          <w:sz w:val="20"/>
        </w:rPr>
        <w:t xml:space="preserve">  </w:t>
      </w:r>
    </w:p>
    <w:p w14:paraId="08444195" w14:textId="6E6007E4" w:rsidR="00CE152B" w:rsidRPr="00CE152B" w:rsidRDefault="00957F0E" w:rsidP="007F78F2">
      <w:pPr>
        <w:pStyle w:val="Odsekzoznamu"/>
        <w:numPr>
          <w:ilvl w:val="0"/>
          <w:numId w:val="38"/>
        </w:numPr>
        <w:shd w:val="clear" w:color="auto" w:fill="FFFFFF" w:themeFill="background1"/>
        <w:spacing w:after="120" w:line="276" w:lineRule="auto"/>
        <w:ind w:left="709" w:hanging="142"/>
        <w:jc w:val="both"/>
        <w:rPr>
          <w:rFonts w:asciiTheme="minorHAnsi" w:hAnsiTheme="minorHAnsi" w:cstheme="minorHAnsi"/>
          <w:bCs/>
          <w:sz w:val="20"/>
        </w:rPr>
      </w:pPr>
      <w:r>
        <w:rPr>
          <w:rFonts w:asciiTheme="minorHAnsi" w:hAnsiTheme="minorHAnsi" w:cstheme="minorHAnsi"/>
          <w:bCs/>
          <w:sz w:val="20"/>
        </w:rPr>
        <w:t>vyžadovať od p</w:t>
      </w:r>
      <w:r w:rsidR="00CE152B" w:rsidRPr="00CE152B">
        <w:rPr>
          <w:rFonts w:asciiTheme="minorHAnsi" w:hAnsiTheme="minorHAnsi" w:cstheme="minorHAnsi"/>
          <w:bCs/>
          <w:sz w:val="20"/>
        </w:rPr>
        <w:t xml:space="preserve">rijímateľa splnenie prijatých opatrení v lehote určenej </w:t>
      </w:r>
      <w:r w:rsidR="003117D4">
        <w:rPr>
          <w:rFonts w:asciiTheme="minorHAnsi" w:hAnsiTheme="minorHAnsi" w:cstheme="minorHAnsi"/>
          <w:bCs/>
          <w:sz w:val="20"/>
        </w:rPr>
        <w:t>SO;</w:t>
      </w:r>
    </w:p>
    <w:p w14:paraId="3C78ABF0" w14:textId="51886A42" w:rsidR="00CE152B" w:rsidRPr="00171556" w:rsidRDefault="00957F0E" w:rsidP="007F78F2">
      <w:pPr>
        <w:pStyle w:val="Odsekzoznamu"/>
        <w:numPr>
          <w:ilvl w:val="0"/>
          <w:numId w:val="35"/>
        </w:numPr>
        <w:shd w:val="clear" w:color="auto" w:fill="FFFFFF" w:themeFill="background1"/>
        <w:spacing w:after="120" w:line="276" w:lineRule="auto"/>
        <w:ind w:left="709" w:hanging="142"/>
        <w:jc w:val="both"/>
        <w:rPr>
          <w:rFonts w:asciiTheme="minorHAnsi" w:hAnsiTheme="minorHAnsi" w:cstheme="minorHAnsi"/>
          <w:bCs/>
          <w:sz w:val="20"/>
        </w:rPr>
      </w:pPr>
      <w:r>
        <w:rPr>
          <w:rFonts w:asciiTheme="minorHAnsi" w:hAnsiTheme="minorHAnsi" w:cstheme="minorHAnsi"/>
          <w:bCs/>
          <w:sz w:val="20"/>
        </w:rPr>
        <w:t>vyžadovať od p</w:t>
      </w:r>
      <w:r w:rsidR="00CE152B" w:rsidRPr="00CE152B">
        <w:rPr>
          <w:rFonts w:asciiTheme="minorHAnsi" w:hAnsiTheme="minorHAnsi" w:cstheme="minorHAnsi"/>
          <w:bCs/>
          <w:sz w:val="20"/>
        </w:rPr>
        <w:t>rijímateľa predloženie dokumentácie preukazujúcej splnenie prijatých opatrení po</w:t>
      </w:r>
      <w:r w:rsidR="00171556">
        <w:rPr>
          <w:rFonts w:asciiTheme="minorHAnsi" w:hAnsiTheme="minorHAnsi" w:cstheme="minorHAnsi"/>
          <w:bCs/>
          <w:sz w:val="20"/>
        </w:rPr>
        <w:t xml:space="preserve"> </w:t>
      </w:r>
      <w:r>
        <w:rPr>
          <w:rFonts w:asciiTheme="minorHAnsi" w:hAnsiTheme="minorHAnsi" w:cstheme="minorHAnsi"/>
          <w:bCs/>
          <w:sz w:val="20"/>
        </w:rPr>
        <w:t>uplynutí lehoty</w:t>
      </w:r>
      <w:r w:rsidR="00CE152B" w:rsidRPr="00171556">
        <w:rPr>
          <w:rFonts w:asciiTheme="minorHAnsi" w:hAnsiTheme="minorHAnsi" w:cstheme="minorHAnsi"/>
          <w:bCs/>
          <w:sz w:val="20"/>
        </w:rPr>
        <w:t>;</w:t>
      </w:r>
    </w:p>
    <w:p w14:paraId="030001C2" w14:textId="6E793F27" w:rsidR="00CE152B" w:rsidRPr="00CE152B" w:rsidRDefault="00CE152B" w:rsidP="007F78F2">
      <w:pPr>
        <w:pStyle w:val="Odsekzoznamu"/>
        <w:numPr>
          <w:ilvl w:val="0"/>
          <w:numId w:val="35"/>
        </w:numPr>
        <w:shd w:val="clear" w:color="auto" w:fill="FFFFFF" w:themeFill="background1"/>
        <w:spacing w:after="120" w:line="276" w:lineRule="auto"/>
        <w:ind w:left="709" w:hanging="142"/>
        <w:jc w:val="both"/>
        <w:rPr>
          <w:rFonts w:asciiTheme="minorHAnsi" w:hAnsiTheme="minorHAnsi" w:cstheme="minorHAnsi"/>
          <w:bCs/>
          <w:sz w:val="20"/>
        </w:rPr>
      </w:pPr>
      <w:r w:rsidRPr="00CE152B">
        <w:rPr>
          <w:rFonts w:asciiTheme="minorHAnsi" w:hAnsiTheme="minorHAnsi" w:cstheme="minorHAnsi"/>
          <w:bCs/>
          <w:sz w:val="20"/>
        </w:rPr>
        <w:t>overiť splnenie prijatých opatrení;</w:t>
      </w:r>
    </w:p>
    <w:p w14:paraId="792F7832" w14:textId="3F938FA4" w:rsidR="00CE152B" w:rsidRPr="00171556" w:rsidRDefault="00CE152B" w:rsidP="007F78F2">
      <w:pPr>
        <w:pStyle w:val="Odsekzoznamu"/>
        <w:numPr>
          <w:ilvl w:val="0"/>
          <w:numId w:val="36"/>
        </w:numPr>
        <w:shd w:val="clear" w:color="auto" w:fill="FFFFFF" w:themeFill="background1"/>
        <w:spacing w:after="120" w:line="276" w:lineRule="auto"/>
        <w:ind w:left="709" w:hanging="142"/>
        <w:jc w:val="both"/>
        <w:rPr>
          <w:rFonts w:asciiTheme="minorHAnsi" w:hAnsiTheme="minorHAnsi" w:cstheme="minorHAnsi"/>
          <w:bCs/>
          <w:sz w:val="20"/>
        </w:rPr>
      </w:pPr>
      <w:r w:rsidRPr="00CE152B">
        <w:rPr>
          <w:rFonts w:asciiTheme="minorHAnsi" w:hAnsiTheme="minorHAnsi" w:cstheme="minorHAnsi"/>
          <w:bCs/>
          <w:sz w:val="20"/>
        </w:rPr>
        <w:t>osoby poverené na výkon kontroly sú oprávnené v nevyhnutnom rozsahu za podmienok</w:t>
      </w:r>
      <w:r>
        <w:rPr>
          <w:rFonts w:asciiTheme="minorHAnsi" w:hAnsiTheme="minorHAnsi" w:cstheme="minorHAnsi"/>
          <w:bCs/>
          <w:sz w:val="20"/>
        </w:rPr>
        <w:t xml:space="preserve"> </w:t>
      </w:r>
      <w:r w:rsidRPr="00CE152B">
        <w:rPr>
          <w:rFonts w:asciiTheme="minorHAnsi" w:hAnsiTheme="minorHAnsi" w:cstheme="minorHAnsi"/>
          <w:bCs/>
          <w:sz w:val="20"/>
        </w:rPr>
        <w:t>ustanov</w:t>
      </w:r>
      <w:r>
        <w:rPr>
          <w:rFonts w:asciiTheme="minorHAnsi" w:hAnsiTheme="minorHAnsi" w:cstheme="minorHAnsi"/>
          <w:bCs/>
          <w:sz w:val="20"/>
        </w:rPr>
        <w:t>ených v osobitných predpisoch</w:t>
      </w:r>
      <w:r w:rsidRPr="00CE152B">
        <w:rPr>
          <w:rFonts w:asciiTheme="minorHAnsi" w:hAnsiTheme="minorHAnsi" w:cstheme="minorHAnsi"/>
          <w:bCs/>
          <w:sz w:val="20"/>
        </w:rPr>
        <w:t xml:space="preserve"> okrem oprávnení uvedených vyššie vstupovať do</w:t>
      </w:r>
      <w:r>
        <w:rPr>
          <w:rFonts w:asciiTheme="minorHAnsi" w:hAnsiTheme="minorHAnsi" w:cstheme="minorHAnsi"/>
          <w:bCs/>
          <w:sz w:val="20"/>
        </w:rPr>
        <w:t xml:space="preserve"> </w:t>
      </w:r>
      <w:r w:rsidRPr="00CE152B">
        <w:rPr>
          <w:rFonts w:asciiTheme="minorHAnsi" w:hAnsiTheme="minorHAnsi" w:cstheme="minorHAnsi"/>
          <w:bCs/>
          <w:sz w:val="20"/>
        </w:rPr>
        <w:t>objektu, zariadenia, prevádzky, dopr</w:t>
      </w:r>
      <w:r w:rsidR="00B05BF7">
        <w:rPr>
          <w:rFonts w:asciiTheme="minorHAnsi" w:hAnsiTheme="minorHAnsi" w:cstheme="minorHAnsi"/>
          <w:bCs/>
          <w:sz w:val="20"/>
        </w:rPr>
        <w:t>avného prostriedku, na pozemok p</w:t>
      </w:r>
      <w:r w:rsidRPr="00CE152B">
        <w:rPr>
          <w:rFonts w:asciiTheme="minorHAnsi" w:hAnsiTheme="minorHAnsi" w:cstheme="minorHAnsi"/>
          <w:bCs/>
          <w:sz w:val="20"/>
        </w:rPr>
        <w:t>rijímateľa alebo tretej</w:t>
      </w:r>
      <w:r>
        <w:rPr>
          <w:rFonts w:asciiTheme="minorHAnsi" w:hAnsiTheme="minorHAnsi" w:cstheme="minorHAnsi"/>
          <w:bCs/>
          <w:sz w:val="20"/>
        </w:rPr>
        <w:t xml:space="preserve"> </w:t>
      </w:r>
      <w:r w:rsidRPr="00CE152B">
        <w:rPr>
          <w:rFonts w:asciiTheme="minorHAnsi" w:hAnsiTheme="minorHAnsi" w:cstheme="minorHAnsi"/>
          <w:bCs/>
          <w:sz w:val="20"/>
        </w:rPr>
        <w:t>osoby, alebo vstupovať do obydlia, ak sa používa aj na podnikanie alebo na vykonávanie inej</w:t>
      </w:r>
      <w:r>
        <w:rPr>
          <w:rFonts w:asciiTheme="minorHAnsi" w:hAnsiTheme="minorHAnsi" w:cstheme="minorHAnsi"/>
          <w:bCs/>
          <w:sz w:val="20"/>
        </w:rPr>
        <w:t xml:space="preserve"> </w:t>
      </w:r>
      <w:r w:rsidRPr="00CE152B">
        <w:rPr>
          <w:rFonts w:asciiTheme="minorHAnsi" w:hAnsiTheme="minorHAnsi" w:cstheme="minorHAnsi"/>
          <w:bCs/>
          <w:sz w:val="20"/>
        </w:rPr>
        <w:t xml:space="preserve">hospodárskej činnosti. </w:t>
      </w:r>
    </w:p>
    <w:p w14:paraId="4327CC48" w14:textId="03477AF1" w:rsidR="00CE152B" w:rsidRPr="003D3082" w:rsidRDefault="00CE152B" w:rsidP="007F78F2">
      <w:pPr>
        <w:pStyle w:val="Odsekzoznamu"/>
        <w:numPr>
          <w:ilvl w:val="0"/>
          <w:numId w:val="21"/>
        </w:numPr>
        <w:shd w:val="clear" w:color="auto" w:fill="FFFFFF" w:themeFill="background1"/>
        <w:spacing w:after="120" w:line="276" w:lineRule="auto"/>
        <w:ind w:left="426" w:hanging="426"/>
        <w:jc w:val="both"/>
        <w:rPr>
          <w:rFonts w:asciiTheme="minorHAnsi" w:hAnsiTheme="minorHAnsi" w:cstheme="minorHAnsi"/>
          <w:b/>
          <w:bCs/>
          <w:sz w:val="20"/>
        </w:rPr>
      </w:pPr>
      <w:r w:rsidRPr="003D3082">
        <w:rPr>
          <w:rFonts w:asciiTheme="minorHAnsi" w:hAnsiTheme="minorHAnsi" w:cstheme="minorHAnsi"/>
          <w:b/>
          <w:bCs/>
          <w:sz w:val="20"/>
        </w:rPr>
        <w:t>V súvislosti</w:t>
      </w:r>
      <w:r w:rsidR="00274DAA">
        <w:rPr>
          <w:rFonts w:asciiTheme="minorHAnsi" w:hAnsiTheme="minorHAnsi" w:cstheme="minorHAnsi"/>
          <w:b/>
          <w:bCs/>
          <w:sz w:val="20"/>
        </w:rPr>
        <w:t xml:space="preserve"> so zákonom </w:t>
      </w:r>
      <w:r w:rsidRPr="003D3082">
        <w:rPr>
          <w:rFonts w:asciiTheme="minorHAnsi" w:hAnsiTheme="minorHAnsi" w:cstheme="minorHAnsi"/>
          <w:b/>
          <w:bCs/>
          <w:sz w:val="20"/>
        </w:rPr>
        <w:t xml:space="preserve">o finančnej kontrole </w:t>
      </w:r>
      <w:r w:rsidR="00274DAA">
        <w:rPr>
          <w:rFonts w:asciiTheme="minorHAnsi" w:hAnsiTheme="minorHAnsi" w:cstheme="minorHAnsi"/>
          <w:b/>
          <w:bCs/>
          <w:sz w:val="20"/>
        </w:rPr>
        <w:t xml:space="preserve">a audite </w:t>
      </w:r>
      <w:r w:rsidRPr="003D3082">
        <w:rPr>
          <w:rFonts w:asciiTheme="minorHAnsi" w:hAnsiTheme="minorHAnsi" w:cstheme="minorHAnsi"/>
          <w:b/>
          <w:bCs/>
          <w:sz w:val="20"/>
        </w:rPr>
        <w:t>je</w:t>
      </w:r>
      <w:r w:rsidR="003D3082" w:rsidRPr="003D3082">
        <w:rPr>
          <w:rFonts w:asciiTheme="minorHAnsi" w:hAnsiTheme="minorHAnsi" w:cstheme="minorHAnsi"/>
          <w:b/>
          <w:bCs/>
          <w:sz w:val="20"/>
        </w:rPr>
        <w:t xml:space="preserve"> SO</w:t>
      </w:r>
      <w:r w:rsidRPr="003D3082">
        <w:rPr>
          <w:rFonts w:asciiTheme="minorHAnsi" w:hAnsiTheme="minorHAnsi" w:cstheme="minorHAnsi"/>
          <w:b/>
          <w:bCs/>
          <w:sz w:val="20"/>
        </w:rPr>
        <w:t xml:space="preserve"> pri vykonávaní kontroly formou </w:t>
      </w:r>
      <w:r w:rsidR="003117D4" w:rsidRPr="003D3082">
        <w:rPr>
          <w:rFonts w:asciiTheme="minorHAnsi" w:hAnsiTheme="minorHAnsi" w:cstheme="minorHAnsi"/>
          <w:b/>
          <w:bCs/>
          <w:sz w:val="20"/>
        </w:rPr>
        <w:t xml:space="preserve">AFK </w:t>
      </w:r>
      <w:r w:rsidRPr="003D3082">
        <w:rPr>
          <w:rFonts w:asciiTheme="minorHAnsi" w:hAnsiTheme="minorHAnsi" w:cstheme="minorHAnsi"/>
          <w:b/>
          <w:bCs/>
          <w:sz w:val="20"/>
        </w:rPr>
        <w:t xml:space="preserve">a </w:t>
      </w:r>
      <w:proofErr w:type="spellStart"/>
      <w:r w:rsidR="003117D4" w:rsidRPr="003D3082">
        <w:rPr>
          <w:rFonts w:asciiTheme="minorHAnsi" w:hAnsiTheme="minorHAnsi" w:cstheme="minorHAnsi"/>
          <w:b/>
          <w:bCs/>
          <w:sz w:val="20"/>
        </w:rPr>
        <w:t>FKnM</w:t>
      </w:r>
      <w:proofErr w:type="spellEnd"/>
      <w:r w:rsidRPr="003D3082">
        <w:rPr>
          <w:rFonts w:asciiTheme="minorHAnsi" w:hAnsiTheme="minorHAnsi" w:cstheme="minorHAnsi"/>
          <w:b/>
          <w:bCs/>
          <w:sz w:val="20"/>
        </w:rPr>
        <w:t xml:space="preserve"> povinný:</w:t>
      </w:r>
    </w:p>
    <w:p w14:paraId="1030654F" w14:textId="752353CC" w:rsidR="00CE152B" w:rsidRPr="00CE152B" w:rsidRDefault="00957F0E" w:rsidP="007F78F2">
      <w:pPr>
        <w:pStyle w:val="Odsekzoznamu"/>
        <w:numPr>
          <w:ilvl w:val="0"/>
          <w:numId w:val="37"/>
        </w:numPr>
        <w:shd w:val="clear" w:color="auto" w:fill="FFFFFF" w:themeFill="background1"/>
        <w:spacing w:after="120" w:line="276" w:lineRule="auto"/>
        <w:ind w:left="709" w:hanging="142"/>
        <w:jc w:val="both"/>
        <w:rPr>
          <w:rFonts w:asciiTheme="minorHAnsi" w:hAnsiTheme="minorHAnsi" w:cstheme="minorHAnsi"/>
          <w:bCs/>
          <w:sz w:val="20"/>
        </w:rPr>
      </w:pPr>
      <w:r>
        <w:rPr>
          <w:rFonts w:asciiTheme="minorHAnsi" w:hAnsiTheme="minorHAnsi" w:cstheme="minorHAnsi"/>
          <w:bCs/>
          <w:sz w:val="20"/>
        </w:rPr>
        <w:t>potvrdiť p</w:t>
      </w:r>
      <w:r w:rsidR="00CE152B" w:rsidRPr="00CE152B">
        <w:rPr>
          <w:rFonts w:asciiTheme="minorHAnsi" w:hAnsiTheme="minorHAnsi" w:cstheme="minorHAnsi"/>
          <w:bCs/>
          <w:sz w:val="20"/>
        </w:rPr>
        <w:t>rijímateľovi alebo tretej osobe odobratie poskytnutých originálov alebo úradne</w:t>
      </w:r>
      <w:r w:rsidR="00CE152B">
        <w:rPr>
          <w:rFonts w:asciiTheme="minorHAnsi" w:hAnsiTheme="minorHAnsi" w:cstheme="minorHAnsi"/>
          <w:bCs/>
          <w:sz w:val="20"/>
        </w:rPr>
        <w:t xml:space="preserve"> osvedčených kópií dokladov</w:t>
      </w:r>
      <w:r w:rsidR="00CE152B" w:rsidRPr="00CE152B">
        <w:rPr>
          <w:rFonts w:asciiTheme="minorHAnsi" w:hAnsiTheme="minorHAnsi" w:cstheme="minorHAnsi"/>
          <w:bCs/>
          <w:sz w:val="20"/>
        </w:rPr>
        <w:t>, písomností, záznamov dát na pamäťových médiách prostriedkov</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výpočtovej techniky, ich výpisov, výstupov, vyjadrení, informácií, dokumentov a iných podkladov</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 xml:space="preserve">súvisiacich s </w:t>
      </w:r>
      <w:r w:rsidR="003D3082">
        <w:rPr>
          <w:rFonts w:asciiTheme="minorHAnsi" w:hAnsiTheme="minorHAnsi" w:cstheme="minorHAnsi"/>
          <w:bCs/>
          <w:sz w:val="20"/>
        </w:rPr>
        <w:t>AFK</w:t>
      </w:r>
      <w:r w:rsidR="00CE152B" w:rsidRPr="00CE152B">
        <w:rPr>
          <w:rFonts w:asciiTheme="minorHAnsi" w:hAnsiTheme="minorHAnsi" w:cstheme="minorHAnsi"/>
          <w:bCs/>
          <w:sz w:val="20"/>
        </w:rPr>
        <w:t xml:space="preserve"> alebo </w:t>
      </w:r>
      <w:proofErr w:type="spellStart"/>
      <w:r w:rsidR="003D3082">
        <w:rPr>
          <w:rFonts w:asciiTheme="minorHAnsi" w:hAnsiTheme="minorHAnsi" w:cstheme="minorHAnsi"/>
          <w:bCs/>
          <w:sz w:val="20"/>
        </w:rPr>
        <w:t>FKnM</w:t>
      </w:r>
      <w:proofErr w:type="spellEnd"/>
      <w:r w:rsidR="00CE152B">
        <w:rPr>
          <w:rFonts w:asciiTheme="minorHAnsi" w:hAnsiTheme="minorHAnsi" w:cstheme="minorHAnsi"/>
          <w:bCs/>
          <w:sz w:val="20"/>
        </w:rPr>
        <w:t xml:space="preserve"> </w:t>
      </w:r>
      <w:r w:rsidR="00CE152B" w:rsidRPr="00CE152B">
        <w:rPr>
          <w:rFonts w:asciiTheme="minorHAnsi" w:hAnsiTheme="minorHAnsi" w:cstheme="minorHAnsi"/>
          <w:bCs/>
          <w:sz w:val="20"/>
        </w:rPr>
        <w:t>a zabezpečiť ich riadnu ochranu pred stratou, znič</w:t>
      </w:r>
      <w:r w:rsidR="003D3082">
        <w:rPr>
          <w:rFonts w:asciiTheme="minorHAnsi" w:hAnsiTheme="minorHAnsi" w:cstheme="minorHAnsi"/>
          <w:bCs/>
          <w:sz w:val="20"/>
        </w:rPr>
        <w:t>ením, poškodením a zneužitím; ti</w:t>
      </w:r>
      <w:r w:rsidR="00CE152B" w:rsidRPr="00CE152B">
        <w:rPr>
          <w:rFonts w:asciiTheme="minorHAnsi" w:hAnsiTheme="minorHAnsi" w:cstheme="minorHAnsi"/>
          <w:bCs/>
          <w:sz w:val="20"/>
        </w:rPr>
        <w:t>eto veci</w:t>
      </w:r>
      <w:r w:rsidR="003D3082">
        <w:rPr>
          <w:rFonts w:asciiTheme="minorHAnsi" w:hAnsiTheme="minorHAnsi" w:cstheme="minorHAnsi"/>
          <w:bCs/>
          <w:sz w:val="20"/>
        </w:rPr>
        <w:t xml:space="preserve"> SO </w:t>
      </w:r>
      <w:r w:rsidR="00CE152B" w:rsidRPr="00CE152B">
        <w:rPr>
          <w:rFonts w:asciiTheme="minorHAnsi" w:hAnsiTheme="minorHAnsi" w:cstheme="minorHAnsi"/>
          <w:bCs/>
          <w:sz w:val="20"/>
        </w:rPr>
        <w:t>vráti bezodkladne</w:t>
      </w:r>
      <w:r w:rsidR="00CE152B">
        <w:rPr>
          <w:rFonts w:asciiTheme="minorHAnsi" w:hAnsiTheme="minorHAnsi" w:cstheme="minorHAnsi"/>
          <w:bCs/>
          <w:sz w:val="20"/>
        </w:rPr>
        <w:t xml:space="preserve"> tomu, od koho sa vyžiadali, ak </w:t>
      </w:r>
      <w:r w:rsidR="00CE152B" w:rsidRPr="00CE152B">
        <w:rPr>
          <w:rFonts w:asciiTheme="minorHAnsi" w:hAnsiTheme="minorHAnsi" w:cstheme="minorHAnsi"/>
          <w:bCs/>
          <w:sz w:val="20"/>
        </w:rPr>
        <w:t>nie sú potrebné na konanie podľa</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Trestného poriadku, alebo na iné konan</w:t>
      </w:r>
      <w:r w:rsidR="00CE152B">
        <w:rPr>
          <w:rFonts w:asciiTheme="minorHAnsi" w:hAnsiTheme="minorHAnsi" w:cstheme="minorHAnsi"/>
          <w:bCs/>
          <w:sz w:val="20"/>
        </w:rPr>
        <w:t>ie podľa osobitných predpisov</w:t>
      </w:r>
      <w:r w:rsidR="003D3082">
        <w:rPr>
          <w:rFonts w:asciiTheme="minorHAnsi" w:hAnsiTheme="minorHAnsi" w:cstheme="minorHAnsi"/>
          <w:bCs/>
          <w:sz w:val="20"/>
        </w:rPr>
        <w:t>.</w:t>
      </w:r>
    </w:p>
    <w:p w14:paraId="7D422554" w14:textId="3727D852" w:rsidR="00CE152B" w:rsidRDefault="00957F0E" w:rsidP="007F78F2">
      <w:pPr>
        <w:pStyle w:val="Odsekzoznamu"/>
        <w:numPr>
          <w:ilvl w:val="0"/>
          <w:numId w:val="37"/>
        </w:numPr>
        <w:shd w:val="clear" w:color="auto" w:fill="FFFFFF" w:themeFill="background1"/>
        <w:spacing w:after="120" w:line="276" w:lineRule="auto"/>
        <w:ind w:left="709" w:hanging="142"/>
        <w:jc w:val="both"/>
        <w:rPr>
          <w:rFonts w:asciiTheme="minorHAnsi" w:hAnsiTheme="minorHAnsi" w:cstheme="minorHAnsi"/>
          <w:bCs/>
          <w:sz w:val="20"/>
        </w:rPr>
      </w:pPr>
      <w:r>
        <w:rPr>
          <w:rFonts w:asciiTheme="minorHAnsi" w:hAnsiTheme="minorHAnsi" w:cstheme="minorHAnsi"/>
          <w:bCs/>
          <w:sz w:val="20"/>
        </w:rPr>
        <w:t>oboznámiť p</w:t>
      </w:r>
      <w:r w:rsidR="00CE152B" w:rsidRPr="00CE152B">
        <w:rPr>
          <w:rFonts w:asciiTheme="minorHAnsi" w:hAnsiTheme="minorHAnsi" w:cstheme="minorHAnsi"/>
          <w:bCs/>
          <w:sz w:val="20"/>
        </w:rPr>
        <w:t>rijímateľa s návrhom čiastkovej správy/návrhom správy z kontroly jeho doručením, ak</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boli zistené nedostatky a poučiť ho o m</w:t>
      </w:r>
      <w:r w:rsidR="003D3082">
        <w:rPr>
          <w:rFonts w:asciiTheme="minorHAnsi" w:hAnsiTheme="minorHAnsi" w:cstheme="minorHAnsi"/>
          <w:bCs/>
          <w:sz w:val="20"/>
        </w:rPr>
        <w:t xml:space="preserve">ožnosti podať v lehote určenej SO </w:t>
      </w:r>
      <w:r w:rsidR="00CE152B" w:rsidRPr="00CE152B">
        <w:rPr>
          <w:rFonts w:asciiTheme="minorHAnsi" w:hAnsiTheme="minorHAnsi" w:cstheme="minorHAnsi"/>
          <w:bCs/>
          <w:sz w:val="20"/>
        </w:rPr>
        <w:t>písomné</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námietky k zisteným nedostatkom, navrhnutým odporúčaniam, k lehote na predloženie</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písomného zoznamu prijatých opatrení a k lehote na splnenie prijatých opatrení uvedeným</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v návrhu čiastkovej správy/návrhu správy z kontroly;</w:t>
      </w:r>
    </w:p>
    <w:p w14:paraId="672AF325" w14:textId="79548187" w:rsidR="00CE152B" w:rsidRPr="00FE165D" w:rsidRDefault="00CE152B" w:rsidP="007F78F2">
      <w:pPr>
        <w:pStyle w:val="Odsekzoznamu"/>
        <w:numPr>
          <w:ilvl w:val="0"/>
          <w:numId w:val="37"/>
        </w:numPr>
        <w:shd w:val="clear" w:color="auto" w:fill="FFFFFF" w:themeFill="background1"/>
        <w:spacing w:after="120" w:line="276" w:lineRule="auto"/>
        <w:ind w:left="709" w:hanging="142"/>
        <w:jc w:val="both"/>
        <w:rPr>
          <w:rFonts w:asciiTheme="minorHAnsi" w:hAnsiTheme="minorHAnsi" w:cstheme="minorHAnsi"/>
          <w:bCs/>
          <w:sz w:val="20"/>
        </w:rPr>
      </w:pPr>
      <w:r w:rsidRPr="00CE152B">
        <w:rPr>
          <w:rFonts w:asciiTheme="minorHAnsi" w:hAnsiTheme="minorHAnsi" w:cstheme="minorHAnsi"/>
          <w:bCs/>
          <w:sz w:val="20"/>
        </w:rPr>
        <w:lastRenderedPageBreak/>
        <w:t>preveriť opodstatnenosť námietok k zisteným nedostatkom, navrhnutým odporúčaniam, k</w:t>
      </w:r>
      <w:r>
        <w:rPr>
          <w:rFonts w:asciiTheme="minorHAnsi" w:hAnsiTheme="minorHAnsi" w:cstheme="minorHAnsi"/>
          <w:bCs/>
          <w:sz w:val="20"/>
        </w:rPr>
        <w:t> </w:t>
      </w:r>
      <w:r w:rsidRPr="00CE152B">
        <w:rPr>
          <w:rFonts w:asciiTheme="minorHAnsi" w:hAnsiTheme="minorHAnsi" w:cstheme="minorHAnsi"/>
          <w:bCs/>
          <w:sz w:val="20"/>
        </w:rPr>
        <w:t>lehote</w:t>
      </w:r>
      <w:r>
        <w:rPr>
          <w:rFonts w:asciiTheme="minorHAnsi" w:hAnsiTheme="minorHAnsi" w:cstheme="minorHAnsi"/>
          <w:bCs/>
          <w:sz w:val="20"/>
        </w:rPr>
        <w:t xml:space="preserve"> </w:t>
      </w:r>
      <w:r w:rsidRPr="00CE152B">
        <w:rPr>
          <w:rFonts w:asciiTheme="minorHAnsi" w:hAnsiTheme="minorHAnsi" w:cstheme="minorHAnsi"/>
          <w:bCs/>
          <w:sz w:val="20"/>
        </w:rPr>
        <w:t>na predloženie písomného zoznamu prijatých opatrení a k lehote na splnenie prijatých opatrení</w:t>
      </w:r>
      <w:r>
        <w:rPr>
          <w:rFonts w:asciiTheme="minorHAnsi" w:hAnsiTheme="minorHAnsi" w:cstheme="minorHAnsi"/>
          <w:bCs/>
          <w:sz w:val="20"/>
        </w:rPr>
        <w:t xml:space="preserve"> </w:t>
      </w:r>
      <w:r w:rsidRPr="00CE152B">
        <w:rPr>
          <w:rFonts w:asciiTheme="minorHAnsi" w:hAnsiTheme="minorHAnsi" w:cstheme="minorHAnsi"/>
          <w:bCs/>
          <w:sz w:val="20"/>
        </w:rPr>
        <w:t>uvedeným v návrhu čiastkovej správy/návrhu správy z kontroly a zohľadniť opodstatnené</w:t>
      </w:r>
      <w:r>
        <w:rPr>
          <w:rFonts w:asciiTheme="minorHAnsi" w:hAnsiTheme="minorHAnsi" w:cstheme="minorHAnsi"/>
          <w:bCs/>
          <w:sz w:val="20"/>
        </w:rPr>
        <w:t xml:space="preserve"> </w:t>
      </w:r>
      <w:r w:rsidRPr="00CE152B">
        <w:rPr>
          <w:rFonts w:asciiTheme="minorHAnsi" w:hAnsiTheme="minorHAnsi" w:cstheme="minorHAnsi"/>
          <w:bCs/>
          <w:sz w:val="20"/>
        </w:rPr>
        <w:t>námietky v čiastkovej správe/správe z kontroly a neopodstatnenosť námietok spolu</w:t>
      </w:r>
      <w:r w:rsidR="00FE165D">
        <w:rPr>
          <w:rFonts w:asciiTheme="minorHAnsi" w:hAnsiTheme="minorHAnsi" w:cstheme="minorHAnsi"/>
          <w:bCs/>
          <w:sz w:val="20"/>
        </w:rPr>
        <w:t xml:space="preserve"> </w:t>
      </w:r>
      <w:r w:rsidRPr="00FE165D">
        <w:rPr>
          <w:rFonts w:asciiTheme="minorHAnsi" w:hAnsiTheme="minorHAnsi" w:cstheme="minorHAnsi"/>
          <w:bCs/>
          <w:sz w:val="20"/>
        </w:rPr>
        <w:t>s odôvodn</w:t>
      </w:r>
      <w:r w:rsidR="00957F0E">
        <w:rPr>
          <w:rFonts w:asciiTheme="minorHAnsi" w:hAnsiTheme="minorHAnsi" w:cstheme="minorHAnsi"/>
          <w:bCs/>
          <w:sz w:val="20"/>
        </w:rPr>
        <w:t>ením neopodstatnenosti oznámiť p</w:t>
      </w:r>
      <w:r w:rsidRPr="00FE165D">
        <w:rPr>
          <w:rFonts w:asciiTheme="minorHAnsi" w:hAnsiTheme="minorHAnsi" w:cstheme="minorHAnsi"/>
          <w:bCs/>
          <w:sz w:val="20"/>
        </w:rPr>
        <w:t>rijímateľovi v čiastkovej správe/správe z kontroly;</w:t>
      </w:r>
    </w:p>
    <w:p w14:paraId="75BEBD36" w14:textId="31F18D69" w:rsidR="00CE152B" w:rsidRPr="00CE152B" w:rsidRDefault="00CE152B" w:rsidP="007F78F2">
      <w:pPr>
        <w:pStyle w:val="Odsekzoznamu"/>
        <w:numPr>
          <w:ilvl w:val="0"/>
          <w:numId w:val="37"/>
        </w:numPr>
        <w:shd w:val="clear" w:color="auto" w:fill="FFFFFF" w:themeFill="background1"/>
        <w:spacing w:after="120" w:line="276" w:lineRule="auto"/>
        <w:ind w:left="709" w:hanging="142"/>
        <w:jc w:val="both"/>
        <w:rPr>
          <w:rFonts w:asciiTheme="minorHAnsi" w:hAnsiTheme="minorHAnsi" w:cstheme="minorHAnsi"/>
          <w:bCs/>
          <w:sz w:val="20"/>
        </w:rPr>
      </w:pPr>
      <w:r w:rsidRPr="00CE152B">
        <w:rPr>
          <w:rFonts w:asciiTheme="minorHAnsi" w:hAnsiTheme="minorHAnsi" w:cstheme="minorHAnsi"/>
          <w:bCs/>
          <w:sz w:val="20"/>
        </w:rPr>
        <w:t>zaslať čias</w:t>
      </w:r>
      <w:r w:rsidR="00957F0E">
        <w:rPr>
          <w:rFonts w:asciiTheme="minorHAnsi" w:hAnsiTheme="minorHAnsi" w:cstheme="minorHAnsi"/>
          <w:bCs/>
          <w:sz w:val="20"/>
        </w:rPr>
        <w:t>tkovú správu/správu z kontroly p</w:t>
      </w:r>
      <w:r w:rsidRPr="00CE152B">
        <w:rPr>
          <w:rFonts w:asciiTheme="minorHAnsi" w:hAnsiTheme="minorHAnsi" w:cstheme="minorHAnsi"/>
          <w:bCs/>
          <w:sz w:val="20"/>
        </w:rPr>
        <w:t>rijímateľovi;</w:t>
      </w:r>
    </w:p>
    <w:p w14:paraId="79B9CCA3" w14:textId="6BA5DB66" w:rsidR="00CE152B" w:rsidRPr="00FE165D" w:rsidRDefault="00CE152B" w:rsidP="007F78F2">
      <w:pPr>
        <w:pStyle w:val="Odsekzoznamu"/>
        <w:numPr>
          <w:ilvl w:val="0"/>
          <w:numId w:val="37"/>
        </w:numPr>
        <w:shd w:val="clear" w:color="auto" w:fill="FFFFFF" w:themeFill="background1"/>
        <w:spacing w:after="120" w:line="276" w:lineRule="auto"/>
        <w:ind w:left="709" w:hanging="142"/>
        <w:jc w:val="both"/>
        <w:rPr>
          <w:rFonts w:asciiTheme="minorHAnsi" w:hAnsiTheme="minorHAnsi" w:cstheme="minorHAnsi"/>
          <w:bCs/>
          <w:sz w:val="20"/>
        </w:rPr>
      </w:pPr>
      <w:r w:rsidRPr="00CE152B">
        <w:rPr>
          <w:rFonts w:asciiTheme="minorHAnsi" w:hAnsiTheme="minorHAnsi" w:cstheme="minorHAnsi"/>
          <w:bCs/>
          <w:sz w:val="20"/>
        </w:rPr>
        <w:t>oznámiť podozrenie zo spáchania trestného činu, priestupku alebo zo spáchania iného správneho</w:t>
      </w:r>
      <w:r w:rsidR="00FE165D">
        <w:rPr>
          <w:rFonts w:asciiTheme="minorHAnsi" w:hAnsiTheme="minorHAnsi" w:cstheme="minorHAnsi"/>
          <w:bCs/>
          <w:sz w:val="20"/>
        </w:rPr>
        <w:t xml:space="preserve"> </w:t>
      </w:r>
      <w:r w:rsidRPr="00FE165D">
        <w:rPr>
          <w:rFonts w:asciiTheme="minorHAnsi" w:hAnsiTheme="minorHAnsi" w:cstheme="minorHAnsi"/>
          <w:bCs/>
          <w:sz w:val="20"/>
        </w:rPr>
        <w:t>deliktu orgánom príslušným podľa trestného poriadku, alebo podľa osobitných predpisov</w:t>
      </w:r>
      <w:r w:rsidR="00B05BF7">
        <w:rPr>
          <w:rFonts w:asciiTheme="minorHAnsi" w:hAnsiTheme="minorHAnsi" w:cstheme="minorHAnsi"/>
          <w:bCs/>
          <w:sz w:val="20"/>
        </w:rPr>
        <w:t>,</w:t>
      </w:r>
      <w:r w:rsidRPr="00FE165D">
        <w:rPr>
          <w:rFonts w:asciiTheme="minorHAnsi" w:hAnsiTheme="minorHAnsi" w:cstheme="minorHAnsi"/>
          <w:bCs/>
          <w:sz w:val="20"/>
        </w:rPr>
        <w:t xml:space="preserve"> pričom</w:t>
      </w:r>
      <w:r w:rsidR="00FE165D">
        <w:rPr>
          <w:rFonts w:asciiTheme="minorHAnsi" w:hAnsiTheme="minorHAnsi" w:cstheme="minorHAnsi"/>
          <w:bCs/>
          <w:sz w:val="20"/>
        </w:rPr>
        <w:t xml:space="preserve"> </w:t>
      </w:r>
      <w:r w:rsidRPr="00FE165D">
        <w:rPr>
          <w:rFonts w:asciiTheme="minorHAnsi" w:hAnsiTheme="minorHAnsi" w:cstheme="minorHAnsi"/>
          <w:bCs/>
          <w:sz w:val="20"/>
        </w:rPr>
        <w:t>tieto podozrenia sa v prípadoch hodných osobitného zreteľa v návrhu čiastkovej správy/návrhu</w:t>
      </w:r>
      <w:r w:rsidR="00FE165D">
        <w:rPr>
          <w:rFonts w:asciiTheme="minorHAnsi" w:hAnsiTheme="minorHAnsi" w:cstheme="minorHAnsi"/>
          <w:bCs/>
          <w:sz w:val="20"/>
        </w:rPr>
        <w:t xml:space="preserve"> </w:t>
      </w:r>
      <w:r w:rsidRPr="00FE165D">
        <w:rPr>
          <w:rFonts w:asciiTheme="minorHAnsi" w:hAnsiTheme="minorHAnsi" w:cstheme="minorHAnsi"/>
          <w:bCs/>
          <w:sz w:val="20"/>
        </w:rPr>
        <w:t>správy z kontroly, čiastkovej správe alebo v správe z kontroly neuvádzajú</w:t>
      </w:r>
      <w:r w:rsidR="00FE165D">
        <w:rPr>
          <w:rFonts w:asciiTheme="minorHAnsi" w:hAnsiTheme="minorHAnsi" w:cstheme="minorHAnsi"/>
          <w:bCs/>
          <w:sz w:val="20"/>
        </w:rPr>
        <w:t xml:space="preserve">. </w:t>
      </w:r>
    </w:p>
    <w:p w14:paraId="43C43EE8" w14:textId="0386708B" w:rsidR="00244F42" w:rsidRPr="00E82A4E" w:rsidRDefault="00C62AB1" w:rsidP="009F0764">
      <w:pPr>
        <w:pStyle w:val="Odsekzoznamu"/>
        <w:keepNext/>
        <w:spacing w:before="360" w:after="360" w:line="276" w:lineRule="auto"/>
        <w:ind w:left="425"/>
        <w:rPr>
          <w:rFonts w:ascii="Calibri" w:hAnsi="Calibri" w:cs="Calibri"/>
          <w:bCs/>
          <w:i/>
          <w:sz w:val="20"/>
          <w:u w:val="single"/>
        </w:rPr>
      </w:pPr>
      <w:r>
        <w:rPr>
          <w:rFonts w:ascii="Calibri" w:hAnsi="Calibri" w:cs="Calibri"/>
          <w:bCs/>
          <w:i/>
          <w:sz w:val="20"/>
          <w:u w:val="single"/>
        </w:rPr>
        <w:t>Administratívna f</w:t>
      </w:r>
      <w:r w:rsidR="00244F42" w:rsidRPr="00E82A4E">
        <w:rPr>
          <w:rFonts w:ascii="Calibri" w:hAnsi="Calibri" w:cs="Calibri"/>
          <w:bCs/>
          <w:i/>
          <w:sz w:val="20"/>
          <w:u w:val="single"/>
        </w:rPr>
        <w:t>inančná kontrola VO/O</w:t>
      </w:r>
      <w:ins w:id="160" w:author="KH" w:date="2025-12-22T14:03:00Z">
        <w:r w:rsidR="009E477E">
          <w:rPr>
            <w:rFonts w:ascii="Calibri" w:hAnsi="Calibri" w:cs="Calibri"/>
            <w:bCs/>
            <w:i/>
            <w:sz w:val="20"/>
            <w:u w:val="single"/>
          </w:rPr>
          <w:t xml:space="preserve"> podľa § 8 zákona o finančnej kontrole a audite</w:t>
        </w:r>
      </w:ins>
    </w:p>
    <w:p w14:paraId="511A5827" w14:textId="6AB5548C" w:rsidR="00E82A4E" w:rsidRPr="00E82A4E" w:rsidRDefault="00E82A4E" w:rsidP="007F78F2">
      <w:pPr>
        <w:pStyle w:val="Odsekzoznamu"/>
        <w:numPr>
          <w:ilvl w:val="0"/>
          <w:numId w:val="21"/>
        </w:numPr>
        <w:spacing w:after="120" w:line="276" w:lineRule="auto"/>
        <w:ind w:left="425" w:hanging="426"/>
        <w:jc w:val="both"/>
        <w:rPr>
          <w:rFonts w:asciiTheme="minorHAnsi" w:hAnsiTheme="minorHAnsi" w:cstheme="minorHAnsi"/>
          <w:bCs/>
          <w:sz w:val="20"/>
        </w:rPr>
      </w:pPr>
      <w:r w:rsidRPr="00E82A4E">
        <w:rPr>
          <w:rFonts w:asciiTheme="minorHAnsi" w:hAnsiTheme="minorHAnsi" w:cstheme="minorHAnsi"/>
          <w:bCs/>
          <w:sz w:val="20"/>
        </w:rPr>
        <w:t xml:space="preserve">Pred predložením výdavkov z VO/O do </w:t>
      </w:r>
      <w:proofErr w:type="spellStart"/>
      <w:r w:rsidRPr="00E82A4E">
        <w:rPr>
          <w:rFonts w:asciiTheme="minorHAnsi" w:hAnsiTheme="minorHAnsi" w:cstheme="minorHAnsi"/>
          <w:bCs/>
          <w:sz w:val="20"/>
        </w:rPr>
        <w:t>ŽoP</w:t>
      </w:r>
      <w:proofErr w:type="spellEnd"/>
      <w:r w:rsidR="00285DAB">
        <w:rPr>
          <w:rFonts w:asciiTheme="minorHAnsi" w:hAnsiTheme="minorHAnsi" w:cstheme="minorHAnsi"/>
          <w:bCs/>
          <w:sz w:val="20"/>
        </w:rPr>
        <w:t xml:space="preserve"> vykoná SO</w:t>
      </w:r>
      <w:r w:rsidRPr="00E82A4E">
        <w:rPr>
          <w:rFonts w:asciiTheme="minorHAnsi" w:hAnsiTheme="minorHAnsi" w:cstheme="minorHAnsi"/>
          <w:bCs/>
          <w:sz w:val="20"/>
        </w:rPr>
        <w:t xml:space="preserve"> </w:t>
      </w:r>
      <w:r w:rsidRPr="00C27A53">
        <w:rPr>
          <w:rFonts w:asciiTheme="minorHAnsi" w:hAnsiTheme="minorHAnsi" w:cstheme="minorHAnsi"/>
          <w:b/>
          <w:bCs/>
          <w:sz w:val="20"/>
        </w:rPr>
        <w:t>vecnú kontrolu</w:t>
      </w:r>
      <w:r w:rsidRPr="00E82A4E">
        <w:rPr>
          <w:rFonts w:asciiTheme="minorHAnsi" w:hAnsiTheme="minorHAnsi" w:cstheme="minorHAnsi"/>
          <w:bCs/>
          <w:sz w:val="20"/>
        </w:rPr>
        <w:t xml:space="preserve"> (posúdenie vecného súladu predmetu VO/O, návrhu zmluvných podmienok a iných údajov so schválenou </w:t>
      </w:r>
      <w:proofErr w:type="spellStart"/>
      <w:r w:rsidRPr="00E82A4E">
        <w:rPr>
          <w:rFonts w:asciiTheme="minorHAnsi" w:hAnsiTheme="minorHAnsi" w:cstheme="minorHAnsi"/>
          <w:bCs/>
          <w:sz w:val="20"/>
        </w:rPr>
        <w:t>ŽoNFP</w:t>
      </w:r>
      <w:proofErr w:type="spellEnd"/>
      <w:r w:rsidRPr="00E82A4E">
        <w:rPr>
          <w:rFonts w:asciiTheme="minorHAnsi" w:hAnsiTheme="minorHAnsi" w:cstheme="minorHAnsi"/>
          <w:bCs/>
          <w:sz w:val="20"/>
        </w:rPr>
        <w:t xml:space="preserve"> a účinnou </w:t>
      </w:r>
      <w:r w:rsidR="00285DAB">
        <w:rPr>
          <w:rFonts w:asciiTheme="minorHAnsi" w:hAnsiTheme="minorHAnsi" w:cstheme="minorHAnsi"/>
          <w:bCs/>
          <w:sz w:val="20"/>
        </w:rPr>
        <w:t>Zmluvou</w:t>
      </w:r>
      <w:r w:rsidR="003A010A">
        <w:rPr>
          <w:rFonts w:asciiTheme="minorHAnsi" w:hAnsiTheme="minorHAnsi" w:cstheme="minorHAnsi"/>
          <w:bCs/>
          <w:sz w:val="20"/>
        </w:rPr>
        <w:t xml:space="preserve"> o poskytnutí NFP</w:t>
      </w:r>
      <w:r w:rsidRPr="00E82A4E">
        <w:rPr>
          <w:rFonts w:asciiTheme="minorHAnsi" w:hAnsiTheme="minorHAnsi" w:cstheme="minorHAnsi"/>
          <w:bCs/>
          <w:sz w:val="20"/>
        </w:rPr>
        <w:t xml:space="preserve">) vo </w:t>
      </w:r>
      <w:r w:rsidRPr="00C62AB1">
        <w:rPr>
          <w:rFonts w:asciiTheme="minorHAnsi" w:hAnsiTheme="minorHAnsi" w:cstheme="minorHAnsi"/>
          <w:b/>
          <w:bCs/>
          <w:sz w:val="20"/>
        </w:rPr>
        <w:t>fáze po uzavretí zmluvy s úspešným uchádzačom,</w:t>
      </w:r>
      <w:r w:rsidRPr="00E82A4E">
        <w:rPr>
          <w:rFonts w:asciiTheme="minorHAnsi" w:hAnsiTheme="minorHAnsi" w:cstheme="minorHAnsi"/>
          <w:bCs/>
          <w:sz w:val="20"/>
        </w:rPr>
        <w:t xml:space="preserve"> ak bola zákazka/koncesia vyhodnotená na základe rizikovej analýzy ako riziková, prípadne aj vo </w:t>
      </w:r>
      <w:r w:rsidRPr="00C62AB1">
        <w:rPr>
          <w:rFonts w:asciiTheme="minorHAnsi" w:hAnsiTheme="minorHAnsi" w:cstheme="minorHAnsi"/>
          <w:b/>
          <w:bCs/>
          <w:sz w:val="20"/>
        </w:rPr>
        <w:t>fáze predbežnej kontroly</w:t>
      </w:r>
      <w:r w:rsidR="00134228">
        <w:rPr>
          <w:rFonts w:asciiTheme="minorHAnsi" w:hAnsiTheme="minorHAnsi" w:cstheme="minorHAnsi"/>
          <w:bCs/>
          <w:sz w:val="20"/>
        </w:rPr>
        <w:t xml:space="preserve">, ak </w:t>
      </w:r>
      <w:r w:rsidRPr="00E82A4E">
        <w:rPr>
          <w:rFonts w:asciiTheme="minorHAnsi" w:hAnsiTheme="minorHAnsi" w:cstheme="minorHAnsi"/>
          <w:bCs/>
          <w:sz w:val="20"/>
        </w:rPr>
        <w:t xml:space="preserve">prijímateľ požiada </w:t>
      </w:r>
      <w:r w:rsidR="00134228">
        <w:rPr>
          <w:rFonts w:asciiTheme="minorHAnsi" w:hAnsiTheme="minorHAnsi" w:cstheme="minorHAnsi"/>
          <w:bCs/>
          <w:sz w:val="20"/>
        </w:rPr>
        <w:t xml:space="preserve">SO </w:t>
      </w:r>
      <w:r w:rsidRPr="00E82A4E">
        <w:rPr>
          <w:rFonts w:asciiTheme="minorHAnsi" w:hAnsiTheme="minorHAnsi" w:cstheme="minorHAnsi"/>
          <w:bCs/>
          <w:sz w:val="20"/>
        </w:rPr>
        <w:t xml:space="preserve">o kontrolu a zákazka je zároveň predmetom predbežnej kontroly zo strany </w:t>
      </w:r>
      <w:r w:rsidR="00B1357B">
        <w:rPr>
          <w:rFonts w:asciiTheme="minorHAnsi" w:hAnsiTheme="minorHAnsi" w:cstheme="minorHAnsi"/>
          <w:bCs/>
          <w:sz w:val="20"/>
        </w:rPr>
        <w:t>ÚVO.</w:t>
      </w:r>
    </w:p>
    <w:p w14:paraId="7086AE04" w14:textId="45417700" w:rsidR="00C62AB1" w:rsidRDefault="00C62AB1" w:rsidP="007F78F2">
      <w:pPr>
        <w:pStyle w:val="Odsekzoznamu"/>
        <w:numPr>
          <w:ilvl w:val="0"/>
          <w:numId w:val="21"/>
        </w:numPr>
        <w:autoSpaceDN w:val="0"/>
        <w:spacing w:after="120" w:line="276" w:lineRule="auto"/>
        <w:ind w:left="425" w:hanging="426"/>
        <w:jc w:val="both"/>
        <w:rPr>
          <w:rFonts w:asciiTheme="minorHAnsi" w:hAnsiTheme="minorHAnsi" w:cstheme="minorHAnsi"/>
          <w:bCs/>
          <w:sz w:val="20"/>
        </w:rPr>
      </w:pPr>
      <w:r>
        <w:rPr>
          <w:rFonts w:asciiTheme="minorHAnsi" w:hAnsiTheme="minorHAnsi" w:cstheme="minorHAnsi"/>
          <w:bCs/>
          <w:sz w:val="20"/>
        </w:rPr>
        <w:t>Prijímateľ predkladá dokumentáciu k VO prostredníctvom</w:t>
      </w:r>
      <w:r w:rsidRPr="00C27A53">
        <w:rPr>
          <w:rFonts w:asciiTheme="minorHAnsi" w:hAnsiTheme="minorHAnsi" w:cstheme="minorHAnsi"/>
          <w:b/>
          <w:bCs/>
          <w:sz w:val="20"/>
        </w:rPr>
        <w:t xml:space="preserve"> ITMS</w:t>
      </w:r>
      <w:r w:rsidR="00940B04">
        <w:rPr>
          <w:rFonts w:asciiTheme="minorHAnsi" w:hAnsiTheme="minorHAnsi" w:cstheme="minorHAnsi"/>
          <w:b/>
          <w:bCs/>
          <w:sz w:val="20"/>
        </w:rPr>
        <w:t>21+</w:t>
      </w:r>
      <w:r w:rsidR="006727F7">
        <w:rPr>
          <w:rFonts w:asciiTheme="minorHAnsi" w:hAnsiTheme="minorHAnsi" w:cstheme="minorHAnsi"/>
          <w:b/>
          <w:bCs/>
          <w:sz w:val="20"/>
        </w:rPr>
        <w:t xml:space="preserve"> a postupom podľa kapitoly </w:t>
      </w:r>
      <w:r w:rsidR="00B05BF7">
        <w:rPr>
          <w:rFonts w:asciiTheme="minorHAnsi" w:hAnsiTheme="minorHAnsi" w:cstheme="minorHAnsi"/>
          <w:b/>
          <w:bCs/>
          <w:sz w:val="20"/>
        </w:rPr>
        <w:t>3.2 a 3.6</w:t>
      </w:r>
      <w:r w:rsidR="006727F7">
        <w:rPr>
          <w:rFonts w:asciiTheme="minorHAnsi" w:hAnsiTheme="minorHAnsi" w:cstheme="minorHAnsi"/>
          <w:b/>
          <w:bCs/>
          <w:sz w:val="20"/>
        </w:rPr>
        <w:t xml:space="preserve"> </w:t>
      </w:r>
      <w:r w:rsidR="00B05BF7" w:rsidRPr="00B05BF7">
        <w:rPr>
          <w:rFonts w:asciiTheme="minorHAnsi" w:hAnsiTheme="minorHAnsi" w:cstheme="minorHAnsi"/>
          <w:bCs/>
          <w:sz w:val="20"/>
        </w:rPr>
        <w:t>tejto príručky.</w:t>
      </w:r>
      <w:r w:rsidR="00B05BF7">
        <w:rPr>
          <w:rFonts w:asciiTheme="minorHAnsi" w:hAnsiTheme="minorHAnsi" w:cstheme="minorHAnsi"/>
          <w:b/>
          <w:bCs/>
          <w:sz w:val="20"/>
        </w:rPr>
        <w:t xml:space="preserve"> </w:t>
      </w:r>
    </w:p>
    <w:p w14:paraId="01E178BF" w14:textId="482BD864" w:rsidR="00285DAB" w:rsidRDefault="00E82A4E" w:rsidP="007F78F2">
      <w:pPr>
        <w:pStyle w:val="Odsekzoznamu"/>
        <w:numPr>
          <w:ilvl w:val="0"/>
          <w:numId w:val="21"/>
        </w:numPr>
        <w:autoSpaceDN w:val="0"/>
        <w:spacing w:after="120" w:line="276" w:lineRule="auto"/>
        <w:ind w:left="425" w:hanging="426"/>
        <w:jc w:val="both"/>
        <w:rPr>
          <w:rFonts w:asciiTheme="minorHAnsi" w:hAnsiTheme="minorHAnsi" w:cstheme="minorHAnsi"/>
          <w:bCs/>
          <w:sz w:val="20"/>
        </w:rPr>
      </w:pPr>
      <w:r w:rsidRPr="00E82A4E">
        <w:rPr>
          <w:rFonts w:asciiTheme="minorHAnsi" w:hAnsiTheme="minorHAnsi" w:cstheme="minorHAnsi"/>
          <w:bCs/>
          <w:sz w:val="20"/>
        </w:rPr>
        <w:t>P</w:t>
      </w:r>
      <w:r w:rsidR="00285DAB">
        <w:rPr>
          <w:rFonts w:asciiTheme="minorHAnsi" w:hAnsiTheme="minorHAnsi" w:cstheme="minorHAnsi"/>
          <w:bCs/>
          <w:sz w:val="20"/>
        </w:rPr>
        <w:t xml:space="preserve">osúdenie VO/O podľa zákona </w:t>
      </w:r>
      <w:r w:rsidR="00285DAB" w:rsidRPr="00274DAA">
        <w:rPr>
          <w:rFonts w:asciiTheme="minorHAnsi" w:hAnsiTheme="minorHAnsi" w:cstheme="minorHAnsi"/>
          <w:b/>
          <w:bCs/>
          <w:sz w:val="20"/>
        </w:rPr>
        <w:t>o VO</w:t>
      </w:r>
      <w:r w:rsidR="00285DAB" w:rsidRPr="00317C87">
        <w:rPr>
          <w:rFonts w:asciiTheme="minorHAnsi" w:hAnsiTheme="minorHAnsi" w:cstheme="minorHAnsi"/>
          <w:bCs/>
          <w:sz w:val="20"/>
        </w:rPr>
        <w:t xml:space="preserve"> </w:t>
      </w:r>
      <w:r w:rsidRPr="00317C87">
        <w:rPr>
          <w:rFonts w:asciiTheme="minorHAnsi" w:hAnsiTheme="minorHAnsi" w:cstheme="minorHAnsi"/>
          <w:bCs/>
          <w:sz w:val="20"/>
        </w:rPr>
        <w:t xml:space="preserve">a podľa </w:t>
      </w:r>
      <w:r w:rsidR="00317C87" w:rsidRPr="00317C87">
        <w:rPr>
          <w:rFonts w:asciiTheme="minorHAnsi" w:hAnsiTheme="minorHAnsi" w:cstheme="minorHAnsi"/>
          <w:bCs/>
          <w:sz w:val="20"/>
        </w:rPr>
        <w:t>Príručky k VO</w:t>
      </w:r>
      <w:r w:rsidRPr="00317C87">
        <w:rPr>
          <w:rFonts w:asciiTheme="minorHAnsi" w:hAnsiTheme="minorHAnsi" w:cstheme="minorHAnsi"/>
          <w:bCs/>
          <w:sz w:val="20"/>
        </w:rPr>
        <w:t xml:space="preserve"> vykonáva</w:t>
      </w:r>
      <w:r w:rsidR="00B1357B">
        <w:rPr>
          <w:rFonts w:asciiTheme="minorHAnsi" w:hAnsiTheme="minorHAnsi" w:cstheme="minorHAnsi"/>
          <w:bCs/>
          <w:sz w:val="20"/>
        </w:rPr>
        <w:t xml:space="preserve"> ÚVO</w:t>
      </w:r>
      <w:r w:rsidRPr="00E82A4E">
        <w:rPr>
          <w:rFonts w:asciiTheme="minorHAnsi" w:hAnsiTheme="minorHAnsi" w:cstheme="minorHAnsi"/>
          <w:bCs/>
          <w:sz w:val="20"/>
        </w:rPr>
        <w:t xml:space="preserve">. </w:t>
      </w:r>
      <w:r w:rsidR="00926E40" w:rsidRPr="00233C0E">
        <w:rPr>
          <w:rFonts w:asciiTheme="minorHAnsi" w:hAnsiTheme="minorHAnsi" w:cstheme="minorHAnsi"/>
          <w:b/>
          <w:bCs/>
          <w:sz w:val="20"/>
          <w:u w:val="single"/>
        </w:rPr>
        <w:t>SO</w:t>
      </w:r>
      <w:r w:rsidR="00285DAB" w:rsidRPr="00233C0E">
        <w:rPr>
          <w:rFonts w:asciiTheme="minorHAnsi" w:hAnsiTheme="minorHAnsi" w:cstheme="minorHAnsi"/>
          <w:b/>
          <w:bCs/>
          <w:sz w:val="20"/>
          <w:u w:val="single"/>
        </w:rPr>
        <w:t xml:space="preserve"> </w:t>
      </w:r>
      <w:r w:rsidRPr="00233C0E">
        <w:rPr>
          <w:rFonts w:asciiTheme="minorHAnsi" w:hAnsiTheme="minorHAnsi" w:cstheme="minorHAnsi"/>
          <w:b/>
          <w:bCs/>
          <w:sz w:val="20"/>
          <w:u w:val="single"/>
        </w:rPr>
        <w:t>násle</w:t>
      </w:r>
      <w:r w:rsidR="00F11F3E">
        <w:rPr>
          <w:rFonts w:asciiTheme="minorHAnsi" w:hAnsiTheme="minorHAnsi" w:cstheme="minorHAnsi"/>
          <w:b/>
          <w:bCs/>
          <w:sz w:val="20"/>
          <w:u w:val="single"/>
        </w:rPr>
        <w:t>dne výsledok kontroly ÚVO</w:t>
      </w:r>
      <w:r w:rsidRPr="00233C0E">
        <w:rPr>
          <w:rFonts w:asciiTheme="minorHAnsi" w:hAnsiTheme="minorHAnsi" w:cstheme="minorHAnsi"/>
          <w:b/>
          <w:bCs/>
          <w:sz w:val="20"/>
          <w:u w:val="single"/>
        </w:rPr>
        <w:t xml:space="preserve"> zahrnie do </w:t>
      </w:r>
      <w:r w:rsidR="000E7471">
        <w:rPr>
          <w:rFonts w:asciiTheme="minorHAnsi" w:hAnsiTheme="minorHAnsi" w:cstheme="minorHAnsi"/>
          <w:b/>
          <w:bCs/>
          <w:sz w:val="20"/>
          <w:u w:val="single"/>
        </w:rPr>
        <w:t xml:space="preserve">(čiastkovej) </w:t>
      </w:r>
      <w:r w:rsidRPr="00233C0E">
        <w:rPr>
          <w:rFonts w:asciiTheme="minorHAnsi" w:hAnsiTheme="minorHAnsi" w:cstheme="minorHAnsi"/>
          <w:b/>
          <w:bCs/>
          <w:sz w:val="20"/>
          <w:u w:val="single"/>
        </w:rPr>
        <w:t xml:space="preserve">správy z </w:t>
      </w:r>
      <w:r w:rsidR="00877197">
        <w:rPr>
          <w:rFonts w:asciiTheme="minorHAnsi" w:hAnsiTheme="minorHAnsi" w:cstheme="minorHAnsi"/>
          <w:b/>
          <w:bCs/>
          <w:sz w:val="20"/>
          <w:u w:val="single"/>
        </w:rPr>
        <w:t>AFK</w:t>
      </w:r>
      <w:r w:rsidR="00285DAB" w:rsidRPr="00233C0E">
        <w:rPr>
          <w:rFonts w:asciiTheme="minorHAnsi" w:hAnsiTheme="minorHAnsi" w:cstheme="minorHAnsi"/>
          <w:b/>
          <w:bCs/>
          <w:sz w:val="20"/>
          <w:u w:val="single"/>
        </w:rPr>
        <w:t xml:space="preserve"> </w:t>
      </w:r>
      <w:r w:rsidRPr="00233C0E">
        <w:rPr>
          <w:rFonts w:asciiTheme="minorHAnsi" w:hAnsiTheme="minorHAnsi" w:cstheme="minorHAnsi"/>
          <w:b/>
          <w:bCs/>
          <w:sz w:val="20"/>
          <w:u w:val="single"/>
        </w:rPr>
        <w:t>a o výsledku informuje prijímateľa</w:t>
      </w:r>
      <w:r w:rsidRPr="00E82A4E">
        <w:rPr>
          <w:rFonts w:asciiTheme="minorHAnsi" w:hAnsiTheme="minorHAnsi" w:cstheme="minorHAnsi"/>
          <w:bCs/>
          <w:sz w:val="20"/>
        </w:rPr>
        <w:t>. V prípa</w:t>
      </w:r>
      <w:r w:rsidR="00285DAB">
        <w:rPr>
          <w:rFonts w:asciiTheme="minorHAnsi" w:hAnsiTheme="minorHAnsi" w:cstheme="minorHAnsi"/>
          <w:bCs/>
          <w:sz w:val="20"/>
        </w:rPr>
        <w:t xml:space="preserve">de identifikovania nedostatkov </w:t>
      </w:r>
      <w:r w:rsidRPr="00E82A4E">
        <w:rPr>
          <w:rFonts w:asciiTheme="minorHAnsi" w:hAnsiTheme="minorHAnsi" w:cstheme="minorHAnsi"/>
          <w:bCs/>
          <w:sz w:val="20"/>
        </w:rPr>
        <w:t>je prijímateľ povinný prijať opatrenia na nápravu nedostatkov a na odstránenie príčin ich vzniku.</w:t>
      </w:r>
      <w:r w:rsidRPr="00E82A4E" w:rsidDel="001150F0">
        <w:rPr>
          <w:rFonts w:asciiTheme="minorHAnsi" w:hAnsiTheme="minorHAnsi" w:cstheme="minorHAnsi"/>
          <w:bCs/>
          <w:sz w:val="20"/>
        </w:rPr>
        <w:t xml:space="preserve"> </w:t>
      </w:r>
    </w:p>
    <w:p w14:paraId="1AEF5E9D" w14:textId="0EFE711D" w:rsidR="00C1140D" w:rsidRPr="00C1140D" w:rsidRDefault="00C1140D" w:rsidP="007F78F2">
      <w:pPr>
        <w:pStyle w:val="Odsekzoznamu"/>
        <w:numPr>
          <w:ilvl w:val="0"/>
          <w:numId w:val="21"/>
        </w:numPr>
        <w:autoSpaceDN w:val="0"/>
        <w:spacing w:after="120" w:line="276" w:lineRule="auto"/>
        <w:ind w:left="425" w:hanging="426"/>
        <w:jc w:val="both"/>
        <w:rPr>
          <w:rFonts w:asciiTheme="minorHAnsi" w:hAnsiTheme="minorHAnsi" w:cstheme="minorHAnsi"/>
          <w:bCs/>
          <w:sz w:val="20"/>
        </w:rPr>
      </w:pPr>
      <w:r w:rsidRPr="00C1140D">
        <w:rPr>
          <w:rFonts w:asciiTheme="minorHAnsi" w:hAnsiTheme="minorHAnsi" w:cstheme="minorHAnsi"/>
          <w:b/>
          <w:bCs/>
          <w:sz w:val="20"/>
        </w:rPr>
        <w:t>Predbežná kontrola</w:t>
      </w:r>
      <w:r>
        <w:rPr>
          <w:rFonts w:asciiTheme="minorHAnsi" w:hAnsiTheme="minorHAnsi" w:cstheme="minorHAnsi"/>
          <w:bCs/>
          <w:sz w:val="20"/>
        </w:rPr>
        <w:t xml:space="preserve"> VO/O začína dňom predloženia Žiadosti o vykonanie kontroly vrátane požadovanej dokumentácie </w:t>
      </w:r>
      <w:r w:rsidRPr="00B05BF7">
        <w:rPr>
          <w:rFonts w:asciiTheme="minorHAnsi" w:hAnsiTheme="minorHAnsi" w:cstheme="minorHAnsi"/>
          <w:b/>
          <w:bCs/>
          <w:sz w:val="20"/>
        </w:rPr>
        <w:t>v</w:t>
      </w:r>
      <w:r w:rsidR="000E7471">
        <w:rPr>
          <w:rFonts w:asciiTheme="minorHAnsi" w:hAnsiTheme="minorHAnsi" w:cstheme="minorHAnsi"/>
          <w:b/>
          <w:bCs/>
          <w:sz w:val="20"/>
        </w:rPr>
        <w:t> </w:t>
      </w:r>
      <w:r w:rsidRPr="00B05BF7">
        <w:rPr>
          <w:rFonts w:asciiTheme="minorHAnsi" w:hAnsiTheme="minorHAnsi" w:cstheme="minorHAnsi"/>
          <w:b/>
          <w:bCs/>
          <w:sz w:val="20"/>
        </w:rPr>
        <w:t>ITMS</w:t>
      </w:r>
      <w:r w:rsidR="000E7471">
        <w:rPr>
          <w:rFonts w:asciiTheme="minorHAnsi" w:hAnsiTheme="minorHAnsi" w:cstheme="minorHAnsi"/>
          <w:b/>
          <w:bCs/>
          <w:sz w:val="20"/>
        </w:rPr>
        <w:t>21+</w:t>
      </w:r>
      <w:r>
        <w:rPr>
          <w:rFonts w:asciiTheme="minorHAnsi" w:hAnsiTheme="minorHAnsi" w:cstheme="minorHAnsi"/>
          <w:bCs/>
          <w:sz w:val="20"/>
        </w:rPr>
        <w:t>. D</w:t>
      </w:r>
      <w:r w:rsidRPr="00C1140D">
        <w:rPr>
          <w:rFonts w:asciiTheme="minorHAnsi" w:hAnsiTheme="minorHAnsi" w:cstheme="minorHAnsi"/>
          <w:bCs/>
          <w:sz w:val="20"/>
        </w:rPr>
        <w:t>eň určujúci začiatok lehoty je prvý kalendárny deň nasledujúci po dni, kedy došlo ku skutočnosti</w:t>
      </w:r>
      <w:r>
        <w:rPr>
          <w:rFonts w:asciiTheme="minorHAnsi" w:hAnsiTheme="minorHAnsi" w:cstheme="minorHAnsi"/>
          <w:bCs/>
          <w:sz w:val="20"/>
        </w:rPr>
        <w:t xml:space="preserve"> </w:t>
      </w:r>
      <w:r w:rsidRPr="00C1140D">
        <w:rPr>
          <w:rFonts w:asciiTheme="minorHAnsi" w:hAnsiTheme="minorHAnsi" w:cstheme="minorHAnsi"/>
          <w:bCs/>
          <w:sz w:val="20"/>
        </w:rPr>
        <w:t>určujúcej začiatok kontroly a teda deň nasledujúci po dni doručenia Žiadosti o vykonanie kontroly</w:t>
      </w:r>
      <w:r>
        <w:rPr>
          <w:rFonts w:asciiTheme="minorHAnsi" w:hAnsiTheme="minorHAnsi" w:cstheme="minorHAnsi"/>
          <w:bCs/>
          <w:sz w:val="20"/>
        </w:rPr>
        <w:t xml:space="preserve"> </w:t>
      </w:r>
      <w:r w:rsidRPr="00C1140D">
        <w:rPr>
          <w:rFonts w:asciiTheme="minorHAnsi" w:hAnsiTheme="minorHAnsi" w:cstheme="minorHAnsi"/>
          <w:bCs/>
          <w:sz w:val="20"/>
        </w:rPr>
        <w:t>VO/O vrátane požadovanej dokumentácie.</w:t>
      </w:r>
      <w:r>
        <w:rPr>
          <w:rFonts w:asciiTheme="minorHAnsi" w:hAnsiTheme="minorHAnsi" w:cstheme="minorHAnsi"/>
          <w:bCs/>
          <w:sz w:val="20"/>
        </w:rPr>
        <w:t xml:space="preserve"> </w:t>
      </w:r>
      <w:r w:rsidRPr="00C1140D">
        <w:rPr>
          <w:rFonts w:asciiTheme="minorHAnsi" w:hAnsiTheme="minorHAnsi" w:cstheme="minorHAnsi"/>
          <w:b/>
          <w:bCs/>
          <w:sz w:val="20"/>
        </w:rPr>
        <w:t>Kontrola VO/O po uzavretí zmluvy</w:t>
      </w:r>
      <w:r>
        <w:rPr>
          <w:rFonts w:asciiTheme="minorHAnsi" w:hAnsiTheme="minorHAnsi" w:cstheme="minorHAnsi"/>
          <w:bCs/>
          <w:sz w:val="20"/>
        </w:rPr>
        <w:t xml:space="preserve"> sa za</w:t>
      </w:r>
      <w:r w:rsidRPr="00C1140D">
        <w:rPr>
          <w:rFonts w:asciiTheme="minorHAnsi" w:hAnsiTheme="minorHAnsi" w:cstheme="minorHAnsi"/>
          <w:bCs/>
          <w:sz w:val="20"/>
        </w:rPr>
        <w:t xml:space="preserve">čína </w:t>
      </w:r>
      <w:r w:rsidRPr="0041403A">
        <w:rPr>
          <w:rFonts w:asciiTheme="minorHAnsi" w:hAnsiTheme="minorHAnsi" w:cstheme="minorHAnsi"/>
          <w:b/>
          <w:bCs/>
          <w:sz w:val="20"/>
        </w:rPr>
        <w:t>dňom doručenia oznámenia</w:t>
      </w:r>
      <w:r w:rsidRPr="00C1140D">
        <w:rPr>
          <w:rFonts w:asciiTheme="minorHAnsi" w:hAnsiTheme="minorHAnsi" w:cstheme="minorHAnsi"/>
          <w:bCs/>
          <w:sz w:val="20"/>
        </w:rPr>
        <w:t xml:space="preserve"> o začatí kontroly po uzavretí</w:t>
      </w:r>
      <w:r>
        <w:rPr>
          <w:rFonts w:asciiTheme="minorHAnsi" w:hAnsiTheme="minorHAnsi" w:cstheme="minorHAnsi"/>
          <w:bCs/>
          <w:sz w:val="20"/>
        </w:rPr>
        <w:t xml:space="preserve"> </w:t>
      </w:r>
      <w:r w:rsidRPr="00C1140D">
        <w:rPr>
          <w:rFonts w:asciiTheme="minorHAnsi" w:hAnsiTheme="minorHAnsi" w:cstheme="minorHAnsi"/>
          <w:bCs/>
          <w:sz w:val="20"/>
        </w:rPr>
        <w:t xml:space="preserve">zmluvy prijímateľovi prostredníctvom </w:t>
      </w:r>
      <w:r w:rsidRPr="0041403A">
        <w:rPr>
          <w:rFonts w:asciiTheme="minorHAnsi" w:hAnsiTheme="minorHAnsi" w:cstheme="minorHAnsi"/>
          <w:b/>
          <w:bCs/>
          <w:sz w:val="20"/>
        </w:rPr>
        <w:t>ITMS</w:t>
      </w:r>
      <w:r w:rsidR="000E7471">
        <w:rPr>
          <w:rFonts w:asciiTheme="minorHAnsi" w:hAnsiTheme="minorHAnsi" w:cstheme="minorHAnsi"/>
          <w:b/>
          <w:bCs/>
          <w:sz w:val="20"/>
        </w:rPr>
        <w:t>21+</w:t>
      </w:r>
      <w:r w:rsidRPr="00C1140D">
        <w:rPr>
          <w:rFonts w:asciiTheme="minorHAnsi" w:hAnsiTheme="minorHAnsi" w:cstheme="minorHAnsi"/>
          <w:bCs/>
          <w:sz w:val="20"/>
        </w:rPr>
        <w:t>. Podnet na vykonanie kontroly po uzavretí zmluvy zo strany</w:t>
      </w:r>
      <w:r>
        <w:rPr>
          <w:rFonts w:asciiTheme="minorHAnsi" w:hAnsiTheme="minorHAnsi" w:cstheme="minorHAnsi"/>
          <w:bCs/>
          <w:sz w:val="20"/>
        </w:rPr>
        <w:t xml:space="preserve"> </w:t>
      </w:r>
      <w:r w:rsidR="00957F0E">
        <w:rPr>
          <w:rFonts w:asciiTheme="minorHAnsi" w:hAnsiTheme="minorHAnsi" w:cstheme="minorHAnsi"/>
          <w:bCs/>
          <w:sz w:val="20"/>
        </w:rPr>
        <w:t>ÚVO ako SO podáva p</w:t>
      </w:r>
      <w:r w:rsidRPr="00C1140D">
        <w:rPr>
          <w:rFonts w:asciiTheme="minorHAnsi" w:hAnsiTheme="minorHAnsi" w:cstheme="minorHAnsi"/>
          <w:bCs/>
          <w:sz w:val="20"/>
        </w:rPr>
        <w:t>oskytovateľ.</w:t>
      </w:r>
    </w:p>
    <w:p w14:paraId="1342A753" w14:textId="18233D32" w:rsidR="00E82A4E" w:rsidRPr="00C1140D" w:rsidRDefault="00E82A4E" w:rsidP="007F78F2">
      <w:pPr>
        <w:pStyle w:val="Odsekzoznamu"/>
        <w:numPr>
          <w:ilvl w:val="0"/>
          <w:numId w:val="21"/>
        </w:numPr>
        <w:autoSpaceDN w:val="0"/>
        <w:spacing w:after="120" w:line="276" w:lineRule="auto"/>
        <w:ind w:left="425" w:hanging="426"/>
        <w:jc w:val="both"/>
        <w:rPr>
          <w:rFonts w:asciiTheme="minorHAnsi" w:hAnsiTheme="minorHAnsi" w:cstheme="minorHAnsi"/>
          <w:bCs/>
          <w:sz w:val="20"/>
        </w:rPr>
      </w:pPr>
      <w:r w:rsidRPr="00C1140D">
        <w:rPr>
          <w:rFonts w:asciiTheme="minorHAnsi" w:hAnsiTheme="minorHAnsi" w:cstheme="minorHAnsi"/>
          <w:bCs/>
          <w:sz w:val="20"/>
        </w:rPr>
        <w:t xml:space="preserve">Výkonom kontroly VO/O nie je dotknutá výlučná a konečná zodpovednosť prijímateľa za vykonanie VO/O pri dodržaní právnych predpisov SR a právnych aktov EÚ, </w:t>
      </w:r>
      <w:r w:rsidR="00285DAB" w:rsidRPr="00C1140D">
        <w:rPr>
          <w:rFonts w:asciiTheme="minorHAnsi" w:hAnsiTheme="minorHAnsi" w:cstheme="minorHAnsi"/>
          <w:bCs/>
          <w:sz w:val="20"/>
        </w:rPr>
        <w:t>Zmluvy</w:t>
      </w:r>
      <w:r w:rsidRPr="00C1140D">
        <w:rPr>
          <w:rFonts w:asciiTheme="minorHAnsi" w:hAnsiTheme="minorHAnsi" w:cstheme="minorHAnsi"/>
          <w:bCs/>
          <w:sz w:val="20"/>
        </w:rPr>
        <w:t>, právnych dokumentov a základných princípov VO/O</w:t>
      </w:r>
      <w:r w:rsidR="00285DAB" w:rsidRPr="00C1140D">
        <w:rPr>
          <w:rFonts w:asciiTheme="minorHAnsi" w:hAnsiTheme="minorHAnsi" w:cstheme="minorHAnsi"/>
          <w:bCs/>
          <w:sz w:val="20"/>
        </w:rPr>
        <w:t>.</w:t>
      </w:r>
    </w:p>
    <w:p w14:paraId="44FD386F" w14:textId="31265645" w:rsidR="00CE4D96" w:rsidRPr="00CE4D96" w:rsidRDefault="00CE4D96" w:rsidP="007F78F2">
      <w:pPr>
        <w:pStyle w:val="Odsekzoznamu"/>
        <w:keepNext/>
        <w:keepLines/>
        <w:numPr>
          <w:ilvl w:val="0"/>
          <w:numId w:val="21"/>
        </w:numPr>
        <w:spacing w:after="120" w:line="276" w:lineRule="auto"/>
        <w:ind w:left="425" w:hanging="426"/>
        <w:jc w:val="both"/>
        <w:rPr>
          <w:rFonts w:asciiTheme="minorHAnsi" w:hAnsiTheme="minorHAnsi" w:cstheme="minorHAnsi"/>
          <w:sz w:val="20"/>
          <w:szCs w:val="20"/>
        </w:rPr>
      </w:pPr>
      <w:r w:rsidRPr="00851239">
        <w:rPr>
          <w:rFonts w:asciiTheme="minorHAnsi" w:hAnsiTheme="minorHAnsi" w:cstheme="minorHAnsi"/>
          <w:sz w:val="20"/>
          <w:szCs w:val="20"/>
        </w:rPr>
        <w:t xml:space="preserve">Momentom ukončenia </w:t>
      </w:r>
      <w:r>
        <w:rPr>
          <w:rFonts w:asciiTheme="minorHAnsi" w:hAnsiTheme="minorHAnsi" w:cstheme="minorHAnsi"/>
          <w:sz w:val="20"/>
          <w:szCs w:val="20"/>
        </w:rPr>
        <w:t xml:space="preserve">finančnej </w:t>
      </w:r>
      <w:r w:rsidRPr="00851239">
        <w:rPr>
          <w:rFonts w:asciiTheme="minorHAnsi" w:hAnsiTheme="minorHAnsi" w:cstheme="minorHAnsi"/>
          <w:sz w:val="20"/>
          <w:szCs w:val="20"/>
        </w:rPr>
        <w:t xml:space="preserve">kontroly </w:t>
      </w:r>
      <w:r>
        <w:rPr>
          <w:rFonts w:asciiTheme="minorHAnsi" w:hAnsiTheme="minorHAnsi" w:cstheme="minorHAnsi"/>
          <w:sz w:val="20"/>
          <w:szCs w:val="20"/>
        </w:rPr>
        <w:t xml:space="preserve">VO/O </w:t>
      </w:r>
      <w:r w:rsidRPr="00851239">
        <w:rPr>
          <w:rFonts w:asciiTheme="minorHAnsi" w:hAnsiTheme="minorHAnsi" w:cstheme="minorHAnsi"/>
          <w:sz w:val="20"/>
          <w:szCs w:val="20"/>
        </w:rPr>
        <w:t xml:space="preserve">je zaslanie </w:t>
      </w:r>
      <w:r w:rsidRPr="00CE4D96">
        <w:rPr>
          <w:rFonts w:asciiTheme="minorHAnsi" w:hAnsiTheme="minorHAnsi" w:cstheme="minorHAnsi"/>
          <w:b/>
          <w:sz w:val="20"/>
          <w:szCs w:val="20"/>
        </w:rPr>
        <w:t>návrh</w:t>
      </w:r>
      <w:r w:rsidR="00C62AB1">
        <w:rPr>
          <w:rFonts w:asciiTheme="minorHAnsi" w:hAnsiTheme="minorHAnsi" w:cstheme="minorHAnsi"/>
          <w:b/>
          <w:sz w:val="20"/>
          <w:szCs w:val="20"/>
        </w:rPr>
        <w:t>u</w:t>
      </w:r>
      <w:r w:rsidRPr="00CE4D96">
        <w:rPr>
          <w:rFonts w:asciiTheme="minorHAnsi" w:hAnsiTheme="minorHAnsi" w:cstheme="minorHAnsi"/>
          <w:b/>
          <w:sz w:val="20"/>
          <w:szCs w:val="20"/>
        </w:rPr>
        <w:t xml:space="preserve"> čiastkovej správy/návrh</w:t>
      </w:r>
      <w:r w:rsidR="00C62AB1">
        <w:rPr>
          <w:rFonts w:asciiTheme="minorHAnsi" w:hAnsiTheme="minorHAnsi" w:cstheme="minorHAnsi"/>
          <w:b/>
          <w:sz w:val="20"/>
          <w:szCs w:val="20"/>
        </w:rPr>
        <w:t>u</w:t>
      </w:r>
      <w:r w:rsidRPr="00CE4D96">
        <w:rPr>
          <w:rFonts w:asciiTheme="minorHAnsi" w:hAnsiTheme="minorHAnsi" w:cstheme="minorHAnsi"/>
          <w:b/>
          <w:sz w:val="20"/>
          <w:szCs w:val="20"/>
        </w:rPr>
        <w:t xml:space="preserve"> správy z kontroly</w:t>
      </w:r>
      <w:r>
        <w:rPr>
          <w:rFonts w:asciiTheme="minorHAnsi" w:hAnsiTheme="minorHAnsi" w:cstheme="minorHAnsi"/>
          <w:sz w:val="20"/>
          <w:szCs w:val="20"/>
        </w:rPr>
        <w:t>, v prípade nedostatkov a </w:t>
      </w:r>
      <w:r w:rsidRPr="00CE4D96">
        <w:rPr>
          <w:rFonts w:asciiTheme="minorHAnsi" w:hAnsiTheme="minorHAnsi" w:cstheme="minorHAnsi"/>
          <w:b/>
          <w:sz w:val="20"/>
          <w:szCs w:val="20"/>
        </w:rPr>
        <w:t>čiastková správa z kontroly/správa z kontroly</w:t>
      </w:r>
      <w:r>
        <w:rPr>
          <w:rFonts w:asciiTheme="minorHAnsi" w:hAnsiTheme="minorHAnsi" w:cstheme="minorHAnsi"/>
          <w:sz w:val="20"/>
          <w:szCs w:val="20"/>
        </w:rPr>
        <w:t>, v prípade, ak neboli zistené nedostatky, alebo nedostatky boli odstránené,</w:t>
      </w:r>
      <w:r w:rsidR="00C62AB1">
        <w:rPr>
          <w:rFonts w:asciiTheme="minorHAnsi" w:hAnsiTheme="minorHAnsi" w:cstheme="minorHAnsi"/>
          <w:sz w:val="20"/>
          <w:szCs w:val="20"/>
        </w:rPr>
        <w:t xml:space="preserve"> spolu s jej závermi p</w:t>
      </w:r>
      <w:r w:rsidRPr="00851239">
        <w:rPr>
          <w:rFonts w:asciiTheme="minorHAnsi" w:hAnsiTheme="minorHAnsi" w:cstheme="minorHAnsi"/>
          <w:sz w:val="20"/>
          <w:szCs w:val="20"/>
        </w:rPr>
        <w:t>rijímateľovi</w:t>
      </w:r>
      <w:r>
        <w:rPr>
          <w:rFonts w:asciiTheme="minorHAnsi" w:hAnsiTheme="minorHAnsi" w:cstheme="minorHAnsi"/>
          <w:sz w:val="20"/>
          <w:szCs w:val="20"/>
        </w:rPr>
        <w:t xml:space="preserve">. Kontrolu je možné ukončiť aj vyhotovením Záznamu o zastavení finančnej kontroly, ak bola pozastavená z dôvodov hodných osobitného zreteľa, v rámci ktorej SO uvedie dôvody zastavenia a zašle záznam prijímateľovi. </w:t>
      </w:r>
    </w:p>
    <w:p w14:paraId="15043312" w14:textId="7B16BEF1" w:rsidR="000E7471" w:rsidRDefault="000E7471" w:rsidP="007F78F2">
      <w:pPr>
        <w:pStyle w:val="Odsekzoznamu"/>
        <w:numPr>
          <w:ilvl w:val="0"/>
          <w:numId w:val="21"/>
        </w:numPr>
        <w:autoSpaceDN w:val="0"/>
        <w:spacing w:after="120" w:line="276" w:lineRule="auto"/>
        <w:ind w:left="425" w:hanging="426"/>
        <w:jc w:val="both"/>
        <w:rPr>
          <w:rFonts w:asciiTheme="minorHAnsi" w:hAnsiTheme="minorHAnsi" w:cstheme="minorHAnsi"/>
          <w:bCs/>
          <w:sz w:val="20"/>
        </w:rPr>
      </w:pPr>
      <w:r>
        <w:rPr>
          <w:rFonts w:asciiTheme="minorHAnsi" w:hAnsiTheme="minorHAnsi" w:cstheme="minorHAnsi"/>
          <w:bCs/>
          <w:sz w:val="20"/>
        </w:rPr>
        <w:t xml:space="preserve">SO, ako aj ÚVO majú právo na vykonanie opätovnej kontroly. Výkon kontroly sa vzťahuje aj na overenie prípadných dodatkov k zmluvám s úspešným uchádzačom po nadobudnutí ich účinnosti. </w:t>
      </w:r>
    </w:p>
    <w:p w14:paraId="14C4D29E" w14:textId="6F11B2C5" w:rsidR="00285DAB" w:rsidRDefault="00285DAB" w:rsidP="007F78F2">
      <w:pPr>
        <w:pStyle w:val="Odsekzoznamu"/>
        <w:numPr>
          <w:ilvl w:val="0"/>
          <w:numId w:val="21"/>
        </w:numPr>
        <w:autoSpaceDN w:val="0"/>
        <w:spacing w:after="120" w:line="276" w:lineRule="auto"/>
        <w:ind w:left="425" w:hanging="426"/>
        <w:jc w:val="both"/>
        <w:rPr>
          <w:rFonts w:asciiTheme="minorHAnsi" w:hAnsiTheme="minorHAnsi" w:cstheme="minorHAnsi"/>
          <w:bCs/>
          <w:sz w:val="20"/>
        </w:rPr>
      </w:pPr>
      <w:r>
        <w:rPr>
          <w:rFonts w:asciiTheme="minorHAnsi" w:hAnsiTheme="minorHAnsi" w:cstheme="minorHAnsi"/>
          <w:bCs/>
          <w:sz w:val="20"/>
        </w:rPr>
        <w:t xml:space="preserve">Postupy pre výkon finančnej kontroly sú stanovené v zákone o finančnej kontrole a audite a v § 184q až </w:t>
      </w:r>
      <w:r w:rsidR="00317C87">
        <w:rPr>
          <w:rFonts w:asciiTheme="minorHAnsi" w:hAnsiTheme="minorHAnsi" w:cstheme="minorHAnsi"/>
          <w:bCs/>
          <w:sz w:val="20"/>
        </w:rPr>
        <w:br/>
      </w:r>
      <w:r>
        <w:rPr>
          <w:rFonts w:asciiTheme="minorHAnsi" w:hAnsiTheme="minorHAnsi" w:cstheme="minorHAnsi"/>
          <w:bCs/>
          <w:sz w:val="20"/>
        </w:rPr>
        <w:t>§ 184z zákona o</w:t>
      </w:r>
      <w:r w:rsidR="00317C87">
        <w:rPr>
          <w:rFonts w:asciiTheme="minorHAnsi" w:hAnsiTheme="minorHAnsi" w:cstheme="minorHAnsi"/>
          <w:bCs/>
          <w:sz w:val="20"/>
        </w:rPr>
        <w:t> </w:t>
      </w:r>
      <w:r>
        <w:rPr>
          <w:rFonts w:asciiTheme="minorHAnsi" w:hAnsiTheme="minorHAnsi" w:cstheme="minorHAnsi"/>
          <w:bCs/>
          <w:sz w:val="20"/>
        </w:rPr>
        <w:t>VO</w:t>
      </w:r>
      <w:r w:rsidR="00317C87">
        <w:rPr>
          <w:rFonts w:asciiTheme="minorHAnsi" w:hAnsiTheme="minorHAnsi" w:cstheme="minorHAnsi"/>
          <w:bCs/>
          <w:sz w:val="20"/>
        </w:rPr>
        <w:t xml:space="preserve"> a v Príručke </w:t>
      </w:r>
      <w:r w:rsidR="00F11F3E">
        <w:rPr>
          <w:rFonts w:asciiTheme="minorHAnsi" w:hAnsiTheme="minorHAnsi" w:cstheme="minorHAnsi"/>
          <w:bCs/>
          <w:sz w:val="20"/>
        </w:rPr>
        <w:t>k VO</w:t>
      </w:r>
      <w:r w:rsidR="00274DAA">
        <w:rPr>
          <w:rFonts w:asciiTheme="minorHAnsi" w:hAnsiTheme="minorHAnsi" w:cstheme="minorHAnsi"/>
          <w:bCs/>
          <w:sz w:val="20"/>
        </w:rPr>
        <w:t>, zverejnená</w:t>
      </w:r>
      <w:r w:rsidR="00233C0E">
        <w:rPr>
          <w:rFonts w:asciiTheme="minorHAnsi" w:hAnsiTheme="minorHAnsi" w:cstheme="minorHAnsi"/>
          <w:bCs/>
          <w:sz w:val="20"/>
        </w:rPr>
        <w:t xml:space="preserve"> na </w:t>
      </w:r>
      <w:hyperlink r:id="rId23" w:history="1">
        <w:r w:rsidR="00233C0E" w:rsidRPr="00877849">
          <w:rPr>
            <w:rStyle w:val="Hypertextovprepojenie"/>
            <w:rFonts w:asciiTheme="minorHAnsi" w:hAnsiTheme="minorHAnsi" w:cstheme="minorHAnsi"/>
            <w:bCs/>
            <w:sz w:val="20"/>
          </w:rPr>
          <w:t>https://eurofondy.gov.sk/dokumenty-a-publikacie/metodicke-dokumenty/</w:t>
        </w:r>
      </w:hyperlink>
      <w:r w:rsidR="00233C0E">
        <w:rPr>
          <w:rFonts w:asciiTheme="minorHAnsi" w:hAnsiTheme="minorHAnsi" w:cstheme="minorHAnsi"/>
          <w:bCs/>
          <w:sz w:val="20"/>
        </w:rPr>
        <w:t xml:space="preserve">. </w:t>
      </w:r>
    </w:p>
    <w:p w14:paraId="214DED5F" w14:textId="6B63B49A" w:rsidR="00317C87" w:rsidRDefault="00317C87" w:rsidP="009F0764">
      <w:pPr>
        <w:pStyle w:val="Odsekzoznamu"/>
        <w:keepNext/>
        <w:spacing w:before="360" w:after="360" w:line="276" w:lineRule="auto"/>
        <w:ind w:left="425"/>
        <w:rPr>
          <w:rFonts w:ascii="Calibri" w:hAnsi="Calibri" w:cs="Calibri"/>
          <w:bCs/>
          <w:i/>
          <w:sz w:val="20"/>
          <w:u w:val="single"/>
        </w:rPr>
      </w:pPr>
      <w:r>
        <w:rPr>
          <w:rFonts w:ascii="Calibri" w:hAnsi="Calibri" w:cs="Calibri"/>
          <w:bCs/>
          <w:i/>
          <w:sz w:val="20"/>
          <w:u w:val="single"/>
        </w:rPr>
        <w:lastRenderedPageBreak/>
        <w:t>Administratívna finančná kontrola</w:t>
      </w:r>
      <w:r w:rsidR="00C1140D">
        <w:rPr>
          <w:rFonts w:ascii="Calibri" w:hAnsi="Calibri" w:cs="Calibri"/>
          <w:bCs/>
          <w:i/>
          <w:sz w:val="20"/>
          <w:u w:val="single"/>
        </w:rPr>
        <w:t xml:space="preserve"> </w:t>
      </w:r>
      <w:proofErr w:type="spellStart"/>
      <w:r w:rsidR="00C1140D">
        <w:rPr>
          <w:rFonts w:ascii="Calibri" w:hAnsi="Calibri" w:cs="Calibri"/>
          <w:bCs/>
          <w:i/>
          <w:sz w:val="20"/>
          <w:u w:val="single"/>
        </w:rPr>
        <w:t>ŽoP</w:t>
      </w:r>
      <w:proofErr w:type="spellEnd"/>
      <w:ins w:id="161" w:author="KH" w:date="2025-12-22T14:04:00Z">
        <w:r w:rsidR="009E477E">
          <w:rPr>
            <w:rFonts w:ascii="Calibri" w:hAnsi="Calibri" w:cs="Calibri"/>
            <w:bCs/>
            <w:i/>
            <w:sz w:val="20"/>
            <w:u w:val="single"/>
          </w:rPr>
          <w:t xml:space="preserve"> </w:t>
        </w:r>
        <w:r w:rsidR="009E477E" w:rsidRPr="00192A11">
          <w:rPr>
            <w:rFonts w:ascii="Calibri" w:hAnsi="Calibri" w:cs="Calibri"/>
            <w:bCs/>
            <w:i/>
            <w:sz w:val="20"/>
            <w:u w:val="single"/>
          </w:rPr>
          <w:t xml:space="preserve">podľa § </w:t>
        </w:r>
        <w:r w:rsidR="009E477E">
          <w:rPr>
            <w:rFonts w:ascii="Calibri" w:hAnsi="Calibri" w:cs="Calibri"/>
            <w:bCs/>
            <w:i/>
            <w:sz w:val="20"/>
            <w:u w:val="single"/>
          </w:rPr>
          <w:t>8</w:t>
        </w:r>
        <w:r w:rsidR="009E477E" w:rsidRPr="00192A11">
          <w:rPr>
            <w:rFonts w:ascii="Calibri" w:hAnsi="Calibri" w:cs="Calibri"/>
            <w:bCs/>
            <w:i/>
            <w:sz w:val="20"/>
            <w:u w:val="single"/>
          </w:rPr>
          <w:t xml:space="preserve"> zákona o finančnej kontrole a audite</w:t>
        </w:r>
      </w:ins>
    </w:p>
    <w:p w14:paraId="223DAA97" w14:textId="77777777" w:rsidR="00C27A53" w:rsidRDefault="00F11F3E" w:rsidP="007F78F2">
      <w:pPr>
        <w:pStyle w:val="Odsekzoznamu"/>
        <w:numPr>
          <w:ilvl w:val="0"/>
          <w:numId w:val="21"/>
        </w:numPr>
        <w:spacing w:after="120" w:line="276" w:lineRule="auto"/>
        <w:ind w:left="426" w:hanging="426"/>
        <w:jc w:val="both"/>
        <w:rPr>
          <w:rFonts w:asciiTheme="minorHAnsi" w:hAnsiTheme="minorHAnsi" w:cstheme="minorHAnsi"/>
          <w:bCs/>
          <w:sz w:val="20"/>
        </w:rPr>
      </w:pPr>
      <w:r>
        <w:rPr>
          <w:rFonts w:asciiTheme="minorHAnsi" w:hAnsiTheme="minorHAnsi" w:cstheme="minorHAnsi"/>
          <w:bCs/>
          <w:sz w:val="20"/>
        </w:rPr>
        <w:t>AFK</w:t>
      </w:r>
      <w:r w:rsidR="00C1140D">
        <w:rPr>
          <w:rFonts w:asciiTheme="minorHAnsi" w:hAnsiTheme="minorHAnsi" w:cstheme="minorHAnsi"/>
          <w:bCs/>
          <w:sz w:val="20"/>
        </w:rPr>
        <w:t xml:space="preserve"> </w:t>
      </w:r>
      <w:proofErr w:type="spellStart"/>
      <w:r w:rsidR="00C1140D">
        <w:rPr>
          <w:rFonts w:asciiTheme="minorHAnsi" w:hAnsiTheme="minorHAnsi" w:cstheme="minorHAnsi"/>
          <w:bCs/>
          <w:sz w:val="20"/>
        </w:rPr>
        <w:t>ŽoP</w:t>
      </w:r>
      <w:proofErr w:type="spellEnd"/>
      <w:r w:rsidR="00C1140D">
        <w:rPr>
          <w:rFonts w:asciiTheme="minorHAnsi" w:hAnsiTheme="minorHAnsi" w:cstheme="minorHAnsi"/>
          <w:bCs/>
          <w:sz w:val="20"/>
        </w:rPr>
        <w:t xml:space="preserve"> sa vykonáva v súvislosti s poskytovaním finančných prostriedkov prijímateľovi. </w:t>
      </w:r>
    </w:p>
    <w:p w14:paraId="35FABC77" w14:textId="46AA9E48" w:rsidR="00C1140D" w:rsidRPr="00D93F5B" w:rsidRDefault="00D93F5B" w:rsidP="007F78F2">
      <w:pPr>
        <w:pStyle w:val="Odsekzoznamu"/>
        <w:numPr>
          <w:ilvl w:val="0"/>
          <w:numId w:val="21"/>
        </w:numPr>
        <w:spacing w:after="120" w:line="276" w:lineRule="auto"/>
        <w:ind w:left="426" w:hanging="426"/>
        <w:jc w:val="both"/>
        <w:rPr>
          <w:rFonts w:asciiTheme="minorHAnsi" w:hAnsiTheme="minorHAnsi" w:cstheme="minorHAnsi"/>
          <w:bCs/>
          <w:sz w:val="20"/>
        </w:rPr>
      </w:pPr>
      <w:r w:rsidRPr="00D93F5B">
        <w:rPr>
          <w:rFonts w:asciiTheme="minorHAnsi" w:hAnsiTheme="minorHAnsi" w:cstheme="minorHAnsi"/>
          <w:bCs/>
          <w:sz w:val="20"/>
        </w:rPr>
        <w:t xml:space="preserve">Overenie v rámci AFK </w:t>
      </w:r>
      <w:proofErr w:type="spellStart"/>
      <w:r w:rsidRPr="00D93F5B">
        <w:rPr>
          <w:rFonts w:asciiTheme="minorHAnsi" w:hAnsiTheme="minorHAnsi" w:cstheme="minorHAnsi"/>
          <w:bCs/>
          <w:sz w:val="20"/>
        </w:rPr>
        <w:t>ŽoP</w:t>
      </w:r>
      <w:proofErr w:type="spellEnd"/>
      <w:r w:rsidRPr="00D93F5B">
        <w:rPr>
          <w:rFonts w:asciiTheme="minorHAnsi" w:hAnsiTheme="minorHAnsi" w:cstheme="minorHAnsi"/>
          <w:bCs/>
          <w:sz w:val="20"/>
        </w:rPr>
        <w:t xml:space="preserve"> spočíva predovšetkým v overení nároku na vyplatenie finančných</w:t>
      </w:r>
      <w:r>
        <w:rPr>
          <w:rFonts w:asciiTheme="minorHAnsi" w:hAnsiTheme="minorHAnsi" w:cstheme="minorHAnsi"/>
          <w:bCs/>
          <w:sz w:val="20"/>
        </w:rPr>
        <w:t xml:space="preserve"> </w:t>
      </w:r>
      <w:r w:rsidRPr="00D93F5B">
        <w:rPr>
          <w:rFonts w:asciiTheme="minorHAnsi" w:hAnsiTheme="minorHAnsi" w:cstheme="minorHAnsi"/>
          <w:bCs/>
          <w:sz w:val="20"/>
        </w:rPr>
        <w:t>prostriedkov z N</w:t>
      </w:r>
      <w:r w:rsidR="0041403A">
        <w:rPr>
          <w:rFonts w:asciiTheme="minorHAnsi" w:hAnsiTheme="minorHAnsi" w:cstheme="minorHAnsi"/>
          <w:bCs/>
          <w:sz w:val="20"/>
        </w:rPr>
        <w:t>FP podľa</w:t>
      </w:r>
      <w:r w:rsidR="00957F0E">
        <w:rPr>
          <w:rFonts w:asciiTheme="minorHAnsi" w:hAnsiTheme="minorHAnsi" w:cstheme="minorHAnsi"/>
          <w:bCs/>
          <w:sz w:val="20"/>
        </w:rPr>
        <w:t xml:space="preserve"> uzatvorenej Zmluvy</w:t>
      </w:r>
      <w:r w:rsidRPr="00D93F5B">
        <w:rPr>
          <w:rFonts w:asciiTheme="minorHAnsi" w:hAnsiTheme="minorHAnsi" w:cstheme="minorHAnsi"/>
          <w:bCs/>
          <w:sz w:val="20"/>
        </w:rPr>
        <w:t>, iných záväzných dokumentov a</w:t>
      </w:r>
      <w:r>
        <w:rPr>
          <w:rFonts w:asciiTheme="minorHAnsi" w:hAnsiTheme="minorHAnsi" w:cstheme="minorHAnsi"/>
          <w:bCs/>
          <w:sz w:val="20"/>
        </w:rPr>
        <w:t xml:space="preserve"> </w:t>
      </w:r>
      <w:r w:rsidRPr="00D93F5B">
        <w:rPr>
          <w:rFonts w:asciiTheme="minorHAnsi" w:hAnsiTheme="minorHAnsi" w:cstheme="minorHAnsi"/>
          <w:bCs/>
          <w:sz w:val="20"/>
        </w:rPr>
        <w:t>dodržaní uplatniteľných pravidiel vyplývajúcich z právnych predpisov SR a EÚ, najmä s ohľadom na</w:t>
      </w:r>
      <w:r>
        <w:rPr>
          <w:rFonts w:asciiTheme="minorHAnsi" w:hAnsiTheme="minorHAnsi" w:cstheme="minorHAnsi"/>
          <w:bCs/>
          <w:sz w:val="20"/>
        </w:rPr>
        <w:t xml:space="preserve"> </w:t>
      </w:r>
      <w:r w:rsidRPr="00D93F5B">
        <w:rPr>
          <w:rFonts w:asciiTheme="minorHAnsi" w:hAnsiTheme="minorHAnsi" w:cstheme="minorHAnsi"/>
          <w:bCs/>
          <w:sz w:val="20"/>
        </w:rPr>
        <w:t>zásadu riadneho finančného hospodárenia, zákonnosti, správn</w:t>
      </w:r>
      <w:r>
        <w:rPr>
          <w:rFonts w:asciiTheme="minorHAnsi" w:hAnsiTheme="minorHAnsi" w:cstheme="minorHAnsi"/>
          <w:bCs/>
          <w:sz w:val="20"/>
        </w:rPr>
        <w:t xml:space="preserve">osti a oprávnenosti nárokovaných </w:t>
      </w:r>
      <w:r w:rsidR="00957F0E">
        <w:rPr>
          <w:rFonts w:asciiTheme="minorHAnsi" w:hAnsiTheme="minorHAnsi" w:cstheme="minorHAnsi"/>
          <w:bCs/>
          <w:sz w:val="20"/>
        </w:rPr>
        <w:t>výdavkov vyplývajúcich p</w:t>
      </w:r>
      <w:r w:rsidRPr="00D93F5B">
        <w:rPr>
          <w:rFonts w:asciiTheme="minorHAnsi" w:hAnsiTheme="minorHAnsi" w:cstheme="minorHAnsi"/>
          <w:bCs/>
          <w:sz w:val="20"/>
        </w:rPr>
        <w:t xml:space="preserve">rijímateľovi zo </w:t>
      </w:r>
      <w:r w:rsidR="00957F0E">
        <w:rPr>
          <w:rFonts w:asciiTheme="minorHAnsi" w:hAnsiTheme="minorHAnsi" w:cstheme="minorHAnsi"/>
          <w:bCs/>
          <w:sz w:val="20"/>
        </w:rPr>
        <w:t>Zmluvy</w:t>
      </w:r>
      <w:r w:rsidRPr="00D93F5B">
        <w:rPr>
          <w:rFonts w:asciiTheme="minorHAnsi" w:hAnsiTheme="minorHAnsi" w:cstheme="minorHAnsi"/>
          <w:bCs/>
          <w:sz w:val="20"/>
        </w:rPr>
        <w:t xml:space="preserve"> a z legislatívy EÚ a</w:t>
      </w:r>
      <w:r>
        <w:rPr>
          <w:rFonts w:asciiTheme="minorHAnsi" w:hAnsiTheme="minorHAnsi" w:cstheme="minorHAnsi"/>
          <w:bCs/>
          <w:sz w:val="20"/>
        </w:rPr>
        <w:t> </w:t>
      </w:r>
      <w:r w:rsidRPr="00D93F5B">
        <w:rPr>
          <w:rFonts w:asciiTheme="minorHAnsi" w:hAnsiTheme="minorHAnsi" w:cstheme="minorHAnsi"/>
          <w:bCs/>
          <w:sz w:val="20"/>
        </w:rPr>
        <w:t>SR</w:t>
      </w:r>
      <w:r>
        <w:rPr>
          <w:rFonts w:asciiTheme="minorHAnsi" w:hAnsiTheme="minorHAnsi" w:cstheme="minorHAnsi"/>
          <w:bCs/>
          <w:sz w:val="20"/>
        </w:rPr>
        <w:t>.</w:t>
      </w:r>
    </w:p>
    <w:p w14:paraId="60647DF0" w14:textId="60CF18D2" w:rsidR="00317C87" w:rsidRPr="00503781" w:rsidRDefault="00503781" w:rsidP="007F78F2">
      <w:pPr>
        <w:pStyle w:val="Odsekzoznamu"/>
        <w:numPr>
          <w:ilvl w:val="0"/>
          <w:numId w:val="21"/>
        </w:numPr>
        <w:spacing w:after="120" w:line="276" w:lineRule="auto"/>
        <w:ind w:left="426" w:hanging="426"/>
        <w:jc w:val="both"/>
        <w:rPr>
          <w:rFonts w:asciiTheme="minorHAnsi" w:hAnsiTheme="minorHAnsi" w:cstheme="minorHAnsi"/>
          <w:bCs/>
          <w:sz w:val="20"/>
        </w:rPr>
      </w:pPr>
      <w:r w:rsidRPr="00503781">
        <w:rPr>
          <w:rFonts w:asciiTheme="minorHAnsi" w:hAnsiTheme="minorHAnsi" w:cstheme="minorHAnsi"/>
          <w:bCs/>
          <w:sz w:val="20"/>
        </w:rPr>
        <w:t xml:space="preserve">AFK </w:t>
      </w:r>
      <w:proofErr w:type="spellStart"/>
      <w:r w:rsidRPr="00503781">
        <w:rPr>
          <w:rFonts w:asciiTheme="minorHAnsi" w:hAnsiTheme="minorHAnsi" w:cstheme="minorHAnsi"/>
          <w:bCs/>
          <w:sz w:val="20"/>
        </w:rPr>
        <w:t>ŽoP</w:t>
      </w:r>
      <w:proofErr w:type="spellEnd"/>
      <w:r w:rsidRPr="00503781">
        <w:rPr>
          <w:rFonts w:asciiTheme="minorHAnsi" w:hAnsiTheme="minorHAnsi" w:cstheme="minorHAnsi"/>
          <w:bCs/>
          <w:sz w:val="20"/>
        </w:rPr>
        <w:t xml:space="preserve"> sa</w:t>
      </w:r>
      <w:r w:rsidR="00957F0E">
        <w:rPr>
          <w:rFonts w:asciiTheme="minorHAnsi" w:hAnsiTheme="minorHAnsi" w:cstheme="minorHAnsi"/>
          <w:bCs/>
          <w:sz w:val="20"/>
        </w:rPr>
        <w:t xml:space="preserve"> začína vykonaním prvého úkonu p</w:t>
      </w:r>
      <w:r w:rsidRPr="00503781">
        <w:rPr>
          <w:rFonts w:asciiTheme="minorHAnsi" w:hAnsiTheme="minorHAnsi" w:cstheme="minorHAnsi"/>
          <w:bCs/>
          <w:sz w:val="20"/>
        </w:rPr>
        <w:t xml:space="preserve">rijímateľa voči </w:t>
      </w:r>
      <w:r>
        <w:rPr>
          <w:rFonts w:asciiTheme="minorHAnsi" w:hAnsiTheme="minorHAnsi" w:cstheme="minorHAnsi"/>
          <w:bCs/>
          <w:sz w:val="20"/>
        </w:rPr>
        <w:t>SO, t</w:t>
      </w:r>
      <w:r w:rsidRPr="00503781">
        <w:rPr>
          <w:rFonts w:asciiTheme="minorHAnsi" w:hAnsiTheme="minorHAnsi" w:cstheme="minorHAnsi"/>
          <w:bCs/>
          <w:sz w:val="20"/>
        </w:rPr>
        <w:t>.</w:t>
      </w:r>
      <w:r>
        <w:rPr>
          <w:rFonts w:asciiTheme="minorHAnsi" w:hAnsiTheme="minorHAnsi" w:cstheme="minorHAnsi"/>
          <w:bCs/>
          <w:sz w:val="20"/>
        </w:rPr>
        <w:t xml:space="preserve"> </w:t>
      </w:r>
      <w:r w:rsidRPr="00503781">
        <w:rPr>
          <w:rFonts w:asciiTheme="minorHAnsi" w:hAnsiTheme="minorHAnsi" w:cstheme="minorHAnsi"/>
          <w:bCs/>
          <w:sz w:val="20"/>
        </w:rPr>
        <w:t>j. dňom predloženia</w:t>
      </w:r>
      <w:r>
        <w:rPr>
          <w:rFonts w:asciiTheme="minorHAnsi" w:hAnsiTheme="minorHAnsi" w:cstheme="minorHAnsi"/>
          <w:bCs/>
          <w:sz w:val="20"/>
        </w:rPr>
        <w:t xml:space="preserve"> </w:t>
      </w:r>
      <w:r w:rsidRPr="00503781">
        <w:rPr>
          <w:rFonts w:asciiTheme="minorHAnsi" w:hAnsiTheme="minorHAnsi" w:cstheme="minorHAnsi"/>
          <w:bCs/>
          <w:sz w:val="20"/>
        </w:rPr>
        <w:t xml:space="preserve">(doručenia) </w:t>
      </w:r>
      <w:proofErr w:type="spellStart"/>
      <w:r w:rsidR="00B1357B">
        <w:rPr>
          <w:rFonts w:asciiTheme="minorHAnsi" w:hAnsiTheme="minorHAnsi" w:cstheme="minorHAnsi"/>
          <w:bCs/>
          <w:sz w:val="20"/>
        </w:rPr>
        <w:t>ŽoP</w:t>
      </w:r>
      <w:proofErr w:type="spellEnd"/>
      <w:r w:rsidR="00B1357B">
        <w:rPr>
          <w:rFonts w:asciiTheme="minorHAnsi" w:hAnsiTheme="minorHAnsi" w:cstheme="minorHAnsi"/>
          <w:bCs/>
          <w:sz w:val="20"/>
        </w:rPr>
        <w:t>.</w:t>
      </w:r>
      <w:r w:rsidRPr="00503781">
        <w:rPr>
          <w:rFonts w:asciiTheme="minorHAnsi" w:hAnsiTheme="minorHAnsi" w:cstheme="minorHAnsi"/>
          <w:bCs/>
          <w:sz w:val="20"/>
        </w:rPr>
        <w:t xml:space="preserve"> Deň určujúci začiatok kontroly </w:t>
      </w:r>
      <w:r w:rsidR="00317C87" w:rsidRPr="00503781">
        <w:rPr>
          <w:rFonts w:asciiTheme="minorHAnsi" w:hAnsiTheme="minorHAnsi" w:cstheme="minorHAnsi"/>
          <w:bCs/>
          <w:sz w:val="20"/>
        </w:rPr>
        <w:t xml:space="preserve">je </w:t>
      </w:r>
      <w:r w:rsidR="00D93F5B" w:rsidRPr="00503781">
        <w:rPr>
          <w:rFonts w:asciiTheme="minorHAnsi" w:hAnsiTheme="minorHAnsi" w:cstheme="minorHAnsi"/>
          <w:b/>
          <w:bCs/>
          <w:sz w:val="20"/>
        </w:rPr>
        <w:t>prvý kalendárny</w:t>
      </w:r>
      <w:r w:rsidR="00317C87" w:rsidRPr="00503781">
        <w:rPr>
          <w:rFonts w:asciiTheme="minorHAnsi" w:hAnsiTheme="minorHAnsi" w:cstheme="minorHAnsi"/>
          <w:b/>
          <w:bCs/>
          <w:sz w:val="20"/>
        </w:rPr>
        <w:t xml:space="preserve"> deň nasledujúci po kalendárnom dni, v ktorom došlo ku skutočnosti určujúcej začiatok lehoty</w:t>
      </w:r>
      <w:r w:rsidR="00317C87" w:rsidRPr="00503781">
        <w:rPr>
          <w:rFonts w:asciiTheme="minorHAnsi" w:hAnsiTheme="minorHAnsi" w:cstheme="minorHAnsi"/>
          <w:bCs/>
          <w:sz w:val="20"/>
        </w:rPr>
        <w:t xml:space="preserve">, teda </w:t>
      </w:r>
      <w:r w:rsidRPr="00503781">
        <w:rPr>
          <w:rFonts w:asciiTheme="minorHAnsi" w:hAnsiTheme="minorHAnsi" w:cstheme="minorHAnsi"/>
          <w:bCs/>
          <w:sz w:val="20"/>
        </w:rPr>
        <w:t>de</w:t>
      </w:r>
      <w:r w:rsidR="0003132E">
        <w:rPr>
          <w:rFonts w:asciiTheme="minorHAnsi" w:hAnsiTheme="minorHAnsi" w:cstheme="minorHAnsi"/>
          <w:bCs/>
          <w:sz w:val="20"/>
        </w:rPr>
        <w:t>ň nasl</w:t>
      </w:r>
      <w:r w:rsidRPr="00503781">
        <w:rPr>
          <w:rFonts w:asciiTheme="minorHAnsi" w:hAnsiTheme="minorHAnsi" w:cstheme="minorHAnsi"/>
          <w:bCs/>
          <w:sz w:val="20"/>
        </w:rPr>
        <w:t>edujúci po dni</w:t>
      </w:r>
      <w:r w:rsidR="00317C87" w:rsidRPr="00503781">
        <w:rPr>
          <w:rFonts w:asciiTheme="minorHAnsi" w:hAnsiTheme="minorHAnsi" w:cstheme="minorHAnsi"/>
          <w:bCs/>
          <w:sz w:val="20"/>
        </w:rPr>
        <w:t xml:space="preserve"> doručenia (importovania) </w:t>
      </w:r>
      <w:proofErr w:type="spellStart"/>
      <w:r w:rsidR="00317C87" w:rsidRPr="00503781">
        <w:rPr>
          <w:rFonts w:asciiTheme="minorHAnsi" w:hAnsiTheme="minorHAnsi" w:cstheme="minorHAnsi"/>
          <w:bCs/>
          <w:sz w:val="20"/>
        </w:rPr>
        <w:t>ŽoP</w:t>
      </w:r>
      <w:proofErr w:type="spellEnd"/>
      <w:r w:rsidR="00317C87" w:rsidRPr="00503781">
        <w:rPr>
          <w:rFonts w:asciiTheme="minorHAnsi" w:hAnsiTheme="minorHAnsi" w:cstheme="minorHAnsi"/>
          <w:bCs/>
          <w:sz w:val="20"/>
        </w:rPr>
        <w:t xml:space="preserve"> </w:t>
      </w:r>
      <w:r w:rsidRPr="00503781">
        <w:rPr>
          <w:rFonts w:asciiTheme="minorHAnsi" w:hAnsiTheme="minorHAnsi" w:cstheme="minorHAnsi"/>
          <w:bCs/>
          <w:sz w:val="20"/>
        </w:rPr>
        <w:t xml:space="preserve">vrátane požadovanej dokumentácie </w:t>
      </w:r>
      <w:r w:rsidR="00317C87" w:rsidRPr="00503781">
        <w:rPr>
          <w:rFonts w:asciiTheme="minorHAnsi" w:hAnsiTheme="minorHAnsi" w:cstheme="minorHAnsi"/>
          <w:bCs/>
          <w:sz w:val="20"/>
        </w:rPr>
        <w:t>z verejnej časti do neverejnej časti ITMS</w:t>
      </w:r>
      <w:r w:rsidR="00F11FFD">
        <w:rPr>
          <w:rFonts w:asciiTheme="minorHAnsi" w:hAnsiTheme="minorHAnsi" w:cstheme="minorHAnsi"/>
          <w:bCs/>
          <w:sz w:val="20"/>
        </w:rPr>
        <w:t>21+</w:t>
      </w:r>
      <w:r w:rsidR="00317C87" w:rsidRPr="00503781">
        <w:rPr>
          <w:rFonts w:asciiTheme="minorHAnsi" w:hAnsiTheme="minorHAnsi" w:cstheme="minorHAnsi"/>
          <w:bCs/>
          <w:sz w:val="20"/>
        </w:rPr>
        <w:t xml:space="preserve">, vo výnimočných prípadoch (napr. v prípade technických problémov) dňom doručenia </w:t>
      </w:r>
      <w:proofErr w:type="spellStart"/>
      <w:r w:rsidR="00317C87" w:rsidRPr="00503781">
        <w:rPr>
          <w:rFonts w:asciiTheme="minorHAnsi" w:hAnsiTheme="minorHAnsi" w:cstheme="minorHAnsi"/>
          <w:bCs/>
          <w:sz w:val="20"/>
        </w:rPr>
        <w:t>ŽoP</w:t>
      </w:r>
      <w:proofErr w:type="spellEnd"/>
      <w:r w:rsidR="00317C87" w:rsidRPr="00503781">
        <w:rPr>
          <w:rFonts w:asciiTheme="minorHAnsi" w:hAnsiTheme="minorHAnsi" w:cstheme="minorHAnsi"/>
          <w:bCs/>
          <w:sz w:val="20"/>
        </w:rPr>
        <w:t xml:space="preserve"> iným, zmluvne dohodnutým, spôsobom SO. </w:t>
      </w:r>
    </w:p>
    <w:p w14:paraId="648C8D1D" w14:textId="41B27DA4" w:rsidR="009F41EF" w:rsidRDefault="009F41EF" w:rsidP="007F78F2">
      <w:pPr>
        <w:pStyle w:val="Odsekzoznamu"/>
        <w:numPr>
          <w:ilvl w:val="0"/>
          <w:numId w:val="21"/>
        </w:numPr>
        <w:spacing w:after="120" w:line="276" w:lineRule="auto"/>
        <w:ind w:left="426" w:hanging="426"/>
        <w:jc w:val="both"/>
        <w:rPr>
          <w:rFonts w:asciiTheme="minorHAnsi" w:hAnsiTheme="minorHAnsi" w:cstheme="minorHAnsi"/>
          <w:bCs/>
          <w:sz w:val="20"/>
        </w:rPr>
      </w:pPr>
      <w:r>
        <w:rPr>
          <w:rFonts w:asciiTheme="minorHAnsi" w:hAnsiTheme="minorHAnsi" w:cstheme="minorHAnsi"/>
          <w:bCs/>
          <w:sz w:val="20"/>
        </w:rPr>
        <w:t>Prijímateľ je povinný postupovať aj v súlade s </w:t>
      </w:r>
      <w:r w:rsidR="002031F3">
        <w:rPr>
          <w:rFonts w:asciiTheme="minorHAnsi" w:hAnsiTheme="minorHAnsi" w:cstheme="minorHAnsi"/>
          <w:b/>
          <w:bCs/>
          <w:sz w:val="20"/>
        </w:rPr>
        <w:t>prílohou č. 8</w:t>
      </w:r>
      <w:r w:rsidRPr="009F41EF">
        <w:rPr>
          <w:rFonts w:asciiTheme="minorHAnsi" w:hAnsiTheme="minorHAnsi" w:cstheme="minorHAnsi"/>
          <w:b/>
          <w:bCs/>
          <w:sz w:val="20"/>
        </w:rPr>
        <w:t xml:space="preserve"> tejto príručky</w:t>
      </w:r>
      <w:r>
        <w:rPr>
          <w:rFonts w:asciiTheme="minorHAnsi" w:hAnsiTheme="minorHAnsi" w:cstheme="minorHAnsi"/>
          <w:bCs/>
          <w:sz w:val="20"/>
        </w:rPr>
        <w:t xml:space="preserve">, ktorá upravuje postup preukázania plnenia medzinárodných sankčných opatrení Európskej únie formou predkladania Čestných vyhlásení vo fáze predkladania </w:t>
      </w:r>
      <w:r w:rsidR="00A26A80">
        <w:rPr>
          <w:rFonts w:asciiTheme="minorHAnsi" w:hAnsiTheme="minorHAnsi" w:cstheme="minorHAnsi"/>
          <w:bCs/>
          <w:sz w:val="20"/>
        </w:rPr>
        <w:t xml:space="preserve">prvej a záverečnej </w:t>
      </w:r>
      <w:r>
        <w:rPr>
          <w:rFonts w:asciiTheme="minorHAnsi" w:hAnsiTheme="minorHAnsi" w:cstheme="minorHAnsi"/>
          <w:bCs/>
          <w:sz w:val="20"/>
        </w:rPr>
        <w:t xml:space="preserve">Žiadosti o platbu. </w:t>
      </w:r>
    </w:p>
    <w:p w14:paraId="4646A61E" w14:textId="66AF0CD7" w:rsidR="00317C87" w:rsidRPr="00C27A53" w:rsidRDefault="00317C87" w:rsidP="007F78F2">
      <w:pPr>
        <w:pStyle w:val="Odsekzoznamu"/>
        <w:numPr>
          <w:ilvl w:val="0"/>
          <w:numId w:val="21"/>
        </w:numPr>
        <w:spacing w:after="120" w:line="276" w:lineRule="auto"/>
        <w:ind w:left="426" w:hanging="426"/>
        <w:jc w:val="both"/>
        <w:rPr>
          <w:rFonts w:asciiTheme="minorHAnsi" w:hAnsiTheme="minorHAnsi" w:cstheme="minorHAnsi"/>
          <w:bCs/>
          <w:sz w:val="20"/>
        </w:rPr>
      </w:pPr>
      <w:r w:rsidRPr="00317C87">
        <w:rPr>
          <w:rFonts w:asciiTheme="minorHAnsi" w:hAnsiTheme="minorHAnsi" w:cstheme="minorHAnsi"/>
          <w:bCs/>
          <w:sz w:val="20"/>
        </w:rPr>
        <w:t xml:space="preserve">SO overí </w:t>
      </w:r>
      <w:proofErr w:type="spellStart"/>
      <w:r w:rsidRPr="00317C87">
        <w:rPr>
          <w:rFonts w:asciiTheme="minorHAnsi" w:hAnsiTheme="minorHAnsi" w:cstheme="minorHAnsi"/>
          <w:bCs/>
          <w:sz w:val="20"/>
        </w:rPr>
        <w:t>ŽoP</w:t>
      </w:r>
      <w:proofErr w:type="spellEnd"/>
      <w:r w:rsidRPr="00317C87">
        <w:rPr>
          <w:rFonts w:asciiTheme="minorHAnsi" w:hAnsiTheme="minorHAnsi" w:cstheme="minorHAnsi"/>
          <w:bCs/>
          <w:sz w:val="20"/>
        </w:rPr>
        <w:t xml:space="preserve"> podľa § 10 </w:t>
      </w:r>
      <w:r w:rsidR="00172D8B" w:rsidRPr="003E428D">
        <w:rPr>
          <w:rFonts w:asciiTheme="minorHAnsi" w:hAnsiTheme="minorHAnsi" w:cstheme="minorHAnsi"/>
          <w:sz w:val="20"/>
          <w:szCs w:val="20"/>
        </w:rPr>
        <w:t>zákona o</w:t>
      </w:r>
      <w:r w:rsidR="00172D8B">
        <w:rPr>
          <w:rFonts w:asciiTheme="minorHAnsi" w:hAnsiTheme="minorHAnsi" w:cstheme="minorHAnsi"/>
          <w:sz w:val="20"/>
          <w:szCs w:val="20"/>
        </w:rPr>
        <w:t> pr</w:t>
      </w:r>
      <w:r w:rsidR="005F1AC2">
        <w:rPr>
          <w:rFonts w:asciiTheme="minorHAnsi" w:hAnsiTheme="minorHAnsi" w:cstheme="minorHAnsi"/>
          <w:sz w:val="20"/>
          <w:szCs w:val="20"/>
        </w:rPr>
        <w:t>íspevkoch</w:t>
      </w:r>
      <w:r w:rsidR="00172D8B">
        <w:rPr>
          <w:rFonts w:asciiTheme="minorHAnsi" w:hAnsiTheme="minorHAnsi" w:cstheme="minorHAnsi"/>
          <w:sz w:val="20"/>
          <w:szCs w:val="20"/>
        </w:rPr>
        <w:t xml:space="preserve"> </w:t>
      </w:r>
      <w:r w:rsidR="005F1AC2">
        <w:rPr>
          <w:rFonts w:asciiTheme="minorHAnsi" w:hAnsiTheme="minorHAnsi" w:cstheme="minorHAnsi"/>
          <w:sz w:val="20"/>
          <w:szCs w:val="20"/>
        </w:rPr>
        <w:t xml:space="preserve">z </w:t>
      </w:r>
      <w:r w:rsidR="00172D8B">
        <w:rPr>
          <w:rFonts w:asciiTheme="minorHAnsi" w:hAnsiTheme="minorHAnsi" w:cstheme="minorHAnsi"/>
          <w:sz w:val="20"/>
          <w:szCs w:val="20"/>
        </w:rPr>
        <w:t>fondov</w:t>
      </w:r>
      <w:r w:rsidR="00172D8B" w:rsidRPr="00317C87">
        <w:rPr>
          <w:rFonts w:asciiTheme="minorHAnsi" w:hAnsiTheme="minorHAnsi" w:cstheme="minorHAnsi"/>
          <w:bCs/>
          <w:sz w:val="20"/>
        </w:rPr>
        <w:t xml:space="preserve"> </w:t>
      </w:r>
      <w:r w:rsidRPr="00317C87">
        <w:rPr>
          <w:rFonts w:asciiTheme="minorHAnsi" w:hAnsiTheme="minorHAnsi" w:cstheme="minorHAnsi"/>
          <w:bCs/>
          <w:sz w:val="20"/>
        </w:rPr>
        <w:t xml:space="preserve">a § 8 zákona o finančnej kontrole a audite so zohľadnením analýzy rizík tak, aby boli naplnené ciele finančnej kontroly. </w:t>
      </w:r>
      <w:r w:rsidR="00B1357B">
        <w:rPr>
          <w:rFonts w:asciiTheme="minorHAnsi" w:hAnsiTheme="minorHAnsi" w:cstheme="minorHAnsi"/>
          <w:sz w:val="20"/>
          <w:szCs w:val="20"/>
        </w:rPr>
        <w:t>SO v rámci</w:t>
      </w:r>
      <w:r w:rsidRPr="00317C87">
        <w:rPr>
          <w:rFonts w:asciiTheme="minorHAnsi" w:hAnsiTheme="minorHAnsi" w:cstheme="minorHAnsi"/>
          <w:sz w:val="20"/>
          <w:szCs w:val="20"/>
        </w:rPr>
        <w:t xml:space="preserve"> </w:t>
      </w:r>
      <w:r w:rsidR="00C1140D">
        <w:rPr>
          <w:rFonts w:asciiTheme="minorHAnsi" w:hAnsiTheme="minorHAnsi" w:cstheme="minorHAnsi"/>
          <w:sz w:val="20"/>
          <w:szCs w:val="20"/>
        </w:rPr>
        <w:t>AFK</w:t>
      </w:r>
      <w:r w:rsidRPr="00317C87">
        <w:rPr>
          <w:rFonts w:asciiTheme="minorHAnsi" w:hAnsiTheme="minorHAnsi" w:cstheme="minorHAnsi"/>
          <w:sz w:val="20"/>
          <w:szCs w:val="20"/>
        </w:rPr>
        <w:t xml:space="preserve"> </w:t>
      </w:r>
      <w:proofErr w:type="spellStart"/>
      <w:r w:rsidRPr="00317C87">
        <w:rPr>
          <w:rFonts w:asciiTheme="minorHAnsi" w:hAnsiTheme="minorHAnsi" w:cstheme="minorHAnsi"/>
          <w:sz w:val="20"/>
          <w:szCs w:val="20"/>
        </w:rPr>
        <w:t>ŽoP</w:t>
      </w:r>
      <w:proofErr w:type="spellEnd"/>
      <w:r w:rsidRPr="00317C87">
        <w:rPr>
          <w:rFonts w:asciiTheme="minorHAnsi" w:hAnsiTheme="minorHAnsi" w:cstheme="minorHAnsi"/>
          <w:sz w:val="20"/>
          <w:szCs w:val="20"/>
        </w:rPr>
        <w:t xml:space="preserve"> </w:t>
      </w:r>
      <w:r w:rsidR="00B1357B">
        <w:rPr>
          <w:rFonts w:asciiTheme="minorHAnsi" w:hAnsiTheme="minorHAnsi" w:cstheme="minorHAnsi"/>
          <w:sz w:val="20"/>
          <w:szCs w:val="20"/>
        </w:rPr>
        <w:t>o</w:t>
      </w:r>
      <w:r w:rsidRPr="00317C87">
        <w:rPr>
          <w:rFonts w:asciiTheme="minorHAnsi" w:hAnsiTheme="minorHAnsi" w:cstheme="minorHAnsi"/>
          <w:sz w:val="20"/>
          <w:szCs w:val="20"/>
        </w:rPr>
        <w:t xml:space="preserve">verí aj dodržiavanie zásady hospodárnosti výdavkov. Kontrola hospodárnosti výdavkov sa zameriava na overenie </w:t>
      </w:r>
      <w:r w:rsidRPr="00D93F5B">
        <w:rPr>
          <w:rFonts w:asciiTheme="minorHAnsi" w:hAnsiTheme="minorHAnsi" w:cstheme="minorHAnsi"/>
          <w:sz w:val="20"/>
          <w:szCs w:val="20"/>
        </w:rPr>
        <w:t>toho, či jednotlivé výdavky nie sú nadhodnotené</w:t>
      </w:r>
      <w:r w:rsidR="00503781">
        <w:rPr>
          <w:rFonts w:asciiTheme="minorHAnsi" w:hAnsiTheme="minorHAnsi" w:cstheme="minorHAnsi"/>
          <w:sz w:val="20"/>
          <w:szCs w:val="20"/>
        </w:rPr>
        <w:t xml:space="preserve">, </w:t>
      </w:r>
      <w:r w:rsidRPr="00317C87">
        <w:rPr>
          <w:rFonts w:asciiTheme="minorHAnsi" w:hAnsiTheme="minorHAnsi" w:cstheme="minorHAnsi"/>
          <w:sz w:val="20"/>
          <w:szCs w:val="20"/>
        </w:rPr>
        <w:t xml:space="preserve">t. j. zodpovedajú obvyklým cenám, či sú v súlade s finančnými limitmi stanovenými v Príručke k oprávnenosti výdavkov (vrátane výdavkov, ktoré boli predmetom verejného obstarávania) a či sú dodržiavané percentuálne limity pre jednotlivé rozpočtové skupiny stanovené </w:t>
      </w:r>
      <w:r>
        <w:rPr>
          <w:rFonts w:asciiTheme="minorHAnsi" w:hAnsiTheme="minorHAnsi" w:cstheme="minorHAnsi"/>
          <w:sz w:val="20"/>
          <w:szCs w:val="20"/>
        </w:rPr>
        <w:t>SO</w:t>
      </w:r>
      <w:r w:rsidRPr="00317C87">
        <w:rPr>
          <w:rFonts w:asciiTheme="minorHAnsi" w:hAnsiTheme="minorHAnsi" w:cstheme="minorHAnsi"/>
          <w:sz w:val="20"/>
          <w:szCs w:val="20"/>
        </w:rPr>
        <w:t xml:space="preserve"> vo </w:t>
      </w:r>
      <w:r>
        <w:rPr>
          <w:rFonts w:asciiTheme="minorHAnsi" w:hAnsiTheme="minorHAnsi" w:cstheme="minorHAnsi"/>
          <w:sz w:val="20"/>
          <w:szCs w:val="20"/>
        </w:rPr>
        <w:t>Výzve</w:t>
      </w:r>
      <w:r w:rsidRPr="00317C87">
        <w:rPr>
          <w:rFonts w:asciiTheme="minorHAnsi" w:hAnsiTheme="minorHAnsi" w:cstheme="minorHAnsi"/>
          <w:sz w:val="20"/>
          <w:szCs w:val="20"/>
        </w:rPr>
        <w:t xml:space="preserve"> </w:t>
      </w:r>
      <w:r w:rsidR="00E95947">
        <w:rPr>
          <w:rFonts w:asciiTheme="minorHAnsi" w:hAnsiTheme="minorHAnsi" w:cstheme="minorHAnsi"/>
          <w:sz w:val="20"/>
          <w:szCs w:val="20"/>
        </w:rPr>
        <w:t xml:space="preserve">na </w:t>
      </w:r>
      <w:r w:rsidRPr="00317C87">
        <w:rPr>
          <w:rFonts w:asciiTheme="minorHAnsi" w:hAnsiTheme="minorHAnsi" w:cstheme="minorHAnsi"/>
          <w:sz w:val="20"/>
          <w:szCs w:val="20"/>
        </w:rPr>
        <w:t xml:space="preserve">predkladanie </w:t>
      </w:r>
      <w:proofErr w:type="spellStart"/>
      <w:r w:rsidRPr="00317C87">
        <w:rPr>
          <w:rFonts w:asciiTheme="minorHAnsi" w:hAnsiTheme="minorHAnsi" w:cstheme="minorHAnsi"/>
          <w:sz w:val="20"/>
          <w:szCs w:val="20"/>
        </w:rPr>
        <w:t>ŽoNFP</w:t>
      </w:r>
      <w:proofErr w:type="spellEnd"/>
      <w:r w:rsidRPr="00317C87">
        <w:rPr>
          <w:rFonts w:asciiTheme="minorHAnsi" w:hAnsiTheme="minorHAnsi" w:cstheme="minorHAnsi"/>
          <w:sz w:val="20"/>
          <w:szCs w:val="20"/>
        </w:rPr>
        <w:t>, resp. ďalších riadiacich dokumentoch.</w:t>
      </w:r>
    </w:p>
    <w:p w14:paraId="6D366E71" w14:textId="5B2B3DCA" w:rsidR="00C27A53" w:rsidRPr="00C27A53" w:rsidRDefault="00C27A53" w:rsidP="007F78F2">
      <w:pPr>
        <w:pStyle w:val="Odsekzoznamu"/>
        <w:numPr>
          <w:ilvl w:val="0"/>
          <w:numId w:val="21"/>
        </w:numPr>
        <w:spacing w:after="120" w:line="276" w:lineRule="auto"/>
        <w:ind w:left="426" w:hanging="426"/>
        <w:jc w:val="both"/>
        <w:rPr>
          <w:rFonts w:asciiTheme="minorHAnsi" w:hAnsiTheme="minorHAnsi" w:cstheme="minorHAnsi"/>
          <w:sz w:val="20"/>
          <w:szCs w:val="20"/>
        </w:rPr>
      </w:pPr>
      <w:r>
        <w:rPr>
          <w:rFonts w:asciiTheme="minorHAnsi" w:hAnsiTheme="minorHAnsi" w:cstheme="minorHAnsi"/>
          <w:sz w:val="20"/>
          <w:szCs w:val="20"/>
        </w:rPr>
        <w:t xml:space="preserve">AFK </w:t>
      </w:r>
      <w:proofErr w:type="spellStart"/>
      <w:r>
        <w:rPr>
          <w:rFonts w:asciiTheme="minorHAnsi" w:hAnsiTheme="minorHAnsi" w:cstheme="minorHAnsi"/>
          <w:sz w:val="20"/>
          <w:szCs w:val="20"/>
        </w:rPr>
        <w:t>ŽoP</w:t>
      </w:r>
      <w:proofErr w:type="spellEnd"/>
      <w:r>
        <w:rPr>
          <w:rFonts w:asciiTheme="minorHAnsi" w:hAnsiTheme="minorHAnsi" w:cstheme="minorHAnsi"/>
          <w:sz w:val="20"/>
          <w:szCs w:val="20"/>
        </w:rPr>
        <w:t xml:space="preserve"> môže byť v závislosti od </w:t>
      </w:r>
      <w:r w:rsidRPr="00794585">
        <w:rPr>
          <w:rFonts w:asciiTheme="minorHAnsi" w:hAnsiTheme="minorHAnsi" w:cstheme="minorHAnsi"/>
          <w:b/>
          <w:sz w:val="20"/>
          <w:szCs w:val="20"/>
        </w:rPr>
        <w:t>zistenej rizikovosti projektu</w:t>
      </w:r>
      <w:r>
        <w:rPr>
          <w:rFonts w:asciiTheme="minorHAnsi" w:hAnsiTheme="minorHAnsi" w:cstheme="minorHAnsi"/>
          <w:sz w:val="20"/>
          <w:szCs w:val="20"/>
        </w:rPr>
        <w:t xml:space="preserve"> vy</w:t>
      </w:r>
      <w:r w:rsidR="00D80828">
        <w:rPr>
          <w:rFonts w:asciiTheme="minorHAnsi" w:hAnsiTheme="minorHAnsi" w:cstheme="minorHAnsi"/>
          <w:sz w:val="20"/>
          <w:szCs w:val="20"/>
        </w:rPr>
        <w:t>konan</w:t>
      </w:r>
      <w:r w:rsidR="00F11FFD">
        <w:rPr>
          <w:rFonts w:asciiTheme="minorHAnsi" w:hAnsiTheme="minorHAnsi" w:cstheme="minorHAnsi"/>
          <w:sz w:val="20"/>
          <w:szCs w:val="20"/>
        </w:rPr>
        <w:t>á</w:t>
      </w:r>
      <w:r w:rsidR="00D80828">
        <w:rPr>
          <w:rFonts w:asciiTheme="minorHAnsi" w:hAnsiTheme="minorHAnsi" w:cstheme="minorHAnsi"/>
          <w:sz w:val="20"/>
          <w:szCs w:val="20"/>
        </w:rPr>
        <w:t xml:space="preserve"> ako </w:t>
      </w:r>
      <w:r w:rsidR="00D80828" w:rsidRPr="00D80828">
        <w:rPr>
          <w:rFonts w:asciiTheme="minorHAnsi" w:hAnsiTheme="minorHAnsi" w:cstheme="minorHAnsi"/>
          <w:b/>
          <w:sz w:val="20"/>
          <w:szCs w:val="20"/>
        </w:rPr>
        <w:t xml:space="preserve">formálna alebo úplná </w:t>
      </w:r>
      <w:r w:rsidRPr="00D80828">
        <w:rPr>
          <w:rFonts w:asciiTheme="minorHAnsi" w:hAnsiTheme="minorHAnsi" w:cstheme="minorHAnsi"/>
          <w:b/>
          <w:sz w:val="20"/>
          <w:szCs w:val="20"/>
        </w:rPr>
        <w:t>kontrola.</w:t>
      </w:r>
      <w:r>
        <w:rPr>
          <w:rFonts w:asciiTheme="minorHAnsi" w:hAnsiTheme="minorHAnsi" w:cstheme="minorHAnsi"/>
          <w:sz w:val="20"/>
          <w:szCs w:val="20"/>
        </w:rPr>
        <w:t xml:space="preserve"> </w:t>
      </w:r>
    </w:p>
    <w:p w14:paraId="240BB8F3" w14:textId="727FA531" w:rsidR="00C27A53" w:rsidRDefault="00C27A53" w:rsidP="007F78F2">
      <w:pPr>
        <w:pStyle w:val="Odsekzoznamu"/>
        <w:numPr>
          <w:ilvl w:val="0"/>
          <w:numId w:val="21"/>
        </w:numPr>
        <w:spacing w:after="120" w:line="276" w:lineRule="auto"/>
        <w:ind w:left="426" w:hanging="426"/>
        <w:jc w:val="both"/>
        <w:rPr>
          <w:rFonts w:asciiTheme="minorHAnsi" w:hAnsiTheme="minorHAnsi" w:cstheme="minorHAnsi"/>
          <w:sz w:val="20"/>
          <w:szCs w:val="20"/>
        </w:rPr>
      </w:pPr>
      <w:r w:rsidRPr="00C27A53">
        <w:rPr>
          <w:rFonts w:asciiTheme="minorHAnsi" w:hAnsiTheme="minorHAnsi" w:cstheme="minorHAnsi"/>
          <w:sz w:val="20"/>
          <w:szCs w:val="20"/>
        </w:rPr>
        <w:t xml:space="preserve">Na účel stanovenia formy výkonu AFK </w:t>
      </w:r>
      <w:proofErr w:type="spellStart"/>
      <w:r w:rsidRPr="00C27A53">
        <w:rPr>
          <w:rFonts w:asciiTheme="minorHAnsi" w:hAnsiTheme="minorHAnsi" w:cstheme="minorHAnsi"/>
          <w:sz w:val="20"/>
          <w:szCs w:val="20"/>
        </w:rPr>
        <w:t>ŽoP</w:t>
      </w:r>
      <w:proofErr w:type="spellEnd"/>
      <w:r w:rsidRPr="00C27A53">
        <w:rPr>
          <w:rFonts w:asciiTheme="minorHAnsi" w:hAnsiTheme="minorHAnsi" w:cstheme="minorHAnsi"/>
          <w:sz w:val="20"/>
          <w:szCs w:val="20"/>
        </w:rPr>
        <w:t xml:space="preserve"> pre PSK sa vypracováva Individuálny model analýzy rizík v čase prijatia danej </w:t>
      </w:r>
      <w:proofErr w:type="spellStart"/>
      <w:r w:rsidRPr="00C27A53">
        <w:rPr>
          <w:rFonts w:asciiTheme="minorHAnsi" w:hAnsiTheme="minorHAnsi" w:cstheme="minorHAnsi"/>
          <w:sz w:val="20"/>
          <w:szCs w:val="20"/>
        </w:rPr>
        <w:t>ŽoP</w:t>
      </w:r>
      <w:proofErr w:type="spellEnd"/>
      <w:r w:rsidRPr="00C27A53">
        <w:rPr>
          <w:rFonts w:asciiTheme="minorHAnsi" w:hAnsiTheme="minorHAnsi" w:cstheme="minorHAnsi"/>
          <w:sz w:val="20"/>
          <w:szCs w:val="20"/>
        </w:rPr>
        <w:t xml:space="preserve"> v</w:t>
      </w:r>
      <w:r w:rsidR="00F11FFD">
        <w:rPr>
          <w:rFonts w:asciiTheme="minorHAnsi" w:hAnsiTheme="minorHAnsi" w:cstheme="minorHAnsi"/>
          <w:sz w:val="20"/>
          <w:szCs w:val="20"/>
        </w:rPr>
        <w:t> </w:t>
      </w:r>
      <w:r w:rsidRPr="00C27A53">
        <w:rPr>
          <w:rFonts w:asciiTheme="minorHAnsi" w:hAnsiTheme="minorHAnsi" w:cstheme="minorHAnsi"/>
          <w:sz w:val="20"/>
          <w:szCs w:val="20"/>
        </w:rPr>
        <w:t>ITMS</w:t>
      </w:r>
      <w:r w:rsidR="00F11FFD">
        <w:rPr>
          <w:rFonts w:asciiTheme="minorHAnsi" w:hAnsiTheme="minorHAnsi" w:cstheme="minorHAnsi"/>
          <w:sz w:val="20"/>
          <w:szCs w:val="20"/>
        </w:rPr>
        <w:t>21+</w:t>
      </w:r>
      <w:r w:rsidR="0041403A">
        <w:rPr>
          <w:rFonts w:asciiTheme="minorHAnsi" w:hAnsiTheme="minorHAnsi" w:cstheme="minorHAnsi"/>
          <w:sz w:val="20"/>
          <w:szCs w:val="20"/>
        </w:rPr>
        <w:t>,</w:t>
      </w:r>
      <w:r w:rsidRPr="00C27A53">
        <w:rPr>
          <w:rFonts w:asciiTheme="minorHAnsi" w:hAnsiTheme="minorHAnsi" w:cstheme="minorHAnsi"/>
          <w:sz w:val="20"/>
          <w:szCs w:val="20"/>
        </w:rPr>
        <w:t xml:space="preserve"> čím</w:t>
      </w:r>
      <w:r w:rsidR="0041403A">
        <w:rPr>
          <w:rFonts w:asciiTheme="minorHAnsi" w:hAnsiTheme="minorHAnsi" w:cstheme="minorHAnsi"/>
          <w:sz w:val="20"/>
          <w:szCs w:val="20"/>
        </w:rPr>
        <w:t xml:space="preserve"> SO</w:t>
      </w:r>
      <w:r w:rsidRPr="00C27A53">
        <w:rPr>
          <w:rFonts w:asciiTheme="minorHAnsi" w:hAnsiTheme="minorHAnsi" w:cstheme="minorHAnsi"/>
          <w:sz w:val="20"/>
          <w:szCs w:val="20"/>
        </w:rPr>
        <w:t xml:space="preserve"> zistí rizikovosť projektu.</w:t>
      </w:r>
    </w:p>
    <w:p w14:paraId="6EDB7110" w14:textId="35C91BF7" w:rsidR="00C27A53" w:rsidRPr="00C27A53" w:rsidRDefault="00C27A53" w:rsidP="007F78F2">
      <w:pPr>
        <w:pStyle w:val="Odsekzoznamu"/>
        <w:numPr>
          <w:ilvl w:val="0"/>
          <w:numId w:val="21"/>
        </w:numPr>
        <w:spacing w:after="120" w:line="276" w:lineRule="auto"/>
        <w:ind w:left="426" w:hanging="426"/>
        <w:jc w:val="both"/>
        <w:rPr>
          <w:rFonts w:asciiTheme="minorHAnsi" w:hAnsiTheme="minorHAnsi" w:cstheme="minorHAnsi"/>
          <w:sz w:val="20"/>
          <w:szCs w:val="20"/>
        </w:rPr>
      </w:pPr>
      <w:r w:rsidRPr="00C27A53">
        <w:rPr>
          <w:rFonts w:asciiTheme="minorHAnsi" w:hAnsiTheme="minorHAnsi" w:cstheme="minorHAnsi"/>
          <w:sz w:val="20"/>
          <w:szCs w:val="20"/>
        </w:rPr>
        <w:t xml:space="preserve">Ak </w:t>
      </w:r>
      <w:r>
        <w:rPr>
          <w:rFonts w:asciiTheme="minorHAnsi" w:hAnsiTheme="minorHAnsi" w:cstheme="minorHAnsi"/>
          <w:sz w:val="20"/>
          <w:szCs w:val="20"/>
        </w:rPr>
        <w:t xml:space="preserve">SO </w:t>
      </w:r>
      <w:r w:rsidRPr="00C27A53">
        <w:rPr>
          <w:rFonts w:asciiTheme="minorHAnsi" w:hAnsiTheme="minorHAnsi" w:cstheme="minorHAnsi"/>
          <w:sz w:val="20"/>
          <w:szCs w:val="20"/>
        </w:rPr>
        <w:t xml:space="preserve">pri kontrole </w:t>
      </w:r>
      <w:proofErr w:type="spellStart"/>
      <w:r w:rsidRPr="00C27A53">
        <w:rPr>
          <w:rFonts w:asciiTheme="minorHAnsi" w:hAnsiTheme="minorHAnsi" w:cstheme="minorHAnsi"/>
          <w:sz w:val="20"/>
          <w:szCs w:val="20"/>
        </w:rPr>
        <w:t>ŽoP</w:t>
      </w:r>
      <w:proofErr w:type="spellEnd"/>
      <w:r w:rsidRPr="00C27A53">
        <w:rPr>
          <w:rFonts w:asciiTheme="minorHAnsi" w:hAnsiTheme="minorHAnsi" w:cstheme="minorHAnsi"/>
          <w:sz w:val="20"/>
          <w:szCs w:val="20"/>
        </w:rPr>
        <w:t xml:space="preserve"> zistí, že je potrebné niektoré skutočnosti overiť na mieste, prípadne mu táto povinnosť vyplynie </w:t>
      </w:r>
      <w:r w:rsidR="0041403A">
        <w:rPr>
          <w:rFonts w:asciiTheme="minorHAnsi" w:hAnsiTheme="minorHAnsi" w:cstheme="minorHAnsi"/>
          <w:sz w:val="20"/>
          <w:szCs w:val="20"/>
        </w:rPr>
        <w:t xml:space="preserve">z vykonanej analýzy rizík, SO </w:t>
      </w:r>
      <w:r w:rsidRPr="00C27A53">
        <w:rPr>
          <w:rFonts w:asciiTheme="minorHAnsi" w:hAnsiTheme="minorHAnsi" w:cstheme="minorHAnsi"/>
          <w:sz w:val="20"/>
          <w:szCs w:val="20"/>
        </w:rPr>
        <w:t>vykoná aj finančnú kontrolu na mieste.</w:t>
      </w:r>
    </w:p>
    <w:p w14:paraId="2FCA3697" w14:textId="314EAB53" w:rsidR="00134228" w:rsidRPr="00134228" w:rsidRDefault="00851239" w:rsidP="007F78F2">
      <w:pPr>
        <w:pStyle w:val="Odsekzoznamu"/>
        <w:numPr>
          <w:ilvl w:val="0"/>
          <w:numId w:val="21"/>
        </w:numPr>
        <w:spacing w:line="276" w:lineRule="auto"/>
        <w:ind w:left="426" w:hanging="426"/>
        <w:jc w:val="both"/>
        <w:rPr>
          <w:rFonts w:asciiTheme="minorHAnsi" w:hAnsiTheme="minorHAnsi" w:cstheme="minorHAnsi"/>
          <w:sz w:val="20"/>
          <w:szCs w:val="20"/>
        </w:rPr>
      </w:pPr>
      <w:r w:rsidRPr="0003132E">
        <w:rPr>
          <w:rFonts w:asciiTheme="minorHAnsi" w:hAnsiTheme="minorHAnsi" w:cstheme="minorHAnsi"/>
          <w:b/>
          <w:sz w:val="20"/>
          <w:szCs w:val="20"/>
        </w:rPr>
        <w:t xml:space="preserve">SO </w:t>
      </w:r>
      <w:r w:rsidR="00503781" w:rsidRPr="0003132E">
        <w:rPr>
          <w:rFonts w:asciiTheme="minorHAnsi" w:hAnsiTheme="minorHAnsi" w:cstheme="minorHAnsi"/>
          <w:b/>
          <w:sz w:val="20"/>
          <w:szCs w:val="20"/>
        </w:rPr>
        <w:t xml:space="preserve">je povinný zabezpečiť výkon AFK </w:t>
      </w:r>
      <w:proofErr w:type="spellStart"/>
      <w:r w:rsidR="00503781" w:rsidRPr="0003132E">
        <w:rPr>
          <w:rFonts w:asciiTheme="minorHAnsi" w:hAnsiTheme="minorHAnsi" w:cstheme="minorHAnsi"/>
          <w:b/>
          <w:sz w:val="20"/>
          <w:szCs w:val="20"/>
        </w:rPr>
        <w:t>ŽoP</w:t>
      </w:r>
      <w:proofErr w:type="spellEnd"/>
      <w:r w:rsidR="00503781" w:rsidRPr="0003132E">
        <w:rPr>
          <w:rFonts w:asciiTheme="minorHAnsi" w:hAnsiTheme="minorHAnsi" w:cstheme="minorHAnsi"/>
          <w:b/>
          <w:sz w:val="20"/>
          <w:szCs w:val="20"/>
        </w:rPr>
        <w:t xml:space="preserve"> vrátane úhrady </w:t>
      </w:r>
      <w:proofErr w:type="spellStart"/>
      <w:r w:rsidR="00503781" w:rsidRPr="0003132E">
        <w:rPr>
          <w:rFonts w:asciiTheme="minorHAnsi" w:hAnsiTheme="minorHAnsi" w:cstheme="minorHAnsi"/>
          <w:b/>
          <w:sz w:val="20"/>
          <w:szCs w:val="20"/>
        </w:rPr>
        <w:t>ŽoP</w:t>
      </w:r>
      <w:proofErr w:type="spellEnd"/>
      <w:r w:rsidR="00B1357B">
        <w:rPr>
          <w:rFonts w:asciiTheme="minorHAnsi" w:hAnsiTheme="minorHAnsi" w:cstheme="minorHAnsi"/>
          <w:b/>
          <w:sz w:val="20"/>
          <w:szCs w:val="20"/>
        </w:rPr>
        <w:t xml:space="preserve"> spravidla</w:t>
      </w:r>
      <w:r w:rsidR="00134228">
        <w:rPr>
          <w:rFonts w:asciiTheme="minorHAnsi" w:hAnsiTheme="minorHAnsi" w:cstheme="minorHAnsi"/>
          <w:b/>
          <w:sz w:val="20"/>
          <w:szCs w:val="20"/>
        </w:rPr>
        <w:t>:</w:t>
      </w:r>
    </w:p>
    <w:p w14:paraId="2A8AB431" w14:textId="259D1E4A" w:rsidR="00134228" w:rsidRPr="00134228" w:rsidRDefault="00503781" w:rsidP="007F78F2">
      <w:pPr>
        <w:pStyle w:val="Odsekzoznamu"/>
        <w:numPr>
          <w:ilvl w:val="0"/>
          <w:numId w:val="43"/>
        </w:numPr>
        <w:spacing w:line="276" w:lineRule="auto"/>
        <w:jc w:val="both"/>
        <w:rPr>
          <w:rFonts w:asciiTheme="minorHAnsi" w:hAnsiTheme="minorHAnsi" w:cstheme="minorHAnsi"/>
          <w:sz w:val="20"/>
          <w:szCs w:val="20"/>
        </w:rPr>
      </w:pPr>
      <w:r w:rsidRPr="00134228">
        <w:rPr>
          <w:rFonts w:asciiTheme="minorHAnsi" w:hAnsiTheme="minorHAnsi" w:cstheme="minorHAnsi"/>
          <w:sz w:val="20"/>
          <w:szCs w:val="20"/>
        </w:rPr>
        <w:t xml:space="preserve">v prípade </w:t>
      </w:r>
      <w:proofErr w:type="spellStart"/>
      <w:r w:rsidRPr="00134228">
        <w:rPr>
          <w:rFonts w:asciiTheme="minorHAnsi" w:hAnsiTheme="minorHAnsi" w:cstheme="minorHAnsi"/>
          <w:sz w:val="20"/>
          <w:szCs w:val="20"/>
        </w:rPr>
        <w:t>ŽoP</w:t>
      </w:r>
      <w:proofErr w:type="spellEnd"/>
      <w:r w:rsidRPr="00134228">
        <w:rPr>
          <w:rFonts w:asciiTheme="minorHAnsi" w:hAnsiTheme="minorHAnsi" w:cstheme="minorHAnsi"/>
          <w:sz w:val="20"/>
          <w:szCs w:val="20"/>
        </w:rPr>
        <w:t xml:space="preserve"> poskytnutie </w:t>
      </w:r>
      <w:proofErr w:type="spellStart"/>
      <w:r w:rsidRPr="00134228">
        <w:rPr>
          <w:rFonts w:asciiTheme="minorHAnsi" w:hAnsiTheme="minorHAnsi" w:cstheme="minorHAnsi"/>
          <w:sz w:val="20"/>
          <w:szCs w:val="20"/>
        </w:rPr>
        <w:t>predf</w:t>
      </w:r>
      <w:r w:rsidR="0003132E" w:rsidRPr="00134228">
        <w:rPr>
          <w:rFonts w:asciiTheme="minorHAnsi" w:hAnsiTheme="minorHAnsi" w:cstheme="minorHAnsi"/>
          <w:sz w:val="20"/>
          <w:szCs w:val="20"/>
        </w:rPr>
        <w:t>inancovania</w:t>
      </w:r>
      <w:proofErr w:type="spellEnd"/>
      <w:r w:rsidR="0003132E" w:rsidRPr="00134228">
        <w:rPr>
          <w:rFonts w:asciiTheme="minorHAnsi" w:hAnsiTheme="minorHAnsi" w:cstheme="minorHAnsi"/>
          <w:sz w:val="20"/>
          <w:szCs w:val="20"/>
        </w:rPr>
        <w:t xml:space="preserve"> a refundácia</w:t>
      </w:r>
      <w:r w:rsidR="0003132E">
        <w:rPr>
          <w:rFonts w:asciiTheme="minorHAnsi" w:hAnsiTheme="minorHAnsi" w:cstheme="minorHAnsi"/>
          <w:b/>
          <w:sz w:val="20"/>
          <w:szCs w:val="20"/>
        </w:rPr>
        <w:t xml:space="preserve"> </w:t>
      </w:r>
      <w:r w:rsidRPr="0003132E">
        <w:rPr>
          <w:rFonts w:asciiTheme="minorHAnsi" w:hAnsiTheme="minorHAnsi" w:cstheme="minorHAnsi"/>
          <w:b/>
          <w:sz w:val="20"/>
          <w:szCs w:val="20"/>
        </w:rPr>
        <w:t xml:space="preserve">do 80 </w:t>
      </w:r>
      <w:r w:rsidR="005F6504">
        <w:rPr>
          <w:rFonts w:asciiTheme="minorHAnsi" w:hAnsiTheme="minorHAnsi" w:cstheme="minorHAnsi"/>
          <w:b/>
          <w:sz w:val="20"/>
          <w:szCs w:val="20"/>
        </w:rPr>
        <w:t xml:space="preserve">(osemdesiat) </w:t>
      </w:r>
      <w:r w:rsidRPr="0003132E">
        <w:rPr>
          <w:rFonts w:asciiTheme="minorHAnsi" w:hAnsiTheme="minorHAnsi" w:cstheme="minorHAnsi"/>
          <w:b/>
          <w:sz w:val="20"/>
          <w:szCs w:val="20"/>
        </w:rPr>
        <w:t>kalendárnych dní</w:t>
      </w:r>
      <w:r w:rsidR="00134228">
        <w:rPr>
          <w:rFonts w:asciiTheme="minorHAnsi" w:hAnsiTheme="minorHAnsi" w:cstheme="minorHAnsi"/>
          <w:sz w:val="20"/>
          <w:szCs w:val="20"/>
        </w:rPr>
        <w:t xml:space="preserve"> od prijatia </w:t>
      </w:r>
      <w:proofErr w:type="spellStart"/>
      <w:r w:rsidRPr="00503781">
        <w:rPr>
          <w:rFonts w:asciiTheme="minorHAnsi" w:hAnsiTheme="minorHAnsi" w:cstheme="minorHAnsi"/>
          <w:sz w:val="20"/>
          <w:szCs w:val="20"/>
        </w:rPr>
        <w:t>ŽoP</w:t>
      </w:r>
      <w:proofErr w:type="spellEnd"/>
      <w:r w:rsidRPr="00503781">
        <w:rPr>
          <w:rFonts w:asciiTheme="minorHAnsi" w:hAnsiTheme="minorHAnsi" w:cstheme="minorHAnsi"/>
          <w:sz w:val="20"/>
          <w:szCs w:val="20"/>
        </w:rPr>
        <w:t xml:space="preserve"> </w:t>
      </w:r>
    </w:p>
    <w:p w14:paraId="482E4E85" w14:textId="2A33BB36" w:rsidR="00134228" w:rsidRDefault="00503781" w:rsidP="007F78F2">
      <w:pPr>
        <w:pStyle w:val="Odsekzoznamu"/>
        <w:numPr>
          <w:ilvl w:val="0"/>
          <w:numId w:val="43"/>
        </w:numPr>
        <w:spacing w:line="276" w:lineRule="auto"/>
        <w:jc w:val="both"/>
        <w:rPr>
          <w:rFonts w:asciiTheme="minorHAnsi" w:hAnsiTheme="minorHAnsi" w:cstheme="minorHAnsi"/>
          <w:sz w:val="20"/>
          <w:szCs w:val="20"/>
        </w:rPr>
      </w:pPr>
      <w:r w:rsidRPr="00134228">
        <w:rPr>
          <w:rFonts w:asciiTheme="minorHAnsi" w:hAnsiTheme="minorHAnsi" w:cstheme="minorHAnsi"/>
          <w:sz w:val="20"/>
          <w:szCs w:val="20"/>
        </w:rPr>
        <w:t xml:space="preserve">v prípade </w:t>
      </w:r>
      <w:proofErr w:type="spellStart"/>
      <w:r w:rsidRPr="00134228">
        <w:rPr>
          <w:rFonts w:asciiTheme="minorHAnsi" w:hAnsiTheme="minorHAnsi" w:cstheme="minorHAnsi"/>
          <w:sz w:val="20"/>
          <w:szCs w:val="20"/>
        </w:rPr>
        <w:t>ŽoP</w:t>
      </w:r>
      <w:proofErr w:type="spellEnd"/>
      <w:r w:rsidRPr="00134228">
        <w:rPr>
          <w:rFonts w:asciiTheme="minorHAnsi" w:hAnsiTheme="minorHAnsi" w:cstheme="minorHAnsi"/>
          <w:sz w:val="20"/>
          <w:szCs w:val="20"/>
        </w:rPr>
        <w:t xml:space="preserve"> poskytnutie zálohovej platby spravidla</w:t>
      </w:r>
      <w:r w:rsidRPr="0003132E">
        <w:rPr>
          <w:rFonts w:asciiTheme="minorHAnsi" w:hAnsiTheme="minorHAnsi" w:cstheme="minorHAnsi"/>
          <w:b/>
          <w:sz w:val="20"/>
          <w:szCs w:val="20"/>
        </w:rPr>
        <w:t xml:space="preserve"> do 30 </w:t>
      </w:r>
      <w:r w:rsidR="005F6504">
        <w:rPr>
          <w:rFonts w:asciiTheme="minorHAnsi" w:hAnsiTheme="minorHAnsi" w:cstheme="minorHAnsi"/>
          <w:b/>
          <w:sz w:val="20"/>
          <w:szCs w:val="20"/>
        </w:rPr>
        <w:t xml:space="preserve">(tridsiatich) </w:t>
      </w:r>
      <w:r w:rsidRPr="0003132E">
        <w:rPr>
          <w:rFonts w:asciiTheme="minorHAnsi" w:hAnsiTheme="minorHAnsi" w:cstheme="minorHAnsi"/>
          <w:b/>
          <w:sz w:val="20"/>
          <w:szCs w:val="20"/>
        </w:rPr>
        <w:t xml:space="preserve">kalendárnych dní </w:t>
      </w:r>
      <w:r w:rsidRPr="00134228">
        <w:rPr>
          <w:rFonts w:asciiTheme="minorHAnsi" w:hAnsiTheme="minorHAnsi" w:cstheme="minorHAnsi"/>
          <w:sz w:val="20"/>
          <w:szCs w:val="20"/>
        </w:rPr>
        <w:t xml:space="preserve">od prijatia </w:t>
      </w:r>
      <w:proofErr w:type="spellStart"/>
      <w:r w:rsidRPr="00134228">
        <w:rPr>
          <w:rFonts w:asciiTheme="minorHAnsi" w:hAnsiTheme="minorHAnsi" w:cstheme="minorHAnsi"/>
          <w:sz w:val="20"/>
          <w:szCs w:val="20"/>
        </w:rPr>
        <w:t>ŽoP</w:t>
      </w:r>
      <w:proofErr w:type="spellEnd"/>
    </w:p>
    <w:p w14:paraId="72675E1D" w14:textId="6B0B6AD6" w:rsidR="00134228" w:rsidRDefault="00134228" w:rsidP="007F78F2">
      <w:pPr>
        <w:pStyle w:val="Odsekzoznamu"/>
        <w:numPr>
          <w:ilvl w:val="0"/>
          <w:numId w:val="43"/>
        </w:numPr>
        <w:spacing w:line="276" w:lineRule="auto"/>
        <w:jc w:val="both"/>
        <w:rPr>
          <w:rFonts w:asciiTheme="minorHAnsi" w:hAnsiTheme="minorHAnsi" w:cstheme="minorHAnsi"/>
          <w:sz w:val="20"/>
          <w:szCs w:val="20"/>
        </w:rPr>
      </w:pPr>
      <w:r>
        <w:rPr>
          <w:rFonts w:asciiTheme="minorHAnsi" w:hAnsiTheme="minorHAnsi" w:cstheme="minorHAnsi"/>
          <w:sz w:val="20"/>
          <w:szCs w:val="20"/>
        </w:rPr>
        <w:t>v</w:t>
      </w:r>
      <w:r w:rsidR="00503781" w:rsidRPr="00503781">
        <w:rPr>
          <w:rFonts w:asciiTheme="minorHAnsi" w:hAnsiTheme="minorHAnsi" w:cstheme="minorHAnsi"/>
          <w:sz w:val="20"/>
          <w:szCs w:val="20"/>
        </w:rPr>
        <w:t xml:space="preserve"> prípade </w:t>
      </w:r>
      <w:proofErr w:type="spellStart"/>
      <w:r w:rsidR="00503781" w:rsidRPr="00503781">
        <w:rPr>
          <w:rFonts w:asciiTheme="minorHAnsi" w:hAnsiTheme="minorHAnsi" w:cstheme="minorHAnsi"/>
          <w:sz w:val="20"/>
          <w:szCs w:val="20"/>
        </w:rPr>
        <w:t>ŽoP</w:t>
      </w:r>
      <w:proofErr w:type="spellEnd"/>
      <w:r w:rsidR="00503781" w:rsidRPr="00503781">
        <w:rPr>
          <w:rFonts w:asciiTheme="minorHAnsi" w:hAnsiTheme="minorHAnsi" w:cstheme="minorHAnsi"/>
          <w:sz w:val="20"/>
          <w:szCs w:val="20"/>
        </w:rPr>
        <w:t xml:space="preserve"> zúčtovanie</w:t>
      </w:r>
      <w:r w:rsidR="00503781">
        <w:rPr>
          <w:rFonts w:asciiTheme="minorHAnsi" w:hAnsiTheme="minorHAnsi" w:cstheme="minorHAnsi"/>
          <w:sz w:val="20"/>
          <w:szCs w:val="20"/>
        </w:rPr>
        <w:t xml:space="preserve"> </w:t>
      </w:r>
      <w:proofErr w:type="spellStart"/>
      <w:r>
        <w:rPr>
          <w:rFonts w:asciiTheme="minorHAnsi" w:hAnsiTheme="minorHAnsi" w:cstheme="minorHAnsi"/>
          <w:sz w:val="20"/>
          <w:szCs w:val="20"/>
        </w:rPr>
        <w:t>predfinancovania</w:t>
      </w:r>
      <w:proofErr w:type="spellEnd"/>
      <w:r w:rsidR="00503781" w:rsidRPr="00503781">
        <w:rPr>
          <w:rFonts w:asciiTheme="minorHAnsi" w:hAnsiTheme="minorHAnsi" w:cstheme="minorHAnsi"/>
          <w:sz w:val="20"/>
          <w:szCs w:val="20"/>
        </w:rPr>
        <w:t xml:space="preserve"> </w:t>
      </w:r>
      <w:r w:rsidR="00503781">
        <w:rPr>
          <w:rFonts w:asciiTheme="minorHAnsi" w:hAnsiTheme="minorHAnsi" w:cstheme="minorHAnsi"/>
          <w:sz w:val="20"/>
          <w:szCs w:val="20"/>
        </w:rPr>
        <w:t xml:space="preserve">spravidla </w:t>
      </w:r>
      <w:r w:rsidR="00503781" w:rsidRPr="00134228">
        <w:rPr>
          <w:rFonts w:asciiTheme="minorHAnsi" w:hAnsiTheme="minorHAnsi" w:cstheme="minorHAnsi"/>
          <w:b/>
          <w:sz w:val="20"/>
          <w:szCs w:val="20"/>
        </w:rPr>
        <w:t xml:space="preserve">do 30 </w:t>
      </w:r>
      <w:r w:rsidR="005F6504">
        <w:rPr>
          <w:rFonts w:asciiTheme="minorHAnsi" w:hAnsiTheme="minorHAnsi" w:cstheme="minorHAnsi"/>
          <w:b/>
          <w:sz w:val="20"/>
          <w:szCs w:val="20"/>
        </w:rPr>
        <w:t xml:space="preserve">(tridsiatich) </w:t>
      </w:r>
      <w:r w:rsidR="00503781" w:rsidRPr="00134228">
        <w:rPr>
          <w:rFonts w:asciiTheme="minorHAnsi" w:hAnsiTheme="minorHAnsi" w:cstheme="minorHAnsi"/>
          <w:b/>
          <w:sz w:val="20"/>
          <w:szCs w:val="20"/>
        </w:rPr>
        <w:t>kalendárnych dní</w:t>
      </w:r>
      <w:r w:rsidR="00503781">
        <w:rPr>
          <w:rFonts w:asciiTheme="minorHAnsi" w:hAnsiTheme="minorHAnsi" w:cstheme="minorHAnsi"/>
          <w:sz w:val="20"/>
          <w:szCs w:val="20"/>
        </w:rPr>
        <w:t xml:space="preserve"> od prijatia </w:t>
      </w:r>
      <w:proofErr w:type="spellStart"/>
      <w:r w:rsidR="00503781">
        <w:rPr>
          <w:rFonts w:asciiTheme="minorHAnsi" w:hAnsiTheme="minorHAnsi" w:cstheme="minorHAnsi"/>
          <w:sz w:val="20"/>
          <w:szCs w:val="20"/>
        </w:rPr>
        <w:t>ŽoP</w:t>
      </w:r>
      <w:proofErr w:type="spellEnd"/>
      <w:r w:rsidR="00503781">
        <w:rPr>
          <w:rFonts w:asciiTheme="minorHAnsi" w:hAnsiTheme="minorHAnsi" w:cstheme="minorHAnsi"/>
          <w:sz w:val="20"/>
          <w:szCs w:val="20"/>
        </w:rPr>
        <w:t xml:space="preserve"> </w:t>
      </w:r>
      <w:r w:rsidR="00503781" w:rsidRPr="00503781">
        <w:rPr>
          <w:rFonts w:asciiTheme="minorHAnsi" w:hAnsiTheme="minorHAnsi" w:cstheme="minorHAnsi"/>
          <w:sz w:val="20"/>
          <w:szCs w:val="20"/>
        </w:rPr>
        <w:t xml:space="preserve">a </w:t>
      </w:r>
    </w:p>
    <w:p w14:paraId="49931DFA" w14:textId="015CB2FB" w:rsidR="00851239" w:rsidRPr="00503781" w:rsidRDefault="00503781" w:rsidP="007F78F2">
      <w:pPr>
        <w:pStyle w:val="Odsekzoznamu"/>
        <w:numPr>
          <w:ilvl w:val="0"/>
          <w:numId w:val="43"/>
        </w:numPr>
        <w:spacing w:after="120" w:line="276" w:lineRule="auto"/>
        <w:jc w:val="both"/>
        <w:rPr>
          <w:rFonts w:asciiTheme="minorHAnsi" w:hAnsiTheme="minorHAnsi" w:cstheme="minorHAnsi"/>
          <w:sz w:val="20"/>
          <w:szCs w:val="20"/>
        </w:rPr>
      </w:pPr>
      <w:r w:rsidRPr="00503781">
        <w:rPr>
          <w:rFonts w:asciiTheme="minorHAnsi" w:hAnsiTheme="minorHAnsi" w:cstheme="minorHAnsi"/>
          <w:sz w:val="20"/>
          <w:szCs w:val="20"/>
        </w:rPr>
        <w:t xml:space="preserve">v prípade </w:t>
      </w:r>
      <w:proofErr w:type="spellStart"/>
      <w:r w:rsidRPr="00503781">
        <w:rPr>
          <w:rFonts w:asciiTheme="minorHAnsi" w:hAnsiTheme="minorHAnsi" w:cstheme="minorHAnsi"/>
          <w:sz w:val="20"/>
          <w:szCs w:val="20"/>
        </w:rPr>
        <w:t>ŽoP</w:t>
      </w:r>
      <w:proofErr w:type="spellEnd"/>
      <w:r w:rsidRPr="00503781">
        <w:rPr>
          <w:rFonts w:asciiTheme="minorHAnsi" w:hAnsiTheme="minorHAnsi" w:cstheme="minorHAnsi"/>
          <w:sz w:val="20"/>
          <w:szCs w:val="20"/>
        </w:rPr>
        <w:t xml:space="preserve"> zúčtovanie poskytnutej zálohovej platby v</w:t>
      </w:r>
      <w:r>
        <w:rPr>
          <w:rFonts w:asciiTheme="minorHAnsi" w:hAnsiTheme="minorHAnsi" w:cstheme="minorHAnsi"/>
          <w:sz w:val="20"/>
          <w:szCs w:val="20"/>
        </w:rPr>
        <w:t> </w:t>
      </w:r>
      <w:r w:rsidRPr="00503781">
        <w:rPr>
          <w:rFonts w:asciiTheme="minorHAnsi" w:hAnsiTheme="minorHAnsi" w:cstheme="minorHAnsi"/>
          <w:sz w:val="20"/>
          <w:szCs w:val="20"/>
        </w:rPr>
        <w:t>lehote</w:t>
      </w:r>
      <w:r>
        <w:rPr>
          <w:rFonts w:asciiTheme="minorHAnsi" w:hAnsiTheme="minorHAnsi" w:cstheme="minorHAnsi"/>
          <w:sz w:val="20"/>
          <w:szCs w:val="20"/>
        </w:rPr>
        <w:t xml:space="preserve"> spravidla </w:t>
      </w:r>
      <w:r w:rsidRPr="00503781">
        <w:rPr>
          <w:rFonts w:asciiTheme="minorHAnsi" w:hAnsiTheme="minorHAnsi" w:cstheme="minorHAnsi"/>
          <w:sz w:val="20"/>
          <w:szCs w:val="20"/>
        </w:rPr>
        <w:t xml:space="preserve"> </w:t>
      </w:r>
      <w:r w:rsidRPr="00134228">
        <w:rPr>
          <w:rFonts w:asciiTheme="minorHAnsi" w:hAnsiTheme="minorHAnsi" w:cstheme="minorHAnsi"/>
          <w:b/>
          <w:sz w:val="20"/>
          <w:szCs w:val="20"/>
        </w:rPr>
        <w:t>do 80</w:t>
      </w:r>
      <w:r w:rsidR="005F6504">
        <w:rPr>
          <w:rFonts w:asciiTheme="minorHAnsi" w:hAnsiTheme="minorHAnsi" w:cstheme="minorHAnsi"/>
          <w:b/>
          <w:sz w:val="20"/>
          <w:szCs w:val="20"/>
        </w:rPr>
        <w:t xml:space="preserve"> (osemdesiat)</w:t>
      </w:r>
      <w:r w:rsidRPr="00134228">
        <w:rPr>
          <w:rFonts w:asciiTheme="minorHAnsi" w:hAnsiTheme="minorHAnsi" w:cstheme="minorHAnsi"/>
          <w:b/>
          <w:sz w:val="20"/>
          <w:szCs w:val="20"/>
        </w:rPr>
        <w:t xml:space="preserve"> kalendárnych dní </w:t>
      </w:r>
      <w:r w:rsidRPr="00503781">
        <w:rPr>
          <w:rFonts w:asciiTheme="minorHAnsi" w:hAnsiTheme="minorHAnsi" w:cstheme="minorHAnsi"/>
          <w:sz w:val="20"/>
          <w:szCs w:val="20"/>
        </w:rPr>
        <w:t>od prijatia</w:t>
      </w:r>
      <w:r>
        <w:rPr>
          <w:rFonts w:asciiTheme="minorHAnsi" w:hAnsiTheme="minorHAnsi" w:cstheme="minorHAnsi"/>
          <w:sz w:val="20"/>
          <w:szCs w:val="20"/>
        </w:rPr>
        <w:t xml:space="preserve"> </w:t>
      </w:r>
      <w:proofErr w:type="spellStart"/>
      <w:r w:rsidRPr="00503781">
        <w:rPr>
          <w:rFonts w:asciiTheme="minorHAnsi" w:hAnsiTheme="minorHAnsi" w:cstheme="minorHAnsi"/>
          <w:sz w:val="20"/>
          <w:szCs w:val="20"/>
        </w:rPr>
        <w:t>ŽoP</w:t>
      </w:r>
      <w:proofErr w:type="spellEnd"/>
      <w:r w:rsidRPr="00503781">
        <w:rPr>
          <w:rFonts w:asciiTheme="minorHAnsi" w:hAnsiTheme="minorHAnsi" w:cstheme="minorHAnsi"/>
          <w:sz w:val="20"/>
          <w:szCs w:val="20"/>
        </w:rPr>
        <w:t>.</w:t>
      </w:r>
    </w:p>
    <w:p w14:paraId="6AA00DE7" w14:textId="0FF51E2B" w:rsidR="00851239" w:rsidRPr="00851239" w:rsidRDefault="00851239" w:rsidP="007F78F2">
      <w:pPr>
        <w:pStyle w:val="Odsekzoznamu"/>
        <w:numPr>
          <w:ilvl w:val="0"/>
          <w:numId w:val="21"/>
        </w:numPr>
        <w:spacing w:after="120" w:line="276" w:lineRule="auto"/>
        <w:ind w:left="426" w:hanging="426"/>
        <w:jc w:val="both"/>
        <w:rPr>
          <w:rFonts w:asciiTheme="minorHAnsi" w:hAnsiTheme="minorHAnsi" w:cstheme="minorHAnsi"/>
          <w:bCs/>
          <w:sz w:val="20"/>
        </w:rPr>
      </w:pPr>
      <w:r w:rsidRPr="00851239">
        <w:rPr>
          <w:rFonts w:asciiTheme="minorHAnsi" w:hAnsiTheme="minorHAnsi" w:cstheme="minorHAnsi"/>
          <w:b/>
          <w:sz w:val="20"/>
          <w:szCs w:val="20"/>
        </w:rPr>
        <w:t xml:space="preserve">Záverom kontroly </w:t>
      </w:r>
      <w:proofErr w:type="spellStart"/>
      <w:r w:rsidRPr="00851239">
        <w:rPr>
          <w:rFonts w:asciiTheme="minorHAnsi" w:hAnsiTheme="minorHAnsi" w:cstheme="minorHAnsi"/>
          <w:b/>
          <w:sz w:val="20"/>
          <w:szCs w:val="20"/>
        </w:rPr>
        <w:t>ŽoP</w:t>
      </w:r>
      <w:proofErr w:type="spellEnd"/>
      <w:r w:rsidRPr="00851239">
        <w:rPr>
          <w:rFonts w:asciiTheme="minorHAnsi" w:hAnsiTheme="minorHAnsi" w:cstheme="minorHAnsi"/>
          <w:sz w:val="20"/>
          <w:szCs w:val="20"/>
        </w:rPr>
        <w:t xml:space="preserve"> uvedeným v rámci správy z kontroly/čiastkovej správy z kontroly môže byť vo vzťahu k nárokovaným finančným prostriedkom/deklarovaným výdavkom jedna z týchto skutočností: </w:t>
      </w:r>
    </w:p>
    <w:p w14:paraId="1942540D" w14:textId="77CA501A" w:rsidR="00851239" w:rsidRPr="00851239" w:rsidRDefault="00851239" w:rsidP="007F78F2">
      <w:pPr>
        <w:pStyle w:val="Odsekzoznamu"/>
        <w:keepNext/>
        <w:keepLines/>
        <w:widowControl w:val="0"/>
        <w:numPr>
          <w:ilvl w:val="0"/>
          <w:numId w:val="2"/>
        </w:numPr>
        <w:autoSpaceDE w:val="0"/>
        <w:autoSpaceDN w:val="0"/>
        <w:adjustRightInd w:val="0"/>
        <w:spacing w:line="276" w:lineRule="auto"/>
        <w:ind w:left="1276"/>
        <w:jc w:val="both"/>
        <w:rPr>
          <w:rFonts w:asciiTheme="minorHAnsi" w:hAnsiTheme="minorHAnsi" w:cstheme="minorHAnsi"/>
          <w:sz w:val="20"/>
          <w:szCs w:val="20"/>
        </w:rPr>
      </w:pPr>
      <w:proofErr w:type="spellStart"/>
      <w:r w:rsidRPr="00851239">
        <w:rPr>
          <w:rFonts w:asciiTheme="minorHAnsi" w:hAnsiTheme="minorHAnsi" w:cstheme="minorHAnsi"/>
          <w:b/>
          <w:sz w:val="20"/>
          <w:szCs w:val="20"/>
        </w:rPr>
        <w:lastRenderedPageBreak/>
        <w:t>ŽoP</w:t>
      </w:r>
      <w:proofErr w:type="spellEnd"/>
      <w:r w:rsidRPr="00851239">
        <w:rPr>
          <w:rFonts w:asciiTheme="minorHAnsi" w:hAnsiTheme="minorHAnsi" w:cstheme="minorHAnsi"/>
          <w:b/>
          <w:sz w:val="20"/>
          <w:szCs w:val="20"/>
        </w:rPr>
        <w:t xml:space="preserve"> schválená</w:t>
      </w:r>
      <w:r w:rsidRPr="00851239">
        <w:rPr>
          <w:rFonts w:asciiTheme="minorHAnsi" w:hAnsiTheme="minorHAnsi" w:cstheme="minorHAnsi"/>
          <w:sz w:val="20"/>
          <w:szCs w:val="20"/>
        </w:rPr>
        <w:t xml:space="preserve"> (</w:t>
      </w:r>
      <w:r>
        <w:rPr>
          <w:rFonts w:asciiTheme="minorHAnsi" w:hAnsiTheme="minorHAnsi" w:cstheme="minorHAnsi"/>
          <w:sz w:val="20"/>
          <w:szCs w:val="20"/>
        </w:rPr>
        <w:t>SO</w:t>
      </w:r>
      <w:r w:rsidRPr="00851239">
        <w:rPr>
          <w:rFonts w:asciiTheme="minorHAnsi" w:hAnsiTheme="minorHAnsi" w:cstheme="minorHAnsi"/>
          <w:sz w:val="20"/>
          <w:szCs w:val="20"/>
        </w:rPr>
        <w:t xml:space="preserve"> schváli nárokované finančné prostriedky prijímateľa v plnej výške)</w:t>
      </w:r>
    </w:p>
    <w:p w14:paraId="209F373D" w14:textId="7A5A1892" w:rsidR="00851239" w:rsidRPr="00BE4C87" w:rsidRDefault="00851239" w:rsidP="007F78F2">
      <w:pPr>
        <w:pStyle w:val="Odsekzoznamu"/>
        <w:keepNext/>
        <w:keepLines/>
        <w:widowControl w:val="0"/>
        <w:numPr>
          <w:ilvl w:val="0"/>
          <w:numId w:val="2"/>
        </w:numPr>
        <w:autoSpaceDE w:val="0"/>
        <w:autoSpaceDN w:val="0"/>
        <w:adjustRightInd w:val="0"/>
        <w:spacing w:line="276" w:lineRule="auto"/>
        <w:ind w:left="1276" w:hanging="357"/>
        <w:jc w:val="both"/>
        <w:rPr>
          <w:rFonts w:asciiTheme="minorHAnsi" w:hAnsiTheme="minorHAnsi" w:cstheme="minorHAnsi"/>
          <w:sz w:val="20"/>
          <w:szCs w:val="20"/>
        </w:rPr>
      </w:pPr>
      <w:proofErr w:type="spellStart"/>
      <w:r w:rsidRPr="00BE4C87">
        <w:rPr>
          <w:rFonts w:asciiTheme="minorHAnsi" w:hAnsiTheme="minorHAnsi" w:cstheme="minorHAnsi"/>
          <w:b/>
          <w:sz w:val="20"/>
          <w:szCs w:val="20"/>
        </w:rPr>
        <w:t>ŽoP</w:t>
      </w:r>
      <w:proofErr w:type="spellEnd"/>
      <w:r w:rsidRPr="00BE4C87">
        <w:rPr>
          <w:rFonts w:asciiTheme="minorHAnsi" w:hAnsiTheme="minorHAnsi" w:cstheme="minorHAnsi"/>
          <w:b/>
          <w:sz w:val="20"/>
          <w:szCs w:val="20"/>
        </w:rPr>
        <w:t xml:space="preserve"> schválená v zníženej sume</w:t>
      </w:r>
      <w:r w:rsidRPr="00BE4C87">
        <w:rPr>
          <w:rFonts w:asciiTheme="minorHAnsi" w:hAnsiTheme="minorHAnsi" w:cstheme="minorHAnsi"/>
          <w:sz w:val="20"/>
          <w:szCs w:val="20"/>
        </w:rPr>
        <w:t xml:space="preserve"> (</w:t>
      </w:r>
      <w:r>
        <w:rPr>
          <w:rFonts w:asciiTheme="minorHAnsi" w:hAnsiTheme="minorHAnsi" w:cstheme="minorHAnsi"/>
          <w:sz w:val="20"/>
          <w:szCs w:val="20"/>
        </w:rPr>
        <w:t>SO</w:t>
      </w:r>
      <w:r w:rsidRPr="00BE4C87">
        <w:rPr>
          <w:rFonts w:asciiTheme="minorHAnsi" w:hAnsiTheme="minorHAnsi" w:cstheme="minorHAnsi"/>
          <w:sz w:val="20"/>
          <w:szCs w:val="20"/>
        </w:rPr>
        <w:t xml:space="preserve"> schváli nárokované finančné prostriedky vo výške zníženej o sumu neoprávnených nárok</w:t>
      </w:r>
      <w:r w:rsidR="005F5138">
        <w:rPr>
          <w:rFonts w:asciiTheme="minorHAnsi" w:hAnsiTheme="minorHAnsi" w:cstheme="minorHAnsi"/>
          <w:sz w:val="20"/>
          <w:szCs w:val="20"/>
        </w:rPr>
        <w:t xml:space="preserve">ovaných finančných prostriedkov, </w:t>
      </w:r>
      <w:r w:rsidRPr="00BE4C87">
        <w:rPr>
          <w:rFonts w:asciiTheme="minorHAnsi" w:hAnsiTheme="minorHAnsi" w:cstheme="minorHAnsi"/>
          <w:sz w:val="20"/>
          <w:szCs w:val="20"/>
        </w:rPr>
        <w:t>resp. bez nárokovaných finančných prostriedkov, ktoré sú predmetom samostatnej kontroly)</w:t>
      </w:r>
    </w:p>
    <w:p w14:paraId="63DD4EE4" w14:textId="14E97D5D" w:rsidR="00851239" w:rsidRPr="00851239" w:rsidRDefault="00851239" w:rsidP="007F78F2">
      <w:pPr>
        <w:pStyle w:val="Odsekzoznamu"/>
        <w:keepNext/>
        <w:keepLines/>
        <w:widowControl w:val="0"/>
        <w:numPr>
          <w:ilvl w:val="0"/>
          <w:numId w:val="2"/>
        </w:numPr>
        <w:autoSpaceDE w:val="0"/>
        <w:autoSpaceDN w:val="0"/>
        <w:adjustRightInd w:val="0"/>
        <w:spacing w:after="120" w:line="276" w:lineRule="auto"/>
        <w:ind w:left="1276" w:hanging="357"/>
        <w:jc w:val="both"/>
        <w:rPr>
          <w:rFonts w:asciiTheme="minorHAnsi" w:hAnsiTheme="minorHAnsi" w:cstheme="minorHAnsi"/>
          <w:sz w:val="20"/>
          <w:szCs w:val="20"/>
        </w:rPr>
      </w:pPr>
      <w:proofErr w:type="spellStart"/>
      <w:r w:rsidRPr="00BE4C87">
        <w:rPr>
          <w:rFonts w:asciiTheme="minorHAnsi" w:hAnsiTheme="minorHAnsi" w:cstheme="minorHAnsi"/>
          <w:b/>
          <w:sz w:val="20"/>
          <w:szCs w:val="20"/>
        </w:rPr>
        <w:t>ŽoP</w:t>
      </w:r>
      <w:proofErr w:type="spellEnd"/>
      <w:r w:rsidRPr="00BE4C87">
        <w:rPr>
          <w:rFonts w:asciiTheme="minorHAnsi" w:hAnsiTheme="minorHAnsi" w:cstheme="minorHAnsi"/>
          <w:b/>
          <w:sz w:val="20"/>
          <w:szCs w:val="20"/>
        </w:rPr>
        <w:t xml:space="preserve"> zamietnutá</w:t>
      </w:r>
      <w:r>
        <w:rPr>
          <w:rFonts w:asciiTheme="minorHAnsi" w:hAnsiTheme="minorHAnsi" w:cstheme="minorHAnsi"/>
          <w:b/>
          <w:sz w:val="20"/>
          <w:szCs w:val="20"/>
        </w:rPr>
        <w:t xml:space="preserve">. </w:t>
      </w:r>
    </w:p>
    <w:p w14:paraId="7AD08A97" w14:textId="43D30AA1" w:rsidR="00851239" w:rsidRPr="00851239" w:rsidRDefault="00851239" w:rsidP="007F78F2">
      <w:pPr>
        <w:pStyle w:val="Odsekzoznamu"/>
        <w:keepNext/>
        <w:keepLines/>
        <w:numPr>
          <w:ilvl w:val="0"/>
          <w:numId w:val="21"/>
        </w:numPr>
        <w:spacing w:after="120" w:line="276" w:lineRule="auto"/>
        <w:ind w:left="426" w:hanging="426"/>
        <w:jc w:val="both"/>
        <w:rPr>
          <w:rFonts w:asciiTheme="minorHAnsi" w:hAnsiTheme="minorHAnsi" w:cstheme="minorHAnsi"/>
          <w:sz w:val="20"/>
          <w:szCs w:val="20"/>
        </w:rPr>
      </w:pPr>
      <w:r w:rsidRPr="00851239">
        <w:rPr>
          <w:rFonts w:asciiTheme="minorHAnsi" w:hAnsiTheme="minorHAnsi" w:cstheme="minorHAnsi"/>
          <w:sz w:val="20"/>
          <w:szCs w:val="20"/>
        </w:rPr>
        <w:t>Momentom ukončenia kontroly je zaslanie správy z kontroly/čiastkovej správy z kontroly spolu s jej závermi prijímateľovi</w:t>
      </w:r>
      <w:r>
        <w:rPr>
          <w:rFonts w:asciiTheme="minorHAnsi" w:hAnsiTheme="minorHAnsi" w:cstheme="minorHAnsi"/>
          <w:sz w:val="20"/>
          <w:szCs w:val="20"/>
        </w:rPr>
        <w:t>.</w:t>
      </w:r>
    </w:p>
    <w:p w14:paraId="1D4E7701" w14:textId="58F6E694" w:rsidR="00317C87" w:rsidRPr="00851239" w:rsidRDefault="00317C87" w:rsidP="007F78F2">
      <w:pPr>
        <w:pStyle w:val="Odsekzoznamu"/>
        <w:keepNext/>
        <w:keepLines/>
        <w:numPr>
          <w:ilvl w:val="0"/>
          <w:numId w:val="21"/>
        </w:numPr>
        <w:spacing w:after="120" w:line="276" w:lineRule="auto"/>
        <w:ind w:left="426" w:hanging="426"/>
        <w:jc w:val="both"/>
        <w:rPr>
          <w:rFonts w:asciiTheme="minorHAnsi" w:hAnsiTheme="minorHAnsi" w:cstheme="minorHAnsi"/>
          <w:sz w:val="20"/>
          <w:szCs w:val="20"/>
        </w:rPr>
      </w:pPr>
      <w:r w:rsidRPr="00851239">
        <w:rPr>
          <w:rFonts w:asciiTheme="minorHAnsi" w:hAnsiTheme="minorHAnsi" w:cstheme="minorHAnsi"/>
          <w:bCs/>
          <w:sz w:val="20"/>
        </w:rPr>
        <w:t xml:space="preserve">Postup pre výkon AFK je uvedený v zákone o finančnej kontrole a audite. </w:t>
      </w:r>
    </w:p>
    <w:p w14:paraId="54DED92B" w14:textId="35D4449E" w:rsidR="00D80828" w:rsidRDefault="00D80828" w:rsidP="009F0764">
      <w:pPr>
        <w:pStyle w:val="Odsekzoznamu"/>
        <w:keepNext/>
        <w:spacing w:before="360" w:after="360" w:line="276" w:lineRule="auto"/>
        <w:ind w:left="425"/>
        <w:rPr>
          <w:rFonts w:ascii="Calibri" w:hAnsi="Calibri" w:cs="Calibri"/>
          <w:bCs/>
          <w:i/>
          <w:sz w:val="20"/>
          <w:u w:val="single"/>
        </w:rPr>
      </w:pPr>
      <w:r>
        <w:rPr>
          <w:rFonts w:ascii="Calibri" w:hAnsi="Calibri" w:cs="Calibri"/>
          <w:bCs/>
          <w:i/>
          <w:sz w:val="20"/>
          <w:u w:val="single"/>
        </w:rPr>
        <w:t xml:space="preserve">Kontrola </w:t>
      </w:r>
      <w:r w:rsidR="00523F99">
        <w:rPr>
          <w:rFonts w:ascii="Calibri" w:hAnsi="Calibri" w:cs="Calibri"/>
          <w:bCs/>
          <w:i/>
          <w:sz w:val="20"/>
          <w:u w:val="single"/>
        </w:rPr>
        <w:t xml:space="preserve">zmeny projektu typu Monitorovanie </w:t>
      </w:r>
    </w:p>
    <w:p w14:paraId="649E277B" w14:textId="229BC3D8" w:rsidR="00D80828" w:rsidRDefault="00D80828" w:rsidP="007F78F2">
      <w:pPr>
        <w:pStyle w:val="Odsekzoznamu"/>
        <w:numPr>
          <w:ilvl w:val="0"/>
          <w:numId w:val="21"/>
        </w:numPr>
        <w:spacing w:after="120" w:line="276" w:lineRule="auto"/>
        <w:ind w:left="425" w:hanging="425"/>
        <w:jc w:val="both"/>
        <w:rPr>
          <w:rFonts w:ascii="Calibri" w:hAnsi="Calibri" w:cs="Calibri"/>
          <w:bCs/>
          <w:sz w:val="20"/>
        </w:rPr>
      </w:pPr>
      <w:r w:rsidRPr="00D80828">
        <w:rPr>
          <w:rFonts w:ascii="Calibri" w:hAnsi="Calibri" w:cs="Calibri"/>
          <w:bCs/>
          <w:sz w:val="20"/>
        </w:rPr>
        <w:t xml:space="preserve">Kontrola projektu na úrovni </w:t>
      </w:r>
      <w:r w:rsidR="00523F99">
        <w:rPr>
          <w:rFonts w:ascii="Calibri" w:hAnsi="Calibri" w:cs="Calibri"/>
          <w:bCs/>
          <w:sz w:val="20"/>
        </w:rPr>
        <w:t xml:space="preserve">monitorovacích údajov zaslaných Prijímateľom formou zmeny projektu typu Monitorovanie </w:t>
      </w:r>
      <w:r w:rsidRPr="00D80828">
        <w:rPr>
          <w:rFonts w:ascii="Calibri" w:hAnsi="Calibri" w:cs="Calibri"/>
          <w:bCs/>
          <w:sz w:val="20"/>
        </w:rPr>
        <w:t xml:space="preserve"> je vykonávaná formou kontroly údajov uvedených </w:t>
      </w:r>
      <w:r w:rsidR="00523F99">
        <w:rPr>
          <w:rFonts w:ascii="Calibri" w:hAnsi="Calibri" w:cs="Calibri"/>
          <w:bCs/>
          <w:sz w:val="20"/>
        </w:rPr>
        <w:t xml:space="preserve">v navrhovanej zmene. </w:t>
      </w:r>
      <w:r w:rsidRPr="00D80828">
        <w:rPr>
          <w:rFonts w:ascii="Calibri" w:hAnsi="Calibri" w:cs="Calibri"/>
          <w:bCs/>
          <w:sz w:val="20"/>
        </w:rPr>
        <w:t xml:space="preserve">V prípade zistenia nedostatkov vyplývajúcich z kontroly, alebo v prípade, ak </w:t>
      </w:r>
      <w:r>
        <w:rPr>
          <w:rFonts w:ascii="Calibri" w:hAnsi="Calibri" w:cs="Calibri"/>
          <w:bCs/>
          <w:sz w:val="20"/>
        </w:rPr>
        <w:t xml:space="preserve">SO </w:t>
      </w:r>
      <w:r w:rsidRPr="00D80828">
        <w:rPr>
          <w:rFonts w:ascii="Calibri" w:hAnsi="Calibri" w:cs="Calibri"/>
          <w:bCs/>
          <w:sz w:val="20"/>
        </w:rPr>
        <w:t xml:space="preserve">nevie získať primerané uistenie o realizácii a výsledkoch projektu, je </w:t>
      </w:r>
      <w:r>
        <w:rPr>
          <w:rFonts w:ascii="Calibri" w:hAnsi="Calibri" w:cs="Calibri"/>
          <w:bCs/>
          <w:sz w:val="20"/>
        </w:rPr>
        <w:t xml:space="preserve">SO </w:t>
      </w:r>
      <w:r w:rsidRPr="00D80828">
        <w:rPr>
          <w:rFonts w:ascii="Calibri" w:hAnsi="Calibri" w:cs="Calibri"/>
          <w:bCs/>
          <w:sz w:val="20"/>
        </w:rPr>
        <w:t xml:space="preserve">oprávnený vykonať aj </w:t>
      </w:r>
      <w:proofErr w:type="spellStart"/>
      <w:r w:rsidRPr="00D80828">
        <w:rPr>
          <w:rFonts w:ascii="Calibri" w:hAnsi="Calibri" w:cs="Calibri"/>
          <w:bCs/>
          <w:sz w:val="20"/>
        </w:rPr>
        <w:t>FKnM</w:t>
      </w:r>
      <w:proofErr w:type="spellEnd"/>
      <w:r>
        <w:rPr>
          <w:rFonts w:ascii="Calibri" w:hAnsi="Calibri" w:cs="Calibri"/>
          <w:bCs/>
          <w:sz w:val="20"/>
        </w:rPr>
        <w:t xml:space="preserve">. </w:t>
      </w:r>
    </w:p>
    <w:p w14:paraId="500C846F" w14:textId="288F3DA0" w:rsidR="00D80828" w:rsidRDefault="00D80828" w:rsidP="007F78F2">
      <w:pPr>
        <w:pStyle w:val="Odsekzoznamu"/>
        <w:numPr>
          <w:ilvl w:val="0"/>
          <w:numId w:val="21"/>
        </w:numPr>
        <w:spacing w:after="120" w:line="276" w:lineRule="auto"/>
        <w:ind w:left="425" w:hanging="425"/>
        <w:jc w:val="both"/>
        <w:rPr>
          <w:rFonts w:ascii="Calibri" w:hAnsi="Calibri" w:cs="Calibri"/>
          <w:bCs/>
          <w:sz w:val="20"/>
        </w:rPr>
      </w:pPr>
      <w:r w:rsidRPr="00D80828">
        <w:rPr>
          <w:rFonts w:ascii="Calibri" w:hAnsi="Calibri" w:cs="Calibri"/>
          <w:bCs/>
          <w:sz w:val="20"/>
        </w:rPr>
        <w:t xml:space="preserve">Kontrola </w:t>
      </w:r>
      <w:r w:rsidR="00523F99">
        <w:rPr>
          <w:rFonts w:ascii="Calibri" w:hAnsi="Calibri" w:cs="Calibri"/>
          <w:bCs/>
          <w:sz w:val="20"/>
        </w:rPr>
        <w:t>monitorovacích údajov v navrhovanej zm</w:t>
      </w:r>
      <w:r w:rsidR="008952FD">
        <w:rPr>
          <w:rFonts w:ascii="Calibri" w:hAnsi="Calibri" w:cs="Calibri"/>
          <w:bCs/>
          <w:sz w:val="20"/>
        </w:rPr>
        <w:t>ene projektu typu Monitorovanie</w:t>
      </w:r>
      <w:r w:rsidRPr="00D80828">
        <w:rPr>
          <w:rFonts w:ascii="Calibri" w:hAnsi="Calibri" w:cs="Calibri"/>
          <w:bCs/>
          <w:sz w:val="20"/>
        </w:rPr>
        <w:t xml:space="preserve"> sa začína </w:t>
      </w:r>
      <w:r w:rsidRPr="00D80828">
        <w:rPr>
          <w:rFonts w:ascii="Calibri" w:hAnsi="Calibri" w:cs="Calibri"/>
          <w:b/>
          <w:bCs/>
          <w:sz w:val="20"/>
        </w:rPr>
        <w:t xml:space="preserve">dňom </w:t>
      </w:r>
      <w:r w:rsidR="00523F99">
        <w:rPr>
          <w:rFonts w:ascii="Calibri" w:hAnsi="Calibri" w:cs="Calibri"/>
          <w:b/>
          <w:bCs/>
          <w:sz w:val="20"/>
        </w:rPr>
        <w:t>odoslania zmeny projektu typu Monitorovanie</w:t>
      </w:r>
      <w:r w:rsidR="0044306D">
        <w:rPr>
          <w:rFonts w:ascii="Calibri" w:hAnsi="Calibri" w:cs="Calibri"/>
          <w:b/>
          <w:bCs/>
          <w:sz w:val="20"/>
        </w:rPr>
        <w:t xml:space="preserve"> </w:t>
      </w:r>
      <w:r w:rsidRPr="00D80828">
        <w:rPr>
          <w:rFonts w:ascii="Calibri" w:hAnsi="Calibri" w:cs="Calibri"/>
          <w:bCs/>
          <w:sz w:val="20"/>
        </w:rPr>
        <w:t>vrátane požadovanej dokumentácie (ak</w:t>
      </w:r>
      <w:r>
        <w:rPr>
          <w:rFonts w:ascii="Calibri" w:hAnsi="Calibri" w:cs="Calibri"/>
          <w:bCs/>
          <w:sz w:val="20"/>
        </w:rPr>
        <w:t xml:space="preserve"> </w:t>
      </w:r>
      <w:r w:rsidRPr="00D80828">
        <w:rPr>
          <w:rFonts w:ascii="Calibri" w:hAnsi="Calibri" w:cs="Calibri"/>
          <w:bCs/>
          <w:sz w:val="20"/>
        </w:rPr>
        <w:t xml:space="preserve">relevantné). Deň určujúci začiatok lehoty, je prvý pracovný deň nasledujúci po dni </w:t>
      </w:r>
      <w:r w:rsidR="00523F99" w:rsidRPr="00523F99">
        <w:rPr>
          <w:rFonts w:ascii="Calibri" w:hAnsi="Calibri" w:cs="Calibri"/>
          <w:bCs/>
          <w:sz w:val="20"/>
        </w:rPr>
        <w:t>odoslania zmeny projektu typu Monitorovanie</w:t>
      </w:r>
      <w:r w:rsidR="00523F99" w:rsidRPr="00D80828">
        <w:rPr>
          <w:rFonts w:ascii="Calibri" w:hAnsi="Calibri" w:cs="Calibri"/>
          <w:bCs/>
          <w:sz w:val="20"/>
        </w:rPr>
        <w:t xml:space="preserve"> </w:t>
      </w:r>
      <w:r w:rsidRPr="00D80828">
        <w:rPr>
          <w:rFonts w:ascii="Calibri" w:hAnsi="Calibri" w:cs="Calibri"/>
          <w:bCs/>
          <w:sz w:val="20"/>
        </w:rPr>
        <w:t>vrátane požadovanej dokumentácie. V prípade identifikovania chýbajúcich údajov alebo nedostatkov,</w:t>
      </w:r>
      <w:r>
        <w:rPr>
          <w:rFonts w:ascii="Calibri" w:hAnsi="Calibri" w:cs="Calibri"/>
          <w:bCs/>
          <w:sz w:val="20"/>
        </w:rPr>
        <w:t xml:space="preserve"> </w:t>
      </w:r>
      <w:r w:rsidR="00EB5A97">
        <w:rPr>
          <w:rFonts w:ascii="Calibri" w:hAnsi="Calibri" w:cs="Calibri"/>
          <w:bCs/>
          <w:sz w:val="20"/>
        </w:rPr>
        <w:t>SO</w:t>
      </w:r>
      <w:r w:rsidRPr="00D80828">
        <w:rPr>
          <w:rFonts w:ascii="Calibri" w:hAnsi="Calibri" w:cs="Calibri"/>
          <w:bCs/>
          <w:sz w:val="20"/>
        </w:rPr>
        <w:t xml:space="preserve"> výkon kontroly pozastaví do času predloženia chýbajúcich údajov, resp. do času</w:t>
      </w:r>
      <w:r>
        <w:rPr>
          <w:rFonts w:ascii="Calibri" w:hAnsi="Calibri" w:cs="Calibri"/>
          <w:bCs/>
          <w:sz w:val="20"/>
        </w:rPr>
        <w:t xml:space="preserve"> </w:t>
      </w:r>
      <w:r w:rsidRPr="00D80828">
        <w:rPr>
          <w:rFonts w:ascii="Calibri" w:hAnsi="Calibri" w:cs="Calibri"/>
          <w:bCs/>
          <w:sz w:val="20"/>
        </w:rPr>
        <w:t>vysvetlenia alebo odstránenia identifikovaných nedostatkov.</w:t>
      </w:r>
    </w:p>
    <w:p w14:paraId="46DF33AB" w14:textId="7DE21169" w:rsidR="00C62A01" w:rsidRDefault="00C62A01" w:rsidP="009F0764">
      <w:pPr>
        <w:pStyle w:val="Odsekzoznamu"/>
        <w:keepNext/>
        <w:spacing w:before="360" w:after="360" w:line="276" w:lineRule="auto"/>
        <w:ind w:left="425"/>
        <w:rPr>
          <w:rFonts w:ascii="Calibri" w:hAnsi="Calibri" w:cs="Calibri"/>
          <w:bCs/>
          <w:i/>
          <w:sz w:val="20"/>
          <w:u w:val="single"/>
        </w:rPr>
      </w:pPr>
      <w:r>
        <w:rPr>
          <w:rFonts w:ascii="Calibri" w:hAnsi="Calibri" w:cs="Calibri"/>
          <w:bCs/>
          <w:i/>
          <w:sz w:val="20"/>
          <w:u w:val="single"/>
        </w:rPr>
        <w:t xml:space="preserve">Finančná kontrola na </w:t>
      </w:r>
      <w:r w:rsidR="00710792">
        <w:rPr>
          <w:rFonts w:ascii="Calibri" w:hAnsi="Calibri" w:cs="Calibri"/>
          <w:bCs/>
          <w:i/>
          <w:sz w:val="20"/>
          <w:u w:val="single"/>
        </w:rPr>
        <w:t>mieste</w:t>
      </w:r>
      <w:ins w:id="162" w:author="KH" w:date="2025-12-22T14:04:00Z">
        <w:r w:rsidR="009E477E">
          <w:rPr>
            <w:rFonts w:ascii="Calibri" w:hAnsi="Calibri" w:cs="Calibri"/>
            <w:bCs/>
            <w:i/>
            <w:sz w:val="20"/>
            <w:u w:val="single"/>
          </w:rPr>
          <w:t xml:space="preserve"> </w:t>
        </w:r>
        <w:r w:rsidR="009E477E" w:rsidRPr="00192A11">
          <w:rPr>
            <w:rFonts w:ascii="Calibri" w:hAnsi="Calibri" w:cs="Calibri"/>
            <w:bCs/>
            <w:i/>
            <w:sz w:val="20"/>
            <w:u w:val="single"/>
          </w:rPr>
          <w:t xml:space="preserve">podľa § </w:t>
        </w:r>
        <w:r w:rsidR="009E477E">
          <w:rPr>
            <w:rFonts w:ascii="Calibri" w:hAnsi="Calibri" w:cs="Calibri"/>
            <w:bCs/>
            <w:i/>
            <w:sz w:val="20"/>
            <w:u w:val="single"/>
          </w:rPr>
          <w:t>9</w:t>
        </w:r>
        <w:r w:rsidR="009E477E" w:rsidRPr="00192A11">
          <w:rPr>
            <w:rFonts w:ascii="Calibri" w:hAnsi="Calibri" w:cs="Calibri"/>
            <w:bCs/>
            <w:i/>
            <w:sz w:val="20"/>
            <w:u w:val="single"/>
          </w:rPr>
          <w:t xml:space="preserve"> zákona o finančnej kontrole a audite</w:t>
        </w:r>
      </w:ins>
    </w:p>
    <w:p w14:paraId="11BCE270" w14:textId="0CE5EC02" w:rsidR="00851239" w:rsidRDefault="00851239" w:rsidP="007F78F2">
      <w:pPr>
        <w:pStyle w:val="Odsekzoznamu"/>
        <w:numPr>
          <w:ilvl w:val="0"/>
          <w:numId w:val="21"/>
        </w:numPr>
        <w:spacing w:after="120" w:line="276" w:lineRule="auto"/>
        <w:ind w:left="426" w:hanging="426"/>
        <w:jc w:val="both"/>
        <w:rPr>
          <w:rFonts w:asciiTheme="minorHAnsi" w:hAnsiTheme="minorHAnsi" w:cstheme="minorHAnsi"/>
          <w:sz w:val="20"/>
          <w:szCs w:val="20"/>
        </w:rPr>
      </w:pPr>
      <w:r>
        <w:rPr>
          <w:rFonts w:asciiTheme="minorHAnsi" w:hAnsiTheme="minorHAnsi" w:cstheme="minorHAnsi"/>
          <w:sz w:val="20"/>
          <w:szCs w:val="20"/>
        </w:rPr>
        <w:t>SO</w:t>
      </w:r>
      <w:r w:rsidRPr="00851239">
        <w:rPr>
          <w:rFonts w:asciiTheme="minorHAnsi" w:hAnsiTheme="minorHAnsi" w:cstheme="minorHAnsi"/>
          <w:sz w:val="20"/>
          <w:szCs w:val="20"/>
        </w:rPr>
        <w:t xml:space="preserve"> je oprávnený </w:t>
      </w:r>
      <w:r w:rsidRPr="00D80828">
        <w:rPr>
          <w:rFonts w:asciiTheme="minorHAnsi" w:hAnsiTheme="minorHAnsi" w:cstheme="minorHAnsi"/>
          <w:b/>
          <w:sz w:val="20"/>
          <w:szCs w:val="20"/>
        </w:rPr>
        <w:t>overovať výdavky</w:t>
      </w:r>
      <w:r w:rsidRPr="00851239">
        <w:rPr>
          <w:rFonts w:asciiTheme="minorHAnsi" w:hAnsiTheme="minorHAnsi" w:cstheme="minorHAnsi"/>
          <w:sz w:val="20"/>
          <w:szCs w:val="20"/>
        </w:rPr>
        <w:t xml:space="preserve"> deklarované v </w:t>
      </w:r>
      <w:proofErr w:type="spellStart"/>
      <w:r w:rsidRPr="00851239">
        <w:rPr>
          <w:rFonts w:asciiTheme="minorHAnsi" w:hAnsiTheme="minorHAnsi" w:cstheme="minorHAnsi"/>
          <w:sz w:val="20"/>
          <w:szCs w:val="20"/>
        </w:rPr>
        <w:t>ŽoP</w:t>
      </w:r>
      <w:proofErr w:type="spellEnd"/>
      <w:r w:rsidRPr="00851239">
        <w:rPr>
          <w:rFonts w:asciiTheme="minorHAnsi" w:hAnsiTheme="minorHAnsi" w:cstheme="minorHAnsi"/>
          <w:sz w:val="20"/>
          <w:szCs w:val="20"/>
        </w:rPr>
        <w:t xml:space="preserve"> ako aj ostatné skutočnosti uvádzané  prijímateľom, napr. v </w:t>
      </w:r>
      <w:r>
        <w:rPr>
          <w:rFonts w:asciiTheme="minorHAnsi" w:hAnsiTheme="minorHAnsi" w:cstheme="minorHAnsi"/>
          <w:sz w:val="20"/>
          <w:szCs w:val="20"/>
        </w:rPr>
        <w:t>MS</w:t>
      </w:r>
      <w:r w:rsidRPr="00851239">
        <w:rPr>
          <w:rFonts w:asciiTheme="minorHAnsi" w:hAnsiTheme="minorHAnsi" w:cstheme="minorHAnsi"/>
          <w:sz w:val="20"/>
          <w:szCs w:val="20"/>
        </w:rPr>
        <w:t>, žiadostiach o zmenu projektu a pod. fo</w:t>
      </w:r>
      <w:r>
        <w:rPr>
          <w:rFonts w:asciiTheme="minorHAnsi" w:hAnsiTheme="minorHAnsi" w:cstheme="minorHAnsi"/>
          <w:sz w:val="20"/>
          <w:szCs w:val="20"/>
        </w:rPr>
        <w:t xml:space="preserve">rmou </w:t>
      </w:r>
      <w:proofErr w:type="spellStart"/>
      <w:r w:rsidR="00B1357B">
        <w:rPr>
          <w:rFonts w:asciiTheme="minorHAnsi" w:hAnsiTheme="minorHAnsi" w:cstheme="minorHAnsi"/>
          <w:sz w:val="20"/>
          <w:szCs w:val="20"/>
        </w:rPr>
        <w:t>FKnM</w:t>
      </w:r>
      <w:proofErr w:type="spellEnd"/>
      <w:r w:rsidR="00B1357B">
        <w:rPr>
          <w:rFonts w:asciiTheme="minorHAnsi" w:hAnsiTheme="minorHAnsi" w:cstheme="minorHAnsi"/>
          <w:sz w:val="20"/>
          <w:szCs w:val="20"/>
        </w:rPr>
        <w:t>.</w:t>
      </w:r>
      <w:r w:rsidRPr="00851239">
        <w:rPr>
          <w:rFonts w:asciiTheme="minorHAnsi" w:hAnsiTheme="minorHAnsi" w:cstheme="minorHAnsi"/>
          <w:sz w:val="20"/>
          <w:szCs w:val="20"/>
        </w:rPr>
        <w:t xml:space="preserve"> </w:t>
      </w:r>
      <w:proofErr w:type="spellStart"/>
      <w:r w:rsidR="00B1357B">
        <w:rPr>
          <w:rFonts w:asciiTheme="minorHAnsi" w:hAnsiTheme="minorHAnsi" w:cstheme="minorHAnsi"/>
          <w:sz w:val="20"/>
          <w:szCs w:val="20"/>
        </w:rPr>
        <w:t>FKnM</w:t>
      </w:r>
      <w:proofErr w:type="spellEnd"/>
      <w:r w:rsidRPr="00851239">
        <w:rPr>
          <w:rFonts w:asciiTheme="minorHAnsi" w:hAnsiTheme="minorHAnsi" w:cstheme="minorHAnsi"/>
          <w:sz w:val="20"/>
          <w:szCs w:val="20"/>
        </w:rPr>
        <w:t xml:space="preserve"> sa overuj</w:t>
      </w:r>
      <w:r>
        <w:rPr>
          <w:rFonts w:asciiTheme="minorHAnsi" w:hAnsiTheme="minorHAnsi" w:cstheme="minorHAnsi"/>
          <w:sz w:val="20"/>
          <w:szCs w:val="20"/>
        </w:rPr>
        <w:t xml:space="preserve">ú aj ďalšie skutočnosti, ktoré SO </w:t>
      </w:r>
      <w:r w:rsidRPr="00851239">
        <w:rPr>
          <w:rFonts w:asciiTheme="minorHAnsi" w:hAnsiTheme="minorHAnsi" w:cstheme="minorHAnsi"/>
          <w:sz w:val="20"/>
          <w:szCs w:val="20"/>
        </w:rPr>
        <w:t>považuje za potrebné preveriť najmä s</w:t>
      </w:r>
      <w:r>
        <w:rPr>
          <w:rFonts w:asciiTheme="minorHAnsi" w:hAnsiTheme="minorHAnsi" w:cstheme="minorHAnsi"/>
          <w:sz w:val="20"/>
          <w:szCs w:val="20"/>
        </w:rPr>
        <w:t> </w:t>
      </w:r>
      <w:r w:rsidRPr="00851239">
        <w:rPr>
          <w:rFonts w:asciiTheme="minorHAnsi" w:hAnsiTheme="minorHAnsi" w:cstheme="minorHAnsi"/>
          <w:sz w:val="20"/>
          <w:szCs w:val="20"/>
        </w:rPr>
        <w:t>ohľadom</w:t>
      </w:r>
      <w:r>
        <w:rPr>
          <w:rFonts w:asciiTheme="minorHAnsi" w:hAnsiTheme="minorHAnsi" w:cstheme="minorHAnsi"/>
          <w:sz w:val="20"/>
          <w:szCs w:val="20"/>
        </w:rPr>
        <w:t xml:space="preserve"> </w:t>
      </w:r>
      <w:r w:rsidRPr="00851239">
        <w:rPr>
          <w:rFonts w:asciiTheme="minorHAnsi" w:hAnsiTheme="minorHAnsi" w:cstheme="minorHAnsi"/>
          <w:sz w:val="20"/>
          <w:szCs w:val="20"/>
        </w:rPr>
        <w:t xml:space="preserve">na samotnú implementáciu projektu a plnenie podmienok vyplývajúcich zo </w:t>
      </w:r>
      <w:r>
        <w:rPr>
          <w:rFonts w:asciiTheme="minorHAnsi" w:hAnsiTheme="minorHAnsi" w:cstheme="minorHAnsi"/>
          <w:sz w:val="20"/>
          <w:szCs w:val="20"/>
        </w:rPr>
        <w:t>Zmluvy</w:t>
      </w:r>
      <w:r w:rsidRPr="00851239">
        <w:rPr>
          <w:rFonts w:asciiTheme="minorHAnsi" w:hAnsiTheme="minorHAnsi" w:cstheme="minorHAnsi"/>
          <w:sz w:val="20"/>
          <w:szCs w:val="20"/>
        </w:rPr>
        <w:t xml:space="preserve">, a to aj opätovne. </w:t>
      </w:r>
      <w:proofErr w:type="spellStart"/>
      <w:r>
        <w:rPr>
          <w:rFonts w:asciiTheme="minorHAnsi" w:hAnsiTheme="minorHAnsi" w:cstheme="minorHAnsi"/>
          <w:sz w:val="20"/>
          <w:szCs w:val="20"/>
        </w:rPr>
        <w:t>FKnM</w:t>
      </w:r>
      <w:proofErr w:type="spellEnd"/>
      <w:r w:rsidRPr="00851239">
        <w:rPr>
          <w:rFonts w:asciiTheme="minorHAnsi" w:hAnsiTheme="minorHAnsi" w:cstheme="minorHAnsi"/>
          <w:sz w:val="20"/>
          <w:szCs w:val="20"/>
        </w:rPr>
        <w:t xml:space="preserve"> sa vykonáva z podnetu </w:t>
      </w:r>
      <w:r>
        <w:rPr>
          <w:rFonts w:asciiTheme="minorHAnsi" w:hAnsiTheme="minorHAnsi" w:cstheme="minorHAnsi"/>
          <w:sz w:val="20"/>
          <w:szCs w:val="20"/>
        </w:rPr>
        <w:t>SO</w:t>
      </w:r>
      <w:r w:rsidRPr="00851239">
        <w:rPr>
          <w:rFonts w:asciiTheme="minorHAnsi" w:hAnsiTheme="minorHAnsi" w:cstheme="minorHAnsi"/>
          <w:sz w:val="20"/>
          <w:szCs w:val="20"/>
        </w:rPr>
        <w:t xml:space="preserve"> </w:t>
      </w:r>
      <w:proofErr w:type="spellStart"/>
      <w:r w:rsidR="00F11FFD">
        <w:rPr>
          <w:rFonts w:asciiTheme="minorHAnsi" w:hAnsiTheme="minorHAnsi" w:cstheme="minorHAnsi"/>
          <w:sz w:val="20"/>
          <w:szCs w:val="20"/>
        </w:rPr>
        <w:t>so</w:t>
      </w:r>
      <w:proofErr w:type="spellEnd"/>
      <w:r w:rsidR="00F11FFD">
        <w:rPr>
          <w:rFonts w:asciiTheme="minorHAnsi" w:hAnsiTheme="minorHAnsi" w:cstheme="minorHAnsi"/>
          <w:sz w:val="20"/>
          <w:szCs w:val="20"/>
        </w:rPr>
        <w:t xml:space="preserve"> zohľadnením analýzy rizík </w:t>
      </w:r>
      <w:r w:rsidRPr="00851239">
        <w:rPr>
          <w:rFonts w:asciiTheme="minorHAnsi" w:hAnsiTheme="minorHAnsi" w:cstheme="minorHAnsi"/>
          <w:sz w:val="20"/>
          <w:szCs w:val="20"/>
        </w:rPr>
        <w:t xml:space="preserve">a môže sa vykonať aj u iných osôb (tretích osôb), ako len u prijímateľa. </w:t>
      </w:r>
      <w:proofErr w:type="spellStart"/>
      <w:r>
        <w:rPr>
          <w:rFonts w:asciiTheme="minorHAnsi" w:hAnsiTheme="minorHAnsi" w:cstheme="minorHAnsi"/>
          <w:sz w:val="20"/>
          <w:szCs w:val="20"/>
        </w:rPr>
        <w:t>FKnM</w:t>
      </w:r>
      <w:proofErr w:type="spellEnd"/>
      <w:r w:rsidRPr="00851239">
        <w:rPr>
          <w:rFonts w:asciiTheme="minorHAnsi" w:hAnsiTheme="minorHAnsi" w:cstheme="minorHAnsi"/>
          <w:sz w:val="20"/>
          <w:szCs w:val="20"/>
        </w:rPr>
        <w:t xml:space="preserve"> sú oprávnené vykonať osoby, ktoré </w:t>
      </w:r>
      <w:r>
        <w:rPr>
          <w:rFonts w:asciiTheme="minorHAnsi" w:hAnsiTheme="minorHAnsi" w:cstheme="minorHAnsi"/>
          <w:sz w:val="20"/>
          <w:szCs w:val="20"/>
        </w:rPr>
        <w:t xml:space="preserve">SO </w:t>
      </w:r>
      <w:r w:rsidRPr="00851239">
        <w:rPr>
          <w:rFonts w:asciiTheme="minorHAnsi" w:hAnsiTheme="minorHAnsi" w:cstheme="minorHAnsi"/>
          <w:sz w:val="20"/>
          <w:szCs w:val="20"/>
        </w:rPr>
        <w:t>písomne poveri</w:t>
      </w:r>
      <w:r w:rsidR="00F11FFD">
        <w:rPr>
          <w:rFonts w:asciiTheme="minorHAnsi" w:hAnsiTheme="minorHAnsi" w:cstheme="minorHAnsi"/>
          <w:sz w:val="20"/>
          <w:szCs w:val="20"/>
        </w:rPr>
        <w:t xml:space="preserve">l na základe „poverenia na výkon </w:t>
      </w:r>
      <w:proofErr w:type="spellStart"/>
      <w:r w:rsidR="00F11FFD">
        <w:rPr>
          <w:rFonts w:asciiTheme="minorHAnsi" w:hAnsiTheme="minorHAnsi" w:cstheme="minorHAnsi"/>
          <w:sz w:val="20"/>
          <w:szCs w:val="20"/>
        </w:rPr>
        <w:t>FKnM</w:t>
      </w:r>
      <w:proofErr w:type="spellEnd"/>
      <w:r w:rsidR="00F11FFD">
        <w:rPr>
          <w:rFonts w:asciiTheme="minorHAnsi" w:hAnsiTheme="minorHAnsi" w:cstheme="minorHAnsi"/>
          <w:sz w:val="20"/>
          <w:szCs w:val="20"/>
        </w:rPr>
        <w:t>“</w:t>
      </w:r>
      <w:r w:rsidRPr="00851239">
        <w:rPr>
          <w:rFonts w:asciiTheme="minorHAnsi" w:hAnsiTheme="minorHAnsi" w:cstheme="minorHAnsi"/>
          <w:sz w:val="20"/>
          <w:szCs w:val="20"/>
        </w:rPr>
        <w:t>.</w:t>
      </w:r>
    </w:p>
    <w:p w14:paraId="7EA272ED" w14:textId="10745BD2" w:rsidR="00851239" w:rsidRPr="00851239" w:rsidRDefault="00851239" w:rsidP="007F78F2">
      <w:pPr>
        <w:pStyle w:val="Odsekzoznamu"/>
        <w:numPr>
          <w:ilvl w:val="0"/>
          <w:numId w:val="21"/>
        </w:numPr>
        <w:spacing w:after="120" w:line="276" w:lineRule="auto"/>
        <w:ind w:left="426" w:hanging="426"/>
        <w:jc w:val="both"/>
        <w:rPr>
          <w:rFonts w:asciiTheme="minorHAnsi" w:hAnsiTheme="minorHAnsi" w:cstheme="minorHAnsi"/>
          <w:sz w:val="20"/>
          <w:szCs w:val="20"/>
        </w:rPr>
      </w:pPr>
      <w:r w:rsidRPr="00851239">
        <w:rPr>
          <w:rFonts w:asciiTheme="minorHAnsi" w:hAnsiTheme="minorHAnsi" w:cstheme="minorHAnsi"/>
          <w:b/>
          <w:sz w:val="20"/>
        </w:rPr>
        <w:t>Hlavným cieľom</w:t>
      </w:r>
      <w:r w:rsidRPr="00851239">
        <w:rPr>
          <w:rFonts w:asciiTheme="minorHAnsi" w:hAnsiTheme="minorHAnsi" w:cstheme="minorHAnsi"/>
          <w:sz w:val="20"/>
        </w:rPr>
        <w:t xml:space="preserve"> </w:t>
      </w:r>
      <w:proofErr w:type="spellStart"/>
      <w:r>
        <w:rPr>
          <w:rFonts w:asciiTheme="minorHAnsi" w:hAnsiTheme="minorHAnsi" w:cstheme="minorHAnsi"/>
          <w:sz w:val="20"/>
        </w:rPr>
        <w:t>FKnM</w:t>
      </w:r>
      <w:proofErr w:type="spellEnd"/>
      <w:r w:rsidRPr="00851239">
        <w:rPr>
          <w:rFonts w:asciiTheme="minorHAnsi" w:hAnsiTheme="minorHAnsi" w:cstheme="minorHAnsi"/>
          <w:sz w:val="20"/>
        </w:rPr>
        <w:t xml:space="preserve"> je najmä overenie skutočného dodania tovarov, poskytnutia služieb a vykonania prác v rámci projektu, ktoré prijímateľ deklaruje v účtovných dokladoch a v podpornej dokumentácii projektu vo vzťahu k predloženým deklarovaným výdavkom a ostatným skutočnostiam uvedeným v </w:t>
      </w:r>
      <w:proofErr w:type="spellStart"/>
      <w:r w:rsidRPr="00851239">
        <w:rPr>
          <w:rFonts w:asciiTheme="minorHAnsi" w:hAnsiTheme="minorHAnsi" w:cstheme="minorHAnsi"/>
          <w:sz w:val="20"/>
        </w:rPr>
        <w:t>ŽoP</w:t>
      </w:r>
      <w:proofErr w:type="spellEnd"/>
      <w:r w:rsidRPr="00851239">
        <w:rPr>
          <w:rFonts w:asciiTheme="minorHAnsi" w:hAnsiTheme="minorHAnsi" w:cstheme="minorHAnsi"/>
          <w:sz w:val="20"/>
        </w:rPr>
        <w:t xml:space="preserve">, k legislatíve EÚ a SR, k Zmluve ako aj overenie ďalších skutočností súvisiacich s implementáciou projektu a plnením podmienok vyplývajúcich zo </w:t>
      </w:r>
      <w:r>
        <w:rPr>
          <w:rFonts w:asciiTheme="minorHAnsi" w:hAnsiTheme="minorHAnsi" w:cstheme="minorHAnsi"/>
          <w:sz w:val="20"/>
        </w:rPr>
        <w:t>Zmluvy</w:t>
      </w:r>
      <w:r w:rsidRPr="00851239">
        <w:rPr>
          <w:rFonts w:asciiTheme="minorHAnsi" w:hAnsiTheme="minorHAnsi" w:cstheme="minorHAnsi"/>
          <w:sz w:val="20"/>
        </w:rPr>
        <w:t xml:space="preserve"> (napr. účtovníctvo prijímateľa, archivácia dokumentácie) v závislosti od predmetu kontroly. </w:t>
      </w:r>
    </w:p>
    <w:p w14:paraId="763F6AE8" w14:textId="77777777" w:rsidR="00851239" w:rsidRPr="00851239" w:rsidRDefault="00851239" w:rsidP="007F78F2">
      <w:pPr>
        <w:pStyle w:val="Odsekzoznamu"/>
        <w:numPr>
          <w:ilvl w:val="0"/>
          <w:numId w:val="21"/>
        </w:numPr>
        <w:spacing w:after="120" w:line="276" w:lineRule="auto"/>
        <w:ind w:left="426" w:hanging="426"/>
        <w:jc w:val="both"/>
        <w:rPr>
          <w:rFonts w:asciiTheme="minorHAnsi" w:hAnsiTheme="minorHAnsi" w:cstheme="minorHAnsi"/>
          <w:sz w:val="20"/>
          <w:szCs w:val="20"/>
        </w:rPr>
      </w:pPr>
      <w:r>
        <w:rPr>
          <w:rFonts w:asciiTheme="minorHAnsi" w:hAnsiTheme="minorHAnsi" w:cstheme="minorHAnsi"/>
          <w:sz w:val="20"/>
        </w:rPr>
        <w:t xml:space="preserve">Cieľom </w:t>
      </w:r>
      <w:proofErr w:type="spellStart"/>
      <w:r>
        <w:rPr>
          <w:rFonts w:asciiTheme="minorHAnsi" w:hAnsiTheme="minorHAnsi" w:cstheme="minorHAnsi"/>
          <w:sz w:val="20"/>
        </w:rPr>
        <w:t>FKnM</w:t>
      </w:r>
      <w:proofErr w:type="spellEnd"/>
      <w:r w:rsidRPr="00851239">
        <w:rPr>
          <w:rFonts w:asciiTheme="minorHAnsi" w:hAnsiTheme="minorHAnsi" w:cstheme="minorHAnsi"/>
          <w:sz w:val="20"/>
        </w:rPr>
        <w:t xml:space="preserve"> môže byť aj reálne overenie skutočností, ktoré boli prijímateľom deklarované v rámci iných kontrol.  </w:t>
      </w:r>
    </w:p>
    <w:p w14:paraId="0189FCA9" w14:textId="417E75B9" w:rsidR="00851239" w:rsidRPr="00851239" w:rsidRDefault="00851239" w:rsidP="007F78F2">
      <w:pPr>
        <w:pStyle w:val="Odsekzoznamu"/>
        <w:numPr>
          <w:ilvl w:val="0"/>
          <w:numId w:val="21"/>
        </w:numPr>
        <w:spacing w:line="276" w:lineRule="auto"/>
        <w:ind w:left="426" w:hanging="426"/>
        <w:jc w:val="both"/>
        <w:rPr>
          <w:rFonts w:asciiTheme="minorHAnsi" w:hAnsiTheme="minorHAnsi" w:cstheme="minorHAnsi"/>
          <w:sz w:val="20"/>
          <w:szCs w:val="20"/>
        </w:rPr>
      </w:pPr>
      <w:r>
        <w:rPr>
          <w:rFonts w:asciiTheme="minorHAnsi" w:hAnsiTheme="minorHAnsi" w:cstheme="minorHAnsi"/>
          <w:sz w:val="20"/>
          <w:szCs w:val="20"/>
        </w:rPr>
        <w:t>SO</w:t>
      </w:r>
      <w:r w:rsidRPr="00851239">
        <w:rPr>
          <w:rFonts w:asciiTheme="minorHAnsi" w:hAnsiTheme="minorHAnsi" w:cstheme="minorHAnsi"/>
          <w:sz w:val="20"/>
          <w:szCs w:val="20"/>
        </w:rPr>
        <w:t xml:space="preserve"> </w:t>
      </w:r>
      <w:r w:rsidR="00B1357B">
        <w:rPr>
          <w:rFonts w:asciiTheme="minorHAnsi" w:hAnsiTheme="minorHAnsi" w:cstheme="minorHAnsi"/>
          <w:sz w:val="20"/>
          <w:szCs w:val="20"/>
        </w:rPr>
        <w:t>vy</w:t>
      </w:r>
      <w:r w:rsidR="00EB5A97">
        <w:rPr>
          <w:rFonts w:asciiTheme="minorHAnsi" w:hAnsiTheme="minorHAnsi" w:cstheme="minorHAnsi"/>
          <w:sz w:val="20"/>
          <w:szCs w:val="20"/>
        </w:rPr>
        <w:t>k</w:t>
      </w:r>
      <w:r w:rsidR="00B1357B">
        <w:rPr>
          <w:rFonts w:asciiTheme="minorHAnsi" w:hAnsiTheme="minorHAnsi" w:cstheme="minorHAnsi"/>
          <w:sz w:val="20"/>
          <w:szCs w:val="20"/>
        </w:rPr>
        <w:t xml:space="preserve">oná </w:t>
      </w:r>
      <w:proofErr w:type="spellStart"/>
      <w:r w:rsidR="00B1357B">
        <w:rPr>
          <w:rFonts w:asciiTheme="minorHAnsi" w:hAnsiTheme="minorHAnsi" w:cstheme="minorHAnsi"/>
          <w:sz w:val="20"/>
          <w:szCs w:val="20"/>
        </w:rPr>
        <w:t>FKnM</w:t>
      </w:r>
      <w:proofErr w:type="spellEnd"/>
      <w:r w:rsidR="00B1357B">
        <w:rPr>
          <w:rFonts w:asciiTheme="minorHAnsi" w:hAnsiTheme="minorHAnsi" w:cstheme="minorHAnsi"/>
          <w:sz w:val="20"/>
          <w:szCs w:val="20"/>
        </w:rPr>
        <w:t xml:space="preserve"> </w:t>
      </w:r>
      <w:r w:rsidRPr="00851239">
        <w:rPr>
          <w:rFonts w:asciiTheme="minorHAnsi" w:hAnsiTheme="minorHAnsi" w:cstheme="minorHAnsi"/>
          <w:b/>
          <w:sz w:val="20"/>
          <w:szCs w:val="20"/>
        </w:rPr>
        <w:t>minimálne jed</w:t>
      </w:r>
      <w:r w:rsidR="00B1357B">
        <w:rPr>
          <w:rFonts w:asciiTheme="minorHAnsi" w:hAnsiTheme="minorHAnsi" w:cstheme="minorHAnsi"/>
          <w:b/>
          <w:sz w:val="20"/>
          <w:szCs w:val="20"/>
        </w:rPr>
        <w:t xml:space="preserve">enkrát počas realizácie projektu, </w:t>
      </w:r>
      <w:r w:rsidR="00B1357B" w:rsidRPr="00B1357B">
        <w:rPr>
          <w:rFonts w:asciiTheme="minorHAnsi" w:hAnsiTheme="minorHAnsi" w:cstheme="minorHAnsi"/>
          <w:sz w:val="20"/>
          <w:szCs w:val="20"/>
        </w:rPr>
        <w:t xml:space="preserve">pričom </w:t>
      </w:r>
      <w:r w:rsidR="00B1357B">
        <w:rPr>
          <w:rFonts w:asciiTheme="minorHAnsi" w:hAnsiTheme="minorHAnsi" w:cstheme="minorHAnsi"/>
          <w:sz w:val="20"/>
          <w:szCs w:val="20"/>
        </w:rPr>
        <w:t>o</w:t>
      </w:r>
      <w:r w:rsidRPr="00B1357B">
        <w:rPr>
          <w:rFonts w:asciiTheme="minorHAnsi" w:hAnsiTheme="minorHAnsi" w:cstheme="minorHAnsi"/>
          <w:sz w:val="20"/>
          <w:szCs w:val="20"/>
        </w:rPr>
        <w:t xml:space="preserve">veruje najmä nasledovné skutočnosti: </w:t>
      </w:r>
    </w:p>
    <w:p w14:paraId="25AE9831" w14:textId="4F9AC046" w:rsidR="00851239" w:rsidRPr="00BE4C87" w:rsidRDefault="00851239" w:rsidP="007F78F2">
      <w:pPr>
        <w:keepNext/>
        <w:keepLines/>
        <w:numPr>
          <w:ilvl w:val="0"/>
          <w:numId w:val="22"/>
        </w:numPr>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skutočné dodanie tovarov, poskytnutie služieb a vykonanie stavebných prác, </w:t>
      </w:r>
    </w:p>
    <w:p w14:paraId="36115D81" w14:textId="77777777" w:rsidR="00851239" w:rsidRPr="00BE4C87" w:rsidRDefault="00851239" w:rsidP="007F78F2">
      <w:pPr>
        <w:keepNext/>
        <w:keepLines/>
        <w:numPr>
          <w:ilvl w:val="0"/>
          <w:numId w:val="22"/>
        </w:numPr>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vedenie účtovníctva o skutočnostiach týkajúcich sa projektu, </w:t>
      </w:r>
    </w:p>
    <w:p w14:paraId="533CEAB4" w14:textId="77777777" w:rsidR="00851239" w:rsidRPr="00BE4C87" w:rsidRDefault="00851239" w:rsidP="007F78F2">
      <w:pPr>
        <w:keepNext/>
        <w:keepLines/>
        <w:numPr>
          <w:ilvl w:val="0"/>
          <w:numId w:val="22"/>
        </w:numPr>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archiváciu dokumentov a podkladov súvisiacich s projektom, </w:t>
      </w:r>
    </w:p>
    <w:p w14:paraId="6304CC76" w14:textId="77777777" w:rsidR="00851239" w:rsidRPr="00BE4C87" w:rsidRDefault="00851239" w:rsidP="007F78F2">
      <w:pPr>
        <w:keepNext/>
        <w:keepLines/>
        <w:numPr>
          <w:ilvl w:val="0"/>
          <w:numId w:val="22"/>
        </w:numPr>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informovania a komunikácie na úrovni projektu,</w:t>
      </w:r>
    </w:p>
    <w:p w14:paraId="4A24B93C" w14:textId="77777777" w:rsidR="00851239" w:rsidRPr="00BE4C87" w:rsidRDefault="00851239" w:rsidP="007F78F2">
      <w:pPr>
        <w:keepNext/>
        <w:keepLines/>
        <w:numPr>
          <w:ilvl w:val="0"/>
          <w:numId w:val="22"/>
        </w:numPr>
        <w:spacing w:after="120" w:line="276" w:lineRule="auto"/>
        <w:jc w:val="both"/>
        <w:rPr>
          <w:rFonts w:asciiTheme="minorHAnsi" w:hAnsiTheme="minorHAnsi" w:cstheme="minorHAnsi"/>
          <w:sz w:val="20"/>
          <w:szCs w:val="20"/>
        </w:rPr>
      </w:pPr>
      <w:r w:rsidRPr="00BE4C87">
        <w:rPr>
          <w:rFonts w:asciiTheme="minorHAnsi" w:hAnsiTheme="minorHAnsi" w:cstheme="minorHAnsi"/>
          <w:sz w:val="20"/>
          <w:szCs w:val="20"/>
        </w:rPr>
        <w:t>výdavky na riadenie projektu (ak sú výdavky na riadenie projektu oprávnené).</w:t>
      </w:r>
    </w:p>
    <w:p w14:paraId="2623ACDE" w14:textId="61EBA1C6" w:rsidR="00710792" w:rsidRPr="00710792" w:rsidRDefault="00851239" w:rsidP="007F78F2">
      <w:pPr>
        <w:pStyle w:val="Odsekzoznamu"/>
        <w:numPr>
          <w:ilvl w:val="0"/>
          <w:numId w:val="21"/>
        </w:numPr>
        <w:spacing w:after="120" w:line="276" w:lineRule="auto"/>
        <w:ind w:left="426" w:hanging="426"/>
        <w:jc w:val="both"/>
        <w:rPr>
          <w:rFonts w:ascii="Calibri" w:hAnsi="Calibri" w:cs="Calibri"/>
          <w:bCs/>
          <w:i/>
          <w:sz w:val="20"/>
          <w:u w:val="single"/>
        </w:rPr>
      </w:pPr>
      <w:r>
        <w:rPr>
          <w:rFonts w:ascii="Calibri" w:hAnsi="Calibri" w:cs="Calibri"/>
          <w:bCs/>
          <w:sz w:val="20"/>
        </w:rPr>
        <w:t xml:space="preserve">Postupy pre výkon </w:t>
      </w:r>
      <w:proofErr w:type="spellStart"/>
      <w:r>
        <w:rPr>
          <w:rFonts w:ascii="Calibri" w:hAnsi="Calibri" w:cs="Calibri"/>
          <w:bCs/>
          <w:sz w:val="20"/>
        </w:rPr>
        <w:t>FKnM</w:t>
      </w:r>
      <w:proofErr w:type="spellEnd"/>
      <w:r>
        <w:rPr>
          <w:rFonts w:ascii="Calibri" w:hAnsi="Calibri" w:cs="Calibri"/>
          <w:bCs/>
          <w:sz w:val="20"/>
        </w:rPr>
        <w:t xml:space="preserve"> sú stanovené najmä v § 9 zákon</w:t>
      </w:r>
      <w:r w:rsidR="00710792">
        <w:rPr>
          <w:rFonts w:ascii="Calibri" w:hAnsi="Calibri" w:cs="Calibri"/>
          <w:bCs/>
          <w:sz w:val="20"/>
        </w:rPr>
        <w:t>a o finančnej kontrole a audite.</w:t>
      </w:r>
    </w:p>
    <w:p w14:paraId="27AA1547" w14:textId="11BA648B" w:rsidR="00710792" w:rsidRPr="00F70A1A" w:rsidRDefault="00710792" w:rsidP="007F78F2">
      <w:pPr>
        <w:pStyle w:val="Odsekzoznamu"/>
        <w:numPr>
          <w:ilvl w:val="0"/>
          <w:numId w:val="21"/>
        </w:numPr>
        <w:spacing w:after="120" w:line="276" w:lineRule="auto"/>
        <w:ind w:left="426" w:hanging="426"/>
        <w:jc w:val="both"/>
        <w:rPr>
          <w:rFonts w:asciiTheme="minorHAnsi" w:hAnsiTheme="minorHAnsi" w:cstheme="minorHAnsi"/>
          <w:color w:val="000000"/>
          <w:sz w:val="20"/>
          <w:szCs w:val="20"/>
        </w:rPr>
      </w:pPr>
      <w:r>
        <w:rPr>
          <w:rFonts w:asciiTheme="minorHAnsi" w:hAnsiTheme="minorHAnsi" w:cstheme="minorHAnsi"/>
          <w:color w:val="000000"/>
          <w:sz w:val="20"/>
          <w:szCs w:val="20"/>
        </w:rPr>
        <w:lastRenderedPageBreak/>
        <w:t xml:space="preserve">SO </w:t>
      </w:r>
      <w:r w:rsidRPr="00710792">
        <w:rPr>
          <w:rFonts w:asciiTheme="minorHAnsi" w:hAnsiTheme="minorHAnsi" w:cstheme="minorHAnsi"/>
          <w:color w:val="000000"/>
          <w:sz w:val="20"/>
          <w:szCs w:val="20"/>
        </w:rPr>
        <w:t xml:space="preserve">je </w:t>
      </w:r>
      <w:r w:rsidRPr="00F70A1A">
        <w:rPr>
          <w:rFonts w:asciiTheme="minorHAnsi" w:hAnsiTheme="minorHAnsi" w:cstheme="minorHAnsi"/>
          <w:color w:val="000000"/>
          <w:sz w:val="20"/>
          <w:szCs w:val="20"/>
        </w:rPr>
        <w:t xml:space="preserve">povinný oznámiť prijímateľovi termín začatia a cieľ výkonu </w:t>
      </w:r>
      <w:proofErr w:type="spellStart"/>
      <w:r w:rsidRPr="00F70A1A">
        <w:rPr>
          <w:rFonts w:asciiTheme="minorHAnsi" w:hAnsiTheme="minorHAnsi" w:cstheme="minorHAnsi"/>
          <w:color w:val="000000"/>
          <w:sz w:val="20"/>
          <w:szCs w:val="20"/>
        </w:rPr>
        <w:t>FKnM</w:t>
      </w:r>
      <w:proofErr w:type="spellEnd"/>
      <w:r w:rsidRPr="00F70A1A">
        <w:rPr>
          <w:rFonts w:asciiTheme="minorHAnsi" w:hAnsiTheme="minorHAnsi" w:cstheme="minorHAnsi"/>
          <w:color w:val="000000"/>
          <w:sz w:val="20"/>
          <w:szCs w:val="20"/>
        </w:rPr>
        <w:t xml:space="preserve"> vopred, najneskôr pri vstupe do objektu, zariadenia, prevádzky, dopravného prostriedku, na pozemok prijímateľa/partnera alebo tretej osoby, do obydlia, ak sa používa aj na podnikanie alebo na vykonávanie inej hospodárskej činnosti.</w:t>
      </w:r>
    </w:p>
    <w:p w14:paraId="0391C588" w14:textId="61D8A9EC" w:rsidR="00710792" w:rsidRPr="00F70A1A" w:rsidRDefault="00B374A6" w:rsidP="007F78F2">
      <w:pPr>
        <w:pStyle w:val="Odsekzoznamu"/>
        <w:numPr>
          <w:ilvl w:val="0"/>
          <w:numId w:val="21"/>
        </w:numPr>
        <w:spacing w:after="120" w:line="276" w:lineRule="auto"/>
        <w:ind w:left="426" w:hanging="426"/>
        <w:jc w:val="both"/>
        <w:rPr>
          <w:rFonts w:ascii="Calibri" w:hAnsi="Calibri" w:cs="Calibri"/>
          <w:bCs/>
          <w:i/>
          <w:sz w:val="20"/>
          <w:u w:val="single"/>
        </w:rPr>
      </w:pPr>
      <w:r w:rsidRPr="00F70A1A">
        <w:rPr>
          <w:rFonts w:asciiTheme="minorHAnsi" w:hAnsiTheme="minorHAnsi" w:cstheme="minorHAnsi"/>
          <w:sz w:val="20"/>
        </w:rPr>
        <w:t xml:space="preserve">SO oboznámi prijímateľa s výsledkami </w:t>
      </w:r>
      <w:proofErr w:type="spellStart"/>
      <w:r w:rsidRPr="00F70A1A">
        <w:rPr>
          <w:rFonts w:asciiTheme="minorHAnsi" w:hAnsiTheme="minorHAnsi" w:cstheme="minorHAnsi"/>
          <w:sz w:val="20"/>
        </w:rPr>
        <w:t>FKnM</w:t>
      </w:r>
      <w:proofErr w:type="spellEnd"/>
      <w:r w:rsidRPr="00F70A1A">
        <w:rPr>
          <w:rFonts w:asciiTheme="minorHAnsi" w:hAnsiTheme="minorHAnsi" w:cstheme="minorHAnsi"/>
          <w:sz w:val="20"/>
        </w:rPr>
        <w:t xml:space="preserve"> </w:t>
      </w:r>
      <w:r w:rsidRPr="00F70A1A">
        <w:rPr>
          <w:rFonts w:asciiTheme="minorHAnsi" w:hAnsiTheme="minorHAnsi" w:cstheme="minorHAnsi"/>
          <w:b/>
          <w:sz w:val="20"/>
        </w:rPr>
        <w:t xml:space="preserve">do 25 </w:t>
      </w:r>
      <w:r w:rsidR="005F6504">
        <w:rPr>
          <w:rFonts w:asciiTheme="minorHAnsi" w:hAnsiTheme="minorHAnsi" w:cstheme="minorHAnsi"/>
          <w:b/>
          <w:sz w:val="20"/>
        </w:rPr>
        <w:t xml:space="preserve">(dvadsaťpäť) </w:t>
      </w:r>
      <w:r w:rsidRPr="00F70A1A">
        <w:rPr>
          <w:rFonts w:asciiTheme="minorHAnsi" w:hAnsiTheme="minorHAnsi" w:cstheme="minorHAnsi"/>
          <w:b/>
          <w:sz w:val="20"/>
        </w:rPr>
        <w:t>pracovných dní</w:t>
      </w:r>
      <w:r w:rsidRPr="00F70A1A">
        <w:rPr>
          <w:rFonts w:asciiTheme="minorHAnsi" w:hAnsiTheme="minorHAnsi" w:cstheme="minorHAnsi"/>
          <w:sz w:val="20"/>
        </w:rPr>
        <w:t xml:space="preserve"> od </w:t>
      </w:r>
      <w:r w:rsidR="00EB5A97">
        <w:rPr>
          <w:rFonts w:asciiTheme="minorHAnsi" w:hAnsiTheme="minorHAnsi" w:cstheme="minorHAnsi"/>
          <w:sz w:val="20"/>
        </w:rPr>
        <w:t xml:space="preserve">ukončenia výkonu </w:t>
      </w:r>
      <w:proofErr w:type="spellStart"/>
      <w:r w:rsidR="00EB5A97">
        <w:rPr>
          <w:rFonts w:asciiTheme="minorHAnsi" w:hAnsiTheme="minorHAnsi" w:cstheme="minorHAnsi"/>
          <w:sz w:val="20"/>
        </w:rPr>
        <w:t>FKnM</w:t>
      </w:r>
      <w:proofErr w:type="spellEnd"/>
      <w:r w:rsidR="00EB5A97">
        <w:rPr>
          <w:rFonts w:asciiTheme="minorHAnsi" w:hAnsiTheme="minorHAnsi" w:cstheme="minorHAnsi"/>
          <w:sz w:val="20"/>
        </w:rPr>
        <w:t xml:space="preserve"> zaslaním </w:t>
      </w:r>
      <w:r w:rsidRPr="00F70A1A">
        <w:rPr>
          <w:rFonts w:asciiTheme="minorHAnsi" w:hAnsiTheme="minorHAnsi" w:cstheme="minorHAnsi"/>
          <w:sz w:val="20"/>
        </w:rPr>
        <w:t>rovnopisu</w:t>
      </w:r>
      <w:r w:rsidRPr="00F70A1A">
        <w:rPr>
          <w:rFonts w:asciiTheme="minorHAnsi" w:hAnsiTheme="minorHAnsi" w:cstheme="minorHAnsi"/>
          <w:b/>
          <w:sz w:val="20"/>
        </w:rPr>
        <w:t xml:space="preserve"> správy z kontroly/čiastkovej správy z kontroly (ak neboli identifikované nedostatky) alebo návrhu správy z kontroly/návrhu čiastkovej správy z kontroly</w:t>
      </w:r>
      <w:r w:rsidRPr="00F70A1A" w:rsidDel="00F562D0">
        <w:rPr>
          <w:rFonts w:asciiTheme="minorHAnsi" w:hAnsiTheme="minorHAnsi" w:cstheme="minorHAnsi"/>
          <w:b/>
          <w:sz w:val="20"/>
        </w:rPr>
        <w:t xml:space="preserve"> </w:t>
      </w:r>
      <w:r w:rsidRPr="00F70A1A">
        <w:rPr>
          <w:rFonts w:asciiTheme="minorHAnsi" w:hAnsiTheme="minorHAnsi" w:cstheme="minorHAnsi"/>
          <w:b/>
          <w:sz w:val="20"/>
        </w:rPr>
        <w:t>(v prípade zistenia nedostatkov</w:t>
      </w:r>
      <w:r w:rsidR="00F70A1A" w:rsidRPr="00F70A1A">
        <w:rPr>
          <w:rFonts w:asciiTheme="minorHAnsi" w:hAnsiTheme="minorHAnsi" w:cstheme="minorHAnsi"/>
          <w:sz w:val="20"/>
        </w:rPr>
        <w:t xml:space="preserve">) elektronickým podaním prostredníctvom ÚPVS. </w:t>
      </w:r>
    </w:p>
    <w:p w14:paraId="20B5290D" w14:textId="44E03337" w:rsidR="00B374A6" w:rsidRPr="00710792" w:rsidRDefault="00B374A6" w:rsidP="007F78F2">
      <w:pPr>
        <w:pStyle w:val="Odsekzoznamu"/>
        <w:numPr>
          <w:ilvl w:val="0"/>
          <w:numId w:val="21"/>
        </w:numPr>
        <w:spacing w:after="120" w:line="276" w:lineRule="auto"/>
        <w:ind w:left="426" w:hanging="426"/>
        <w:jc w:val="both"/>
        <w:rPr>
          <w:rFonts w:ascii="Calibri" w:hAnsi="Calibri" w:cs="Calibri"/>
          <w:bCs/>
          <w:i/>
          <w:sz w:val="20"/>
          <w:u w:val="single"/>
        </w:rPr>
      </w:pPr>
      <w:r w:rsidRPr="00F70A1A">
        <w:rPr>
          <w:rFonts w:asciiTheme="minorHAnsi" w:hAnsiTheme="minorHAnsi" w:cstheme="minorHAnsi"/>
          <w:sz w:val="20"/>
        </w:rPr>
        <w:t xml:space="preserve">Prijímateľ má právo podať písomné </w:t>
      </w:r>
      <w:r w:rsidRPr="00F70A1A">
        <w:rPr>
          <w:rFonts w:asciiTheme="minorHAnsi" w:hAnsiTheme="minorHAnsi" w:cstheme="minorHAnsi"/>
          <w:b/>
          <w:sz w:val="20"/>
        </w:rPr>
        <w:t>námietky</w:t>
      </w:r>
      <w:r w:rsidRPr="00F70A1A">
        <w:rPr>
          <w:rFonts w:asciiTheme="minorHAnsi" w:hAnsiTheme="minorHAnsi" w:cstheme="minorHAnsi"/>
          <w:sz w:val="20"/>
        </w:rPr>
        <w:t xml:space="preserve"> proti</w:t>
      </w:r>
      <w:r w:rsidRPr="00710792">
        <w:rPr>
          <w:rFonts w:asciiTheme="minorHAnsi" w:hAnsiTheme="minorHAnsi" w:cstheme="minorHAnsi"/>
          <w:sz w:val="20"/>
        </w:rPr>
        <w:t xml:space="preserve"> kontrolným zisteniam uvedeným v návrhu správy z kontroly/návrhu čiastkovej správy v lehote určenej SO (minimálne však </w:t>
      </w:r>
      <w:r w:rsidRPr="00710792">
        <w:rPr>
          <w:rFonts w:asciiTheme="minorHAnsi" w:hAnsiTheme="minorHAnsi" w:cstheme="minorHAnsi"/>
          <w:b/>
          <w:sz w:val="20"/>
        </w:rPr>
        <w:t xml:space="preserve">5 </w:t>
      </w:r>
      <w:r w:rsidR="005F6504">
        <w:rPr>
          <w:rFonts w:asciiTheme="minorHAnsi" w:hAnsiTheme="minorHAnsi" w:cstheme="minorHAnsi"/>
          <w:b/>
          <w:sz w:val="20"/>
        </w:rPr>
        <w:t xml:space="preserve">(päť) </w:t>
      </w:r>
      <w:r w:rsidRPr="00710792">
        <w:rPr>
          <w:rFonts w:asciiTheme="minorHAnsi" w:hAnsiTheme="minorHAnsi" w:cstheme="minorHAnsi"/>
          <w:b/>
          <w:sz w:val="20"/>
        </w:rPr>
        <w:t>pracovných dní od doručenia</w:t>
      </w:r>
      <w:r w:rsidRPr="00710792">
        <w:rPr>
          <w:rFonts w:asciiTheme="minorHAnsi" w:hAnsiTheme="minorHAnsi" w:cstheme="minorHAnsi"/>
          <w:sz w:val="20"/>
        </w:rPr>
        <w:t xml:space="preserve"> návrhu správy z kontroly/návrhu čiastkovej správy z kontroly prijímateľovi). SO preverí opodstatnenosť písomných námietok k zisteným nedostatkom uvedeným v návrhu správy z kontroly/návrhu čiastkovej správy z kontroly</w:t>
      </w:r>
      <w:r w:rsidRPr="00710792" w:rsidDel="0064567D">
        <w:rPr>
          <w:rFonts w:asciiTheme="minorHAnsi" w:hAnsiTheme="minorHAnsi" w:cstheme="minorHAnsi"/>
          <w:sz w:val="20"/>
        </w:rPr>
        <w:t xml:space="preserve"> </w:t>
      </w:r>
      <w:r w:rsidRPr="00710792">
        <w:rPr>
          <w:rFonts w:asciiTheme="minorHAnsi" w:hAnsiTheme="minorHAnsi" w:cstheme="minorHAnsi"/>
          <w:sz w:val="20"/>
        </w:rPr>
        <w:t xml:space="preserve">a zohľadní opodstatnené námietky, resp. nové skutočnosti, ktoré vyšli najavo a ktoré v čase oboznamovania sa s návrhom správy z kontroly/návrhom čiastkovej správy z kontroly neboli známe. V prípade, že SO predložené písomné námietky vyhodnotí ako </w:t>
      </w:r>
      <w:r w:rsidR="00F475B4">
        <w:rPr>
          <w:rFonts w:asciiTheme="minorHAnsi" w:hAnsiTheme="minorHAnsi" w:cstheme="minorHAnsi"/>
          <w:sz w:val="20"/>
        </w:rPr>
        <w:t>neopodstatnené</w:t>
      </w:r>
      <w:r w:rsidR="008B7E64">
        <w:rPr>
          <w:rFonts w:asciiTheme="minorHAnsi" w:hAnsiTheme="minorHAnsi" w:cstheme="minorHAnsi"/>
          <w:sz w:val="20"/>
        </w:rPr>
        <w:t xml:space="preserve">, v rámci správy z kontroly </w:t>
      </w:r>
      <w:r w:rsidRPr="00710792">
        <w:rPr>
          <w:rFonts w:asciiTheme="minorHAnsi" w:hAnsiTheme="minorHAnsi" w:cstheme="minorHAnsi"/>
          <w:sz w:val="20"/>
        </w:rPr>
        <w:t>písomne oznámi túto skutočnosť prijímateľovi</w:t>
      </w:r>
      <w:r w:rsidR="00F475B4">
        <w:rPr>
          <w:rFonts w:asciiTheme="minorHAnsi" w:hAnsiTheme="minorHAnsi" w:cstheme="minorHAnsi"/>
          <w:sz w:val="20"/>
        </w:rPr>
        <w:t xml:space="preserve"> spolu s odôvodnením neopodstatnenosti.</w:t>
      </w:r>
      <w:r w:rsidRPr="00710792">
        <w:rPr>
          <w:rFonts w:asciiTheme="minorHAnsi" w:hAnsiTheme="minorHAnsi" w:cstheme="minorHAnsi"/>
          <w:sz w:val="20"/>
        </w:rPr>
        <w:t xml:space="preserve"> </w:t>
      </w:r>
    </w:p>
    <w:p w14:paraId="7834BB8B" w14:textId="45CA0F0A" w:rsidR="00B374A6" w:rsidRPr="00B374A6" w:rsidRDefault="00B374A6" w:rsidP="007F78F2">
      <w:pPr>
        <w:pStyle w:val="Pta"/>
        <w:keepNext/>
        <w:keepLines/>
        <w:numPr>
          <w:ilvl w:val="0"/>
          <w:numId w:val="21"/>
        </w:numPr>
        <w:tabs>
          <w:tab w:val="clear" w:pos="4536"/>
          <w:tab w:val="clear" w:pos="9072"/>
        </w:tabs>
        <w:spacing w:after="120" w:line="276" w:lineRule="auto"/>
        <w:ind w:left="426" w:hanging="426"/>
        <w:jc w:val="both"/>
        <w:rPr>
          <w:rFonts w:asciiTheme="minorHAnsi" w:hAnsiTheme="minorHAnsi" w:cstheme="minorHAnsi"/>
          <w:sz w:val="20"/>
        </w:rPr>
      </w:pPr>
      <w:r>
        <w:rPr>
          <w:rFonts w:asciiTheme="minorHAnsi" w:hAnsiTheme="minorHAnsi" w:cstheme="minorHAnsi"/>
          <w:sz w:val="20"/>
        </w:rPr>
        <w:t xml:space="preserve">Ak boli v priebehu </w:t>
      </w:r>
      <w:proofErr w:type="spellStart"/>
      <w:r>
        <w:rPr>
          <w:rFonts w:asciiTheme="minorHAnsi" w:hAnsiTheme="minorHAnsi" w:cstheme="minorHAnsi"/>
          <w:sz w:val="20"/>
        </w:rPr>
        <w:t>FKnM</w:t>
      </w:r>
      <w:proofErr w:type="spellEnd"/>
      <w:r w:rsidRPr="00B374A6">
        <w:rPr>
          <w:rFonts w:asciiTheme="minorHAnsi" w:hAnsiTheme="minorHAnsi" w:cstheme="minorHAnsi"/>
          <w:sz w:val="20"/>
        </w:rPr>
        <w:t xml:space="preserve"> zistené nedostatky a v návrhu správy z kontroly/návrhu čiastkovej správy z kontroly bolo prijímateľovi uložené prijať v určenej lehote opatrenia na nápravu zistených nedostatkov a na odstránenie príčin ich vzniku, je prijímateľ povinný v stanovenej lehote nedostatky odstrániť a zaslať </w:t>
      </w:r>
      <w:r>
        <w:rPr>
          <w:rFonts w:asciiTheme="minorHAnsi" w:hAnsiTheme="minorHAnsi" w:cstheme="minorHAnsi"/>
          <w:sz w:val="20"/>
        </w:rPr>
        <w:t>SO</w:t>
      </w:r>
      <w:r w:rsidRPr="00B374A6">
        <w:rPr>
          <w:rFonts w:asciiTheme="minorHAnsi" w:hAnsiTheme="minorHAnsi" w:cstheme="minorHAnsi"/>
          <w:sz w:val="20"/>
        </w:rPr>
        <w:t xml:space="preserve"> informáciu o splnení opatrení prijatých na náp</w:t>
      </w:r>
      <w:r>
        <w:rPr>
          <w:rFonts w:asciiTheme="minorHAnsi" w:hAnsiTheme="minorHAnsi" w:cstheme="minorHAnsi"/>
          <w:sz w:val="20"/>
        </w:rPr>
        <w:t xml:space="preserve">ravu nedostatkov zistených </w:t>
      </w:r>
      <w:proofErr w:type="spellStart"/>
      <w:r>
        <w:rPr>
          <w:rFonts w:asciiTheme="minorHAnsi" w:hAnsiTheme="minorHAnsi" w:cstheme="minorHAnsi"/>
          <w:sz w:val="20"/>
        </w:rPr>
        <w:t>FKnM</w:t>
      </w:r>
      <w:proofErr w:type="spellEnd"/>
      <w:r>
        <w:rPr>
          <w:rFonts w:asciiTheme="minorHAnsi" w:hAnsiTheme="minorHAnsi" w:cstheme="minorHAnsi"/>
          <w:sz w:val="20"/>
        </w:rPr>
        <w:t>.</w:t>
      </w:r>
    </w:p>
    <w:p w14:paraId="1A0BAFD8" w14:textId="5062CC70" w:rsidR="00B374A6" w:rsidRPr="00BE4C87" w:rsidRDefault="00B374A6" w:rsidP="007F78F2">
      <w:pPr>
        <w:pStyle w:val="Pta"/>
        <w:keepNext/>
        <w:keepLines/>
        <w:numPr>
          <w:ilvl w:val="0"/>
          <w:numId w:val="21"/>
        </w:numPr>
        <w:tabs>
          <w:tab w:val="clear" w:pos="4536"/>
          <w:tab w:val="clear" w:pos="9072"/>
        </w:tabs>
        <w:spacing w:after="120" w:line="276" w:lineRule="auto"/>
        <w:ind w:left="426" w:hanging="426"/>
        <w:jc w:val="both"/>
        <w:rPr>
          <w:rFonts w:asciiTheme="minorHAnsi" w:hAnsiTheme="minorHAnsi" w:cstheme="minorHAnsi"/>
          <w:sz w:val="20"/>
        </w:rPr>
      </w:pPr>
      <w:r w:rsidRPr="00BE4C87">
        <w:rPr>
          <w:rFonts w:asciiTheme="minorHAnsi" w:hAnsiTheme="minorHAnsi" w:cstheme="minorHAnsi"/>
          <w:sz w:val="20"/>
        </w:rPr>
        <w:t>Po predložení informácie o splnení opatrení prijatých na ná</w:t>
      </w:r>
      <w:r>
        <w:rPr>
          <w:rFonts w:asciiTheme="minorHAnsi" w:hAnsiTheme="minorHAnsi" w:cstheme="minorHAnsi"/>
          <w:sz w:val="20"/>
        </w:rPr>
        <w:t xml:space="preserve">pravu nedostatkov zistených </w:t>
      </w:r>
      <w:proofErr w:type="spellStart"/>
      <w:r>
        <w:rPr>
          <w:rFonts w:asciiTheme="minorHAnsi" w:hAnsiTheme="minorHAnsi" w:cstheme="minorHAnsi"/>
          <w:sz w:val="20"/>
        </w:rPr>
        <w:t>FKnM</w:t>
      </w:r>
      <w:proofErr w:type="spellEnd"/>
      <w:r>
        <w:rPr>
          <w:rFonts w:asciiTheme="minorHAnsi" w:hAnsiTheme="minorHAnsi" w:cstheme="minorHAnsi"/>
          <w:sz w:val="20"/>
        </w:rPr>
        <w:t xml:space="preserve"> </w:t>
      </w:r>
      <w:r w:rsidRPr="00BE4C87">
        <w:rPr>
          <w:rFonts w:asciiTheme="minorHAnsi" w:hAnsiTheme="minorHAnsi" w:cstheme="minorHAnsi"/>
          <w:sz w:val="20"/>
        </w:rPr>
        <w:t xml:space="preserve">a o odstránení príčin ich vzniku prostredníctvom dokumentácie relevantnej dôkaznej hodnoty </w:t>
      </w:r>
      <w:r>
        <w:rPr>
          <w:rFonts w:asciiTheme="minorHAnsi" w:hAnsiTheme="minorHAnsi" w:cstheme="minorHAnsi"/>
          <w:sz w:val="20"/>
        </w:rPr>
        <w:t>SO</w:t>
      </w:r>
      <w:r w:rsidRPr="00BE4C87">
        <w:rPr>
          <w:rFonts w:asciiTheme="minorHAnsi" w:hAnsiTheme="minorHAnsi" w:cstheme="minorHAnsi"/>
          <w:sz w:val="20"/>
        </w:rPr>
        <w:t xml:space="preserve"> vyhodnotí dodané podklady a posúdi, či prijímateľ prijal adekvátne opatrenia na nápravu nedostatkov a odstránil príčiny ich vzniku.</w:t>
      </w:r>
    </w:p>
    <w:p w14:paraId="4D65BE1F" w14:textId="60CD8A03" w:rsidR="00B374A6" w:rsidRDefault="00B374A6" w:rsidP="007F78F2">
      <w:pPr>
        <w:pStyle w:val="Odsekzoznamu"/>
        <w:keepNext/>
        <w:keepLines/>
        <w:numPr>
          <w:ilvl w:val="0"/>
          <w:numId w:val="21"/>
        </w:numPr>
        <w:spacing w:after="120" w:line="276" w:lineRule="auto"/>
        <w:ind w:left="426" w:hanging="426"/>
        <w:jc w:val="both"/>
        <w:rPr>
          <w:rFonts w:asciiTheme="minorHAnsi" w:hAnsiTheme="minorHAnsi" w:cstheme="minorHAnsi"/>
          <w:sz w:val="20"/>
          <w:szCs w:val="20"/>
        </w:rPr>
      </w:pPr>
      <w:r>
        <w:rPr>
          <w:rFonts w:asciiTheme="minorHAnsi" w:hAnsiTheme="minorHAnsi" w:cstheme="minorHAnsi"/>
          <w:b/>
          <w:sz w:val="20"/>
        </w:rPr>
        <w:t xml:space="preserve">Za moment ukončenia </w:t>
      </w:r>
      <w:proofErr w:type="spellStart"/>
      <w:r>
        <w:rPr>
          <w:rFonts w:asciiTheme="minorHAnsi" w:hAnsiTheme="minorHAnsi" w:cstheme="minorHAnsi"/>
          <w:b/>
          <w:sz w:val="20"/>
        </w:rPr>
        <w:t>FKnM</w:t>
      </w:r>
      <w:proofErr w:type="spellEnd"/>
      <w:r w:rsidRPr="00B374A6">
        <w:rPr>
          <w:rFonts w:asciiTheme="minorHAnsi" w:hAnsiTheme="minorHAnsi" w:cstheme="minorHAnsi"/>
          <w:b/>
          <w:sz w:val="20"/>
        </w:rPr>
        <w:t xml:space="preserve"> je považované zaslanie správy z</w:t>
      </w:r>
      <w:r w:rsidR="00F475B4">
        <w:rPr>
          <w:rFonts w:asciiTheme="minorHAnsi" w:hAnsiTheme="minorHAnsi" w:cstheme="minorHAnsi"/>
          <w:b/>
          <w:sz w:val="20"/>
        </w:rPr>
        <w:t> </w:t>
      </w:r>
      <w:r w:rsidRPr="00F475B4">
        <w:rPr>
          <w:rFonts w:asciiTheme="minorHAnsi" w:hAnsiTheme="minorHAnsi" w:cstheme="minorHAnsi"/>
          <w:b/>
          <w:sz w:val="20"/>
        </w:rPr>
        <w:t>kontroly</w:t>
      </w:r>
      <w:r w:rsidR="00F475B4" w:rsidRPr="00F475B4">
        <w:rPr>
          <w:rFonts w:asciiTheme="minorHAnsi" w:hAnsiTheme="minorHAnsi" w:cstheme="minorHAnsi"/>
          <w:b/>
          <w:sz w:val="20"/>
        </w:rPr>
        <w:t xml:space="preserve"> prijímateľovi, ak </w:t>
      </w:r>
      <w:r w:rsidR="00F70F01">
        <w:rPr>
          <w:rFonts w:asciiTheme="minorHAnsi" w:hAnsiTheme="minorHAnsi" w:cstheme="minorHAnsi"/>
          <w:b/>
          <w:sz w:val="20"/>
        </w:rPr>
        <w:t>nejde</w:t>
      </w:r>
      <w:r w:rsidR="0044306D">
        <w:rPr>
          <w:rFonts w:asciiTheme="minorHAnsi" w:hAnsiTheme="minorHAnsi" w:cstheme="minorHAnsi"/>
          <w:b/>
          <w:sz w:val="20"/>
        </w:rPr>
        <w:t xml:space="preserve"> </w:t>
      </w:r>
      <w:r w:rsidR="00F475B4" w:rsidRPr="00F475B4">
        <w:rPr>
          <w:rFonts w:asciiTheme="minorHAnsi" w:hAnsiTheme="minorHAnsi" w:cstheme="minorHAnsi"/>
          <w:b/>
          <w:sz w:val="20"/>
        </w:rPr>
        <w:t>o zastavenie kontroly podľa ustanovenia § 22 ods. 6 tretej a štvrtej vety zákona o finančnej kontrole a audite, kedy je kontrola skončená vyhotovením záznamu s uvedením dôvodov jej zastavenia</w:t>
      </w:r>
      <w:r w:rsidRPr="00F475B4">
        <w:rPr>
          <w:rFonts w:asciiTheme="minorHAnsi" w:hAnsiTheme="minorHAnsi" w:cstheme="minorHAnsi"/>
          <w:b/>
          <w:sz w:val="20"/>
        </w:rPr>
        <w:t>.</w:t>
      </w:r>
      <w:r>
        <w:rPr>
          <w:rFonts w:asciiTheme="minorHAnsi" w:hAnsiTheme="minorHAnsi" w:cstheme="minorHAnsi"/>
          <w:sz w:val="20"/>
        </w:rPr>
        <w:t xml:space="preserve"> </w:t>
      </w:r>
      <w:r w:rsidRPr="00B374A6">
        <w:rPr>
          <w:rFonts w:asciiTheme="minorHAnsi" w:hAnsiTheme="minorHAnsi" w:cstheme="minorHAnsi"/>
          <w:sz w:val="20"/>
          <w:szCs w:val="20"/>
        </w:rPr>
        <w:t>Zaslaním čiastkovej správy z kontroly je skončená tá časť finančnej kontroly, ktorej sa čiastková správa z kontroly týka.</w:t>
      </w:r>
    </w:p>
    <w:p w14:paraId="1855DA45" w14:textId="77B22A27" w:rsidR="00710792" w:rsidRPr="00710792" w:rsidRDefault="00710792" w:rsidP="007F78F2">
      <w:pPr>
        <w:pStyle w:val="Odsekzoznamu"/>
        <w:keepNext/>
        <w:keepLines/>
        <w:numPr>
          <w:ilvl w:val="0"/>
          <w:numId w:val="21"/>
        </w:numPr>
        <w:spacing w:after="120" w:line="276" w:lineRule="auto"/>
        <w:ind w:left="426" w:hanging="426"/>
        <w:jc w:val="both"/>
        <w:rPr>
          <w:rFonts w:asciiTheme="minorHAnsi" w:hAnsiTheme="minorHAnsi" w:cstheme="minorHAnsi"/>
          <w:sz w:val="20"/>
        </w:rPr>
      </w:pPr>
      <w:r w:rsidRPr="00710792">
        <w:rPr>
          <w:rFonts w:asciiTheme="minorHAnsi" w:hAnsiTheme="minorHAnsi" w:cstheme="minorHAnsi"/>
          <w:sz w:val="20"/>
        </w:rPr>
        <w:t xml:space="preserve">Intenzita, frekvencia a pokrytie overovania na mieste v rámci </w:t>
      </w:r>
      <w:proofErr w:type="spellStart"/>
      <w:r w:rsidRPr="00710792">
        <w:rPr>
          <w:rFonts w:asciiTheme="minorHAnsi" w:hAnsiTheme="minorHAnsi" w:cstheme="minorHAnsi"/>
          <w:sz w:val="20"/>
        </w:rPr>
        <w:t>FKnM</w:t>
      </w:r>
      <w:proofErr w:type="spellEnd"/>
      <w:r w:rsidRPr="00710792">
        <w:rPr>
          <w:rFonts w:asciiTheme="minorHAnsi" w:hAnsiTheme="minorHAnsi" w:cstheme="minorHAnsi"/>
          <w:sz w:val="20"/>
        </w:rPr>
        <w:t xml:space="preserve"> závisia od zložitosti operácie, výšky verejnej podpory poskytnutej operácii, úrovne rizika identifikovaného pri overovaní zo strany </w:t>
      </w:r>
      <w:r>
        <w:rPr>
          <w:rFonts w:asciiTheme="minorHAnsi" w:hAnsiTheme="minorHAnsi" w:cstheme="minorHAnsi"/>
          <w:sz w:val="20"/>
        </w:rPr>
        <w:t>SO,</w:t>
      </w:r>
      <w:r w:rsidRPr="00710792">
        <w:rPr>
          <w:rFonts w:asciiTheme="minorHAnsi" w:hAnsiTheme="minorHAnsi" w:cstheme="minorHAnsi"/>
          <w:sz w:val="20"/>
        </w:rPr>
        <w:t xml:space="preserve"> rozsahu podrobných kontrol počas </w:t>
      </w:r>
      <w:r>
        <w:rPr>
          <w:rFonts w:asciiTheme="minorHAnsi" w:hAnsiTheme="minorHAnsi" w:cstheme="minorHAnsi"/>
          <w:sz w:val="20"/>
        </w:rPr>
        <w:t>AFK</w:t>
      </w:r>
      <w:r w:rsidRPr="00710792">
        <w:rPr>
          <w:rFonts w:asciiTheme="minorHAnsi" w:hAnsiTheme="minorHAnsi" w:cstheme="minorHAnsi"/>
          <w:sz w:val="20"/>
        </w:rPr>
        <w:t xml:space="preserve"> a auditov systému riadenia a kontroly ako celku zo strany OA, ako aj od typu dokumentácie, ktorú predloží prijímateľ.</w:t>
      </w:r>
    </w:p>
    <w:p w14:paraId="76946D13" w14:textId="750E062B" w:rsidR="00710792" w:rsidRPr="00710792" w:rsidRDefault="00710792" w:rsidP="007F78F2">
      <w:pPr>
        <w:pStyle w:val="Odsekzoznamu"/>
        <w:keepNext/>
        <w:keepLines/>
        <w:numPr>
          <w:ilvl w:val="0"/>
          <w:numId w:val="21"/>
        </w:numPr>
        <w:spacing w:after="120" w:line="276" w:lineRule="auto"/>
        <w:ind w:left="426" w:hanging="426"/>
        <w:jc w:val="both"/>
        <w:rPr>
          <w:rFonts w:asciiTheme="minorHAnsi" w:hAnsiTheme="minorHAnsi" w:cstheme="minorHAnsi"/>
          <w:sz w:val="20"/>
        </w:rPr>
      </w:pPr>
      <w:r w:rsidRPr="00710792">
        <w:rPr>
          <w:rFonts w:asciiTheme="minorHAnsi" w:hAnsiTheme="minorHAnsi" w:cstheme="minorHAnsi"/>
          <w:sz w:val="20"/>
        </w:rPr>
        <w:t xml:space="preserve">Ak počas realizácie projektu vznikne nepredvídaná udalosť (krízová situácia, mimoriadna situácia, mimoriadna udalosť, krízový stav a pod.), ktorá objektívne bráni samotnému výkonu </w:t>
      </w:r>
      <w:proofErr w:type="spellStart"/>
      <w:r w:rsidRPr="00710792">
        <w:rPr>
          <w:rFonts w:asciiTheme="minorHAnsi" w:hAnsiTheme="minorHAnsi" w:cstheme="minorHAnsi"/>
          <w:sz w:val="20"/>
        </w:rPr>
        <w:t>FKnM</w:t>
      </w:r>
      <w:proofErr w:type="spellEnd"/>
      <w:r w:rsidRPr="00710792">
        <w:rPr>
          <w:rFonts w:asciiTheme="minorHAnsi" w:hAnsiTheme="minorHAnsi" w:cstheme="minorHAnsi"/>
          <w:sz w:val="20"/>
        </w:rPr>
        <w:t xml:space="preserve">, v takomto </w:t>
      </w:r>
      <w:r>
        <w:rPr>
          <w:rFonts w:asciiTheme="minorHAnsi" w:hAnsiTheme="minorHAnsi" w:cstheme="minorHAnsi"/>
          <w:sz w:val="20"/>
        </w:rPr>
        <w:t xml:space="preserve">prípade sa </w:t>
      </w:r>
      <w:proofErr w:type="spellStart"/>
      <w:r>
        <w:rPr>
          <w:rFonts w:asciiTheme="minorHAnsi" w:hAnsiTheme="minorHAnsi" w:cstheme="minorHAnsi"/>
          <w:sz w:val="20"/>
        </w:rPr>
        <w:t>FKnM</w:t>
      </w:r>
      <w:proofErr w:type="spellEnd"/>
      <w:r>
        <w:rPr>
          <w:rFonts w:asciiTheme="minorHAnsi" w:hAnsiTheme="minorHAnsi" w:cstheme="minorHAnsi"/>
          <w:sz w:val="20"/>
        </w:rPr>
        <w:t xml:space="preserve">  vykoná po pom</w:t>
      </w:r>
      <w:r w:rsidRPr="00710792">
        <w:rPr>
          <w:rFonts w:asciiTheme="minorHAnsi" w:hAnsiTheme="minorHAnsi" w:cstheme="minorHAnsi"/>
          <w:sz w:val="20"/>
        </w:rPr>
        <w:t xml:space="preserve">inutí okolností, ktoré bránili výkonu </w:t>
      </w:r>
      <w:proofErr w:type="spellStart"/>
      <w:r w:rsidRPr="00710792">
        <w:rPr>
          <w:rFonts w:asciiTheme="minorHAnsi" w:hAnsiTheme="minorHAnsi" w:cstheme="minorHAnsi"/>
          <w:sz w:val="20"/>
        </w:rPr>
        <w:t>FKnM</w:t>
      </w:r>
      <w:proofErr w:type="spellEnd"/>
      <w:r w:rsidRPr="00710792">
        <w:rPr>
          <w:rFonts w:asciiTheme="minorHAnsi" w:hAnsiTheme="minorHAnsi" w:cstheme="minorHAnsi"/>
          <w:sz w:val="20"/>
        </w:rPr>
        <w:t>, alebo ich obmedzovali.</w:t>
      </w:r>
    </w:p>
    <w:p w14:paraId="52BAE70C" w14:textId="30F84EA2" w:rsidR="00B374A6" w:rsidRPr="00FF181C" w:rsidRDefault="00B374A6" w:rsidP="00CA6EE7">
      <w:pPr>
        <w:pStyle w:val="Nadpis2"/>
      </w:pPr>
      <w:bookmarkStart w:id="163" w:name="_Toc157690411"/>
      <w:bookmarkStart w:id="164" w:name="_Toc191041387"/>
      <w:r>
        <w:t>Sankčný mechanizmus</w:t>
      </w:r>
      <w:bookmarkEnd w:id="163"/>
      <w:bookmarkEnd w:id="164"/>
    </w:p>
    <w:p w14:paraId="09D99AEA" w14:textId="47236559" w:rsidR="00B374A6" w:rsidRPr="007F78F2" w:rsidRDefault="00B374A6" w:rsidP="009F0764">
      <w:pPr>
        <w:pStyle w:val="Odsekzoznamu"/>
        <w:keepNext/>
        <w:spacing w:before="360" w:after="360" w:line="276" w:lineRule="auto"/>
        <w:ind w:left="425"/>
        <w:rPr>
          <w:rFonts w:ascii="Calibri" w:hAnsi="Calibri" w:cs="Calibri"/>
          <w:b/>
          <w:bCs/>
          <w:i/>
          <w:sz w:val="20"/>
          <w:u w:val="single"/>
        </w:rPr>
      </w:pPr>
      <w:bookmarkStart w:id="165" w:name="_Toc139273749"/>
      <w:r w:rsidRPr="007F78F2">
        <w:rPr>
          <w:rFonts w:ascii="Calibri" w:hAnsi="Calibri" w:cs="Calibri"/>
          <w:b/>
          <w:bCs/>
          <w:i/>
          <w:sz w:val="20"/>
          <w:u w:val="single"/>
        </w:rPr>
        <w:t>Sankčný mechanizmus vo vzťahu k merateľným ukazovateľom</w:t>
      </w:r>
      <w:bookmarkEnd w:id="165"/>
    </w:p>
    <w:p w14:paraId="5A05D8A0" w14:textId="77777777" w:rsidR="0088050A" w:rsidRPr="0088050A" w:rsidRDefault="00B374A6" w:rsidP="007F78F2">
      <w:pPr>
        <w:pStyle w:val="Odsekzoznamu"/>
        <w:numPr>
          <w:ilvl w:val="0"/>
          <w:numId w:val="23"/>
        </w:numPr>
        <w:spacing w:after="120" w:line="276" w:lineRule="auto"/>
        <w:ind w:left="425" w:hanging="425"/>
        <w:jc w:val="both"/>
        <w:rPr>
          <w:rFonts w:asciiTheme="minorHAnsi" w:hAnsiTheme="minorHAnsi" w:cstheme="minorHAnsi"/>
          <w:i/>
          <w:iCs/>
          <w:sz w:val="20"/>
        </w:rPr>
      </w:pPr>
      <w:r>
        <w:rPr>
          <w:rFonts w:asciiTheme="minorHAnsi" w:hAnsiTheme="minorHAnsi" w:cstheme="minorHAnsi"/>
          <w:sz w:val="20"/>
        </w:rPr>
        <w:t>V prípade zmeny</w:t>
      </w:r>
      <w:r w:rsidRPr="00B374A6">
        <w:rPr>
          <w:rFonts w:asciiTheme="minorHAnsi" w:hAnsiTheme="minorHAnsi" w:cstheme="minorHAnsi"/>
          <w:sz w:val="20"/>
        </w:rPr>
        <w:t xml:space="preserve"> v cieľovej hodnote merateľného ukazovateľa</w:t>
      </w:r>
      <w:r>
        <w:rPr>
          <w:rFonts w:asciiTheme="minorHAnsi" w:hAnsiTheme="minorHAnsi" w:cstheme="minorHAnsi"/>
          <w:sz w:val="20"/>
        </w:rPr>
        <w:t>, táto zmena</w:t>
      </w:r>
      <w:r w:rsidRPr="00B374A6">
        <w:rPr>
          <w:rFonts w:asciiTheme="minorHAnsi" w:hAnsiTheme="minorHAnsi" w:cstheme="minorHAnsi"/>
          <w:sz w:val="20"/>
        </w:rPr>
        <w:t xml:space="preserve"> sa rieši v závislosti od toho, o aký typ merateľného ukazovateľa ide. </w:t>
      </w:r>
    </w:p>
    <w:p w14:paraId="3CA6A56D" w14:textId="072F4292" w:rsidR="0088050A" w:rsidRPr="0088050A" w:rsidRDefault="0088050A" w:rsidP="007F78F2">
      <w:pPr>
        <w:pStyle w:val="Odsekzoznamu"/>
        <w:numPr>
          <w:ilvl w:val="0"/>
          <w:numId w:val="23"/>
        </w:numPr>
        <w:spacing w:after="120" w:line="276" w:lineRule="auto"/>
        <w:ind w:left="425" w:hanging="425"/>
        <w:jc w:val="both"/>
        <w:rPr>
          <w:rFonts w:asciiTheme="minorHAnsi" w:hAnsiTheme="minorHAnsi" w:cstheme="minorHAnsi"/>
          <w:i/>
          <w:iCs/>
          <w:sz w:val="20"/>
        </w:rPr>
      </w:pPr>
      <w:r w:rsidRPr="0088050A">
        <w:rPr>
          <w:rFonts w:asciiTheme="minorHAnsi" w:hAnsiTheme="minorHAnsi" w:cstheme="minorHAnsi"/>
          <w:sz w:val="20"/>
        </w:rPr>
        <w:t xml:space="preserve">SO je oprávnený uplatniť sankčný mechanizmus v prípade nenaplnenia cieľových hodnôt MU identifikovaných v prílohe č. 2 Zmluvy – Predmet podpory </w:t>
      </w:r>
      <w:r w:rsidR="000A359C">
        <w:rPr>
          <w:rFonts w:asciiTheme="minorHAnsi" w:hAnsiTheme="minorHAnsi" w:cstheme="minorHAnsi"/>
          <w:sz w:val="20"/>
        </w:rPr>
        <w:t xml:space="preserve">NFP </w:t>
      </w:r>
      <w:r w:rsidRPr="0088050A">
        <w:rPr>
          <w:rFonts w:asciiTheme="minorHAnsi" w:hAnsiTheme="minorHAnsi" w:cstheme="minorHAnsi"/>
          <w:sz w:val="20"/>
        </w:rPr>
        <w:t>v čase jej uzatvorenia v závislosti od času ich plnenia (napr. ku koncu realizácie HAP, alebo v rámci udržateľnosti projektu) a typu MU.</w:t>
      </w:r>
      <w:r w:rsidR="00453E09">
        <w:rPr>
          <w:rFonts w:asciiTheme="minorHAnsi" w:hAnsiTheme="minorHAnsi" w:cstheme="minorHAnsi"/>
          <w:sz w:val="20"/>
        </w:rPr>
        <w:t xml:space="preserve"> SO je oprávnený </w:t>
      </w:r>
      <w:r w:rsidR="00453E09">
        <w:rPr>
          <w:rFonts w:asciiTheme="minorHAnsi" w:hAnsiTheme="minorHAnsi" w:cstheme="minorHAnsi"/>
          <w:sz w:val="20"/>
        </w:rPr>
        <w:lastRenderedPageBreak/>
        <w:t xml:space="preserve">neaplikovať sankčný mechanizmus pri nenaplnení MU ku koncu realizácie aktivít projektu, ak sú dôvody nenaplnenia spôsobené v prevažnej miere faktormi, ktoré prijímateľ objektívne nemohol ovplyvniť. </w:t>
      </w:r>
    </w:p>
    <w:p w14:paraId="69AEDB56" w14:textId="21E73382" w:rsidR="00F11FFD" w:rsidRPr="00F11FFD" w:rsidRDefault="00E520B9" w:rsidP="007F78F2">
      <w:pPr>
        <w:pStyle w:val="Odsekzoznamu"/>
        <w:numPr>
          <w:ilvl w:val="0"/>
          <w:numId w:val="23"/>
        </w:numPr>
        <w:spacing w:after="120" w:line="276" w:lineRule="auto"/>
        <w:ind w:left="425" w:hanging="425"/>
        <w:jc w:val="both"/>
        <w:rPr>
          <w:rFonts w:asciiTheme="minorHAnsi" w:hAnsiTheme="minorHAnsi" w:cstheme="minorHAnsi"/>
          <w:i/>
          <w:iCs/>
          <w:sz w:val="20"/>
        </w:rPr>
      </w:pPr>
      <w:r w:rsidRPr="0088050A">
        <w:rPr>
          <w:rFonts w:asciiTheme="minorHAnsi" w:hAnsiTheme="minorHAnsi" w:cstheme="minorHAnsi"/>
          <w:sz w:val="20"/>
        </w:rPr>
        <w:t>Zníženie/nenaplnenie cieľ</w:t>
      </w:r>
      <w:r>
        <w:rPr>
          <w:rFonts w:asciiTheme="minorHAnsi" w:hAnsiTheme="minorHAnsi" w:cstheme="minorHAnsi"/>
          <w:sz w:val="20"/>
        </w:rPr>
        <w:t xml:space="preserve">ovej hodnoty MU projektu </w:t>
      </w:r>
      <w:r w:rsidRPr="009502C4">
        <w:rPr>
          <w:rFonts w:asciiTheme="minorHAnsi" w:hAnsiTheme="minorHAnsi" w:cstheme="minorHAnsi"/>
          <w:b/>
          <w:sz w:val="20"/>
        </w:rPr>
        <w:t xml:space="preserve">o menej ako 5 % </w:t>
      </w:r>
      <w:r>
        <w:rPr>
          <w:rFonts w:asciiTheme="minorHAnsi" w:hAnsiTheme="minorHAnsi" w:cstheme="minorHAnsi"/>
          <w:sz w:val="20"/>
        </w:rPr>
        <w:t>(a</w:t>
      </w:r>
      <w:r w:rsidR="00F11FFD">
        <w:rPr>
          <w:rFonts w:asciiTheme="minorHAnsi" w:hAnsiTheme="minorHAnsi" w:cstheme="minorHAnsi"/>
          <w:sz w:val="20"/>
        </w:rPr>
        <w:t>kceptovateľná miera odchýlky</w:t>
      </w:r>
      <w:r>
        <w:rPr>
          <w:rFonts w:asciiTheme="minorHAnsi" w:hAnsiTheme="minorHAnsi" w:cstheme="minorHAnsi"/>
          <w:sz w:val="20"/>
        </w:rPr>
        <w:t xml:space="preserve">) </w:t>
      </w:r>
      <w:r w:rsidR="00F11FFD">
        <w:rPr>
          <w:rFonts w:asciiTheme="minorHAnsi" w:hAnsiTheme="minorHAnsi" w:cstheme="minorHAnsi"/>
          <w:sz w:val="20"/>
        </w:rPr>
        <w:t xml:space="preserve">nemá za následok uplatnenie sankčného mechanizmu. </w:t>
      </w:r>
    </w:p>
    <w:p w14:paraId="130B0A2C" w14:textId="10DBACDB" w:rsidR="0088050A" w:rsidRPr="0088050A" w:rsidRDefault="0088050A" w:rsidP="007F78F2">
      <w:pPr>
        <w:pStyle w:val="Odsekzoznamu"/>
        <w:numPr>
          <w:ilvl w:val="0"/>
          <w:numId w:val="23"/>
        </w:numPr>
        <w:spacing w:after="120" w:line="276" w:lineRule="auto"/>
        <w:ind w:left="425" w:hanging="425"/>
        <w:jc w:val="both"/>
        <w:rPr>
          <w:rFonts w:asciiTheme="minorHAnsi" w:hAnsiTheme="minorHAnsi" w:cstheme="minorHAnsi"/>
          <w:i/>
          <w:iCs/>
          <w:sz w:val="20"/>
        </w:rPr>
      </w:pPr>
      <w:r w:rsidRPr="0088050A">
        <w:rPr>
          <w:rFonts w:asciiTheme="minorHAnsi" w:hAnsiTheme="minorHAnsi" w:cstheme="minorHAnsi"/>
          <w:sz w:val="20"/>
        </w:rPr>
        <w:t xml:space="preserve">Zníženie/nenaplnenie cieľovej hodnoty MU projektu </w:t>
      </w:r>
      <w:r w:rsidRPr="009502C4">
        <w:rPr>
          <w:rFonts w:asciiTheme="minorHAnsi" w:hAnsiTheme="minorHAnsi" w:cstheme="minorHAnsi"/>
          <w:b/>
          <w:sz w:val="20"/>
        </w:rPr>
        <w:t>o viac ak</w:t>
      </w:r>
      <w:r w:rsidR="00F11FFD" w:rsidRPr="009502C4">
        <w:rPr>
          <w:rFonts w:asciiTheme="minorHAnsi" w:hAnsiTheme="minorHAnsi" w:cstheme="minorHAnsi"/>
          <w:b/>
          <w:sz w:val="20"/>
        </w:rPr>
        <w:t xml:space="preserve">o 5 % </w:t>
      </w:r>
      <w:r w:rsidRPr="0088050A">
        <w:rPr>
          <w:rFonts w:asciiTheme="minorHAnsi" w:hAnsiTheme="minorHAnsi" w:cstheme="minorHAnsi"/>
          <w:sz w:val="20"/>
        </w:rPr>
        <w:t>oproti schválenej cieľovej hodnote spôsobí zníženie výšky NFP</w:t>
      </w:r>
      <w:r>
        <w:rPr>
          <w:rStyle w:val="Odkaznapoznmkupodiarou"/>
          <w:rFonts w:asciiTheme="minorHAnsi" w:hAnsiTheme="minorHAnsi" w:cstheme="minorHAnsi"/>
          <w:sz w:val="20"/>
        </w:rPr>
        <w:footnoteReference w:id="38"/>
      </w:r>
      <w:r w:rsidRPr="0088050A">
        <w:rPr>
          <w:rFonts w:asciiTheme="minorHAnsi" w:hAnsiTheme="minorHAnsi" w:cstheme="minorHAnsi"/>
          <w:sz w:val="20"/>
        </w:rPr>
        <w:t xml:space="preserve"> </w:t>
      </w:r>
      <w:r w:rsidR="007F78F2">
        <w:rPr>
          <w:rFonts w:asciiTheme="minorHAnsi" w:hAnsiTheme="minorHAnsi" w:cstheme="minorHAnsi"/>
          <w:sz w:val="20"/>
        </w:rPr>
        <w:t>(okrem výnimky uvedenej v odseku 5)</w:t>
      </w:r>
      <w:r w:rsidRPr="0088050A">
        <w:rPr>
          <w:rFonts w:asciiTheme="minorHAnsi" w:hAnsiTheme="minorHAnsi" w:cstheme="minorHAnsi"/>
          <w:sz w:val="20"/>
        </w:rPr>
        <w:t xml:space="preserve"> na základe aplikácie sankčného mechanizmu</w:t>
      </w:r>
      <w:r>
        <w:rPr>
          <w:rStyle w:val="Odkaznapoznmkupodiarou"/>
          <w:rFonts w:asciiTheme="minorHAnsi" w:hAnsiTheme="minorHAnsi" w:cstheme="minorHAnsi"/>
          <w:sz w:val="20"/>
        </w:rPr>
        <w:footnoteReference w:id="39"/>
      </w:r>
      <w:r w:rsidRPr="0088050A">
        <w:rPr>
          <w:rFonts w:asciiTheme="minorHAnsi" w:hAnsiTheme="minorHAnsi" w:cstheme="minorHAnsi"/>
          <w:sz w:val="20"/>
        </w:rPr>
        <w:t xml:space="preserve"> (tzv. sankčná kalkulačka). Spôsob výpočtu sumy, ktoré je prijímateľ povinný vrátiť, je uvedený v tzv. sankčnej kalkulačke, </w:t>
      </w:r>
      <w:r w:rsidR="00E520B9">
        <w:rPr>
          <w:rFonts w:asciiTheme="minorHAnsi" w:hAnsiTheme="minorHAnsi" w:cstheme="minorHAnsi"/>
          <w:sz w:val="20"/>
        </w:rPr>
        <w:t xml:space="preserve">ktorej vzor je uvedený </w:t>
      </w:r>
      <w:r w:rsidR="007F78F2">
        <w:rPr>
          <w:rFonts w:asciiTheme="minorHAnsi" w:hAnsiTheme="minorHAnsi" w:cstheme="minorHAnsi"/>
          <w:sz w:val="20"/>
        </w:rPr>
        <w:t>v prílohe č. 17 tejto príručky.</w:t>
      </w:r>
    </w:p>
    <w:p w14:paraId="582F5E22" w14:textId="741BFBEB" w:rsidR="0088050A" w:rsidRPr="0088050A" w:rsidRDefault="0088050A" w:rsidP="007F78F2">
      <w:pPr>
        <w:pStyle w:val="Odsekzoznamu"/>
        <w:numPr>
          <w:ilvl w:val="0"/>
          <w:numId w:val="23"/>
        </w:numPr>
        <w:spacing w:after="120" w:line="276" w:lineRule="auto"/>
        <w:ind w:left="425" w:hanging="425"/>
        <w:jc w:val="both"/>
        <w:rPr>
          <w:rFonts w:asciiTheme="minorHAnsi" w:hAnsiTheme="minorHAnsi" w:cstheme="minorHAnsi"/>
          <w:i/>
          <w:iCs/>
          <w:sz w:val="20"/>
        </w:rPr>
      </w:pPr>
      <w:r w:rsidRPr="0088050A">
        <w:rPr>
          <w:rFonts w:asciiTheme="minorHAnsi" w:hAnsiTheme="minorHAnsi" w:cstheme="minorHAnsi"/>
          <w:sz w:val="20"/>
        </w:rPr>
        <w:t xml:space="preserve">Zníženie cieľovej hodnoty </w:t>
      </w:r>
      <w:r w:rsidRPr="0088050A">
        <w:rPr>
          <w:rFonts w:asciiTheme="minorHAnsi" w:hAnsiTheme="minorHAnsi" w:cstheme="minorHAnsi"/>
          <w:b/>
          <w:sz w:val="20"/>
        </w:rPr>
        <w:t>MU výsledku</w:t>
      </w:r>
      <w:r w:rsidRPr="0088050A">
        <w:rPr>
          <w:rFonts w:asciiTheme="minorHAnsi" w:hAnsiTheme="minorHAnsi" w:cstheme="minorHAnsi"/>
          <w:sz w:val="20"/>
        </w:rPr>
        <w:t xml:space="preserve"> nesmie klesnúť pod hranicu vyjadrenú v čl. 4 ods. 4.3 Zmluvy </w:t>
      </w:r>
      <w:r w:rsidRPr="0088050A">
        <w:rPr>
          <w:rFonts w:asciiTheme="minorHAnsi" w:hAnsiTheme="minorHAnsi" w:cstheme="minorHAnsi"/>
          <w:b/>
          <w:sz w:val="20"/>
        </w:rPr>
        <w:t>(od 10 % do 40 %),</w:t>
      </w:r>
      <w:r w:rsidRPr="0088050A">
        <w:rPr>
          <w:rFonts w:asciiTheme="minorHAnsi" w:hAnsiTheme="minorHAnsi" w:cstheme="minorHAnsi"/>
          <w:sz w:val="20"/>
        </w:rPr>
        <w:t xml:space="preserve"> oproti výške cieľovej hodnoty MU výsledku, ktorá bola uvedená v schválenej </w:t>
      </w:r>
      <w:proofErr w:type="spellStart"/>
      <w:r w:rsidRPr="0088050A">
        <w:rPr>
          <w:rFonts w:asciiTheme="minorHAnsi" w:hAnsiTheme="minorHAnsi" w:cstheme="minorHAnsi"/>
          <w:sz w:val="20"/>
        </w:rPr>
        <w:t>ŽoNFP</w:t>
      </w:r>
      <w:proofErr w:type="spellEnd"/>
      <w:r w:rsidRPr="0088050A">
        <w:rPr>
          <w:rFonts w:asciiTheme="minorHAnsi" w:hAnsiTheme="minorHAnsi" w:cstheme="minorHAnsi"/>
          <w:sz w:val="20"/>
        </w:rPr>
        <w:t>. Prijímateľ je povinný v Žiadosti o zmenu Zmluvy uviesť relevantné dôvody požadovanéh</w:t>
      </w:r>
      <w:r w:rsidR="00110730">
        <w:rPr>
          <w:rFonts w:asciiTheme="minorHAnsi" w:hAnsiTheme="minorHAnsi" w:cstheme="minorHAnsi"/>
          <w:sz w:val="20"/>
        </w:rPr>
        <w:t>o zníženia MU výsledku</w:t>
      </w:r>
      <w:r w:rsidR="007F78F2">
        <w:rPr>
          <w:rFonts w:asciiTheme="minorHAnsi" w:hAnsiTheme="minorHAnsi" w:cstheme="minorHAnsi"/>
          <w:sz w:val="20"/>
        </w:rPr>
        <w:t>; ak sú spôsobené</w:t>
      </w:r>
      <w:r w:rsidRPr="0088050A">
        <w:rPr>
          <w:rFonts w:asciiTheme="minorHAnsi" w:hAnsiTheme="minorHAnsi" w:cstheme="minorHAnsi"/>
          <w:sz w:val="20"/>
        </w:rPr>
        <w:t xml:space="preserve"> v prevažnej miere faktormi, ktoré prijímateľ objektívne nemohol ovplyvniť a súčasne nová cieľová hodnota MU výsledku nie je neprimeraná z časového, finančného a vecného hľadiska v porovnaní so stavom a očakávaniami, ktor</w:t>
      </w:r>
      <w:r w:rsidR="007F78F2">
        <w:rPr>
          <w:rFonts w:asciiTheme="minorHAnsi" w:hAnsiTheme="minorHAnsi" w:cstheme="minorHAnsi"/>
          <w:sz w:val="20"/>
        </w:rPr>
        <w:t xml:space="preserve">é vyplývajú zo schválenej </w:t>
      </w:r>
      <w:proofErr w:type="spellStart"/>
      <w:r w:rsidR="007F78F2">
        <w:rPr>
          <w:rFonts w:asciiTheme="minorHAnsi" w:hAnsiTheme="minorHAnsi" w:cstheme="minorHAnsi"/>
          <w:sz w:val="20"/>
        </w:rPr>
        <w:t>ŽoNFP</w:t>
      </w:r>
      <w:proofErr w:type="spellEnd"/>
      <w:r w:rsidR="007F78F2">
        <w:rPr>
          <w:rFonts w:asciiTheme="minorHAnsi" w:hAnsiTheme="minorHAnsi" w:cstheme="minorHAnsi"/>
          <w:sz w:val="20"/>
        </w:rPr>
        <w:t xml:space="preserve">, </w:t>
      </w:r>
      <w:r w:rsidRPr="007F78F2">
        <w:rPr>
          <w:rFonts w:asciiTheme="minorHAnsi" w:hAnsiTheme="minorHAnsi" w:cstheme="minorHAnsi"/>
          <w:b/>
          <w:sz w:val="20"/>
        </w:rPr>
        <w:t>v tomto prípade je SO oprávnený schváliť zníženie cieľovej hodnoty MU výsledku bez aplikácie sankčného mechanizmu aj o viac ako 5 % oproti schválenej cieľovej hodnote</w:t>
      </w:r>
      <w:r w:rsidR="007F78F2">
        <w:rPr>
          <w:rFonts w:asciiTheme="minorHAnsi" w:hAnsiTheme="minorHAnsi" w:cstheme="minorHAnsi"/>
          <w:sz w:val="20"/>
        </w:rPr>
        <w:t>.</w:t>
      </w:r>
      <w:r w:rsidRPr="0088050A">
        <w:rPr>
          <w:rFonts w:asciiTheme="minorHAnsi" w:hAnsiTheme="minorHAnsi" w:cstheme="minorHAnsi"/>
          <w:sz w:val="20"/>
        </w:rPr>
        <w:t xml:space="preserve"> Ak nie je splnená čo i len jedna časť z podmienok podľa predchádzajúcej vety, je SO oprávnený schváliť zníženie cieľovej hodnoty MU výsledku s tým, že automatickým dôsledkom takéhoto schválenia je zníženie výšky NFP na základe aplikácie sankčného mechanizmu vo vzťahu k merateľným ukazovateľom. SO schvaľuje zníženie cieľovej hodnoty MU výsledku prostredníctvom zmenového konania len v prípade aplikácie sankčného mechanizmu. Ak je aplikácia sankčného mechanizmu v dôsledku zníženia cieľovej hodnoty MU výsledku</w:t>
      </w:r>
      <w:r w:rsidR="002F121A">
        <w:rPr>
          <w:rFonts w:asciiTheme="minorHAnsi" w:hAnsiTheme="minorHAnsi" w:cstheme="minorHAnsi"/>
          <w:sz w:val="20"/>
        </w:rPr>
        <w:t xml:space="preserve"> vylúčená, zníženie MU výsledku</w:t>
      </w:r>
      <w:r w:rsidRPr="0088050A">
        <w:rPr>
          <w:rFonts w:asciiTheme="minorHAnsi" w:hAnsiTheme="minorHAnsi" w:cstheme="minorHAnsi"/>
          <w:sz w:val="20"/>
        </w:rPr>
        <w:t xml:space="preserve"> SO zaznamená vhodným spôsobom v rámci monitorovania projektu a zmena Zmluvy sa z tohto dôvodu nevykoná.</w:t>
      </w:r>
    </w:p>
    <w:p w14:paraId="48AB98AF" w14:textId="77777777" w:rsidR="0088050A" w:rsidRPr="0088050A" w:rsidRDefault="0088050A" w:rsidP="007F78F2">
      <w:pPr>
        <w:pStyle w:val="Odsekzoznamu"/>
        <w:numPr>
          <w:ilvl w:val="0"/>
          <w:numId w:val="23"/>
        </w:numPr>
        <w:spacing w:after="120" w:line="276" w:lineRule="auto"/>
        <w:ind w:left="425" w:hanging="425"/>
        <w:jc w:val="both"/>
        <w:rPr>
          <w:rFonts w:asciiTheme="minorHAnsi" w:hAnsiTheme="minorHAnsi" w:cstheme="minorHAnsi"/>
          <w:i/>
          <w:iCs/>
          <w:sz w:val="20"/>
        </w:rPr>
      </w:pPr>
      <w:r w:rsidRPr="0088050A">
        <w:rPr>
          <w:rFonts w:asciiTheme="minorHAnsi" w:hAnsiTheme="minorHAnsi" w:cstheme="minorHAnsi"/>
          <w:sz w:val="20"/>
        </w:rPr>
        <w:t xml:space="preserve">Zníženie cieľovej hodnoty </w:t>
      </w:r>
      <w:r w:rsidRPr="0088050A">
        <w:rPr>
          <w:rFonts w:asciiTheme="minorHAnsi" w:hAnsiTheme="minorHAnsi" w:cstheme="minorHAnsi"/>
          <w:b/>
          <w:sz w:val="20"/>
        </w:rPr>
        <w:t>MU výstupu</w:t>
      </w:r>
      <w:r w:rsidRPr="0088050A">
        <w:rPr>
          <w:rFonts w:asciiTheme="minorHAnsi" w:hAnsiTheme="minorHAnsi" w:cstheme="minorHAnsi"/>
          <w:sz w:val="20"/>
        </w:rPr>
        <w:t xml:space="preserve"> nesmie klesnúť (v procese zmeny/zníženia/naplnenia) pod hranicu vyjadrenú v Čl. 4 ods. 4.3 Zmluvy </w:t>
      </w:r>
      <w:r w:rsidRPr="0088050A">
        <w:rPr>
          <w:rFonts w:asciiTheme="minorHAnsi" w:hAnsiTheme="minorHAnsi" w:cstheme="minorHAnsi"/>
          <w:b/>
          <w:sz w:val="20"/>
        </w:rPr>
        <w:t>(od 50 % do 85 %)</w:t>
      </w:r>
      <w:r w:rsidRPr="0088050A">
        <w:rPr>
          <w:rFonts w:asciiTheme="minorHAnsi" w:hAnsiTheme="minorHAnsi" w:cstheme="minorHAnsi"/>
          <w:sz w:val="20"/>
        </w:rPr>
        <w:t xml:space="preserve"> oproti výške cieľovej hodnoty MU výsledku, ktorá bola uvedená v schválenej </w:t>
      </w:r>
      <w:proofErr w:type="spellStart"/>
      <w:r w:rsidRPr="0088050A">
        <w:rPr>
          <w:rFonts w:asciiTheme="minorHAnsi" w:hAnsiTheme="minorHAnsi" w:cstheme="minorHAnsi"/>
          <w:sz w:val="20"/>
        </w:rPr>
        <w:t>ŽoNFP</w:t>
      </w:r>
      <w:proofErr w:type="spellEnd"/>
      <w:r w:rsidRPr="0088050A">
        <w:rPr>
          <w:rFonts w:asciiTheme="minorHAnsi" w:hAnsiTheme="minorHAnsi" w:cstheme="minorHAnsi"/>
          <w:sz w:val="20"/>
        </w:rPr>
        <w:t>. Pokles cieľovej hodnoty MU výstupu pod uvedené zmluvné percento nemožno schváliť v rámci procesu podľa čl. 16 VZP k Zmluve a považuje sa to za podstatnú zmenu projektu. Nedosiahnutie cieľovej hodnoty MU výstupu automaticky spôsobuje zníženie výšky NFP na základe aplikácie sankčného mechanizmu podľa článku 18 ods. 1 písm. h) VZP Zmluvy. V prípade ak bola nedosiahnutá cieľová hodnota iba niektorého MU výstupu, ku ktorej podľa obsahu projektu prispievajú iba niektoré HAP alebo ich časti, zníženie NFP sa bude aplikovať iba vo vzťahu k tým HAP alebo ich častiam, ktoré prispievajú k dosiahnutiu znižovaného MU výstupu.</w:t>
      </w:r>
    </w:p>
    <w:p w14:paraId="2B25C919" w14:textId="349A8428" w:rsidR="0088050A" w:rsidRPr="0088050A" w:rsidRDefault="0088050A" w:rsidP="007F78F2">
      <w:pPr>
        <w:pStyle w:val="Odsekzoznamu"/>
        <w:numPr>
          <w:ilvl w:val="0"/>
          <w:numId w:val="23"/>
        </w:numPr>
        <w:spacing w:after="120" w:line="276" w:lineRule="auto"/>
        <w:ind w:left="425" w:hanging="425"/>
        <w:jc w:val="both"/>
        <w:rPr>
          <w:rFonts w:asciiTheme="minorHAnsi" w:hAnsiTheme="minorHAnsi" w:cstheme="minorHAnsi"/>
          <w:i/>
          <w:iCs/>
          <w:sz w:val="20"/>
        </w:rPr>
      </w:pPr>
      <w:r w:rsidRPr="0088050A">
        <w:rPr>
          <w:rFonts w:asciiTheme="minorHAnsi" w:hAnsiTheme="minorHAnsi" w:cstheme="minorHAnsi"/>
          <w:sz w:val="20"/>
        </w:rPr>
        <w:t>Pri znížení/n</w:t>
      </w:r>
      <w:r w:rsidR="0051345B">
        <w:rPr>
          <w:rFonts w:asciiTheme="minorHAnsi" w:hAnsiTheme="minorHAnsi" w:cstheme="minorHAnsi"/>
          <w:sz w:val="20"/>
        </w:rPr>
        <w:t xml:space="preserve">enaplnení cieľových hodnôt MU SO </w:t>
      </w:r>
      <w:r w:rsidRPr="0088050A">
        <w:rPr>
          <w:rFonts w:asciiTheme="minorHAnsi" w:hAnsiTheme="minorHAnsi" w:cstheme="minorHAnsi"/>
          <w:sz w:val="20"/>
        </w:rPr>
        <w:t>overí, či takéto zníženie/nenaplnenie cieľových hodnôt by v rámci opätovného prehodnotenia nemalo vplyv na výsledky hodnotenia/výberu projektov v zmysle príslušných hodnotiacich a výberových kritérií projektu v rámci odborného hodnotenia.</w:t>
      </w:r>
    </w:p>
    <w:p w14:paraId="315DDBBB" w14:textId="5B56C739" w:rsidR="0088050A" w:rsidRPr="0088050A" w:rsidRDefault="0088050A" w:rsidP="007F78F2">
      <w:pPr>
        <w:pStyle w:val="Odsekzoznamu"/>
        <w:numPr>
          <w:ilvl w:val="0"/>
          <w:numId w:val="23"/>
        </w:numPr>
        <w:spacing w:after="120" w:line="276" w:lineRule="auto"/>
        <w:ind w:left="425" w:hanging="425"/>
        <w:jc w:val="both"/>
        <w:rPr>
          <w:rFonts w:asciiTheme="minorHAnsi" w:hAnsiTheme="minorHAnsi" w:cstheme="minorHAnsi"/>
          <w:i/>
          <w:iCs/>
          <w:sz w:val="20"/>
        </w:rPr>
      </w:pPr>
      <w:r w:rsidRPr="0088050A">
        <w:rPr>
          <w:rFonts w:asciiTheme="minorHAnsi" w:hAnsiTheme="minorHAnsi" w:cstheme="minorHAnsi"/>
          <w:sz w:val="20"/>
        </w:rPr>
        <w:t>V prípade neudržania/neplnenia dosiahnutých hodnôt MU (vykázaných a schválených v rámci ZMS, alebo NMS v závislosti od času plnenia MU) počas celého obdobia udržateľnosti projektu má SO právo pristúpiť k uloženiu sankcie, keďže Zmluva stanovuje pre prijímateľa povinnosť udržať (zachovať) výsledky realizovaného projektu definované prostredníctvom MU počas stanoveného obdobia udržateľnosti projektu, ako aj povinnosť dodržať ostatné podmienky vyplývajúce zo Zmluvy, výzvy a článku 65 NSU, a to alikvotne k dĺžke a miere neplnenia MU.</w:t>
      </w:r>
    </w:p>
    <w:p w14:paraId="78C35AFD" w14:textId="77777777" w:rsidR="0088050A" w:rsidRDefault="0088050A" w:rsidP="0088050A">
      <w:pPr>
        <w:pStyle w:val="Odsekzoznamu"/>
        <w:autoSpaceDE w:val="0"/>
        <w:autoSpaceDN w:val="0"/>
        <w:adjustRightInd w:val="0"/>
        <w:spacing w:line="276" w:lineRule="auto"/>
        <w:ind w:left="426"/>
        <w:jc w:val="both"/>
        <w:rPr>
          <w:rFonts w:asciiTheme="minorHAnsi" w:hAnsiTheme="minorHAnsi" w:cstheme="minorHAnsi"/>
          <w:sz w:val="20"/>
        </w:rPr>
      </w:pPr>
    </w:p>
    <w:p w14:paraId="798695BE" w14:textId="77777777" w:rsidR="0088050A" w:rsidRDefault="0088050A" w:rsidP="0088050A">
      <w:pPr>
        <w:pStyle w:val="Odsekzoznamu"/>
        <w:autoSpaceDE w:val="0"/>
        <w:autoSpaceDN w:val="0"/>
        <w:adjustRightInd w:val="0"/>
        <w:spacing w:line="276" w:lineRule="auto"/>
        <w:ind w:left="426"/>
        <w:jc w:val="center"/>
        <w:rPr>
          <w:rFonts w:asciiTheme="minorHAnsi" w:hAnsiTheme="minorHAnsi" w:cstheme="minorHAnsi"/>
          <w:i/>
          <w:sz w:val="20"/>
        </w:rPr>
      </w:pPr>
      <w:r w:rsidRPr="000A7814">
        <w:rPr>
          <w:rFonts w:asciiTheme="minorHAnsi" w:hAnsiTheme="minorHAnsi" w:cstheme="minorHAnsi"/>
          <w:i/>
          <w:sz w:val="20"/>
        </w:rPr>
        <w:lastRenderedPageBreak/>
        <w:t>Pravidlá krátenia NFP z dôvodu neplnenia MU výstupu</w:t>
      </w:r>
    </w:p>
    <w:p w14:paraId="3B2B815A" w14:textId="77777777" w:rsidR="0088050A" w:rsidRDefault="0088050A" w:rsidP="0088050A">
      <w:pPr>
        <w:pStyle w:val="Odsekzoznamu"/>
        <w:autoSpaceDE w:val="0"/>
        <w:autoSpaceDN w:val="0"/>
        <w:adjustRightInd w:val="0"/>
        <w:spacing w:line="276" w:lineRule="auto"/>
        <w:ind w:left="426"/>
        <w:jc w:val="both"/>
        <w:rPr>
          <w:rFonts w:asciiTheme="minorHAnsi" w:hAnsiTheme="minorHAnsi" w:cstheme="minorHAnsi"/>
          <w:i/>
          <w:sz w:val="20"/>
        </w:rPr>
      </w:pPr>
    </w:p>
    <w:tbl>
      <w:tblPr>
        <w:tblStyle w:val="Mriekatabuky"/>
        <w:tblW w:w="0" w:type="auto"/>
        <w:tblInd w:w="426" w:type="dxa"/>
        <w:tblLook w:val="04A0" w:firstRow="1" w:lastRow="0" w:firstColumn="1" w:lastColumn="0" w:noHBand="0" w:noVBand="1"/>
      </w:tblPr>
      <w:tblGrid>
        <w:gridCol w:w="4314"/>
        <w:gridCol w:w="4321"/>
      </w:tblGrid>
      <w:tr w:rsidR="0088050A" w14:paraId="0BA0F54F" w14:textId="77777777" w:rsidTr="003D6560">
        <w:tc>
          <w:tcPr>
            <w:tcW w:w="4530" w:type="dxa"/>
          </w:tcPr>
          <w:p w14:paraId="0F0E1FC2" w14:textId="77777777" w:rsidR="0088050A" w:rsidRPr="000A7814" w:rsidRDefault="0088050A" w:rsidP="003D6560">
            <w:pPr>
              <w:pStyle w:val="Odsekzoznamu"/>
              <w:autoSpaceDE w:val="0"/>
              <w:autoSpaceDN w:val="0"/>
              <w:adjustRightInd w:val="0"/>
              <w:spacing w:line="276" w:lineRule="auto"/>
              <w:ind w:left="0"/>
              <w:jc w:val="center"/>
              <w:rPr>
                <w:rFonts w:asciiTheme="minorHAnsi" w:hAnsiTheme="minorHAnsi" w:cstheme="minorHAnsi"/>
                <w:b/>
                <w:i/>
                <w:sz w:val="20"/>
              </w:rPr>
            </w:pPr>
            <w:r w:rsidRPr="000A7814">
              <w:rPr>
                <w:rFonts w:asciiTheme="minorHAnsi" w:hAnsiTheme="minorHAnsi" w:cstheme="minorHAnsi"/>
                <w:b/>
                <w:i/>
                <w:sz w:val="20"/>
              </w:rPr>
              <w:t>Naplnenie cieľovej hodnoty MU výstupu</w:t>
            </w:r>
          </w:p>
        </w:tc>
        <w:tc>
          <w:tcPr>
            <w:tcW w:w="4531" w:type="dxa"/>
          </w:tcPr>
          <w:p w14:paraId="2BE50296" w14:textId="77777777" w:rsidR="0088050A" w:rsidRPr="000A7814" w:rsidRDefault="0088050A" w:rsidP="003D6560">
            <w:pPr>
              <w:pStyle w:val="Odsekzoznamu"/>
              <w:autoSpaceDE w:val="0"/>
              <w:autoSpaceDN w:val="0"/>
              <w:adjustRightInd w:val="0"/>
              <w:spacing w:line="276" w:lineRule="auto"/>
              <w:ind w:left="0"/>
              <w:jc w:val="center"/>
              <w:rPr>
                <w:rFonts w:asciiTheme="minorHAnsi" w:hAnsiTheme="minorHAnsi" w:cstheme="minorHAnsi"/>
                <w:b/>
                <w:i/>
                <w:sz w:val="20"/>
              </w:rPr>
            </w:pPr>
            <w:r w:rsidRPr="000A7814">
              <w:rPr>
                <w:rFonts w:asciiTheme="minorHAnsi" w:hAnsiTheme="minorHAnsi" w:cstheme="minorHAnsi"/>
                <w:b/>
                <w:i/>
                <w:sz w:val="20"/>
              </w:rPr>
              <w:t>Hodnota finančnej opravy – výška krátenia NFP</w:t>
            </w:r>
          </w:p>
        </w:tc>
      </w:tr>
      <w:tr w:rsidR="0088050A" w14:paraId="62034789" w14:textId="77777777" w:rsidTr="003D6560">
        <w:tc>
          <w:tcPr>
            <w:tcW w:w="4530" w:type="dxa"/>
          </w:tcPr>
          <w:p w14:paraId="38EF8FBF"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100 %</w:t>
            </w:r>
          </w:p>
        </w:tc>
        <w:tc>
          <w:tcPr>
            <w:tcW w:w="4531" w:type="dxa"/>
          </w:tcPr>
          <w:p w14:paraId="596A6721"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0 %</w:t>
            </w:r>
          </w:p>
        </w:tc>
      </w:tr>
      <w:tr w:rsidR="0088050A" w14:paraId="4348CAF5" w14:textId="77777777" w:rsidTr="003D6560">
        <w:tc>
          <w:tcPr>
            <w:tcW w:w="4530" w:type="dxa"/>
          </w:tcPr>
          <w:p w14:paraId="32DC37D9"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100 – 95 %</w:t>
            </w:r>
          </w:p>
        </w:tc>
        <w:tc>
          <w:tcPr>
            <w:tcW w:w="4531" w:type="dxa"/>
          </w:tcPr>
          <w:p w14:paraId="45575AF2"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0 %</w:t>
            </w:r>
          </w:p>
        </w:tc>
      </w:tr>
      <w:tr w:rsidR="0088050A" w14:paraId="7DE70564" w14:textId="77777777" w:rsidTr="003D6560">
        <w:tc>
          <w:tcPr>
            <w:tcW w:w="4530" w:type="dxa"/>
          </w:tcPr>
          <w:p w14:paraId="5A9EF910"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94 – 90 %</w:t>
            </w:r>
          </w:p>
        </w:tc>
        <w:tc>
          <w:tcPr>
            <w:tcW w:w="4531" w:type="dxa"/>
          </w:tcPr>
          <w:p w14:paraId="1FC5AF69"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5 %</w:t>
            </w:r>
          </w:p>
        </w:tc>
      </w:tr>
      <w:tr w:rsidR="0088050A" w14:paraId="5CD3F814" w14:textId="77777777" w:rsidTr="003D6560">
        <w:tc>
          <w:tcPr>
            <w:tcW w:w="4530" w:type="dxa"/>
          </w:tcPr>
          <w:p w14:paraId="22C6BAA7"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89 – 85 %</w:t>
            </w:r>
          </w:p>
        </w:tc>
        <w:tc>
          <w:tcPr>
            <w:tcW w:w="4531" w:type="dxa"/>
          </w:tcPr>
          <w:p w14:paraId="3CF34CBE"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10 %</w:t>
            </w:r>
          </w:p>
        </w:tc>
      </w:tr>
      <w:tr w:rsidR="0088050A" w14:paraId="0ABF16DC" w14:textId="77777777" w:rsidTr="003D6560">
        <w:tc>
          <w:tcPr>
            <w:tcW w:w="4530" w:type="dxa"/>
          </w:tcPr>
          <w:p w14:paraId="4AE0F60D"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84 – 80 %</w:t>
            </w:r>
          </w:p>
        </w:tc>
        <w:tc>
          <w:tcPr>
            <w:tcW w:w="4531" w:type="dxa"/>
          </w:tcPr>
          <w:p w14:paraId="334C21F2"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15 %</w:t>
            </w:r>
          </w:p>
        </w:tc>
      </w:tr>
      <w:tr w:rsidR="0088050A" w14:paraId="46623ED3" w14:textId="77777777" w:rsidTr="003D6560">
        <w:tc>
          <w:tcPr>
            <w:tcW w:w="4530" w:type="dxa"/>
          </w:tcPr>
          <w:p w14:paraId="5FDCB682"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79 – 0 %</w:t>
            </w:r>
          </w:p>
        </w:tc>
        <w:tc>
          <w:tcPr>
            <w:tcW w:w="4531" w:type="dxa"/>
          </w:tcPr>
          <w:p w14:paraId="31528919" w14:textId="250660F0" w:rsidR="0088050A" w:rsidRDefault="00480380"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odstúpenie od Zmluvy a povinnosť vrátiť NFP alebo jeho časť</w:t>
            </w:r>
          </w:p>
        </w:tc>
      </w:tr>
    </w:tbl>
    <w:p w14:paraId="42110E14" w14:textId="77777777" w:rsidR="0088050A" w:rsidRDefault="0088050A" w:rsidP="0088050A">
      <w:pPr>
        <w:pStyle w:val="Odsekzoznamu"/>
        <w:autoSpaceDE w:val="0"/>
        <w:autoSpaceDN w:val="0"/>
        <w:adjustRightInd w:val="0"/>
        <w:spacing w:line="276" w:lineRule="auto"/>
        <w:ind w:left="426"/>
        <w:jc w:val="both"/>
        <w:rPr>
          <w:rFonts w:asciiTheme="minorHAnsi" w:hAnsiTheme="minorHAnsi" w:cstheme="minorHAnsi"/>
          <w:i/>
          <w:sz w:val="20"/>
        </w:rPr>
      </w:pPr>
    </w:p>
    <w:p w14:paraId="2355DE8C" w14:textId="228D02C7" w:rsidR="0088050A" w:rsidRDefault="0088050A" w:rsidP="0051345B">
      <w:pPr>
        <w:pStyle w:val="Odsekzoznamu"/>
        <w:autoSpaceDE w:val="0"/>
        <w:autoSpaceDN w:val="0"/>
        <w:adjustRightInd w:val="0"/>
        <w:spacing w:line="276" w:lineRule="auto"/>
        <w:ind w:left="426"/>
        <w:jc w:val="center"/>
        <w:rPr>
          <w:rFonts w:asciiTheme="minorHAnsi" w:hAnsiTheme="minorHAnsi" w:cstheme="minorHAnsi"/>
          <w:i/>
          <w:sz w:val="20"/>
        </w:rPr>
      </w:pPr>
      <w:r w:rsidRPr="000A7814">
        <w:rPr>
          <w:rFonts w:asciiTheme="minorHAnsi" w:hAnsiTheme="minorHAnsi" w:cstheme="minorHAnsi"/>
          <w:i/>
          <w:sz w:val="20"/>
        </w:rPr>
        <w:t xml:space="preserve">Pravidlá krátenia NFP z dôvodu neplnenia </w:t>
      </w:r>
      <w:r>
        <w:rPr>
          <w:rFonts w:asciiTheme="minorHAnsi" w:hAnsiTheme="minorHAnsi" w:cstheme="minorHAnsi"/>
          <w:i/>
          <w:sz w:val="20"/>
        </w:rPr>
        <w:t>MU výsledku</w:t>
      </w:r>
    </w:p>
    <w:p w14:paraId="30476D10" w14:textId="77777777" w:rsidR="0088050A" w:rsidRDefault="0088050A" w:rsidP="0088050A">
      <w:pPr>
        <w:pStyle w:val="Odsekzoznamu"/>
        <w:autoSpaceDE w:val="0"/>
        <w:autoSpaceDN w:val="0"/>
        <w:adjustRightInd w:val="0"/>
        <w:spacing w:line="276" w:lineRule="auto"/>
        <w:ind w:left="426"/>
        <w:jc w:val="both"/>
        <w:rPr>
          <w:rFonts w:asciiTheme="minorHAnsi" w:hAnsiTheme="minorHAnsi" w:cstheme="minorHAnsi"/>
          <w:i/>
          <w:sz w:val="20"/>
        </w:rPr>
      </w:pPr>
    </w:p>
    <w:tbl>
      <w:tblPr>
        <w:tblStyle w:val="Mriekatabuky"/>
        <w:tblW w:w="0" w:type="auto"/>
        <w:tblInd w:w="426" w:type="dxa"/>
        <w:tblLook w:val="04A0" w:firstRow="1" w:lastRow="0" w:firstColumn="1" w:lastColumn="0" w:noHBand="0" w:noVBand="1"/>
      </w:tblPr>
      <w:tblGrid>
        <w:gridCol w:w="4314"/>
        <w:gridCol w:w="4321"/>
      </w:tblGrid>
      <w:tr w:rsidR="0088050A" w14:paraId="4CB67431" w14:textId="77777777" w:rsidTr="003D6560">
        <w:tc>
          <w:tcPr>
            <w:tcW w:w="4530" w:type="dxa"/>
          </w:tcPr>
          <w:p w14:paraId="3F2FCE3D" w14:textId="77777777" w:rsidR="0088050A" w:rsidRPr="000A7814" w:rsidRDefault="0088050A" w:rsidP="003D6560">
            <w:pPr>
              <w:pStyle w:val="Odsekzoznamu"/>
              <w:autoSpaceDE w:val="0"/>
              <w:autoSpaceDN w:val="0"/>
              <w:adjustRightInd w:val="0"/>
              <w:spacing w:line="276" w:lineRule="auto"/>
              <w:ind w:left="0"/>
              <w:jc w:val="center"/>
              <w:rPr>
                <w:rFonts w:asciiTheme="minorHAnsi" w:hAnsiTheme="minorHAnsi" w:cstheme="minorHAnsi"/>
                <w:b/>
                <w:i/>
                <w:sz w:val="20"/>
              </w:rPr>
            </w:pPr>
            <w:r w:rsidRPr="000A7814">
              <w:rPr>
                <w:rFonts w:asciiTheme="minorHAnsi" w:hAnsiTheme="minorHAnsi" w:cstheme="minorHAnsi"/>
                <w:b/>
                <w:i/>
                <w:sz w:val="20"/>
              </w:rPr>
              <w:t>Naplnenie cieľovej hodnoty MU výstupu</w:t>
            </w:r>
          </w:p>
        </w:tc>
        <w:tc>
          <w:tcPr>
            <w:tcW w:w="4531" w:type="dxa"/>
          </w:tcPr>
          <w:p w14:paraId="2807C251" w14:textId="77777777" w:rsidR="0088050A" w:rsidRPr="000A7814" w:rsidRDefault="0088050A" w:rsidP="003D6560">
            <w:pPr>
              <w:pStyle w:val="Odsekzoznamu"/>
              <w:autoSpaceDE w:val="0"/>
              <w:autoSpaceDN w:val="0"/>
              <w:adjustRightInd w:val="0"/>
              <w:spacing w:line="276" w:lineRule="auto"/>
              <w:ind w:left="0"/>
              <w:jc w:val="center"/>
              <w:rPr>
                <w:rFonts w:asciiTheme="minorHAnsi" w:hAnsiTheme="minorHAnsi" w:cstheme="minorHAnsi"/>
                <w:b/>
                <w:i/>
                <w:sz w:val="20"/>
              </w:rPr>
            </w:pPr>
            <w:r w:rsidRPr="000A7814">
              <w:rPr>
                <w:rFonts w:asciiTheme="minorHAnsi" w:hAnsiTheme="minorHAnsi" w:cstheme="minorHAnsi"/>
                <w:b/>
                <w:i/>
                <w:sz w:val="20"/>
              </w:rPr>
              <w:t>Hodnota finančnej opravy – výška krátenia NFP</w:t>
            </w:r>
          </w:p>
        </w:tc>
      </w:tr>
      <w:tr w:rsidR="0088050A" w14:paraId="58BDD79D" w14:textId="77777777" w:rsidTr="003D6560">
        <w:tc>
          <w:tcPr>
            <w:tcW w:w="4530" w:type="dxa"/>
          </w:tcPr>
          <w:p w14:paraId="0E9462AE"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100 %</w:t>
            </w:r>
          </w:p>
        </w:tc>
        <w:tc>
          <w:tcPr>
            <w:tcW w:w="4531" w:type="dxa"/>
          </w:tcPr>
          <w:p w14:paraId="6D9A6FBF"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0 %</w:t>
            </w:r>
          </w:p>
        </w:tc>
      </w:tr>
      <w:tr w:rsidR="0088050A" w14:paraId="48D39172" w14:textId="77777777" w:rsidTr="003D6560">
        <w:tc>
          <w:tcPr>
            <w:tcW w:w="4530" w:type="dxa"/>
          </w:tcPr>
          <w:p w14:paraId="06058B2A"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100 – 95 %</w:t>
            </w:r>
          </w:p>
        </w:tc>
        <w:tc>
          <w:tcPr>
            <w:tcW w:w="4531" w:type="dxa"/>
          </w:tcPr>
          <w:p w14:paraId="1DB877AB"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0 %</w:t>
            </w:r>
          </w:p>
        </w:tc>
      </w:tr>
      <w:tr w:rsidR="0088050A" w14:paraId="3B25745E" w14:textId="77777777" w:rsidTr="003D6560">
        <w:tc>
          <w:tcPr>
            <w:tcW w:w="4530" w:type="dxa"/>
          </w:tcPr>
          <w:p w14:paraId="777F9056"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94 – 80 %</w:t>
            </w:r>
          </w:p>
        </w:tc>
        <w:tc>
          <w:tcPr>
            <w:tcW w:w="4531" w:type="dxa"/>
          </w:tcPr>
          <w:p w14:paraId="73D12FD8"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2 %</w:t>
            </w:r>
          </w:p>
        </w:tc>
      </w:tr>
      <w:tr w:rsidR="0088050A" w14:paraId="647C8526" w14:textId="77777777" w:rsidTr="003D6560">
        <w:tc>
          <w:tcPr>
            <w:tcW w:w="4530" w:type="dxa"/>
          </w:tcPr>
          <w:p w14:paraId="26EE2094"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64 - 55 %</w:t>
            </w:r>
          </w:p>
        </w:tc>
        <w:tc>
          <w:tcPr>
            <w:tcW w:w="4531" w:type="dxa"/>
          </w:tcPr>
          <w:p w14:paraId="18648CDC"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5 %</w:t>
            </w:r>
          </w:p>
        </w:tc>
      </w:tr>
      <w:tr w:rsidR="0088050A" w14:paraId="14842A83" w14:textId="77777777" w:rsidTr="003D6560">
        <w:tc>
          <w:tcPr>
            <w:tcW w:w="4530" w:type="dxa"/>
          </w:tcPr>
          <w:p w14:paraId="180CE99C"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54 – 40 %</w:t>
            </w:r>
          </w:p>
        </w:tc>
        <w:tc>
          <w:tcPr>
            <w:tcW w:w="4531" w:type="dxa"/>
          </w:tcPr>
          <w:p w14:paraId="426AC13D"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10 %</w:t>
            </w:r>
          </w:p>
        </w:tc>
      </w:tr>
      <w:tr w:rsidR="0088050A" w14:paraId="5D8E9C92" w14:textId="77777777" w:rsidTr="003D6560">
        <w:tc>
          <w:tcPr>
            <w:tcW w:w="4530" w:type="dxa"/>
          </w:tcPr>
          <w:p w14:paraId="2D5FA5E7"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39 – 0 %</w:t>
            </w:r>
          </w:p>
        </w:tc>
        <w:tc>
          <w:tcPr>
            <w:tcW w:w="4531" w:type="dxa"/>
          </w:tcPr>
          <w:p w14:paraId="496C5F3E" w14:textId="27EB7715" w:rsidR="0088050A" w:rsidRDefault="00480380"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odstúpenie od Zmluvy a povinnosť vrátiť NFP alebo jeho časť</w:t>
            </w:r>
          </w:p>
        </w:tc>
      </w:tr>
    </w:tbl>
    <w:p w14:paraId="705978B3" w14:textId="77777777" w:rsidR="0088050A" w:rsidRPr="00B374A6" w:rsidRDefault="0088050A" w:rsidP="0088050A">
      <w:pPr>
        <w:pStyle w:val="Odsekzoznamu"/>
        <w:spacing w:after="120" w:line="276" w:lineRule="auto"/>
        <w:ind w:left="425"/>
        <w:jc w:val="both"/>
        <w:rPr>
          <w:rFonts w:asciiTheme="minorHAnsi" w:hAnsiTheme="minorHAnsi" w:cstheme="minorHAnsi"/>
          <w:i/>
          <w:iCs/>
          <w:sz w:val="20"/>
        </w:rPr>
      </w:pPr>
    </w:p>
    <w:p w14:paraId="3969A4AB" w14:textId="7ABD8178" w:rsidR="00B374A6" w:rsidRDefault="00B374A6" w:rsidP="00B15A8C">
      <w:pPr>
        <w:pStyle w:val="Odsekzoznamu"/>
        <w:spacing w:before="360" w:after="360" w:line="276" w:lineRule="auto"/>
        <w:ind w:left="425"/>
        <w:rPr>
          <w:rFonts w:ascii="Calibri" w:hAnsi="Calibri" w:cs="Calibri"/>
          <w:bCs/>
          <w:i/>
          <w:sz w:val="20"/>
          <w:u w:val="single"/>
        </w:rPr>
      </w:pPr>
      <w:r w:rsidRPr="00B374A6">
        <w:rPr>
          <w:rFonts w:ascii="Calibri" w:hAnsi="Calibri" w:cs="Calibri"/>
          <w:bCs/>
          <w:i/>
          <w:sz w:val="20"/>
          <w:u w:val="single"/>
        </w:rPr>
        <w:t xml:space="preserve">Sankčný mechanizmus vo vzťahu </w:t>
      </w:r>
      <w:r>
        <w:rPr>
          <w:rFonts w:ascii="Calibri" w:hAnsi="Calibri" w:cs="Calibri"/>
          <w:bCs/>
          <w:i/>
          <w:sz w:val="20"/>
          <w:u w:val="single"/>
        </w:rPr>
        <w:t>ku kontrole VO/O</w:t>
      </w:r>
    </w:p>
    <w:p w14:paraId="6E50E124" w14:textId="057F50A8" w:rsidR="00B75FEE" w:rsidRDefault="00EB1779" w:rsidP="007F78F2">
      <w:pPr>
        <w:pStyle w:val="Odsekzoznamu"/>
        <w:numPr>
          <w:ilvl w:val="0"/>
          <w:numId w:val="23"/>
        </w:numPr>
        <w:autoSpaceDN w:val="0"/>
        <w:spacing w:line="276" w:lineRule="auto"/>
        <w:ind w:left="426" w:hanging="426"/>
        <w:jc w:val="both"/>
        <w:rPr>
          <w:rFonts w:asciiTheme="minorHAnsi" w:hAnsiTheme="minorHAnsi" w:cstheme="minorHAnsi"/>
          <w:sz w:val="20"/>
        </w:rPr>
      </w:pPr>
      <w:r>
        <w:rPr>
          <w:rFonts w:asciiTheme="minorHAnsi" w:hAnsiTheme="minorHAnsi" w:cstheme="minorHAnsi"/>
          <w:sz w:val="20"/>
        </w:rPr>
        <w:t>Podľa čl. 3 ods. 7 VZP</w:t>
      </w:r>
      <w:r w:rsidR="00E6797C">
        <w:rPr>
          <w:rFonts w:asciiTheme="minorHAnsi" w:hAnsiTheme="minorHAnsi" w:cstheme="minorHAnsi"/>
          <w:sz w:val="20"/>
        </w:rPr>
        <w:t xml:space="preserve"> </w:t>
      </w:r>
      <w:r>
        <w:rPr>
          <w:rFonts w:asciiTheme="minorHAnsi" w:hAnsiTheme="minorHAnsi" w:cstheme="minorHAnsi"/>
          <w:sz w:val="20"/>
        </w:rPr>
        <w:t xml:space="preserve"> </w:t>
      </w:r>
      <w:r w:rsidR="00F66081" w:rsidRPr="00F66081">
        <w:rPr>
          <w:rFonts w:asciiTheme="minorHAnsi" w:hAnsiTheme="minorHAnsi" w:cstheme="minorHAnsi"/>
          <w:sz w:val="20"/>
        </w:rPr>
        <w:t xml:space="preserve">na základe výsledku kontroly po uzavretí zmluvy s dodávateľom môže </w:t>
      </w:r>
      <w:r w:rsidR="00926E40">
        <w:rPr>
          <w:rFonts w:asciiTheme="minorHAnsi" w:hAnsiTheme="minorHAnsi" w:cstheme="minorHAnsi"/>
          <w:sz w:val="20"/>
        </w:rPr>
        <w:t>SO:</w:t>
      </w:r>
    </w:p>
    <w:p w14:paraId="11ED31CA" w14:textId="44939F3E" w:rsidR="00F66081" w:rsidRPr="00B75FEE" w:rsidRDefault="00F66081" w:rsidP="007F78F2">
      <w:pPr>
        <w:pStyle w:val="Odsekzoznamu"/>
        <w:numPr>
          <w:ilvl w:val="0"/>
          <w:numId w:val="24"/>
        </w:numPr>
        <w:autoSpaceDN w:val="0"/>
        <w:spacing w:line="276" w:lineRule="auto"/>
        <w:jc w:val="both"/>
        <w:rPr>
          <w:rFonts w:asciiTheme="minorHAnsi" w:hAnsiTheme="minorHAnsi" w:cstheme="minorHAnsi"/>
          <w:sz w:val="20"/>
        </w:rPr>
      </w:pPr>
      <w:r w:rsidRPr="00B75FEE">
        <w:rPr>
          <w:rFonts w:asciiTheme="minorHAnsi" w:hAnsiTheme="minorHAnsi" w:cstheme="minorHAnsi"/>
          <w:sz w:val="20"/>
        </w:rPr>
        <w:t>pripustiť výdavky z VO/O do financovania v plnej výške;</w:t>
      </w:r>
    </w:p>
    <w:p w14:paraId="539BDD89" w14:textId="77777777" w:rsidR="00F66081" w:rsidRPr="00F66081" w:rsidRDefault="00F66081" w:rsidP="007F78F2">
      <w:pPr>
        <w:pStyle w:val="Odsekzoznamu"/>
        <w:numPr>
          <w:ilvl w:val="0"/>
          <w:numId w:val="24"/>
        </w:numPr>
        <w:autoSpaceDN w:val="0"/>
        <w:spacing w:line="276" w:lineRule="auto"/>
        <w:jc w:val="both"/>
        <w:rPr>
          <w:rFonts w:asciiTheme="minorHAnsi" w:hAnsiTheme="minorHAnsi" w:cstheme="minorHAnsi"/>
          <w:sz w:val="20"/>
        </w:rPr>
      </w:pPr>
      <w:r w:rsidRPr="00F66081">
        <w:rPr>
          <w:rFonts w:asciiTheme="minorHAnsi" w:hAnsiTheme="minorHAnsi" w:cstheme="minorHAnsi"/>
          <w:sz w:val="20"/>
        </w:rPr>
        <w:t>nepripustiť výdavky z VO/O do financovania v plnej výške, resp. vyzvať prijímateľa na opakovanie procesu VO/O;</w:t>
      </w:r>
    </w:p>
    <w:p w14:paraId="46494CD2" w14:textId="77777777" w:rsidR="00932765" w:rsidRDefault="00F66081" w:rsidP="007F78F2">
      <w:pPr>
        <w:pStyle w:val="Odsekzoznamu"/>
        <w:numPr>
          <w:ilvl w:val="0"/>
          <w:numId w:val="24"/>
        </w:numPr>
        <w:autoSpaceDN w:val="0"/>
        <w:spacing w:line="276" w:lineRule="auto"/>
        <w:jc w:val="both"/>
        <w:rPr>
          <w:rFonts w:asciiTheme="minorHAnsi" w:hAnsiTheme="minorHAnsi" w:cstheme="minorHAnsi"/>
          <w:sz w:val="20"/>
        </w:rPr>
      </w:pPr>
      <w:r w:rsidRPr="00F66081">
        <w:rPr>
          <w:rFonts w:asciiTheme="minorHAnsi" w:hAnsiTheme="minorHAnsi" w:cstheme="minorHAnsi"/>
          <w:sz w:val="20"/>
        </w:rPr>
        <w:t xml:space="preserve">udeliť ex </w:t>
      </w:r>
      <w:proofErr w:type="spellStart"/>
      <w:r w:rsidRPr="00F66081">
        <w:rPr>
          <w:rFonts w:asciiTheme="minorHAnsi" w:hAnsiTheme="minorHAnsi" w:cstheme="minorHAnsi"/>
          <w:sz w:val="20"/>
        </w:rPr>
        <w:t>ante</w:t>
      </w:r>
      <w:proofErr w:type="spellEnd"/>
      <w:r w:rsidRPr="00F66081">
        <w:rPr>
          <w:rFonts w:asciiTheme="minorHAnsi" w:hAnsiTheme="minorHAnsi" w:cstheme="minorHAnsi"/>
          <w:sz w:val="20"/>
        </w:rPr>
        <w:t xml:space="preserve"> finančnú opravu;</w:t>
      </w:r>
    </w:p>
    <w:p w14:paraId="06450810" w14:textId="7A1D04AD" w:rsidR="00F66081" w:rsidRPr="00932765" w:rsidRDefault="00F66081" w:rsidP="007F78F2">
      <w:pPr>
        <w:pStyle w:val="Odsekzoznamu"/>
        <w:numPr>
          <w:ilvl w:val="0"/>
          <w:numId w:val="24"/>
        </w:numPr>
        <w:autoSpaceDN w:val="0"/>
        <w:spacing w:after="120" w:line="276" w:lineRule="auto"/>
        <w:jc w:val="both"/>
        <w:rPr>
          <w:rFonts w:asciiTheme="minorHAnsi" w:hAnsiTheme="minorHAnsi" w:cstheme="minorHAnsi"/>
          <w:sz w:val="20"/>
        </w:rPr>
      </w:pPr>
      <w:r w:rsidRPr="00932765">
        <w:rPr>
          <w:rFonts w:asciiTheme="minorHAnsi" w:hAnsiTheme="minorHAnsi" w:cstheme="minorHAnsi"/>
          <w:sz w:val="20"/>
        </w:rPr>
        <w:t>udeliť ex post finančnú opravu a vyzvať prijímateľa na vrátenie poskytnutého NFP alebo jeho časti.</w:t>
      </w:r>
    </w:p>
    <w:p w14:paraId="14BD6F10" w14:textId="3D7212CB" w:rsidR="00B374A6" w:rsidRPr="00F66081" w:rsidRDefault="00932765" w:rsidP="007F78F2">
      <w:pPr>
        <w:pStyle w:val="Odsekzoznamu"/>
        <w:numPr>
          <w:ilvl w:val="0"/>
          <w:numId w:val="23"/>
        </w:numPr>
        <w:spacing w:after="120" w:line="276" w:lineRule="auto"/>
        <w:ind w:left="426" w:hanging="426"/>
        <w:jc w:val="both"/>
        <w:rPr>
          <w:rFonts w:asciiTheme="minorHAnsi" w:hAnsiTheme="minorHAnsi" w:cstheme="minorHAnsi"/>
          <w:sz w:val="20"/>
        </w:rPr>
      </w:pPr>
      <w:r>
        <w:rPr>
          <w:rFonts w:asciiTheme="minorHAnsi" w:hAnsiTheme="minorHAnsi" w:cstheme="minorHAnsi"/>
          <w:sz w:val="20"/>
        </w:rPr>
        <w:t>Prípady, ktoré sú považované za podstatné porušenie Zmluvy prijímateľom vo vzťahu k realizácií a kontrole VO/O, sú uvedené v Čl. 3 ods. 8 VZP</w:t>
      </w:r>
      <w:r w:rsidR="00F91DF3">
        <w:rPr>
          <w:rFonts w:asciiTheme="minorHAnsi" w:hAnsiTheme="minorHAnsi" w:cstheme="minorHAnsi"/>
          <w:sz w:val="20"/>
        </w:rPr>
        <w:t xml:space="preserve"> a spôsob určenia a aplikovania finančnej opravy za nedodržanie pravidiel o verejnom obstarávaní je uvedený v Príručke k VO. </w:t>
      </w:r>
    </w:p>
    <w:p w14:paraId="74EF40FE" w14:textId="39DFF442" w:rsidR="00C47ED4" w:rsidRPr="00FF181C" w:rsidRDefault="00C47ED4" w:rsidP="00CA6EE7">
      <w:pPr>
        <w:pStyle w:val="Nadpis2"/>
      </w:pPr>
      <w:bookmarkStart w:id="166" w:name="_Toc157690412"/>
      <w:bookmarkStart w:id="167" w:name="_Toc191041388"/>
      <w:r>
        <w:t>Ukončenie realizácie projektu a udržateľnosť projektu</w:t>
      </w:r>
      <w:bookmarkEnd w:id="166"/>
      <w:bookmarkEnd w:id="167"/>
    </w:p>
    <w:p w14:paraId="15C22CAB" w14:textId="692D9E29" w:rsidR="00C47ED4" w:rsidRDefault="00C47ED4" w:rsidP="007F78F2">
      <w:pPr>
        <w:pStyle w:val="Odsekzoznamu"/>
        <w:numPr>
          <w:ilvl w:val="0"/>
          <w:numId w:val="25"/>
        </w:numPr>
        <w:autoSpaceDN w:val="0"/>
        <w:spacing w:after="120" w:line="276" w:lineRule="auto"/>
        <w:ind w:left="426" w:hanging="426"/>
        <w:jc w:val="both"/>
        <w:rPr>
          <w:rFonts w:asciiTheme="minorHAnsi" w:hAnsiTheme="minorHAnsi" w:cstheme="minorHAnsi"/>
          <w:bCs/>
          <w:sz w:val="20"/>
        </w:rPr>
      </w:pPr>
      <w:r>
        <w:rPr>
          <w:rFonts w:asciiTheme="minorHAnsi" w:hAnsiTheme="minorHAnsi" w:cstheme="minorHAnsi"/>
          <w:bCs/>
          <w:sz w:val="20"/>
        </w:rPr>
        <w:t xml:space="preserve">Projekt je možné ukončiť riadne a mimoriadne. </w:t>
      </w:r>
    </w:p>
    <w:p w14:paraId="2B0A1AA8" w14:textId="08DAC01E" w:rsidR="00C47ED4" w:rsidRDefault="00C47ED4" w:rsidP="007F78F2">
      <w:pPr>
        <w:pStyle w:val="Odsekzoznamu"/>
        <w:numPr>
          <w:ilvl w:val="0"/>
          <w:numId w:val="25"/>
        </w:numPr>
        <w:autoSpaceDN w:val="0"/>
        <w:spacing w:after="120" w:line="276" w:lineRule="auto"/>
        <w:ind w:left="426" w:hanging="426"/>
        <w:jc w:val="both"/>
        <w:rPr>
          <w:rFonts w:asciiTheme="minorHAnsi" w:hAnsiTheme="minorHAnsi" w:cstheme="minorHAnsi"/>
          <w:bCs/>
          <w:sz w:val="20"/>
        </w:rPr>
      </w:pPr>
      <w:r w:rsidRPr="00C47ED4">
        <w:rPr>
          <w:rFonts w:asciiTheme="minorHAnsi" w:hAnsiTheme="minorHAnsi" w:cstheme="minorHAnsi"/>
          <w:b/>
          <w:bCs/>
          <w:sz w:val="20"/>
        </w:rPr>
        <w:t>Riadne</w:t>
      </w:r>
      <w:r>
        <w:rPr>
          <w:rFonts w:asciiTheme="minorHAnsi" w:hAnsiTheme="minorHAnsi" w:cstheme="minorHAnsi"/>
          <w:bCs/>
          <w:sz w:val="20"/>
        </w:rPr>
        <w:t xml:space="preserve"> ukončenie projektu nastane u</w:t>
      </w:r>
      <w:r w:rsidR="002900A5">
        <w:rPr>
          <w:rFonts w:asciiTheme="minorHAnsi" w:hAnsiTheme="minorHAnsi" w:cstheme="minorHAnsi"/>
          <w:bCs/>
          <w:sz w:val="20"/>
        </w:rPr>
        <w:t>končením realizácie aktivít projektu a u</w:t>
      </w:r>
      <w:r>
        <w:rPr>
          <w:rFonts w:asciiTheme="minorHAnsi" w:hAnsiTheme="minorHAnsi" w:cstheme="minorHAnsi"/>
          <w:bCs/>
          <w:sz w:val="20"/>
        </w:rPr>
        <w:t xml:space="preserve">plynutím doby </w:t>
      </w:r>
      <w:r w:rsidR="00134228">
        <w:rPr>
          <w:rFonts w:asciiTheme="minorHAnsi" w:hAnsiTheme="minorHAnsi" w:cstheme="minorHAnsi"/>
          <w:bCs/>
          <w:sz w:val="20"/>
        </w:rPr>
        <w:t>trvania</w:t>
      </w:r>
      <w:r>
        <w:rPr>
          <w:rFonts w:asciiTheme="minorHAnsi" w:hAnsiTheme="minorHAnsi" w:cstheme="minorHAnsi"/>
          <w:bCs/>
          <w:sz w:val="20"/>
        </w:rPr>
        <w:t xml:space="preserve"> </w:t>
      </w:r>
      <w:r w:rsidR="001B7B31">
        <w:rPr>
          <w:rFonts w:asciiTheme="minorHAnsi" w:hAnsiTheme="minorHAnsi" w:cstheme="minorHAnsi"/>
          <w:bCs/>
          <w:sz w:val="20"/>
        </w:rPr>
        <w:t xml:space="preserve">(platnosti a účinnosti) </w:t>
      </w:r>
      <w:r>
        <w:rPr>
          <w:rFonts w:asciiTheme="minorHAnsi" w:hAnsiTheme="minorHAnsi" w:cstheme="minorHAnsi"/>
          <w:bCs/>
          <w:sz w:val="20"/>
        </w:rPr>
        <w:t>Zmluvy podľa Čl. 5 ods. 5.2. Zmluvy.</w:t>
      </w:r>
    </w:p>
    <w:p w14:paraId="4259BA73" w14:textId="77777777" w:rsidR="00551E6D" w:rsidRDefault="00C47ED4" w:rsidP="007F78F2">
      <w:pPr>
        <w:pStyle w:val="Odsekzoznamu"/>
        <w:numPr>
          <w:ilvl w:val="0"/>
          <w:numId w:val="25"/>
        </w:numPr>
        <w:autoSpaceDN w:val="0"/>
        <w:spacing w:after="120" w:line="276" w:lineRule="auto"/>
        <w:ind w:left="426" w:hanging="426"/>
        <w:jc w:val="both"/>
        <w:rPr>
          <w:rFonts w:asciiTheme="minorHAnsi" w:hAnsiTheme="minorHAnsi" w:cstheme="minorHAnsi"/>
          <w:bCs/>
          <w:sz w:val="20"/>
        </w:rPr>
      </w:pPr>
      <w:r>
        <w:rPr>
          <w:rFonts w:asciiTheme="minorHAnsi" w:hAnsiTheme="minorHAnsi" w:cstheme="minorHAnsi"/>
          <w:b/>
          <w:bCs/>
          <w:sz w:val="20"/>
        </w:rPr>
        <w:t xml:space="preserve">Mimoriadne </w:t>
      </w:r>
      <w:r>
        <w:rPr>
          <w:rFonts w:asciiTheme="minorHAnsi" w:hAnsiTheme="minorHAnsi" w:cstheme="minorHAnsi"/>
          <w:bCs/>
          <w:sz w:val="20"/>
        </w:rPr>
        <w:t xml:space="preserve">ukončenie projektu nastane pred uplynutím doby platnosti a účinnosti Zmluvy a to dohodou zmluvných strán, </w:t>
      </w:r>
      <w:r w:rsidRPr="00C47ED4">
        <w:rPr>
          <w:rFonts w:asciiTheme="minorHAnsi" w:hAnsiTheme="minorHAnsi" w:cstheme="minorHAnsi"/>
          <w:bCs/>
          <w:sz w:val="20"/>
        </w:rPr>
        <w:t xml:space="preserve">odstúpením od </w:t>
      </w:r>
      <w:r>
        <w:rPr>
          <w:rFonts w:asciiTheme="minorHAnsi" w:hAnsiTheme="minorHAnsi" w:cstheme="minorHAnsi"/>
          <w:bCs/>
          <w:sz w:val="20"/>
        </w:rPr>
        <w:t>Zmluvy</w:t>
      </w:r>
      <w:r w:rsidRPr="00C47ED4">
        <w:rPr>
          <w:rFonts w:asciiTheme="minorHAnsi" w:hAnsiTheme="minorHAnsi" w:cstheme="minorHAnsi"/>
          <w:bCs/>
          <w:sz w:val="20"/>
        </w:rPr>
        <w:t xml:space="preserve"> zo strany prijímateľa </w:t>
      </w:r>
      <w:r>
        <w:rPr>
          <w:rFonts w:asciiTheme="minorHAnsi" w:hAnsiTheme="minorHAnsi" w:cstheme="minorHAnsi"/>
          <w:bCs/>
          <w:sz w:val="20"/>
        </w:rPr>
        <w:t>alebo SO</w:t>
      </w:r>
      <w:r w:rsidRPr="00C47ED4">
        <w:rPr>
          <w:rFonts w:asciiTheme="minorHAnsi" w:hAnsiTheme="minorHAnsi" w:cstheme="minorHAnsi"/>
          <w:bCs/>
          <w:sz w:val="20"/>
        </w:rPr>
        <w:t xml:space="preserve"> alebo výpoveďou </w:t>
      </w:r>
      <w:r>
        <w:rPr>
          <w:rFonts w:asciiTheme="minorHAnsi" w:hAnsiTheme="minorHAnsi" w:cstheme="minorHAnsi"/>
          <w:bCs/>
          <w:sz w:val="20"/>
        </w:rPr>
        <w:t>Zmluvy zo strany prijímate</w:t>
      </w:r>
      <w:r w:rsidR="00551E6D">
        <w:rPr>
          <w:rFonts w:asciiTheme="minorHAnsi" w:hAnsiTheme="minorHAnsi" w:cstheme="minorHAnsi"/>
          <w:bCs/>
          <w:sz w:val="20"/>
        </w:rPr>
        <w:t xml:space="preserve">ľa. </w:t>
      </w:r>
    </w:p>
    <w:p w14:paraId="35BEE922" w14:textId="4F859AC0" w:rsidR="00AA5E47" w:rsidRDefault="00551E6D" w:rsidP="007F78F2">
      <w:pPr>
        <w:pStyle w:val="Odsekzoznamu"/>
        <w:numPr>
          <w:ilvl w:val="0"/>
          <w:numId w:val="25"/>
        </w:numPr>
        <w:autoSpaceDN w:val="0"/>
        <w:spacing w:after="120" w:line="276" w:lineRule="auto"/>
        <w:ind w:left="426" w:hanging="426"/>
        <w:jc w:val="both"/>
        <w:rPr>
          <w:rFonts w:asciiTheme="minorHAnsi" w:hAnsiTheme="minorHAnsi" w:cstheme="minorHAnsi"/>
          <w:bCs/>
          <w:sz w:val="20"/>
        </w:rPr>
      </w:pPr>
      <w:r w:rsidRPr="00551E6D">
        <w:rPr>
          <w:rFonts w:asciiTheme="minorHAnsi" w:hAnsiTheme="minorHAnsi" w:cstheme="minorHAnsi"/>
          <w:b/>
          <w:bCs/>
          <w:sz w:val="20"/>
        </w:rPr>
        <w:t>Ukončenie projektu</w:t>
      </w:r>
      <w:r w:rsidRPr="00551E6D">
        <w:rPr>
          <w:rFonts w:asciiTheme="minorHAnsi" w:hAnsiTheme="minorHAnsi" w:cstheme="minorHAnsi"/>
          <w:bCs/>
          <w:sz w:val="20"/>
        </w:rPr>
        <w:t xml:space="preserve"> nastáva </w:t>
      </w:r>
      <w:r w:rsidRPr="00551E6D">
        <w:rPr>
          <w:rFonts w:asciiTheme="minorHAnsi" w:hAnsiTheme="minorHAnsi" w:cstheme="minorHAnsi"/>
          <w:b/>
          <w:bCs/>
          <w:sz w:val="20"/>
        </w:rPr>
        <w:t>fyzickým ukončením projektu</w:t>
      </w:r>
      <w:r w:rsidRPr="00551E6D">
        <w:rPr>
          <w:rFonts w:asciiTheme="minorHAnsi" w:hAnsiTheme="minorHAnsi" w:cstheme="minorHAnsi"/>
          <w:bCs/>
          <w:sz w:val="20"/>
        </w:rPr>
        <w:t xml:space="preserve"> (skutočne sa</w:t>
      </w:r>
      <w:r w:rsidR="001B7B31">
        <w:rPr>
          <w:rFonts w:asciiTheme="minorHAnsi" w:hAnsiTheme="minorHAnsi" w:cstheme="minorHAnsi"/>
          <w:bCs/>
          <w:sz w:val="20"/>
        </w:rPr>
        <w:t xml:space="preserve"> fyzicky</w:t>
      </w:r>
      <w:r w:rsidRPr="00551E6D">
        <w:rPr>
          <w:rFonts w:asciiTheme="minorHAnsi" w:hAnsiTheme="minorHAnsi" w:cstheme="minorHAnsi"/>
          <w:bCs/>
          <w:sz w:val="20"/>
        </w:rPr>
        <w:t xml:space="preserve"> zrealizovali všetky aktivity projektu) a zároveň </w:t>
      </w:r>
      <w:r w:rsidR="00F475B4">
        <w:rPr>
          <w:rFonts w:asciiTheme="minorHAnsi" w:hAnsiTheme="minorHAnsi" w:cstheme="minorHAnsi"/>
          <w:bCs/>
          <w:sz w:val="20"/>
        </w:rPr>
        <w:t xml:space="preserve">aj </w:t>
      </w:r>
      <w:r w:rsidRPr="00551E6D">
        <w:rPr>
          <w:rFonts w:asciiTheme="minorHAnsi" w:hAnsiTheme="minorHAnsi" w:cstheme="minorHAnsi"/>
          <w:b/>
          <w:bCs/>
          <w:sz w:val="20"/>
        </w:rPr>
        <w:t>f</w:t>
      </w:r>
      <w:r w:rsidR="00F475B4">
        <w:rPr>
          <w:rFonts w:asciiTheme="minorHAnsi" w:hAnsiTheme="minorHAnsi" w:cstheme="minorHAnsi"/>
          <w:b/>
          <w:bCs/>
          <w:sz w:val="20"/>
        </w:rPr>
        <w:t>inančným ukončením</w:t>
      </w:r>
      <w:r w:rsidRPr="00551E6D">
        <w:rPr>
          <w:rFonts w:asciiTheme="minorHAnsi" w:hAnsiTheme="minorHAnsi" w:cstheme="minorHAnsi"/>
          <w:b/>
          <w:bCs/>
          <w:sz w:val="20"/>
        </w:rPr>
        <w:t xml:space="preserve"> projektu</w:t>
      </w:r>
      <w:r w:rsidRPr="00551E6D">
        <w:rPr>
          <w:rFonts w:asciiTheme="minorHAnsi" w:hAnsiTheme="minorHAnsi" w:cstheme="minorHAnsi"/>
          <w:bCs/>
          <w:sz w:val="20"/>
        </w:rPr>
        <w:t xml:space="preserve"> (prijímateľ uhradil všetky oprávnené výdavky a prijímateľovi bol uhradený</w:t>
      </w:r>
      <w:r w:rsidR="001B7B31">
        <w:rPr>
          <w:rFonts w:asciiTheme="minorHAnsi" w:hAnsiTheme="minorHAnsi" w:cstheme="minorHAnsi"/>
          <w:bCs/>
          <w:sz w:val="20"/>
        </w:rPr>
        <w:t>/zúčtovaný</w:t>
      </w:r>
      <w:r w:rsidRPr="00551E6D">
        <w:rPr>
          <w:rFonts w:asciiTheme="minorHAnsi" w:hAnsiTheme="minorHAnsi" w:cstheme="minorHAnsi"/>
          <w:bCs/>
          <w:sz w:val="20"/>
        </w:rPr>
        <w:t xml:space="preserve"> zodpovedajúci NFP</w:t>
      </w:r>
      <w:r w:rsidR="001B7B31">
        <w:rPr>
          <w:rFonts w:asciiTheme="minorHAnsi" w:hAnsiTheme="minorHAnsi" w:cstheme="minorHAnsi"/>
          <w:bCs/>
          <w:sz w:val="20"/>
        </w:rPr>
        <w:t xml:space="preserve"> alebo jeho časť</w:t>
      </w:r>
      <w:r w:rsidRPr="00551E6D">
        <w:rPr>
          <w:rFonts w:asciiTheme="minorHAnsi" w:hAnsiTheme="minorHAnsi" w:cstheme="minorHAnsi"/>
          <w:bCs/>
          <w:sz w:val="20"/>
        </w:rPr>
        <w:t xml:space="preserve">). </w:t>
      </w:r>
    </w:p>
    <w:p w14:paraId="062C50F4" w14:textId="15E4DFAA" w:rsidR="00AA5E47" w:rsidRPr="00AA5E47" w:rsidRDefault="00AA5E47" w:rsidP="007F78F2">
      <w:pPr>
        <w:pStyle w:val="Odsekzoznamu"/>
        <w:numPr>
          <w:ilvl w:val="0"/>
          <w:numId w:val="25"/>
        </w:numPr>
        <w:autoSpaceDN w:val="0"/>
        <w:spacing w:line="276" w:lineRule="auto"/>
        <w:ind w:left="426" w:hanging="426"/>
        <w:jc w:val="both"/>
        <w:rPr>
          <w:rFonts w:asciiTheme="minorHAnsi" w:hAnsiTheme="minorHAnsi" w:cstheme="minorHAnsi"/>
          <w:bCs/>
          <w:sz w:val="20"/>
        </w:rPr>
      </w:pPr>
      <w:r w:rsidRPr="00AA5E47">
        <w:rPr>
          <w:rFonts w:asciiTheme="minorHAnsi" w:hAnsiTheme="minorHAnsi" w:cstheme="minorHAnsi"/>
          <w:b/>
          <w:bCs/>
          <w:sz w:val="20"/>
        </w:rPr>
        <w:lastRenderedPageBreak/>
        <w:t>Za fyzické ukončenie projektu</w:t>
      </w:r>
      <w:r w:rsidRPr="00AA5E47">
        <w:rPr>
          <w:rFonts w:asciiTheme="minorHAnsi" w:hAnsiTheme="minorHAnsi" w:cstheme="minorHAnsi"/>
          <w:bCs/>
          <w:sz w:val="20"/>
        </w:rPr>
        <w:t xml:space="preserve"> </w:t>
      </w:r>
      <w:r>
        <w:rPr>
          <w:rFonts w:asciiTheme="minorHAnsi" w:hAnsiTheme="minorHAnsi" w:cstheme="minorHAnsi"/>
          <w:bCs/>
          <w:sz w:val="20"/>
        </w:rPr>
        <w:t>(t. j. ukon</w:t>
      </w:r>
      <w:r w:rsidR="00E078EE">
        <w:rPr>
          <w:rFonts w:asciiTheme="minorHAnsi" w:hAnsiTheme="minorHAnsi" w:cstheme="minorHAnsi"/>
          <w:bCs/>
          <w:sz w:val="20"/>
        </w:rPr>
        <w:t>čenie</w:t>
      </w:r>
      <w:r>
        <w:rPr>
          <w:rFonts w:asciiTheme="minorHAnsi" w:hAnsiTheme="minorHAnsi" w:cstheme="minorHAnsi"/>
          <w:bCs/>
          <w:sz w:val="20"/>
        </w:rPr>
        <w:t xml:space="preserve"> </w:t>
      </w:r>
      <w:r w:rsidR="00D466A5">
        <w:rPr>
          <w:rFonts w:asciiTheme="minorHAnsi" w:hAnsiTheme="minorHAnsi" w:cstheme="minorHAnsi"/>
          <w:bCs/>
          <w:sz w:val="20"/>
        </w:rPr>
        <w:t>realizácie</w:t>
      </w:r>
      <w:r w:rsidR="004F5B67">
        <w:rPr>
          <w:rFonts w:asciiTheme="minorHAnsi" w:hAnsiTheme="minorHAnsi" w:cstheme="minorHAnsi"/>
          <w:bCs/>
          <w:sz w:val="20"/>
        </w:rPr>
        <w:t xml:space="preserve"> hlavných</w:t>
      </w:r>
      <w:r>
        <w:rPr>
          <w:rFonts w:asciiTheme="minorHAnsi" w:hAnsiTheme="minorHAnsi" w:cstheme="minorHAnsi"/>
          <w:bCs/>
          <w:sz w:val="20"/>
        </w:rPr>
        <w:t xml:space="preserve"> aktivít projektu) </w:t>
      </w:r>
      <w:r w:rsidRPr="00AA5E47">
        <w:rPr>
          <w:rFonts w:asciiTheme="minorHAnsi" w:hAnsiTheme="minorHAnsi" w:cstheme="minorHAnsi"/>
          <w:bCs/>
          <w:sz w:val="20"/>
        </w:rPr>
        <w:t xml:space="preserve">sa považuje kalendárny deň, kedy prijímateľ </w:t>
      </w:r>
      <w:r w:rsidR="004F5B67">
        <w:rPr>
          <w:rFonts w:asciiTheme="minorHAnsi" w:hAnsiTheme="minorHAnsi" w:cstheme="minorHAnsi"/>
          <w:bCs/>
          <w:sz w:val="20"/>
        </w:rPr>
        <w:t xml:space="preserve">kumulatívne </w:t>
      </w:r>
      <w:r w:rsidRPr="00AA5E47">
        <w:rPr>
          <w:rFonts w:asciiTheme="minorHAnsi" w:hAnsiTheme="minorHAnsi" w:cstheme="minorHAnsi"/>
          <w:bCs/>
          <w:sz w:val="20"/>
        </w:rPr>
        <w:t xml:space="preserve">splní nižšie uvedené podmienky: </w:t>
      </w:r>
    </w:p>
    <w:p w14:paraId="16946D74" w14:textId="77777777" w:rsidR="004F5B67" w:rsidRDefault="00AA5E47" w:rsidP="007F78F2">
      <w:pPr>
        <w:pStyle w:val="Textkomentra"/>
        <w:numPr>
          <w:ilvl w:val="0"/>
          <w:numId w:val="53"/>
        </w:numPr>
        <w:spacing w:line="276" w:lineRule="auto"/>
        <w:jc w:val="both"/>
        <w:rPr>
          <w:rFonts w:asciiTheme="minorHAnsi" w:hAnsiTheme="minorHAnsi" w:cstheme="minorHAnsi"/>
          <w:bCs/>
          <w:szCs w:val="24"/>
        </w:rPr>
      </w:pPr>
      <w:r w:rsidRPr="00AA5E47">
        <w:rPr>
          <w:rFonts w:asciiTheme="minorHAnsi" w:hAnsiTheme="minorHAnsi" w:cstheme="minorHAnsi"/>
          <w:bCs/>
          <w:szCs w:val="24"/>
        </w:rPr>
        <w:t xml:space="preserve">fyzicky sa zrealizovali všetky </w:t>
      </w:r>
      <w:r w:rsidR="004F5B67">
        <w:rPr>
          <w:rFonts w:asciiTheme="minorHAnsi" w:hAnsiTheme="minorHAnsi" w:cstheme="minorHAnsi"/>
          <w:bCs/>
          <w:szCs w:val="24"/>
        </w:rPr>
        <w:t xml:space="preserve">hlavné </w:t>
      </w:r>
      <w:r>
        <w:rPr>
          <w:rFonts w:asciiTheme="minorHAnsi" w:hAnsiTheme="minorHAnsi" w:cstheme="minorHAnsi"/>
          <w:bCs/>
          <w:szCs w:val="24"/>
        </w:rPr>
        <w:t>aktivity projektu,</w:t>
      </w:r>
    </w:p>
    <w:p w14:paraId="6D92ACA3" w14:textId="77777777" w:rsidR="00B84450" w:rsidRPr="00B84450" w:rsidRDefault="004F5B67" w:rsidP="007F78F2">
      <w:pPr>
        <w:pStyle w:val="Textkomentra"/>
        <w:numPr>
          <w:ilvl w:val="0"/>
          <w:numId w:val="53"/>
        </w:numPr>
        <w:spacing w:after="120" w:line="276" w:lineRule="auto"/>
        <w:jc w:val="both"/>
        <w:rPr>
          <w:rFonts w:asciiTheme="minorHAnsi" w:hAnsiTheme="minorHAnsi" w:cstheme="minorHAnsi"/>
          <w:bCs/>
          <w:szCs w:val="24"/>
        </w:rPr>
      </w:pPr>
      <w:r>
        <w:rPr>
          <w:rFonts w:asciiTheme="minorHAnsi" w:hAnsiTheme="minorHAnsi" w:cstheme="minorHAnsi"/>
          <w:bCs/>
        </w:rPr>
        <w:t>p</w:t>
      </w:r>
      <w:r w:rsidR="00851B17">
        <w:rPr>
          <w:rFonts w:asciiTheme="minorHAnsi" w:hAnsiTheme="minorHAnsi" w:cstheme="minorHAnsi"/>
          <w:bCs/>
        </w:rPr>
        <w:t>redmet p</w:t>
      </w:r>
      <w:r w:rsidRPr="004F5B67">
        <w:rPr>
          <w:rFonts w:asciiTheme="minorHAnsi" w:hAnsiTheme="minorHAnsi" w:cstheme="minorHAnsi"/>
          <w:bCs/>
        </w:rPr>
        <w:t xml:space="preserve">rojektu bol riadne </w:t>
      </w:r>
      <w:r w:rsidR="00851B17">
        <w:rPr>
          <w:rFonts w:asciiTheme="minorHAnsi" w:hAnsiTheme="minorHAnsi" w:cstheme="minorHAnsi"/>
          <w:bCs/>
        </w:rPr>
        <w:t>ukončený/</w:t>
      </w:r>
      <w:r w:rsidR="00B84450">
        <w:rPr>
          <w:rFonts w:asciiTheme="minorHAnsi" w:hAnsiTheme="minorHAnsi" w:cstheme="minorHAnsi"/>
          <w:bCs/>
        </w:rPr>
        <w:t>dodaný p</w:t>
      </w:r>
      <w:r w:rsidR="00851B17">
        <w:rPr>
          <w:rFonts w:asciiTheme="minorHAnsi" w:hAnsiTheme="minorHAnsi" w:cstheme="minorHAnsi"/>
          <w:bCs/>
        </w:rPr>
        <w:t>rijímateľovi, p</w:t>
      </w:r>
      <w:r w:rsidRPr="004F5B67">
        <w:rPr>
          <w:rFonts w:asciiTheme="minorHAnsi" w:hAnsiTheme="minorHAnsi" w:cstheme="minorHAnsi"/>
          <w:bCs/>
        </w:rPr>
        <w:t xml:space="preserve">rijímateľ ho prevzal a ak to vyplýva z charakteru plnenia, aj ho uviedol do užívania. </w:t>
      </w:r>
    </w:p>
    <w:p w14:paraId="1BF8F304" w14:textId="504BB8D3" w:rsidR="004F5B67" w:rsidRPr="004F5B67" w:rsidRDefault="004F5B67" w:rsidP="00CB1845">
      <w:pPr>
        <w:pStyle w:val="Textkomentra"/>
        <w:spacing w:after="120" w:line="276" w:lineRule="auto"/>
        <w:ind w:left="426"/>
        <w:jc w:val="both"/>
        <w:rPr>
          <w:rFonts w:asciiTheme="minorHAnsi" w:hAnsiTheme="minorHAnsi" w:cstheme="minorHAnsi"/>
          <w:bCs/>
          <w:szCs w:val="24"/>
        </w:rPr>
      </w:pPr>
      <w:r w:rsidRPr="004F5B67">
        <w:rPr>
          <w:rFonts w:asciiTheme="minorHAnsi" w:hAnsiTheme="minorHAnsi" w:cstheme="minorHAnsi"/>
          <w:bCs/>
        </w:rPr>
        <w:t xml:space="preserve">Pri </w:t>
      </w:r>
      <w:r w:rsidR="00B84450">
        <w:rPr>
          <w:rFonts w:asciiTheme="minorHAnsi" w:hAnsiTheme="minorHAnsi" w:cstheme="minorHAnsi"/>
          <w:bCs/>
        </w:rPr>
        <w:t>predmete pro</w:t>
      </w:r>
      <w:r w:rsidRPr="004F5B67">
        <w:rPr>
          <w:rFonts w:asciiTheme="minorHAnsi" w:hAnsiTheme="minorHAnsi" w:cstheme="minorHAnsi"/>
          <w:bCs/>
        </w:rPr>
        <w:t xml:space="preserve">jektu, ktorý je hmotne </w:t>
      </w:r>
      <w:proofErr w:type="spellStart"/>
      <w:r w:rsidRPr="004F5B67">
        <w:rPr>
          <w:rFonts w:asciiTheme="minorHAnsi" w:hAnsiTheme="minorHAnsi" w:cstheme="minorHAnsi"/>
          <w:bCs/>
        </w:rPr>
        <w:t>zachytiteľný</w:t>
      </w:r>
      <w:proofErr w:type="spellEnd"/>
      <w:r w:rsidRPr="004F5B67">
        <w:rPr>
          <w:rFonts w:asciiTheme="minorHAnsi" w:hAnsiTheme="minorHAnsi" w:cstheme="minorHAnsi"/>
          <w:bCs/>
        </w:rPr>
        <w:t>, sa splnenie tejto podmienky preukazuje najmä:</w:t>
      </w:r>
    </w:p>
    <w:p w14:paraId="388FA889" w14:textId="182A0445" w:rsidR="004F5B67" w:rsidRPr="004F5B67" w:rsidRDefault="004F5B67" w:rsidP="007F78F2">
      <w:pPr>
        <w:numPr>
          <w:ilvl w:val="3"/>
          <w:numId w:val="55"/>
        </w:numPr>
        <w:tabs>
          <w:tab w:val="clear" w:pos="3564"/>
          <w:tab w:val="num" w:pos="1843"/>
        </w:tabs>
        <w:spacing w:after="120" w:line="276" w:lineRule="auto"/>
        <w:ind w:left="1560" w:hanging="414"/>
        <w:jc w:val="both"/>
        <w:rPr>
          <w:rFonts w:asciiTheme="minorHAnsi" w:hAnsiTheme="minorHAnsi" w:cstheme="minorHAnsi"/>
          <w:bCs/>
          <w:sz w:val="20"/>
        </w:rPr>
      </w:pPr>
      <w:r w:rsidRPr="004F5B67">
        <w:rPr>
          <w:rFonts w:asciiTheme="minorHAnsi" w:hAnsiTheme="minorHAnsi" w:cstheme="minorHAnsi"/>
          <w:bCs/>
          <w:sz w:val="20"/>
        </w:rPr>
        <w:t xml:space="preserve">predložením kolaudačného rozhodnutia bez vád a nedorobkov, ktoré majú alebo môžu mať vplyv na funkčnosť, ak sú </w:t>
      </w:r>
      <w:r w:rsidR="00B84450">
        <w:rPr>
          <w:rFonts w:asciiTheme="minorHAnsi" w:hAnsiTheme="minorHAnsi" w:cstheme="minorHAnsi"/>
          <w:bCs/>
          <w:sz w:val="20"/>
        </w:rPr>
        <w:t>predmetom p</w:t>
      </w:r>
      <w:r w:rsidRPr="004F5B67">
        <w:rPr>
          <w:rFonts w:asciiTheme="minorHAnsi" w:hAnsiTheme="minorHAnsi" w:cstheme="minorHAnsi"/>
          <w:bCs/>
          <w:sz w:val="20"/>
        </w:rPr>
        <w:t>rojektu stavebné práce; právoplatnosť kolaudačného rozhodnutia j</w:t>
      </w:r>
      <w:r w:rsidR="00B84450">
        <w:rPr>
          <w:rFonts w:asciiTheme="minorHAnsi" w:hAnsiTheme="minorHAnsi" w:cstheme="minorHAnsi"/>
          <w:bCs/>
          <w:sz w:val="20"/>
        </w:rPr>
        <w:t>e prijímateľ povinný preukázať SO b</w:t>
      </w:r>
      <w:r w:rsidRPr="004F5B67">
        <w:rPr>
          <w:rFonts w:asciiTheme="minorHAnsi" w:hAnsiTheme="minorHAnsi" w:cstheme="minorHAnsi"/>
          <w:bCs/>
          <w:sz w:val="20"/>
        </w:rPr>
        <w:t xml:space="preserve">ezodkladne po nadobudnutí jeho právoplatnosti, najneskôr do predloženia prvej </w:t>
      </w:r>
      <w:ins w:id="168" w:author="KH" w:date="2025-11-12T08:58:00Z">
        <w:r w:rsidR="00D34767">
          <w:rPr>
            <w:rFonts w:asciiTheme="minorHAnsi" w:hAnsiTheme="minorHAnsi" w:cstheme="minorHAnsi"/>
            <w:bCs/>
            <w:sz w:val="20"/>
          </w:rPr>
          <w:t>n</w:t>
        </w:r>
      </w:ins>
      <w:del w:id="169" w:author="KH" w:date="2025-11-12T08:58:00Z">
        <w:r w:rsidRPr="004F5B67" w:rsidDel="00D34767">
          <w:rPr>
            <w:rFonts w:asciiTheme="minorHAnsi" w:hAnsiTheme="minorHAnsi" w:cstheme="minorHAnsi"/>
            <w:bCs/>
            <w:sz w:val="20"/>
          </w:rPr>
          <w:delText>N</w:delText>
        </w:r>
      </w:del>
      <w:r w:rsidRPr="004F5B67">
        <w:rPr>
          <w:rFonts w:asciiTheme="minorHAnsi" w:hAnsiTheme="minorHAnsi" w:cstheme="minorHAnsi"/>
          <w:bCs/>
          <w:sz w:val="20"/>
        </w:rPr>
        <w:t xml:space="preserve">áslednej </w:t>
      </w:r>
      <w:del w:id="170" w:author="KH" w:date="2025-11-12T08:58:00Z">
        <w:r w:rsidRPr="004F5B67" w:rsidDel="00D34767">
          <w:rPr>
            <w:rFonts w:asciiTheme="minorHAnsi" w:hAnsiTheme="minorHAnsi" w:cstheme="minorHAnsi"/>
            <w:bCs/>
            <w:sz w:val="20"/>
          </w:rPr>
          <w:delText>m</w:delText>
        </w:r>
      </w:del>
      <w:ins w:id="171" w:author="KH" w:date="2025-11-12T08:58:00Z">
        <w:r w:rsidR="00D34767">
          <w:rPr>
            <w:rFonts w:asciiTheme="minorHAnsi" w:hAnsiTheme="minorHAnsi" w:cstheme="minorHAnsi"/>
            <w:bCs/>
            <w:sz w:val="20"/>
          </w:rPr>
          <w:t>M</w:t>
        </w:r>
      </w:ins>
      <w:r w:rsidRPr="004F5B67">
        <w:rPr>
          <w:rFonts w:asciiTheme="minorHAnsi" w:hAnsiTheme="minorHAnsi" w:cstheme="minorHAnsi"/>
          <w:bCs/>
          <w:sz w:val="20"/>
        </w:rPr>
        <w:t>onitorovacej správy Projektu, alebo</w:t>
      </w:r>
    </w:p>
    <w:p w14:paraId="7A415F91" w14:textId="581DF7ED" w:rsidR="004F5B67" w:rsidRPr="004F5B67" w:rsidRDefault="004F5B67" w:rsidP="007F78F2">
      <w:pPr>
        <w:numPr>
          <w:ilvl w:val="3"/>
          <w:numId w:val="55"/>
        </w:numPr>
        <w:tabs>
          <w:tab w:val="clear" w:pos="3564"/>
          <w:tab w:val="num" w:pos="1843"/>
        </w:tabs>
        <w:spacing w:after="120" w:line="276" w:lineRule="auto"/>
        <w:ind w:left="1560" w:hanging="414"/>
        <w:jc w:val="both"/>
        <w:rPr>
          <w:rFonts w:asciiTheme="minorHAnsi" w:hAnsiTheme="minorHAnsi" w:cstheme="minorHAnsi"/>
          <w:bCs/>
          <w:sz w:val="20"/>
        </w:rPr>
      </w:pPr>
      <w:r w:rsidRPr="004F5B67">
        <w:rPr>
          <w:rFonts w:asciiTheme="minorHAnsi" w:hAnsiTheme="minorHAnsi" w:cstheme="minorHAnsi"/>
          <w:bCs/>
          <w:sz w:val="20"/>
        </w:rPr>
        <w:t>preberacím/odovzdávacím protokolom/dodacím listom/iným vhodným dokumentom, ktoré</w:t>
      </w:r>
      <w:r w:rsidR="00B84450">
        <w:rPr>
          <w:rFonts w:asciiTheme="minorHAnsi" w:hAnsiTheme="minorHAnsi" w:cstheme="minorHAnsi"/>
          <w:bCs/>
          <w:sz w:val="20"/>
        </w:rPr>
        <w:t xml:space="preserve"> sú podpísané, ak je predmetom p</w:t>
      </w:r>
      <w:r w:rsidRPr="004F5B67">
        <w:rPr>
          <w:rFonts w:asciiTheme="minorHAnsi" w:hAnsiTheme="minorHAnsi" w:cstheme="minorHAnsi"/>
          <w:bCs/>
          <w:sz w:val="20"/>
        </w:rPr>
        <w:t>rojektu zariadenie, dokumentácia, iná hnuteľná vec, právo alebo iná majetková hodnota, pričom z dokumentu alebo doložky k nemu (ak  je vydaný treťou osobou) musí vyplý</w:t>
      </w:r>
      <w:r w:rsidR="00B84450">
        <w:rPr>
          <w:rFonts w:asciiTheme="minorHAnsi" w:hAnsiTheme="minorHAnsi" w:cstheme="minorHAnsi"/>
          <w:bCs/>
          <w:sz w:val="20"/>
        </w:rPr>
        <w:t>vať prijatie predmetu projektu p</w:t>
      </w:r>
      <w:r w:rsidRPr="004F5B67">
        <w:rPr>
          <w:rFonts w:asciiTheme="minorHAnsi" w:hAnsiTheme="minorHAnsi" w:cstheme="minorHAnsi"/>
          <w:bCs/>
          <w:sz w:val="20"/>
        </w:rPr>
        <w:t>rijímateľom a uvedenie Predmetu projektu do u</w:t>
      </w:r>
      <w:r w:rsidR="00B84450">
        <w:rPr>
          <w:rFonts w:asciiTheme="minorHAnsi" w:hAnsiTheme="minorHAnsi" w:cstheme="minorHAnsi"/>
          <w:bCs/>
          <w:sz w:val="20"/>
        </w:rPr>
        <w:t>žívania (ak je to s ohľadom na predmet p</w:t>
      </w:r>
      <w:r w:rsidRPr="004F5B67">
        <w:rPr>
          <w:rFonts w:asciiTheme="minorHAnsi" w:hAnsiTheme="minorHAnsi" w:cstheme="minorHAnsi"/>
          <w:bCs/>
          <w:sz w:val="20"/>
        </w:rPr>
        <w:t>rojektu relevantné), alebo</w:t>
      </w:r>
    </w:p>
    <w:p w14:paraId="38FC28AD" w14:textId="010101C5" w:rsidR="004F5B67" w:rsidRPr="004F5B67" w:rsidRDefault="004F5B67" w:rsidP="007F78F2">
      <w:pPr>
        <w:numPr>
          <w:ilvl w:val="3"/>
          <w:numId w:val="55"/>
        </w:numPr>
        <w:tabs>
          <w:tab w:val="clear" w:pos="3564"/>
          <w:tab w:val="num" w:pos="1843"/>
        </w:tabs>
        <w:spacing w:after="120" w:line="276" w:lineRule="auto"/>
        <w:ind w:left="1560" w:hanging="414"/>
        <w:jc w:val="both"/>
        <w:rPr>
          <w:rFonts w:asciiTheme="minorHAnsi" w:hAnsiTheme="minorHAnsi" w:cstheme="minorHAnsi"/>
          <w:bCs/>
          <w:sz w:val="20"/>
        </w:rPr>
      </w:pPr>
      <w:r w:rsidRPr="004F5B67">
        <w:rPr>
          <w:rFonts w:asciiTheme="minorHAnsi" w:hAnsiTheme="minorHAnsi" w:cstheme="minorHAnsi"/>
          <w:bCs/>
          <w:sz w:val="20"/>
        </w:rPr>
        <w:t xml:space="preserve">predložením rozhodnutia o predčasnom užívaní stavby alebo rozhodnutia </w:t>
      </w:r>
      <w:ins w:id="172" w:author="KH" w:date="2025-11-12T08:59:00Z">
        <w:r w:rsidR="00D34767">
          <w:rPr>
            <w:rFonts w:asciiTheme="minorHAnsi" w:hAnsiTheme="minorHAnsi" w:cstheme="minorHAnsi"/>
            <w:bCs/>
            <w:sz w:val="20"/>
          </w:rPr>
          <w:t xml:space="preserve">o dočasnom užívaní </w:t>
        </w:r>
      </w:ins>
      <w:del w:id="173" w:author="KH" w:date="2025-11-12T08:59:00Z">
        <w:r w:rsidRPr="004F5B67" w:rsidDel="00D34767">
          <w:rPr>
            <w:rFonts w:asciiTheme="minorHAnsi" w:hAnsiTheme="minorHAnsi" w:cstheme="minorHAnsi"/>
            <w:bCs/>
            <w:sz w:val="20"/>
          </w:rPr>
          <w:delText>do dočasného užívania</w:delText>
        </w:r>
      </w:del>
      <w:r w:rsidRPr="004F5B67">
        <w:rPr>
          <w:rFonts w:asciiTheme="minorHAnsi" w:hAnsiTheme="minorHAnsi" w:cstheme="minorHAnsi"/>
          <w:bCs/>
          <w:sz w:val="20"/>
        </w:rPr>
        <w:t xml:space="preserve"> stavby, pričom vady a nedorobky v nich uvedené nemajú alebo nemôžu mať vplyv</w:t>
      </w:r>
      <w:r w:rsidR="00B84450">
        <w:rPr>
          <w:rFonts w:asciiTheme="minorHAnsi" w:hAnsiTheme="minorHAnsi" w:cstheme="minorHAnsi"/>
          <w:bCs/>
          <w:sz w:val="20"/>
        </w:rPr>
        <w:t xml:space="preserve"> na funkčnosť stavby, ktorá je p</w:t>
      </w:r>
      <w:r w:rsidRPr="004F5B67">
        <w:rPr>
          <w:rFonts w:asciiTheme="minorHAnsi" w:hAnsiTheme="minorHAnsi" w:cstheme="minorHAnsi"/>
          <w:bCs/>
          <w:sz w:val="20"/>
        </w:rPr>
        <w:t xml:space="preserve">redmetom </w:t>
      </w:r>
      <w:r w:rsidR="00B84450">
        <w:rPr>
          <w:rFonts w:asciiTheme="minorHAnsi" w:hAnsiTheme="minorHAnsi" w:cstheme="minorHAnsi"/>
          <w:bCs/>
          <w:sz w:val="20"/>
        </w:rPr>
        <w:t>projektu; p</w:t>
      </w:r>
      <w:r w:rsidRPr="004F5B67">
        <w:rPr>
          <w:rFonts w:asciiTheme="minorHAnsi" w:hAnsiTheme="minorHAnsi" w:cstheme="minorHAnsi"/>
          <w:bCs/>
          <w:sz w:val="20"/>
        </w:rPr>
        <w:t xml:space="preserve">rijímateľ je povinný do skončenia </w:t>
      </w:r>
      <w:r w:rsidR="00EB5A97">
        <w:rPr>
          <w:rFonts w:asciiTheme="minorHAnsi" w:hAnsiTheme="minorHAnsi" w:cstheme="minorHAnsi"/>
          <w:bCs/>
          <w:sz w:val="20"/>
        </w:rPr>
        <w:t>o</w:t>
      </w:r>
      <w:r w:rsidRPr="004F5B67">
        <w:rPr>
          <w:rFonts w:asciiTheme="minorHAnsi" w:hAnsiTheme="minorHAnsi" w:cstheme="minorHAnsi"/>
          <w:bCs/>
          <w:sz w:val="20"/>
        </w:rPr>
        <w:t xml:space="preserve">bdobia Udržateľnosti </w:t>
      </w:r>
      <w:r w:rsidR="00B84450">
        <w:rPr>
          <w:rFonts w:asciiTheme="minorHAnsi" w:hAnsiTheme="minorHAnsi" w:cstheme="minorHAnsi"/>
          <w:bCs/>
          <w:sz w:val="20"/>
        </w:rPr>
        <w:t>p</w:t>
      </w:r>
      <w:r w:rsidRPr="004F5B67">
        <w:rPr>
          <w:rFonts w:asciiTheme="minorHAnsi" w:hAnsiTheme="minorHAnsi" w:cstheme="minorHAnsi"/>
          <w:bCs/>
          <w:sz w:val="20"/>
        </w:rPr>
        <w:t>rojektu uviesť stavbu do riadneho užívania, čo preukáže príslušným právoplatným rozhodnutím, alebo</w:t>
      </w:r>
    </w:p>
    <w:p w14:paraId="3CB13703" w14:textId="320CBBA9" w:rsidR="004F5B67" w:rsidRPr="004F5B67" w:rsidRDefault="004F5B67" w:rsidP="007F78F2">
      <w:pPr>
        <w:numPr>
          <w:ilvl w:val="3"/>
          <w:numId w:val="55"/>
        </w:numPr>
        <w:tabs>
          <w:tab w:val="clear" w:pos="3564"/>
          <w:tab w:val="num" w:pos="1843"/>
        </w:tabs>
        <w:spacing w:after="120" w:line="276" w:lineRule="auto"/>
        <w:ind w:left="1560" w:hanging="414"/>
        <w:jc w:val="both"/>
        <w:rPr>
          <w:rFonts w:asciiTheme="minorHAnsi" w:hAnsiTheme="minorHAnsi" w:cstheme="minorHAnsi"/>
          <w:bCs/>
          <w:sz w:val="20"/>
        </w:rPr>
      </w:pPr>
      <w:r w:rsidRPr="004F5B67">
        <w:rPr>
          <w:rFonts w:asciiTheme="minorHAnsi" w:hAnsiTheme="minorHAnsi" w:cstheme="minorHAnsi"/>
          <w:bCs/>
          <w:sz w:val="20"/>
        </w:rPr>
        <w:t>iným obdobným dokumentom, z ktorého nepochybným, určitým a zrozu</w:t>
      </w:r>
      <w:r w:rsidR="00B84450">
        <w:rPr>
          <w:rFonts w:asciiTheme="minorHAnsi" w:hAnsiTheme="minorHAnsi" w:cstheme="minorHAnsi"/>
          <w:bCs/>
          <w:sz w:val="20"/>
        </w:rPr>
        <w:t>miteľným spôsobom  vyplýva, že predmet p</w:t>
      </w:r>
      <w:r w:rsidRPr="004F5B67">
        <w:rPr>
          <w:rFonts w:asciiTheme="minorHAnsi" w:hAnsiTheme="minorHAnsi" w:cstheme="minorHAnsi"/>
          <w:bCs/>
          <w:sz w:val="20"/>
        </w:rPr>
        <w:t xml:space="preserve">rojektu bol odovzdaný Prijímateľovi, alebo bol so súhlasom Prijímateľa sfunkčnený alebo aplikovaný tak, ako sa to predpokladalo v Schválenej žiadosti o NFP. </w:t>
      </w:r>
    </w:p>
    <w:p w14:paraId="75983079" w14:textId="0E267C1C" w:rsidR="004F5B67" w:rsidRPr="004F5B67" w:rsidRDefault="004F5B67" w:rsidP="00CB1845">
      <w:pPr>
        <w:tabs>
          <w:tab w:val="num" w:pos="426"/>
        </w:tabs>
        <w:spacing w:after="120" w:line="276" w:lineRule="auto"/>
        <w:ind w:left="426"/>
        <w:jc w:val="both"/>
        <w:rPr>
          <w:rFonts w:asciiTheme="minorHAnsi" w:hAnsiTheme="minorHAnsi" w:cstheme="minorHAnsi"/>
          <w:bCs/>
          <w:sz w:val="20"/>
        </w:rPr>
      </w:pPr>
      <w:r w:rsidRPr="004F5B67">
        <w:rPr>
          <w:rFonts w:asciiTheme="minorHAnsi" w:hAnsiTheme="minorHAnsi" w:cstheme="minorHAnsi"/>
          <w:bCs/>
          <w:sz w:val="20"/>
        </w:rPr>
        <w:t xml:space="preserve">Ak Predmet Projektu nie je hmotne </w:t>
      </w:r>
      <w:proofErr w:type="spellStart"/>
      <w:r w:rsidRPr="004F5B67">
        <w:rPr>
          <w:rFonts w:asciiTheme="minorHAnsi" w:hAnsiTheme="minorHAnsi" w:cstheme="minorHAnsi"/>
          <w:bCs/>
          <w:sz w:val="20"/>
        </w:rPr>
        <w:t>zachytiteľný</w:t>
      </w:r>
      <w:proofErr w:type="spellEnd"/>
      <w:r w:rsidRPr="004F5B67">
        <w:rPr>
          <w:rFonts w:asciiTheme="minorHAnsi" w:hAnsiTheme="minorHAnsi" w:cstheme="minorHAnsi"/>
          <w:bCs/>
          <w:sz w:val="20"/>
        </w:rPr>
        <w:t xml:space="preserve"> (</w:t>
      </w:r>
      <w:proofErr w:type="spellStart"/>
      <w:r w:rsidRPr="004F5B67">
        <w:rPr>
          <w:rFonts w:asciiTheme="minorHAnsi" w:hAnsiTheme="minorHAnsi" w:cstheme="minorHAnsi"/>
          <w:bCs/>
          <w:sz w:val="20"/>
        </w:rPr>
        <w:t>zazna</w:t>
      </w:r>
      <w:r w:rsidR="00B64C2F">
        <w:rPr>
          <w:rFonts w:asciiTheme="minorHAnsi" w:hAnsiTheme="minorHAnsi" w:cstheme="minorHAnsi"/>
          <w:bCs/>
          <w:sz w:val="20"/>
        </w:rPr>
        <w:t>menateľný</w:t>
      </w:r>
      <w:proofErr w:type="spellEnd"/>
      <w:r w:rsidR="00B64C2F">
        <w:rPr>
          <w:rFonts w:asciiTheme="minorHAnsi" w:hAnsiTheme="minorHAnsi" w:cstheme="minorHAnsi"/>
          <w:bCs/>
          <w:sz w:val="20"/>
        </w:rPr>
        <w:t>), splnenie podmienky p</w:t>
      </w:r>
      <w:r w:rsidRPr="004F5B67">
        <w:rPr>
          <w:rFonts w:asciiTheme="minorHAnsi" w:hAnsiTheme="minorHAnsi" w:cstheme="minorHAnsi"/>
          <w:bCs/>
          <w:sz w:val="20"/>
        </w:rPr>
        <w:t xml:space="preserve">rijímateľ preukazuje podľa čl. 4 ods. </w:t>
      </w:r>
      <w:ins w:id="174" w:author="KH" w:date="2025-11-12T09:00:00Z">
        <w:r w:rsidR="00D34767">
          <w:rPr>
            <w:rFonts w:asciiTheme="minorHAnsi" w:hAnsiTheme="minorHAnsi" w:cstheme="minorHAnsi"/>
            <w:bCs/>
            <w:sz w:val="20"/>
          </w:rPr>
          <w:t>7</w:t>
        </w:r>
      </w:ins>
      <w:del w:id="175" w:author="KH" w:date="2025-11-12T09:00:00Z">
        <w:r w:rsidRPr="004F5B67" w:rsidDel="00D34767">
          <w:rPr>
            <w:rFonts w:asciiTheme="minorHAnsi" w:hAnsiTheme="minorHAnsi" w:cstheme="minorHAnsi"/>
            <w:bCs/>
            <w:sz w:val="20"/>
          </w:rPr>
          <w:delText>6</w:delText>
        </w:r>
      </w:del>
      <w:r w:rsidRPr="004F5B67">
        <w:rPr>
          <w:rFonts w:asciiTheme="minorHAnsi" w:hAnsiTheme="minorHAnsi" w:cstheme="minorHAnsi"/>
          <w:bCs/>
          <w:sz w:val="20"/>
        </w:rPr>
        <w:t xml:space="preserve"> VZP alebo iným vhodným spôsobom, ktorý nie je osobitne formalizovaný, s uvedením dňa, ku ktorému došlo k ukončeniu poslednej hlav</w:t>
      </w:r>
      <w:r w:rsidR="00F51523">
        <w:rPr>
          <w:rFonts w:asciiTheme="minorHAnsi" w:hAnsiTheme="minorHAnsi" w:cstheme="minorHAnsi"/>
          <w:bCs/>
          <w:sz w:val="20"/>
        </w:rPr>
        <w:t>nej a</w:t>
      </w:r>
      <w:r w:rsidRPr="004F5B67">
        <w:rPr>
          <w:rFonts w:asciiTheme="minorHAnsi" w:hAnsiTheme="minorHAnsi" w:cstheme="minorHAnsi"/>
          <w:bCs/>
          <w:sz w:val="20"/>
        </w:rPr>
        <w:t>ktivity Projektu, p</w:t>
      </w:r>
      <w:r w:rsidR="00F51523">
        <w:rPr>
          <w:rFonts w:asciiTheme="minorHAnsi" w:hAnsiTheme="minorHAnsi" w:cstheme="minorHAnsi"/>
          <w:bCs/>
          <w:sz w:val="20"/>
        </w:rPr>
        <w:t>ričom súčasťou uvedeného úkonu p</w:t>
      </w:r>
      <w:r w:rsidRPr="004F5B67">
        <w:rPr>
          <w:rFonts w:asciiTheme="minorHAnsi" w:hAnsiTheme="minorHAnsi" w:cstheme="minorHAnsi"/>
          <w:bCs/>
          <w:sz w:val="20"/>
        </w:rPr>
        <w:t>rijímateľa je dokument odôvodňujú</w:t>
      </w:r>
      <w:r w:rsidR="00F51523">
        <w:rPr>
          <w:rFonts w:asciiTheme="minorHAnsi" w:hAnsiTheme="minorHAnsi" w:cstheme="minorHAnsi"/>
          <w:bCs/>
          <w:sz w:val="20"/>
        </w:rPr>
        <w:t>ci ukončenie poslednej hlavnej aktivity p</w:t>
      </w:r>
      <w:r w:rsidRPr="004F5B67">
        <w:rPr>
          <w:rFonts w:asciiTheme="minorHAnsi" w:hAnsiTheme="minorHAnsi" w:cstheme="minorHAnsi"/>
          <w:bCs/>
          <w:sz w:val="20"/>
        </w:rPr>
        <w:t>rojektu v deň, ktorý je v ňom uvedený.</w:t>
      </w:r>
    </w:p>
    <w:p w14:paraId="6A888F9C" w14:textId="4985BB74" w:rsidR="004F5B67" w:rsidRPr="004F5B67" w:rsidRDefault="00F51523" w:rsidP="00CB1845">
      <w:pPr>
        <w:tabs>
          <w:tab w:val="num" w:pos="426"/>
        </w:tabs>
        <w:spacing w:after="120" w:line="276" w:lineRule="auto"/>
        <w:ind w:left="426"/>
        <w:jc w:val="both"/>
        <w:rPr>
          <w:rFonts w:asciiTheme="minorHAnsi" w:hAnsiTheme="minorHAnsi" w:cstheme="minorHAnsi"/>
          <w:bCs/>
          <w:sz w:val="20"/>
        </w:rPr>
      </w:pPr>
      <w:r>
        <w:rPr>
          <w:rFonts w:asciiTheme="minorHAnsi" w:hAnsiTheme="minorHAnsi" w:cstheme="minorHAnsi"/>
          <w:bCs/>
          <w:sz w:val="20"/>
        </w:rPr>
        <w:t>Ak má projekt viacero predmetov p</w:t>
      </w:r>
      <w:r w:rsidR="004F5B67" w:rsidRPr="004F5B67">
        <w:rPr>
          <w:rFonts w:asciiTheme="minorHAnsi" w:hAnsiTheme="minorHAnsi" w:cstheme="minorHAnsi"/>
          <w:bCs/>
          <w:sz w:val="20"/>
        </w:rPr>
        <w:t>r</w:t>
      </w:r>
      <w:r>
        <w:rPr>
          <w:rFonts w:asciiTheme="minorHAnsi" w:hAnsiTheme="minorHAnsi" w:cstheme="minorHAnsi"/>
          <w:bCs/>
          <w:sz w:val="20"/>
        </w:rPr>
        <w:t>ojektu, podmienka sa pre účely u</w:t>
      </w:r>
      <w:r w:rsidR="004F5B67" w:rsidRPr="004F5B67">
        <w:rPr>
          <w:rFonts w:asciiTheme="minorHAnsi" w:hAnsiTheme="minorHAnsi" w:cstheme="minorHAnsi"/>
          <w:bCs/>
          <w:sz w:val="20"/>
        </w:rPr>
        <w:t>končenia realizácie h</w:t>
      </w:r>
      <w:r>
        <w:rPr>
          <w:rFonts w:asciiTheme="minorHAnsi" w:hAnsiTheme="minorHAnsi" w:cstheme="minorHAnsi"/>
          <w:bCs/>
          <w:sz w:val="20"/>
        </w:rPr>
        <w:t>lavných aktivít p</w:t>
      </w:r>
      <w:r w:rsidR="004F5B67" w:rsidRPr="004F5B67">
        <w:rPr>
          <w:rFonts w:asciiTheme="minorHAnsi" w:hAnsiTheme="minorHAnsi" w:cstheme="minorHAnsi"/>
          <w:bCs/>
          <w:sz w:val="20"/>
        </w:rPr>
        <w:t>rojektu považuje za splnenú jej splnením pr</w:t>
      </w:r>
      <w:r>
        <w:rPr>
          <w:rFonts w:asciiTheme="minorHAnsi" w:hAnsiTheme="minorHAnsi" w:cstheme="minorHAnsi"/>
          <w:bCs/>
          <w:sz w:val="20"/>
        </w:rPr>
        <w:t>e najneskôr ukončovaný predmet p</w:t>
      </w:r>
      <w:r w:rsidR="004F5B67" w:rsidRPr="004F5B67">
        <w:rPr>
          <w:rFonts w:asciiTheme="minorHAnsi" w:hAnsiTheme="minorHAnsi" w:cstheme="minorHAnsi"/>
          <w:bCs/>
          <w:sz w:val="20"/>
        </w:rPr>
        <w:t>rojektu, pričom musí byť súčasn</w:t>
      </w:r>
      <w:r>
        <w:rPr>
          <w:rFonts w:asciiTheme="minorHAnsi" w:hAnsiTheme="minorHAnsi" w:cstheme="minorHAnsi"/>
          <w:bCs/>
          <w:sz w:val="20"/>
        </w:rPr>
        <w:t>e splnená aj pre skôr ukončené predmety p</w:t>
      </w:r>
      <w:r w:rsidR="004F5B67" w:rsidRPr="004F5B67">
        <w:rPr>
          <w:rFonts w:asciiTheme="minorHAnsi" w:hAnsiTheme="minorHAnsi" w:cstheme="minorHAnsi"/>
          <w:bCs/>
          <w:sz w:val="20"/>
        </w:rPr>
        <w:t>rojektu. Tým nie je dotknutá možnosť sko</w:t>
      </w:r>
      <w:r>
        <w:rPr>
          <w:rFonts w:asciiTheme="minorHAnsi" w:hAnsiTheme="minorHAnsi" w:cstheme="minorHAnsi"/>
          <w:bCs/>
          <w:sz w:val="20"/>
        </w:rPr>
        <w:t>ršieho ukončenia jednotlivých aktivít p</w:t>
      </w:r>
      <w:r w:rsidR="004F5B67" w:rsidRPr="004F5B67">
        <w:rPr>
          <w:rFonts w:asciiTheme="minorHAnsi" w:hAnsiTheme="minorHAnsi" w:cstheme="minorHAnsi"/>
          <w:bCs/>
          <w:sz w:val="20"/>
        </w:rPr>
        <w:t xml:space="preserve">rojektu. </w:t>
      </w:r>
    </w:p>
    <w:p w14:paraId="0BF11D55" w14:textId="3B106DB4" w:rsidR="00D466A5" w:rsidRPr="00D466A5" w:rsidRDefault="00D466A5" w:rsidP="007F78F2">
      <w:pPr>
        <w:pStyle w:val="Odsekzoznamu"/>
        <w:numPr>
          <w:ilvl w:val="0"/>
          <w:numId w:val="25"/>
        </w:numPr>
        <w:tabs>
          <w:tab w:val="num" w:pos="426"/>
        </w:tabs>
        <w:spacing w:line="276" w:lineRule="auto"/>
        <w:ind w:left="426" w:hanging="426"/>
        <w:jc w:val="both"/>
        <w:rPr>
          <w:rFonts w:asciiTheme="minorHAnsi" w:hAnsiTheme="minorHAnsi" w:cstheme="minorHAnsi"/>
          <w:bCs/>
          <w:sz w:val="20"/>
        </w:rPr>
      </w:pPr>
      <w:r w:rsidRPr="00D466A5">
        <w:rPr>
          <w:rFonts w:asciiTheme="minorHAnsi" w:hAnsiTheme="minorHAnsi" w:cstheme="minorHAnsi"/>
          <w:b/>
          <w:bCs/>
          <w:sz w:val="20"/>
        </w:rPr>
        <w:t>Za finančné ukončenie projektu sa považuje</w:t>
      </w:r>
      <w:r w:rsidRPr="00D466A5">
        <w:rPr>
          <w:rFonts w:asciiTheme="minorHAnsi" w:hAnsiTheme="minorHAnsi" w:cstheme="minorHAnsi"/>
          <w:bCs/>
          <w:sz w:val="20"/>
        </w:rPr>
        <w:t xml:space="preserve"> kalendárny deň, kedy </w:t>
      </w:r>
      <w:r>
        <w:rPr>
          <w:rFonts w:asciiTheme="minorHAnsi" w:hAnsiTheme="minorHAnsi" w:cstheme="minorHAnsi"/>
          <w:bCs/>
          <w:sz w:val="20"/>
        </w:rPr>
        <w:t>po zrealizovaní všetkých aktivít v rámci r</w:t>
      </w:r>
      <w:r w:rsidRPr="00D466A5">
        <w:rPr>
          <w:rFonts w:asciiTheme="minorHAnsi" w:hAnsiTheme="minorHAnsi" w:cstheme="minorHAnsi"/>
          <w:bCs/>
          <w:sz w:val="20"/>
        </w:rPr>
        <w:t xml:space="preserve">ealizácie aktivít </w:t>
      </w:r>
      <w:r>
        <w:rPr>
          <w:rFonts w:asciiTheme="minorHAnsi" w:hAnsiTheme="minorHAnsi" w:cstheme="minorHAnsi"/>
          <w:bCs/>
          <w:sz w:val="20"/>
        </w:rPr>
        <w:t>pr</w:t>
      </w:r>
      <w:r w:rsidRPr="00D466A5">
        <w:rPr>
          <w:rFonts w:asciiTheme="minorHAnsi" w:hAnsiTheme="minorHAnsi" w:cstheme="minorHAnsi"/>
          <w:bCs/>
          <w:sz w:val="20"/>
        </w:rPr>
        <w:t xml:space="preserve">ojektu došlo k splneniu oboch nasledovných podmienok: </w:t>
      </w:r>
    </w:p>
    <w:p w14:paraId="291C95AA" w14:textId="32E639A4" w:rsidR="00D466A5" w:rsidRDefault="002A01B5" w:rsidP="007F78F2">
      <w:pPr>
        <w:pStyle w:val="Odsekzoznamu"/>
        <w:numPr>
          <w:ilvl w:val="0"/>
          <w:numId w:val="54"/>
        </w:numPr>
        <w:spacing w:line="276" w:lineRule="auto"/>
        <w:ind w:left="1418"/>
        <w:jc w:val="both"/>
        <w:rPr>
          <w:rFonts w:asciiTheme="minorHAnsi" w:hAnsiTheme="minorHAnsi" w:cstheme="minorHAnsi"/>
          <w:bCs/>
          <w:sz w:val="20"/>
        </w:rPr>
      </w:pPr>
      <w:r>
        <w:rPr>
          <w:rFonts w:asciiTheme="minorHAnsi" w:hAnsiTheme="minorHAnsi" w:cstheme="minorHAnsi"/>
          <w:bCs/>
          <w:sz w:val="20"/>
        </w:rPr>
        <w:t>prijímateľ uhradil všetky o</w:t>
      </w:r>
      <w:r w:rsidR="00D466A5" w:rsidRPr="00D466A5">
        <w:rPr>
          <w:rFonts w:asciiTheme="minorHAnsi" w:hAnsiTheme="minorHAnsi" w:cstheme="minorHAnsi"/>
          <w:bCs/>
          <w:sz w:val="20"/>
        </w:rPr>
        <w:t>právnené výdavky a tieto</w:t>
      </w:r>
      <w:r>
        <w:rPr>
          <w:rFonts w:asciiTheme="minorHAnsi" w:hAnsiTheme="minorHAnsi" w:cstheme="minorHAnsi"/>
          <w:bCs/>
          <w:sz w:val="20"/>
        </w:rPr>
        <w:t xml:space="preserve"> sú premietnuté do účtovníctva p</w:t>
      </w:r>
      <w:r w:rsidR="00D466A5" w:rsidRPr="00D466A5">
        <w:rPr>
          <w:rFonts w:asciiTheme="minorHAnsi" w:hAnsiTheme="minorHAnsi" w:cstheme="minorHAnsi"/>
          <w:bCs/>
          <w:sz w:val="20"/>
        </w:rPr>
        <w:t xml:space="preserve">rijímateľa </w:t>
      </w:r>
      <w:r>
        <w:rPr>
          <w:rFonts w:asciiTheme="minorHAnsi" w:hAnsiTheme="minorHAnsi" w:cstheme="minorHAnsi"/>
          <w:bCs/>
          <w:sz w:val="20"/>
        </w:rPr>
        <w:t>podľa</w:t>
      </w:r>
      <w:r w:rsidR="00D466A5" w:rsidRPr="00D466A5">
        <w:rPr>
          <w:rFonts w:asciiTheme="minorHAnsi" w:hAnsiTheme="minorHAnsi" w:cstheme="minorHAnsi"/>
          <w:bCs/>
          <w:sz w:val="20"/>
        </w:rPr>
        <w:t xml:space="preserve"> príslušných právnych predpisov SR a podmienok stanovených v</w:t>
      </w:r>
      <w:r>
        <w:rPr>
          <w:rFonts w:asciiTheme="minorHAnsi" w:hAnsiTheme="minorHAnsi" w:cstheme="minorHAnsi"/>
          <w:bCs/>
          <w:sz w:val="20"/>
        </w:rPr>
        <w:t> </w:t>
      </w:r>
      <w:r w:rsidR="00D466A5" w:rsidRPr="00D466A5">
        <w:rPr>
          <w:rFonts w:asciiTheme="minorHAnsi" w:hAnsiTheme="minorHAnsi" w:cstheme="minorHAnsi"/>
          <w:bCs/>
          <w:sz w:val="20"/>
        </w:rPr>
        <w:t>Zmluve</w:t>
      </w:r>
      <w:r>
        <w:rPr>
          <w:rFonts w:asciiTheme="minorHAnsi" w:hAnsiTheme="minorHAnsi" w:cstheme="minorHAnsi"/>
          <w:bCs/>
          <w:sz w:val="20"/>
        </w:rPr>
        <w:t>,</w:t>
      </w:r>
    </w:p>
    <w:p w14:paraId="3711BEF3" w14:textId="52A7BD0E" w:rsidR="00D466A5" w:rsidRPr="00D466A5" w:rsidRDefault="002A01B5" w:rsidP="007F78F2">
      <w:pPr>
        <w:pStyle w:val="Odsekzoznamu"/>
        <w:numPr>
          <w:ilvl w:val="0"/>
          <w:numId w:val="54"/>
        </w:numPr>
        <w:spacing w:after="120" w:line="276" w:lineRule="auto"/>
        <w:ind w:left="1418"/>
        <w:jc w:val="both"/>
        <w:rPr>
          <w:rFonts w:asciiTheme="minorHAnsi" w:hAnsiTheme="minorHAnsi" w:cstheme="minorHAnsi"/>
          <w:bCs/>
          <w:sz w:val="20"/>
        </w:rPr>
      </w:pPr>
      <w:r>
        <w:rPr>
          <w:rFonts w:asciiTheme="minorHAnsi" w:hAnsiTheme="minorHAnsi" w:cstheme="minorHAnsi"/>
          <w:bCs/>
          <w:sz w:val="20"/>
        </w:rPr>
        <w:t>p</w:t>
      </w:r>
      <w:r w:rsidR="00D466A5" w:rsidRPr="00D466A5">
        <w:rPr>
          <w:rFonts w:asciiTheme="minorHAnsi" w:hAnsiTheme="minorHAnsi" w:cstheme="minorHAnsi"/>
          <w:bCs/>
          <w:sz w:val="20"/>
        </w:rPr>
        <w:t>rijímateľovi bol uhradený/zúčtovaný zodpovedajúci NFP alebo je</w:t>
      </w:r>
      <w:r>
        <w:rPr>
          <w:rFonts w:asciiTheme="minorHAnsi" w:hAnsiTheme="minorHAnsi" w:cstheme="minorHAnsi"/>
          <w:bCs/>
          <w:sz w:val="20"/>
        </w:rPr>
        <w:t>ho časť.</w:t>
      </w:r>
    </w:p>
    <w:p w14:paraId="07430423" w14:textId="7D59C9D0" w:rsidR="00AA5E47" w:rsidRDefault="00551E6D" w:rsidP="007F78F2">
      <w:pPr>
        <w:pStyle w:val="Odsekzoznamu"/>
        <w:numPr>
          <w:ilvl w:val="0"/>
          <w:numId w:val="25"/>
        </w:numPr>
        <w:autoSpaceDN w:val="0"/>
        <w:spacing w:after="120" w:line="276" w:lineRule="auto"/>
        <w:ind w:left="426" w:hanging="426"/>
        <w:jc w:val="both"/>
        <w:rPr>
          <w:rFonts w:asciiTheme="minorHAnsi" w:hAnsiTheme="minorHAnsi" w:cstheme="minorHAnsi"/>
          <w:bCs/>
          <w:sz w:val="20"/>
        </w:rPr>
      </w:pPr>
      <w:r w:rsidRPr="00CC37BA">
        <w:rPr>
          <w:rFonts w:asciiTheme="minorHAnsi" w:hAnsiTheme="minorHAnsi" w:cstheme="minorHAnsi"/>
          <w:b/>
          <w:bCs/>
          <w:sz w:val="20"/>
        </w:rPr>
        <w:t xml:space="preserve">Momentom ukončenia </w:t>
      </w:r>
      <w:r w:rsidR="001B7B31">
        <w:rPr>
          <w:rFonts w:asciiTheme="minorHAnsi" w:hAnsiTheme="minorHAnsi" w:cstheme="minorHAnsi"/>
          <w:b/>
          <w:bCs/>
          <w:sz w:val="20"/>
        </w:rPr>
        <w:t xml:space="preserve">realizácie </w:t>
      </w:r>
      <w:r w:rsidRPr="00CC37BA">
        <w:rPr>
          <w:rFonts w:asciiTheme="minorHAnsi" w:hAnsiTheme="minorHAnsi" w:cstheme="minorHAnsi"/>
          <w:b/>
          <w:bCs/>
          <w:sz w:val="20"/>
        </w:rPr>
        <w:t>projektu</w:t>
      </w:r>
      <w:r w:rsidRPr="00551E6D">
        <w:rPr>
          <w:rFonts w:asciiTheme="minorHAnsi" w:hAnsiTheme="minorHAnsi" w:cstheme="minorHAnsi"/>
          <w:bCs/>
          <w:sz w:val="20"/>
        </w:rPr>
        <w:t xml:space="preserve"> </w:t>
      </w:r>
      <w:r w:rsidRPr="00CC37BA">
        <w:rPr>
          <w:rFonts w:asciiTheme="minorHAnsi" w:hAnsiTheme="minorHAnsi" w:cstheme="minorHAnsi"/>
          <w:b/>
          <w:bCs/>
          <w:sz w:val="20"/>
        </w:rPr>
        <w:t>sa začína obdobie udržateľnosti projektu</w:t>
      </w:r>
      <w:r>
        <w:rPr>
          <w:rFonts w:asciiTheme="minorHAnsi" w:hAnsiTheme="minorHAnsi" w:cstheme="minorHAnsi"/>
          <w:bCs/>
          <w:sz w:val="20"/>
        </w:rPr>
        <w:t>,</w:t>
      </w:r>
      <w:r w:rsidRPr="00551E6D">
        <w:rPr>
          <w:rFonts w:asciiTheme="minorHAnsi" w:hAnsiTheme="minorHAnsi" w:cstheme="minorHAnsi"/>
          <w:bCs/>
          <w:sz w:val="20"/>
        </w:rPr>
        <w:t xml:space="preserve"> t. j. udržanie cieľov projektu definovaných prostredníctvom merateľných ukazovateľov počas </w:t>
      </w:r>
      <w:r w:rsidR="00ED4155">
        <w:rPr>
          <w:rFonts w:asciiTheme="minorHAnsi" w:hAnsiTheme="minorHAnsi" w:cstheme="minorHAnsi"/>
          <w:bCs/>
          <w:sz w:val="20"/>
        </w:rPr>
        <w:t>obdobia stanoveného v Č</w:t>
      </w:r>
      <w:r w:rsidRPr="00555A73">
        <w:rPr>
          <w:rFonts w:asciiTheme="minorHAnsi" w:hAnsiTheme="minorHAnsi" w:cstheme="minorHAnsi"/>
          <w:bCs/>
          <w:sz w:val="20"/>
        </w:rPr>
        <w:t xml:space="preserve">l. 4 ods. 4.4 Zmluvy, ako aj dodržanie ostatných podmienok vyplývajúcich z čl. 65 </w:t>
      </w:r>
      <w:r w:rsidR="00555A73" w:rsidRPr="00555A73">
        <w:rPr>
          <w:rFonts w:asciiTheme="minorHAnsi" w:hAnsiTheme="minorHAnsi" w:cstheme="minorHAnsi"/>
          <w:bCs/>
          <w:sz w:val="20"/>
        </w:rPr>
        <w:t>nariadenia o spoločných ustanoveniach.</w:t>
      </w:r>
      <w:r w:rsidR="00555A73">
        <w:rPr>
          <w:rFonts w:asciiTheme="minorHAnsi" w:hAnsiTheme="minorHAnsi" w:cstheme="minorHAnsi"/>
          <w:bCs/>
          <w:sz w:val="20"/>
        </w:rPr>
        <w:t xml:space="preserve"> </w:t>
      </w:r>
      <w:r w:rsidR="00E078EE">
        <w:rPr>
          <w:rFonts w:asciiTheme="minorHAnsi" w:hAnsiTheme="minorHAnsi" w:cstheme="minorHAnsi"/>
          <w:bCs/>
          <w:sz w:val="20"/>
        </w:rPr>
        <w:t xml:space="preserve">Obdobie udržateľnosti projektu je </w:t>
      </w:r>
      <w:r w:rsidR="00E078EE" w:rsidRPr="00E078EE">
        <w:rPr>
          <w:rFonts w:asciiTheme="minorHAnsi" w:hAnsiTheme="minorHAnsi" w:cstheme="minorHAnsi"/>
          <w:b/>
          <w:bCs/>
          <w:sz w:val="20"/>
        </w:rPr>
        <w:t>5 rokov.</w:t>
      </w:r>
      <w:r w:rsidR="00E078EE">
        <w:rPr>
          <w:rFonts w:asciiTheme="minorHAnsi" w:hAnsiTheme="minorHAnsi" w:cstheme="minorHAnsi"/>
          <w:bCs/>
          <w:sz w:val="20"/>
        </w:rPr>
        <w:t xml:space="preserve"> </w:t>
      </w:r>
      <w:r w:rsidR="001B7B31">
        <w:rPr>
          <w:rFonts w:asciiTheme="minorHAnsi" w:hAnsiTheme="minorHAnsi" w:cstheme="minorHAnsi"/>
          <w:bCs/>
          <w:sz w:val="20"/>
        </w:rPr>
        <w:t>Prijímateľ je povinný informovať SO prostredníctvom ITMS21+ o</w:t>
      </w:r>
      <w:r w:rsidR="00267A2D">
        <w:rPr>
          <w:rFonts w:asciiTheme="minorHAnsi" w:hAnsiTheme="minorHAnsi" w:cstheme="minorHAnsi"/>
          <w:bCs/>
          <w:sz w:val="20"/>
        </w:rPr>
        <w:t xml:space="preserve"> ukončení </w:t>
      </w:r>
      <w:r w:rsidR="001B7B31">
        <w:rPr>
          <w:rFonts w:asciiTheme="minorHAnsi" w:hAnsiTheme="minorHAnsi" w:cstheme="minorHAnsi"/>
          <w:bCs/>
          <w:sz w:val="20"/>
        </w:rPr>
        <w:t>realizácie hlavných aktivít projektu</w:t>
      </w:r>
      <w:r w:rsidR="00267A2D">
        <w:rPr>
          <w:rFonts w:asciiTheme="minorHAnsi" w:hAnsiTheme="minorHAnsi" w:cstheme="minorHAnsi"/>
          <w:bCs/>
          <w:sz w:val="20"/>
        </w:rPr>
        <w:t xml:space="preserve"> a podporných aktivít projektu.</w:t>
      </w:r>
      <w:r w:rsidR="001B7B31">
        <w:rPr>
          <w:rFonts w:asciiTheme="minorHAnsi" w:hAnsiTheme="minorHAnsi" w:cstheme="minorHAnsi"/>
          <w:bCs/>
          <w:sz w:val="20"/>
        </w:rPr>
        <w:t xml:space="preserve">  Po </w:t>
      </w:r>
      <w:r w:rsidR="00AB27E4">
        <w:rPr>
          <w:rFonts w:asciiTheme="minorHAnsi" w:hAnsiTheme="minorHAnsi" w:cstheme="minorHAnsi"/>
          <w:bCs/>
          <w:sz w:val="20"/>
        </w:rPr>
        <w:t>finančnom ukončení</w:t>
      </w:r>
      <w:r w:rsidR="001B7B31">
        <w:rPr>
          <w:rFonts w:asciiTheme="minorHAnsi" w:hAnsiTheme="minorHAnsi" w:cstheme="minorHAnsi"/>
          <w:bCs/>
          <w:sz w:val="20"/>
        </w:rPr>
        <w:t xml:space="preserve"> projektu SO projekt uzavrie v ITMS21+ a vygeneruje prijímateľovi termíny predkladania NMS.</w:t>
      </w:r>
      <w:r w:rsidR="00F11FFD">
        <w:rPr>
          <w:rFonts w:asciiTheme="minorHAnsi" w:hAnsiTheme="minorHAnsi" w:cstheme="minorHAnsi"/>
          <w:bCs/>
          <w:sz w:val="20"/>
        </w:rPr>
        <w:t xml:space="preserve"> Neukončenie </w:t>
      </w:r>
      <w:r w:rsidR="00F11FFD" w:rsidRPr="00F11FFD">
        <w:rPr>
          <w:rFonts w:asciiTheme="minorHAnsi" w:hAnsiTheme="minorHAnsi" w:cstheme="minorHAnsi"/>
          <w:bCs/>
          <w:sz w:val="20"/>
        </w:rPr>
        <w:t xml:space="preserve">realizácie HAP do termínu ukončenia realizácie HAP uvedeného v prílohe č. 2 Zmluvy alebo v predĺženej lehote po akceptovaní alebo schválení zmeny týkajúcej sa predĺženia </w:t>
      </w:r>
      <w:r w:rsidR="00F11FFD" w:rsidRPr="00F11FFD">
        <w:rPr>
          <w:rFonts w:asciiTheme="minorHAnsi" w:hAnsiTheme="minorHAnsi" w:cstheme="minorHAnsi"/>
          <w:bCs/>
          <w:sz w:val="20"/>
        </w:rPr>
        <w:lastRenderedPageBreak/>
        <w:t xml:space="preserve">realizácie HAP je v </w:t>
      </w:r>
      <w:r w:rsidR="006063ED">
        <w:rPr>
          <w:rFonts w:asciiTheme="minorHAnsi" w:hAnsiTheme="minorHAnsi" w:cstheme="minorHAnsi"/>
          <w:bCs/>
          <w:sz w:val="20"/>
        </w:rPr>
        <w:t>z</w:t>
      </w:r>
      <w:r w:rsidR="00F11FFD" w:rsidRPr="00F11FFD">
        <w:rPr>
          <w:rFonts w:asciiTheme="minorHAnsi" w:hAnsiTheme="minorHAnsi" w:cstheme="minorHAnsi"/>
          <w:bCs/>
          <w:sz w:val="20"/>
        </w:rPr>
        <w:t xml:space="preserve">mysle článku 17 ods. 7 písm. g) VZP </w:t>
      </w:r>
      <w:r w:rsidR="006063ED">
        <w:rPr>
          <w:rFonts w:asciiTheme="minorHAnsi" w:hAnsiTheme="minorHAnsi" w:cstheme="minorHAnsi"/>
          <w:bCs/>
          <w:sz w:val="20"/>
        </w:rPr>
        <w:t>považované za</w:t>
      </w:r>
      <w:r w:rsidR="00F11FFD" w:rsidRPr="00F11FFD">
        <w:rPr>
          <w:rFonts w:asciiTheme="minorHAnsi" w:hAnsiTheme="minorHAnsi" w:cstheme="minorHAnsi"/>
          <w:bCs/>
          <w:sz w:val="20"/>
        </w:rPr>
        <w:t xml:space="preserve"> podstatné porušenie Zmluvy a SO je oprávnený odstúpiť od Zmluvy.</w:t>
      </w:r>
      <w:r w:rsidR="00F11FFD">
        <w:rPr>
          <w:rFonts w:ascii="ArialNarrow" w:hAnsi="ArialNarrow" w:cs="ArialNarrow"/>
          <w:sz w:val="17"/>
          <w:szCs w:val="17"/>
        </w:rPr>
        <w:t xml:space="preserve"> </w:t>
      </w:r>
    </w:p>
    <w:p w14:paraId="6CB55ED1" w14:textId="6DC44259" w:rsidR="00AA5E47" w:rsidRPr="00AA5E47" w:rsidRDefault="00AA5E47" w:rsidP="007F78F2">
      <w:pPr>
        <w:pStyle w:val="Odsekzoznamu"/>
        <w:numPr>
          <w:ilvl w:val="0"/>
          <w:numId w:val="25"/>
        </w:numPr>
        <w:autoSpaceDN w:val="0"/>
        <w:spacing w:after="120" w:line="276" w:lineRule="auto"/>
        <w:ind w:left="426" w:hanging="426"/>
        <w:jc w:val="both"/>
        <w:rPr>
          <w:rFonts w:asciiTheme="minorHAnsi" w:hAnsiTheme="minorHAnsi" w:cstheme="minorHAnsi"/>
          <w:bCs/>
          <w:sz w:val="20"/>
        </w:rPr>
      </w:pPr>
      <w:r w:rsidRPr="00AA5E47">
        <w:rPr>
          <w:rFonts w:asciiTheme="minorHAnsi" w:hAnsiTheme="minorHAnsi" w:cstheme="minorHAnsi"/>
          <w:sz w:val="20"/>
        </w:rPr>
        <w:t>Prijímate</w:t>
      </w:r>
      <w:r>
        <w:rPr>
          <w:rFonts w:asciiTheme="minorHAnsi" w:hAnsiTheme="minorHAnsi" w:cstheme="minorHAnsi"/>
          <w:sz w:val="20"/>
        </w:rPr>
        <w:t>ľ je v období udržateľnosti projektu</w:t>
      </w:r>
      <w:r w:rsidRPr="00AA5E47">
        <w:rPr>
          <w:rFonts w:asciiTheme="minorHAnsi" w:hAnsiTheme="minorHAnsi" w:cstheme="minorHAnsi"/>
          <w:sz w:val="20"/>
        </w:rPr>
        <w:t xml:space="preserve"> povinný predložiť aj</w:t>
      </w:r>
      <w:r w:rsidR="004F5B67">
        <w:rPr>
          <w:rFonts w:asciiTheme="minorHAnsi" w:hAnsiTheme="minorHAnsi" w:cstheme="minorHAnsi"/>
          <w:b/>
          <w:sz w:val="20"/>
        </w:rPr>
        <w:t xml:space="preserve"> </w:t>
      </w:r>
      <w:r w:rsidRPr="00AA5E47">
        <w:rPr>
          <w:rFonts w:asciiTheme="minorHAnsi" w:hAnsiTheme="minorHAnsi" w:cstheme="minorHAnsi"/>
          <w:b/>
          <w:sz w:val="20"/>
        </w:rPr>
        <w:t xml:space="preserve">dokumentáciu, ktorou preukazuje splnenie ďalších skutočností definovaných </w:t>
      </w:r>
      <w:r w:rsidR="004F5B67">
        <w:rPr>
          <w:rFonts w:asciiTheme="minorHAnsi" w:hAnsiTheme="minorHAnsi" w:cstheme="minorHAnsi"/>
          <w:b/>
          <w:sz w:val="20"/>
        </w:rPr>
        <w:t>v príslušnej Výzve,</w:t>
      </w:r>
      <w:r w:rsidRPr="00AA5E47">
        <w:rPr>
          <w:rFonts w:asciiTheme="minorHAnsi" w:hAnsiTheme="minorHAnsi" w:cstheme="minorHAnsi"/>
          <w:sz w:val="20"/>
        </w:rPr>
        <w:t xml:space="preserve"> ktoré SO overuje v období </w:t>
      </w:r>
      <w:r>
        <w:rPr>
          <w:rFonts w:asciiTheme="minorHAnsi" w:hAnsiTheme="minorHAnsi" w:cstheme="minorHAnsi"/>
          <w:sz w:val="20"/>
        </w:rPr>
        <w:t>udržateľnosti projektu</w:t>
      </w:r>
      <w:r w:rsidRPr="00AA5E47">
        <w:rPr>
          <w:rFonts w:asciiTheme="minorHAnsi" w:hAnsiTheme="minorHAnsi" w:cstheme="minorHAnsi"/>
          <w:sz w:val="20"/>
        </w:rPr>
        <w:t xml:space="preserve"> (</w:t>
      </w:r>
      <w:r w:rsidR="004F5B67">
        <w:rPr>
          <w:rFonts w:asciiTheme="minorHAnsi" w:hAnsiTheme="minorHAnsi" w:cstheme="minorHAnsi"/>
          <w:sz w:val="20"/>
        </w:rPr>
        <w:t xml:space="preserve">ako </w:t>
      </w:r>
      <w:r w:rsidRPr="00AA5E47">
        <w:rPr>
          <w:rFonts w:asciiTheme="minorHAnsi" w:hAnsiTheme="minorHAnsi" w:cstheme="minorHAnsi"/>
          <w:sz w:val="20"/>
        </w:rPr>
        <w:t xml:space="preserve">napr. </w:t>
      </w:r>
      <w:r w:rsidR="004F5B67">
        <w:rPr>
          <w:rFonts w:asciiTheme="minorHAnsi" w:hAnsiTheme="minorHAnsi" w:cstheme="minorHAnsi"/>
          <w:sz w:val="20"/>
        </w:rPr>
        <w:t xml:space="preserve">časť dokumentácie k DNSH – dodržiavanie zásady </w:t>
      </w:r>
      <w:r w:rsidRPr="00AA5E47">
        <w:rPr>
          <w:rFonts w:asciiTheme="minorHAnsi" w:hAnsiTheme="minorHAnsi" w:cstheme="minorHAnsi"/>
          <w:sz w:val="20"/>
        </w:rPr>
        <w:t xml:space="preserve">nespôsobovať významnú </w:t>
      </w:r>
      <w:r>
        <w:rPr>
          <w:rFonts w:asciiTheme="minorHAnsi" w:hAnsiTheme="minorHAnsi" w:cstheme="minorHAnsi"/>
          <w:sz w:val="20"/>
        </w:rPr>
        <w:t>škodu, ak relevantné</w:t>
      </w:r>
      <w:r w:rsidR="004F5B67">
        <w:rPr>
          <w:rFonts w:asciiTheme="minorHAnsi" w:hAnsiTheme="minorHAnsi" w:cstheme="minorHAnsi"/>
          <w:sz w:val="20"/>
        </w:rPr>
        <w:t xml:space="preserve"> atď.</w:t>
      </w:r>
      <w:r w:rsidR="00F13082">
        <w:rPr>
          <w:rFonts w:asciiTheme="minorHAnsi" w:hAnsiTheme="minorHAnsi" w:cstheme="minorHAnsi"/>
          <w:sz w:val="20"/>
        </w:rPr>
        <w:t>).</w:t>
      </w:r>
    </w:p>
    <w:p w14:paraId="6F607E73" w14:textId="28FEF4A9" w:rsidR="00551E6D" w:rsidRPr="00551E6D" w:rsidRDefault="00551E6D" w:rsidP="007F78F2">
      <w:pPr>
        <w:pStyle w:val="Odsekzoznamu"/>
        <w:numPr>
          <w:ilvl w:val="0"/>
          <w:numId w:val="25"/>
        </w:numPr>
        <w:autoSpaceDN w:val="0"/>
        <w:spacing w:after="120" w:line="276" w:lineRule="auto"/>
        <w:ind w:left="426" w:hanging="426"/>
        <w:jc w:val="both"/>
        <w:rPr>
          <w:rFonts w:asciiTheme="minorHAnsi" w:hAnsiTheme="minorHAnsi" w:cstheme="minorHAnsi"/>
          <w:bCs/>
          <w:sz w:val="20"/>
        </w:rPr>
      </w:pPr>
      <w:r w:rsidRPr="00551E6D">
        <w:rPr>
          <w:rFonts w:asciiTheme="minorHAnsi" w:hAnsiTheme="minorHAnsi" w:cstheme="minorHAnsi"/>
          <w:bCs/>
          <w:sz w:val="20"/>
        </w:rPr>
        <w:t xml:space="preserve">V prípade odstúpenia od </w:t>
      </w:r>
      <w:r>
        <w:rPr>
          <w:rFonts w:asciiTheme="minorHAnsi" w:hAnsiTheme="minorHAnsi" w:cstheme="minorHAnsi"/>
          <w:bCs/>
          <w:sz w:val="20"/>
        </w:rPr>
        <w:t xml:space="preserve">Zmluvy </w:t>
      </w:r>
      <w:r w:rsidRPr="00551E6D">
        <w:rPr>
          <w:rFonts w:asciiTheme="minorHAnsi" w:hAnsiTheme="minorHAnsi" w:cstheme="minorHAnsi"/>
          <w:bCs/>
          <w:sz w:val="20"/>
        </w:rPr>
        <w:t xml:space="preserve">platia všeobecné ustanovenia § </w:t>
      </w:r>
      <w:r>
        <w:rPr>
          <w:rFonts w:asciiTheme="minorHAnsi" w:hAnsiTheme="minorHAnsi" w:cstheme="minorHAnsi"/>
          <w:bCs/>
          <w:sz w:val="20"/>
        </w:rPr>
        <w:t>344 a </w:t>
      </w:r>
      <w:proofErr w:type="spellStart"/>
      <w:r>
        <w:rPr>
          <w:rFonts w:asciiTheme="minorHAnsi" w:hAnsiTheme="minorHAnsi" w:cstheme="minorHAnsi"/>
          <w:bCs/>
          <w:sz w:val="20"/>
        </w:rPr>
        <w:t>na</w:t>
      </w:r>
      <w:r w:rsidRPr="00551E6D">
        <w:rPr>
          <w:rFonts w:asciiTheme="minorHAnsi" w:hAnsiTheme="minorHAnsi" w:cstheme="minorHAnsi"/>
          <w:bCs/>
          <w:sz w:val="20"/>
        </w:rPr>
        <w:t>sl</w:t>
      </w:r>
      <w:proofErr w:type="spellEnd"/>
      <w:r w:rsidRPr="00551E6D">
        <w:rPr>
          <w:rFonts w:asciiTheme="minorHAnsi" w:hAnsiTheme="minorHAnsi" w:cstheme="minorHAnsi"/>
          <w:bCs/>
          <w:sz w:val="20"/>
        </w:rPr>
        <w:t xml:space="preserve">. </w:t>
      </w:r>
      <w:hyperlink r:id="rId24" w:history="1">
        <w:r w:rsidRPr="00551E6D">
          <w:rPr>
            <w:rFonts w:asciiTheme="minorHAnsi" w:hAnsiTheme="minorHAnsi" w:cstheme="minorHAnsi"/>
            <w:bCs/>
            <w:sz w:val="20"/>
          </w:rPr>
          <w:t>Obchodného zákonníka</w:t>
        </w:r>
      </w:hyperlink>
      <w:r w:rsidRPr="00551E6D">
        <w:rPr>
          <w:rFonts w:asciiTheme="minorHAnsi" w:hAnsiTheme="minorHAnsi" w:cstheme="minorHAnsi"/>
          <w:bCs/>
          <w:sz w:val="20"/>
        </w:rPr>
        <w:t>, ak nie je v </w:t>
      </w:r>
      <w:r>
        <w:rPr>
          <w:rFonts w:asciiTheme="minorHAnsi" w:hAnsiTheme="minorHAnsi" w:cstheme="minorHAnsi"/>
          <w:bCs/>
          <w:sz w:val="20"/>
        </w:rPr>
        <w:t>Zmluve</w:t>
      </w:r>
      <w:r w:rsidRPr="00551E6D">
        <w:rPr>
          <w:rFonts w:asciiTheme="minorHAnsi" w:hAnsiTheme="minorHAnsi" w:cstheme="minorHAnsi"/>
          <w:bCs/>
          <w:sz w:val="20"/>
        </w:rPr>
        <w:t xml:space="preserve"> uvedené inak. V prípade výpovede </w:t>
      </w:r>
      <w:r>
        <w:rPr>
          <w:rFonts w:asciiTheme="minorHAnsi" w:hAnsiTheme="minorHAnsi" w:cstheme="minorHAnsi"/>
          <w:bCs/>
          <w:sz w:val="20"/>
        </w:rPr>
        <w:t>vypovedá Z</w:t>
      </w:r>
      <w:r w:rsidRPr="00551E6D">
        <w:rPr>
          <w:rFonts w:asciiTheme="minorHAnsi" w:hAnsiTheme="minorHAnsi" w:cstheme="minorHAnsi"/>
          <w:bCs/>
          <w:sz w:val="20"/>
        </w:rPr>
        <w:t xml:space="preserve">mluvu prijímateľ, a to z dôvodu, že nie je schopný realizovať projekt alebo dosiahnuť ciele projektu, pričom 1 mesiac odo dňa doručenia výpovede </w:t>
      </w:r>
      <w:r>
        <w:rPr>
          <w:rFonts w:asciiTheme="minorHAnsi" w:hAnsiTheme="minorHAnsi" w:cstheme="minorHAnsi"/>
          <w:bCs/>
          <w:sz w:val="20"/>
        </w:rPr>
        <w:t>SO</w:t>
      </w:r>
      <w:r w:rsidRPr="00551E6D">
        <w:rPr>
          <w:rFonts w:asciiTheme="minorHAnsi" w:hAnsiTheme="minorHAnsi" w:cstheme="minorHAnsi"/>
          <w:bCs/>
          <w:sz w:val="20"/>
        </w:rPr>
        <w:t xml:space="preserve"> plynie výpovedná doba, počas ktorej  zmluvné strany vykonajú úkony smerujúce k vysporiadaniu vzájomných práv a povinností.</w:t>
      </w:r>
    </w:p>
    <w:p w14:paraId="38FCBF42" w14:textId="2BEAF17B" w:rsidR="00551E6D" w:rsidRDefault="00551E6D" w:rsidP="007F78F2">
      <w:pPr>
        <w:pStyle w:val="Odsekzoznamu"/>
        <w:numPr>
          <w:ilvl w:val="0"/>
          <w:numId w:val="25"/>
        </w:numPr>
        <w:autoSpaceDN w:val="0"/>
        <w:spacing w:after="120" w:line="276" w:lineRule="auto"/>
        <w:ind w:left="426" w:hanging="426"/>
        <w:jc w:val="both"/>
        <w:rPr>
          <w:rFonts w:asciiTheme="minorHAnsi" w:hAnsiTheme="minorHAnsi" w:cstheme="minorHAnsi"/>
          <w:bCs/>
          <w:sz w:val="20"/>
        </w:rPr>
      </w:pPr>
      <w:r>
        <w:rPr>
          <w:rFonts w:asciiTheme="minorHAnsi" w:hAnsiTheme="minorHAnsi" w:cstheme="minorHAnsi"/>
          <w:bCs/>
          <w:sz w:val="20"/>
        </w:rPr>
        <w:t xml:space="preserve">Detailnejšie postupy k procesu odstúpenia od Zmluvy a výpovedi Zmluvy </w:t>
      </w:r>
      <w:r w:rsidR="00ED4155">
        <w:rPr>
          <w:rFonts w:asciiTheme="minorHAnsi" w:hAnsiTheme="minorHAnsi" w:cstheme="minorHAnsi"/>
          <w:bCs/>
          <w:sz w:val="20"/>
        </w:rPr>
        <w:t>s</w:t>
      </w:r>
      <w:r>
        <w:rPr>
          <w:rFonts w:asciiTheme="minorHAnsi" w:hAnsiTheme="minorHAnsi" w:cstheme="minorHAnsi"/>
          <w:bCs/>
          <w:sz w:val="20"/>
        </w:rPr>
        <w:t>ú uvedené v </w:t>
      </w:r>
      <w:r w:rsidRPr="00ED4155">
        <w:rPr>
          <w:rFonts w:asciiTheme="minorHAnsi" w:hAnsiTheme="minorHAnsi" w:cstheme="minorHAnsi"/>
          <w:b/>
          <w:bCs/>
          <w:sz w:val="20"/>
        </w:rPr>
        <w:t>Čl. 17 VZP</w:t>
      </w:r>
      <w:r>
        <w:rPr>
          <w:rFonts w:asciiTheme="minorHAnsi" w:hAnsiTheme="minorHAnsi" w:cstheme="minorHAnsi"/>
          <w:bCs/>
          <w:sz w:val="20"/>
        </w:rPr>
        <w:t xml:space="preserve"> a definície týkajúce</w:t>
      </w:r>
      <w:r w:rsidR="001B7B31">
        <w:rPr>
          <w:rFonts w:asciiTheme="minorHAnsi" w:hAnsiTheme="minorHAnsi" w:cstheme="minorHAnsi"/>
          <w:bCs/>
          <w:sz w:val="20"/>
        </w:rPr>
        <w:t xml:space="preserve"> </w:t>
      </w:r>
      <w:r>
        <w:rPr>
          <w:rFonts w:asciiTheme="minorHAnsi" w:hAnsiTheme="minorHAnsi" w:cstheme="minorHAnsi"/>
          <w:bCs/>
          <w:sz w:val="20"/>
        </w:rPr>
        <w:t>sa fyzického a finančného ukončenia projektu sú uvedené v </w:t>
      </w:r>
      <w:r w:rsidRPr="00ED4155">
        <w:rPr>
          <w:rFonts w:asciiTheme="minorHAnsi" w:hAnsiTheme="minorHAnsi" w:cstheme="minorHAnsi"/>
          <w:b/>
          <w:bCs/>
          <w:sz w:val="20"/>
        </w:rPr>
        <w:t xml:space="preserve">Čl. 1 ods. 3 VZP. </w:t>
      </w:r>
    </w:p>
    <w:p w14:paraId="51B10995" w14:textId="2752D838" w:rsidR="00001501" w:rsidRPr="00FF181C" w:rsidRDefault="00001501" w:rsidP="00CA6EE7">
      <w:pPr>
        <w:pStyle w:val="Nadpis2"/>
      </w:pPr>
      <w:bookmarkStart w:id="176" w:name="_Toc157690413"/>
      <w:bookmarkStart w:id="177" w:name="_Toc191041389"/>
      <w:r>
        <w:t>Majetkovo-právne vzťahy</w:t>
      </w:r>
      <w:bookmarkEnd w:id="176"/>
      <w:bookmarkEnd w:id="177"/>
    </w:p>
    <w:p w14:paraId="18ADCB30" w14:textId="77777777" w:rsidR="00001501" w:rsidRPr="00001501" w:rsidRDefault="00001501" w:rsidP="00B15A8C">
      <w:pPr>
        <w:pStyle w:val="Odsekzoznamu"/>
        <w:spacing w:before="360" w:after="360" w:line="276" w:lineRule="auto"/>
        <w:ind w:left="425"/>
        <w:rPr>
          <w:rFonts w:ascii="Calibri" w:hAnsi="Calibri" w:cs="Calibri"/>
          <w:bCs/>
          <w:i/>
          <w:sz w:val="20"/>
          <w:u w:val="single"/>
        </w:rPr>
      </w:pPr>
      <w:bookmarkStart w:id="178" w:name="_Toc139273753"/>
      <w:r w:rsidRPr="00001501">
        <w:rPr>
          <w:rFonts w:ascii="Calibri" w:hAnsi="Calibri" w:cs="Calibri"/>
          <w:bCs/>
          <w:i/>
          <w:sz w:val="20"/>
          <w:u w:val="single"/>
        </w:rPr>
        <w:t>Vlastníctvo a použitie výstupov projektu</w:t>
      </w:r>
      <w:bookmarkEnd w:id="178"/>
    </w:p>
    <w:p w14:paraId="3D08F64D" w14:textId="22450BDE" w:rsidR="003067F9" w:rsidRDefault="00AB27E4" w:rsidP="00AB27E4">
      <w:pPr>
        <w:pStyle w:val="Odsekzoznamu"/>
        <w:numPr>
          <w:ilvl w:val="0"/>
          <w:numId w:val="26"/>
        </w:numPr>
        <w:autoSpaceDE w:val="0"/>
        <w:autoSpaceDN w:val="0"/>
        <w:adjustRightInd w:val="0"/>
        <w:spacing w:line="276" w:lineRule="auto"/>
        <w:ind w:left="426" w:hanging="426"/>
        <w:jc w:val="both"/>
        <w:rPr>
          <w:rFonts w:asciiTheme="minorHAnsi" w:hAnsiTheme="minorHAnsi" w:cstheme="minorHAnsi"/>
          <w:bCs/>
          <w:sz w:val="20"/>
        </w:rPr>
      </w:pPr>
      <w:r w:rsidRPr="00A66F38">
        <w:rPr>
          <w:rFonts w:asciiTheme="minorHAnsi" w:hAnsiTheme="minorHAnsi" w:cstheme="minorHAnsi"/>
          <w:bCs/>
          <w:sz w:val="20"/>
        </w:rPr>
        <w:t xml:space="preserve">Prijímateľ, partner i užívateľ musia mať </w:t>
      </w:r>
      <w:r w:rsidRPr="00001501">
        <w:rPr>
          <w:rFonts w:asciiTheme="minorHAnsi" w:hAnsiTheme="minorHAnsi" w:cstheme="minorHAnsi"/>
          <w:bCs/>
          <w:sz w:val="20"/>
        </w:rPr>
        <w:t xml:space="preserve">počas realizácie projektu a počas obdobia udržateľnosti </w:t>
      </w:r>
      <w:r w:rsidRPr="00A66F38">
        <w:rPr>
          <w:rFonts w:asciiTheme="minorHAnsi" w:hAnsiTheme="minorHAnsi" w:cstheme="minorHAnsi"/>
          <w:bCs/>
          <w:sz w:val="20"/>
        </w:rPr>
        <w:t>vysporiadané majetkovo-právne vzťahy k nehnuteľnostiam (pozemkom</w:t>
      </w:r>
      <w:r>
        <w:rPr>
          <w:rFonts w:asciiTheme="minorHAnsi" w:hAnsiTheme="minorHAnsi" w:cstheme="minorHAnsi"/>
          <w:bCs/>
          <w:sz w:val="20"/>
        </w:rPr>
        <w:t xml:space="preserve"> </w:t>
      </w:r>
      <w:r w:rsidRPr="00A66F38">
        <w:rPr>
          <w:rFonts w:asciiTheme="minorHAnsi" w:hAnsiTheme="minorHAnsi" w:cstheme="minorHAnsi"/>
          <w:bCs/>
          <w:sz w:val="20"/>
        </w:rPr>
        <w:t>a stavbám), na kto</w:t>
      </w:r>
      <w:r>
        <w:rPr>
          <w:rFonts w:asciiTheme="minorHAnsi" w:hAnsiTheme="minorHAnsi" w:cstheme="minorHAnsi"/>
          <w:bCs/>
          <w:sz w:val="20"/>
        </w:rPr>
        <w:t xml:space="preserve">rých alebo v súvislosti s ktorými má byť projekt realizovaný, t. j. mať </w:t>
      </w:r>
      <w:r w:rsidRPr="00A66F38">
        <w:rPr>
          <w:rFonts w:asciiTheme="minorHAnsi" w:hAnsiTheme="minorHAnsi" w:cstheme="minorHAnsi"/>
          <w:bCs/>
          <w:sz w:val="20"/>
        </w:rPr>
        <w:t xml:space="preserve"> </w:t>
      </w:r>
      <w:r>
        <w:rPr>
          <w:rFonts w:asciiTheme="minorHAnsi" w:hAnsiTheme="minorHAnsi" w:cstheme="minorHAnsi"/>
          <w:bCs/>
          <w:sz w:val="20"/>
        </w:rPr>
        <w:t xml:space="preserve">k nim </w:t>
      </w:r>
      <w:r w:rsidRPr="00001501">
        <w:rPr>
          <w:rFonts w:asciiTheme="minorHAnsi" w:hAnsiTheme="minorHAnsi" w:cstheme="minorHAnsi"/>
          <w:bCs/>
          <w:sz w:val="20"/>
        </w:rPr>
        <w:t>právny vzťah, z ktorého je zrejmé, že</w:t>
      </w:r>
      <w:r>
        <w:rPr>
          <w:rFonts w:asciiTheme="minorHAnsi" w:hAnsiTheme="minorHAnsi" w:cstheme="minorHAnsi"/>
          <w:bCs/>
          <w:sz w:val="20"/>
        </w:rPr>
        <w:t xml:space="preserve"> sú oprávnení </w:t>
      </w:r>
      <w:r w:rsidRPr="00001501">
        <w:rPr>
          <w:rFonts w:asciiTheme="minorHAnsi" w:hAnsiTheme="minorHAnsi" w:cstheme="minorHAnsi"/>
          <w:bCs/>
          <w:sz w:val="20"/>
        </w:rPr>
        <w:t>tieto nehnuteľnosti nerušene a plnohodnotne užívať.</w:t>
      </w:r>
      <w:r>
        <w:rPr>
          <w:rFonts w:asciiTheme="minorHAnsi" w:hAnsiTheme="minorHAnsi" w:cstheme="minorHAnsi"/>
          <w:bCs/>
          <w:sz w:val="20"/>
        </w:rPr>
        <w:t xml:space="preserve"> </w:t>
      </w:r>
      <w:r w:rsidRPr="00A66F38">
        <w:rPr>
          <w:rFonts w:asciiTheme="minorHAnsi" w:hAnsiTheme="minorHAnsi" w:cstheme="minorHAnsi"/>
          <w:bCs/>
          <w:sz w:val="20"/>
        </w:rPr>
        <w:t>Pokiaľ sa na realizácii projektu podieľa prijímateľ aj partner je</w:t>
      </w:r>
      <w:r>
        <w:rPr>
          <w:rFonts w:asciiTheme="minorHAnsi" w:hAnsiTheme="minorHAnsi" w:cstheme="minorHAnsi"/>
          <w:bCs/>
          <w:sz w:val="20"/>
        </w:rPr>
        <w:t xml:space="preserve"> </w:t>
      </w:r>
      <w:r w:rsidRPr="00A66F38">
        <w:rPr>
          <w:rFonts w:asciiTheme="minorHAnsi" w:hAnsiTheme="minorHAnsi" w:cstheme="minorHAnsi"/>
          <w:bCs/>
          <w:sz w:val="20"/>
        </w:rPr>
        <w:t>postačujúce, aby boli nehnuteľnosti majetkovo-právne vysporiadané vo vzťahu k jednému zo subjektov</w:t>
      </w:r>
      <w:r>
        <w:rPr>
          <w:rFonts w:asciiTheme="minorHAnsi" w:hAnsiTheme="minorHAnsi" w:cstheme="minorHAnsi"/>
          <w:bCs/>
          <w:sz w:val="20"/>
        </w:rPr>
        <w:t xml:space="preserve"> </w:t>
      </w:r>
      <w:r w:rsidRPr="00A66F38">
        <w:rPr>
          <w:rFonts w:asciiTheme="minorHAnsi" w:hAnsiTheme="minorHAnsi" w:cstheme="minorHAnsi"/>
          <w:bCs/>
          <w:sz w:val="20"/>
        </w:rPr>
        <w:t>participujúcich na realizácii projektu, s výnimkou písomného súhlasu s realizáciou aktivít. V prípade predloženia</w:t>
      </w:r>
      <w:r>
        <w:rPr>
          <w:rFonts w:asciiTheme="minorHAnsi" w:hAnsiTheme="minorHAnsi" w:cstheme="minorHAnsi"/>
          <w:bCs/>
          <w:sz w:val="20"/>
        </w:rPr>
        <w:t xml:space="preserve"> </w:t>
      </w:r>
      <w:r w:rsidRPr="00A66F38">
        <w:rPr>
          <w:rFonts w:asciiTheme="minorHAnsi" w:hAnsiTheme="minorHAnsi" w:cstheme="minorHAnsi"/>
          <w:bCs/>
          <w:sz w:val="20"/>
        </w:rPr>
        <w:t>písomného súhlasu s realizáciou aktivít je nevyhnutné, aby bol vlastníkom pozemku udelený výslovný súhlas s realizáciou projektu subjektu, ktorý bude príslušnú aktivitu realizovať.</w:t>
      </w:r>
    </w:p>
    <w:p w14:paraId="4DE50104" w14:textId="77777777" w:rsidR="003067F9" w:rsidRPr="00AB27E4" w:rsidRDefault="003067F9" w:rsidP="003067F9">
      <w:pPr>
        <w:pStyle w:val="Odsekzoznamu"/>
        <w:autoSpaceDE w:val="0"/>
        <w:autoSpaceDN w:val="0"/>
        <w:adjustRightInd w:val="0"/>
        <w:spacing w:line="276" w:lineRule="auto"/>
        <w:ind w:left="426"/>
        <w:jc w:val="both"/>
        <w:rPr>
          <w:rFonts w:asciiTheme="minorHAnsi" w:hAnsiTheme="minorHAnsi" w:cstheme="minorHAnsi"/>
          <w:bCs/>
          <w:sz w:val="20"/>
        </w:rPr>
      </w:pPr>
    </w:p>
    <w:p w14:paraId="527958F2" w14:textId="16629C4C" w:rsidR="00001501" w:rsidRDefault="00001501" w:rsidP="007F78F2">
      <w:pPr>
        <w:pStyle w:val="Odsekzoznamu"/>
        <w:numPr>
          <w:ilvl w:val="0"/>
          <w:numId w:val="26"/>
        </w:numPr>
        <w:spacing w:after="120" w:line="276" w:lineRule="auto"/>
        <w:ind w:left="425" w:hanging="425"/>
        <w:jc w:val="both"/>
        <w:rPr>
          <w:rFonts w:asciiTheme="minorHAnsi" w:hAnsiTheme="minorHAnsi" w:cstheme="minorHAnsi"/>
          <w:bCs/>
          <w:sz w:val="20"/>
        </w:rPr>
      </w:pPr>
      <w:r w:rsidRPr="00001501">
        <w:rPr>
          <w:rFonts w:asciiTheme="minorHAnsi" w:hAnsiTheme="minorHAnsi" w:cstheme="minorHAnsi"/>
          <w:bCs/>
          <w:sz w:val="20"/>
        </w:rPr>
        <w:t>Prijímateľ nesmie majetok nadobudnutý z NFP bez predc</w:t>
      </w:r>
      <w:r>
        <w:rPr>
          <w:rFonts w:asciiTheme="minorHAnsi" w:hAnsiTheme="minorHAnsi" w:cstheme="minorHAnsi"/>
          <w:bCs/>
          <w:sz w:val="20"/>
        </w:rPr>
        <w:t xml:space="preserve">hádzajúceho písomného súhlasu SO </w:t>
      </w:r>
      <w:r w:rsidRPr="00001501">
        <w:rPr>
          <w:rFonts w:asciiTheme="minorHAnsi" w:hAnsiTheme="minorHAnsi" w:cstheme="minorHAnsi"/>
          <w:bCs/>
          <w:sz w:val="20"/>
        </w:rPr>
        <w:t xml:space="preserve">počas platnosti a účinnosti </w:t>
      </w:r>
      <w:r>
        <w:rPr>
          <w:rFonts w:asciiTheme="minorHAnsi" w:hAnsiTheme="minorHAnsi" w:cstheme="minorHAnsi"/>
          <w:bCs/>
          <w:sz w:val="20"/>
        </w:rPr>
        <w:t>Zmluvy</w:t>
      </w:r>
      <w:r w:rsidRPr="00001501">
        <w:rPr>
          <w:rFonts w:asciiTheme="minorHAnsi" w:hAnsiTheme="minorHAnsi" w:cstheme="minorHAnsi"/>
          <w:bCs/>
          <w:sz w:val="20"/>
        </w:rPr>
        <w:t xml:space="preserve"> previesť na tretiu osobu, prenajať tretej osobe alebo prenechať do iného druhu užívania a zaťažiť akýmkoľvek právom tretej osoby (mimo výnimiek stanovených v čl. 6  ods. 1. písm. b) bod (i) </w:t>
      </w:r>
      <w:r>
        <w:rPr>
          <w:rFonts w:asciiTheme="minorHAnsi" w:hAnsiTheme="minorHAnsi" w:cstheme="minorHAnsi"/>
          <w:bCs/>
          <w:sz w:val="20"/>
        </w:rPr>
        <w:t>Zmluvy</w:t>
      </w:r>
      <w:r w:rsidRPr="00001501">
        <w:rPr>
          <w:rFonts w:asciiTheme="minorHAnsi" w:hAnsiTheme="minorHAnsi" w:cstheme="minorHAnsi"/>
          <w:bCs/>
          <w:sz w:val="20"/>
        </w:rPr>
        <w:t xml:space="preserve">) alebo zaťažiť záložným právom v prospech tretej osoby, ktorá nie je financujúcim subjektom. Porušenie povinností v súvislosti s dispozíciou majetku môže predstavovať podstatné porušenie </w:t>
      </w:r>
      <w:r w:rsidR="00F51523">
        <w:rPr>
          <w:rFonts w:asciiTheme="minorHAnsi" w:hAnsiTheme="minorHAnsi" w:cstheme="minorHAnsi"/>
          <w:bCs/>
          <w:sz w:val="20"/>
        </w:rPr>
        <w:t xml:space="preserve">Zmluvy. </w:t>
      </w:r>
    </w:p>
    <w:p w14:paraId="2F118DD3" w14:textId="1ABA17E3" w:rsidR="00A66F38" w:rsidRDefault="00001501" w:rsidP="007F78F2">
      <w:pPr>
        <w:pStyle w:val="Odsekzoznamu"/>
        <w:numPr>
          <w:ilvl w:val="0"/>
          <w:numId w:val="26"/>
        </w:numPr>
        <w:spacing w:after="120" w:line="276" w:lineRule="auto"/>
        <w:ind w:left="425" w:hanging="425"/>
        <w:jc w:val="both"/>
        <w:rPr>
          <w:rFonts w:asciiTheme="minorHAnsi" w:hAnsiTheme="minorHAnsi" w:cstheme="minorHAnsi"/>
          <w:bCs/>
          <w:sz w:val="20"/>
        </w:rPr>
      </w:pPr>
      <w:r w:rsidRPr="00A66F38">
        <w:rPr>
          <w:rFonts w:asciiTheme="minorHAnsi" w:hAnsiTheme="minorHAnsi" w:cstheme="minorHAnsi"/>
          <w:bCs/>
          <w:sz w:val="20"/>
        </w:rPr>
        <w:t>Bližšie informácie ohľadom vlastníctva a použitia výstupov sú uvedené v </w:t>
      </w:r>
      <w:r w:rsidRPr="00A66F38">
        <w:rPr>
          <w:rFonts w:asciiTheme="minorHAnsi" w:hAnsiTheme="minorHAnsi" w:cstheme="minorHAnsi"/>
          <w:b/>
          <w:bCs/>
          <w:sz w:val="20"/>
        </w:rPr>
        <w:t>Čl. 6 VZP.</w:t>
      </w:r>
      <w:r w:rsidRPr="00A66F38">
        <w:rPr>
          <w:rFonts w:asciiTheme="minorHAnsi" w:hAnsiTheme="minorHAnsi" w:cstheme="minorHAnsi"/>
          <w:bCs/>
          <w:sz w:val="20"/>
        </w:rPr>
        <w:t xml:space="preserve"> </w:t>
      </w:r>
    </w:p>
    <w:p w14:paraId="74CBA373" w14:textId="2564EAD0" w:rsidR="00001501" w:rsidRDefault="00001501" w:rsidP="00B15A8C">
      <w:pPr>
        <w:pStyle w:val="Odsekzoznamu"/>
        <w:spacing w:before="360" w:after="360" w:line="276" w:lineRule="auto"/>
        <w:ind w:left="425"/>
        <w:rPr>
          <w:rFonts w:ascii="Calibri" w:hAnsi="Calibri" w:cs="Calibri"/>
          <w:bCs/>
          <w:i/>
          <w:sz w:val="20"/>
          <w:u w:val="single"/>
        </w:rPr>
      </w:pPr>
      <w:r>
        <w:rPr>
          <w:rFonts w:ascii="Calibri" w:hAnsi="Calibri" w:cs="Calibri"/>
          <w:bCs/>
          <w:i/>
          <w:sz w:val="20"/>
          <w:u w:val="single"/>
        </w:rPr>
        <w:t>Prevod a prechod práv a povinností</w:t>
      </w:r>
    </w:p>
    <w:p w14:paraId="3C2AD10C" w14:textId="47253C40" w:rsidR="00001501" w:rsidRPr="00001501" w:rsidRDefault="00001501" w:rsidP="007F78F2">
      <w:pPr>
        <w:pStyle w:val="Odsekzoznamu"/>
        <w:numPr>
          <w:ilvl w:val="0"/>
          <w:numId w:val="26"/>
        </w:numPr>
        <w:spacing w:after="120" w:line="276" w:lineRule="auto"/>
        <w:ind w:left="425" w:hanging="425"/>
        <w:jc w:val="both"/>
        <w:rPr>
          <w:rFonts w:asciiTheme="minorHAnsi" w:hAnsiTheme="minorHAnsi" w:cstheme="minorHAnsi"/>
          <w:bCs/>
          <w:sz w:val="20"/>
        </w:rPr>
      </w:pPr>
      <w:r w:rsidRPr="00001501">
        <w:rPr>
          <w:rFonts w:asciiTheme="minorHAnsi" w:hAnsiTheme="minorHAnsi" w:cstheme="minorHAnsi"/>
          <w:bCs/>
          <w:sz w:val="20"/>
        </w:rPr>
        <w:t xml:space="preserve">Prijímateľ je oprávnený previesť práva a povinnosti zo  </w:t>
      </w:r>
      <w:r>
        <w:rPr>
          <w:rFonts w:asciiTheme="minorHAnsi" w:hAnsiTheme="minorHAnsi" w:cstheme="minorHAnsi"/>
          <w:bCs/>
          <w:sz w:val="20"/>
        </w:rPr>
        <w:t>Zmluvy</w:t>
      </w:r>
      <w:r w:rsidRPr="00001501">
        <w:rPr>
          <w:rFonts w:asciiTheme="minorHAnsi" w:hAnsiTheme="minorHAnsi" w:cstheme="minorHAnsi"/>
          <w:bCs/>
          <w:sz w:val="20"/>
        </w:rPr>
        <w:t xml:space="preserve"> na iný subjekt iba s predchádzajúcim písomným súhlasom </w:t>
      </w:r>
      <w:r>
        <w:rPr>
          <w:rFonts w:asciiTheme="minorHAnsi" w:hAnsiTheme="minorHAnsi" w:cstheme="minorHAnsi"/>
          <w:bCs/>
          <w:sz w:val="20"/>
        </w:rPr>
        <w:t>SO</w:t>
      </w:r>
      <w:r w:rsidR="00122D58">
        <w:rPr>
          <w:rFonts w:asciiTheme="minorHAnsi" w:hAnsiTheme="minorHAnsi" w:cstheme="minorHAnsi"/>
          <w:bCs/>
          <w:sz w:val="20"/>
        </w:rPr>
        <w:t xml:space="preserve"> za splnenia podmienok podľa </w:t>
      </w:r>
      <w:r w:rsidR="00F51523">
        <w:rPr>
          <w:rFonts w:asciiTheme="minorHAnsi" w:hAnsiTheme="minorHAnsi" w:cstheme="minorHAnsi"/>
          <w:bCs/>
          <w:sz w:val="20"/>
        </w:rPr>
        <w:t xml:space="preserve">Čl. </w:t>
      </w:r>
      <w:r w:rsidR="00F51523" w:rsidRPr="00001501">
        <w:rPr>
          <w:rFonts w:asciiTheme="minorHAnsi" w:hAnsiTheme="minorHAnsi" w:cstheme="minorHAnsi"/>
          <w:bCs/>
          <w:sz w:val="20"/>
        </w:rPr>
        <w:t xml:space="preserve">14 </w:t>
      </w:r>
      <w:r w:rsidR="00F51523">
        <w:rPr>
          <w:rFonts w:asciiTheme="minorHAnsi" w:hAnsiTheme="minorHAnsi" w:cstheme="minorHAnsi"/>
          <w:bCs/>
          <w:sz w:val="20"/>
        </w:rPr>
        <w:t xml:space="preserve">a </w:t>
      </w:r>
      <w:r w:rsidR="00122D58">
        <w:rPr>
          <w:rFonts w:asciiTheme="minorHAnsi" w:hAnsiTheme="minorHAnsi" w:cstheme="minorHAnsi"/>
          <w:bCs/>
          <w:sz w:val="20"/>
        </w:rPr>
        <w:t>Č</w:t>
      </w:r>
      <w:r w:rsidR="00F51523">
        <w:rPr>
          <w:rFonts w:asciiTheme="minorHAnsi" w:hAnsiTheme="minorHAnsi" w:cstheme="minorHAnsi"/>
          <w:bCs/>
          <w:sz w:val="20"/>
        </w:rPr>
        <w:t>l. 16 ods. 12 písm. c)</w:t>
      </w:r>
      <w:r w:rsidRPr="00001501">
        <w:rPr>
          <w:rFonts w:asciiTheme="minorHAnsi" w:hAnsiTheme="minorHAnsi" w:cstheme="minorHAnsi"/>
          <w:bCs/>
          <w:sz w:val="20"/>
        </w:rPr>
        <w:t xml:space="preserve"> VZP týkajúceho sa významnejšej zmeny ex </w:t>
      </w:r>
      <w:proofErr w:type="spellStart"/>
      <w:r w:rsidRPr="00001501">
        <w:rPr>
          <w:rFonts w:asciiTheme="minorHAnsi" w:hAnsiTheme="minorHAnsi" w:cstheme="minorHAnsi"/>
          <w:bCs/>
          <w:sz w:val="20"/>
        </w:rPr>
        <w:t>ante</w:t>
      </w:r>
      <w:proofErr w:type="spellEnd"/>
      <w:r w:rsidRPr="00001501">
        <w:rPr>
          <w:rFonts w:asciiTheme="minorHAnsi" w:hAnsiTheme="minorHAnsi" w:cstheme="minorHAnsi"/>
          <w:bCs/>
          <w:sz w:val="20"/>
        </w:rPr>
        <w:t xml:space="preserve"> a </w:t>
      </w:r>
      <w:r w:rsidR="00ED4155">
        <w:rPr>
          <w:rFonts w:asciiTheme="minorHAnsi" w:hAnsiTheme="minorHAnsi" w:cstheme="minorHAnsi"/>
          <w:bCs/>
          <w:sz w:val="20"/>
        </w:rPr>
        <w:t>podmienok uvedených v kap. 6.6 Príručky k finančnému riadeniu fondov EÚ,</w:t>
      </w:r>
      <w:r w:rsidRPr="00001501">
        <w:rPr>
          <w:rFonts w:asciiTheme="minorHAnsi" w:hAnsiTheme="minorHAnsi" w:cstheme="minorHAnsi"/>
          <w:bCs/>
          <w:sz w:val="20"/>
        </w:rPr>
        <w:t xml:space="preserve"> v o</w:t>
      </w:r>
      <w:r w:rsidR="00F51523">
        <w:rPr>
          <w:rFonts w:asciiTheme="minorHAnsi" w:hAnsiTheme="minorHAnsi" w:cstheme="minorHAnsi"/>
          <w:bCs/>
          <w:sz w:val="20"/>
        </w:rPr>
        <w:t xml:space="preserve">pačnom prípade </w:t>
      </w:r>
      <w:r w:rsidRPr="00001501">
        <w:rPr>
          <w:rFonts w:asciiTheme="minorHAnsi" w:hAnsiTheme="minorHAnsi" w:cstheme="minorHAnsi"/>
          <w:bCs/>
          <w:sz w:val="20"/>
        </w:rPr>
        <w:t xml:space="preserve">to bude považované za podstatné porušenie </w:t>
      </w:r>
      <w:r w:rsidR="00F51523">
        <w:rPr>
          <w:rFonts w:asciiTheme="minorHAnsi" w:hAnsiTheme="minorHAnsi" w:cstheme="minorHAnsi"/>
          <w:bCs/>
          <w:sz w:val="20"/>
        </w:rPr>
        <w:t>Zmluvy</w:t>
      </w:r>
      <w:r w:rsidRPr="00001501">
        <w:rPr>
          <w:rFonts w:asciiTheme="minorHAnsi" w:hAnsiTheme="minorHAnsi" w:cstheme="minorHAnsi"/>
          <w:bCs/>
          <w:sz w:val="20"/>
        </w:rPr>
        <w:t xml:space="preserve"> s povinnosťou vrátiť </w:t>
      </w:r>
      <w:del w:id="179" w:author="KH" w:date="2025-11-17T09:57:00Z">
        <w:r w:rsidRPr="00001501" w:rsidDel="005E1836">
          <w:rPr>
            <w:rFonts w:asciiTheme="minorHAnsi" w:hAnsiTheme="minorHAnsi" w:cstheme="minorHAnsi"/>
            <w:bCs/>
            <w:sz w:val="20"/>
          </w:rPr>
          <w:delText xml:space="preserve">poskytnutý </w:delText>
        </w:r>
      </w:del>
      <w:r w:rsidRPr="00001501">
        <w:rPr>
          <w:rFonts w:asciiTheme="minorHAnsi" w:hAnsiTheme="minorHAnsi" w:cstheme="minorHAnsi"/>
          <w:bCs/>
          <w:sz w:val="20"/>
        </w:rPr>
        <w:t>NFP.</w:t>
      </w:r>
    </w:p>
    <w:p w14:paraId="686EA565" w14:textId="4C55DE9E" w:rsidR="00001501" w:rsidRDefault="00001501" w:rsidP="007F78F2">
      <w:pPr>
        <w:pStyle w:val="Odsekzoznamu"/>
        <w:numPr>
          <w:ilvl w:val="0"/>
          <w:numId w:val="26"/>
        </w:numPr>
        <w:spacing w:after="120" w:line="276" w:lineRule="auto"/>
        <w:ind w:left="425" w:hanging="425"/>
        <w:jc w:val="both"/>
        <w:rPr>
          <w:rFonts w:asciiTheme="minorHAnsi" w:hAnsiTheme="minorHAnsi" w:cstheme="minorHAnsi"/>
          <w:bCs/>
          <w:sz w:val="20"/>
        </w:rPr>
      </w:pPr>
      <w:r w:rsidRPr="00001501">
        <w:rPr>
          <w:rFonts w:asciiTheme="minorHAnsi" w:hAnsiTheme="minorHAnsi" w:cstheme="minorHAnsi"/>
          <w:bCs/>
          <w:sz w:val="20"/>
        </w:rPr>
        <w:t xml:space="preserve">Prijímateľ je povinný minimálne </w:t>
      </w:r>
      <w:r w:rsidRPr="00F0774E">
        <w:rPr>
          <w:rFonts w:asciiTheme="minorHAnsi" w:hAnsiTheme="minorHAnsi" w:cstheme="minorHAnsi"/>
          <w:b/>
          <w:bCs/>
          <w:sz w:val="20"/>
        </w:rPr>
        <w:t xml:space="preserve">3 mesiace </w:t>
      </w:r>
      <w:r w:rsidRPr="00001501">
        <w:rPr>
          <w:rFonts w:asciiTheme="minorHAnsi" w:hAnsiTheme="minorHAnsi" w:cstheme="minorHAnsi"/>
          <w:bCs/>
          <w:sz w:val="20"/>
        </w:rPr>
        <w:t xml:space="preserve">pred plánovaným prechodom alebo prevodom práv a povinností na iný subjekt informovať </w:t>
      </w:r>
      <w:r w:rsidR="00926E40">
        <w:rPr>
          <w:rFonts w:asciiTheme="minorHAnsi" w:hAnsiTheme="minorHAnsi" w:cstheme="minorHAnsi"/>
          <w:bCs/>
          <w:sz w:val="20"/>
        </w:rPr>
        <w:t>SO</w:t>
      </w:r>
      <w:r w:rsidRPr="00001501">
        <w:rPr>
          <w:rFonts w:asciiTheme="minorHAnsi" w:hAnsiTheme="minorHAnsi" w:cstheme="minorHAnsi"/>
          <w:bCs/>
          <w:sz w:val="20"/>
        </w:rPr>
        <w:t xml:space="preserve"> o tejto skutočnosti formou žiadosti o súhlas s prevodom práv a povinností. Spolu so žiadosťou predkladá prijímateľ </w:t>
      </w:r>
      <w:r w:rsidR="00926E40">
        <w:rPr>
          <w:rFonts w:asciiTheme="minorHAnsi" w:hAnsiTheme="minorHAnsi" w:cstheme="minorHAnsi"/>
          <w:bCs/>
          <w:sz w:val="20"/>
        </w:rPr>
        <w:t>SO</w:t>
      </w:r>
      <w:r w:rsidRPr="00001501">
        <w:rPr>
          <w:rFonts w:asciiTheme="minorHAnsi" w:hAnsiTheme="minorHAnsi" w:cstheme="minorHAnsi"/>
          <w:bCs/>
          <w:sz w:val="20"/>
        </w:rPr>
        <w:t xml:space="preserve"> aj doklady potrebné pre udelenie súhlasu.</w:t>
      </w:r>
    </w:p>
    <w:p w14:paraId="5D30D097" w14:textId="2FA9680C" w:rsidR="00851E1B" w:rsidRPr="00B36125" w:rsidRDefault="00851E1B" w:rsidP="00B36125">
      <w:pPr>
        <w:pStyle w:val="Odsekzoznamu"/>
        <w:numPr>
          <w:ilvl w:val="0"/>
          <w:numId w:val="26"/>
        </w:numPr>
        <w:spacing w:after="120" w:line="276" w:lineRule="auto"/>
        <w:ind w:left="425" w:hanging="425"/>
        <w:jc w:val="both"/>
        <w:rPr>
          <w:rFonts w:asciiTheme="minorHAnsi" w:hAnsiTheme="minorHAnsi" w:cstheme="minorHAnsi"/>
          <w:bCs/>
          <w:sz w:val="20"/>
        </w:rPr>
      </w:pPr>
      <w:r w:rsidRPr="00851E1B">
        <w:rPr>
          <w:rFonts w:asciiTheme="minorHAnsi" w:hAnsiTheme="minorHAnsi" w:cstheme="minorHAnsi"/>
          <w:bCs/>
          <w:sz w:val="20"/>
        </w:rPr>
        <w:t xml:space="preserve">Ak prijímateľ v </w:t>
      </w:r>
      <w:proofErr w:type="spellStart"/>
      <w:r w:rsidRPr="00851E1B">
        <w:rPr>
          <w:rFonts w:asciiTheme="minorHAnsi" w:hAnsiTheme="minorHAnsi" w:cstheme="minorHAnsi"/>
          <w:bCs/>
          <w:sz w:val="20"/>
        </w:rPr>
        <w:t>ŽoNFP</w:t>
      </w:r>
      <w:proofErr w:type="spellEnd"/>
      <w:r w:rsidRPr="00851E1B">
        <w:rPr>
          <w:rFonts w:asciiTheme="minorHAnsi" w:hAnsiTheme="minorHAnsi" w:cstheme="minorHAnsi"/>
          <w:bCs/>
          <w:sz w:val="20"/>
        </w:rPr>
        <w:t xml:space="preserve"> uviedol zámer, že predmet projektu bude prevádzkovaný prostredníctvom tretej osoby, prijímateľ je povinný predložiť žiadosť o súhlas s prevádzkovaním majetku, vrátane kompletnej </w:t>
      </w:r>
      <w:r w:rsidRPr="00851E1B">
        <w:rPr>
          <w:rFonts w:asciiTheme="minorHAnsi" w:hAnsiTheme="minorHAnsi" w:cstheme="minorHAnsi"/>
          <w:bCs/>
          <w:sz w:val="20"/>
        </w:rPr>
        <w:lastRenderedPageBreak/>
        <w:t xml:space="preserve">dokumentácie, </w:t>
      </w:r>
      <w:r w:rsidR="00C57466">
        <w:rPr>
          <w:rFonts w:asciiTheme="minorHAnsi" w:hAnsiTheme="minorHAnsi" w:cstheme="minorHAnsi"/>
          <w:bCs/>
          <w:sz w:val="20"/>
        </w:rPr>
        <w:t xml:space="preserve">čo najskôr počas realizácie projektu, najneskôr však pri predložení záverečnej </w:t>
      </w:r>
      <w:proofErr w:type="spellStart"/>
      <w:r w:rsidR="00C57466">
        <w:rPr>
          <w:rFonts w:asciiTheme="minorHAnsi" w:hAnsiTheme="minorHAnsi" w:cstheme="minorHAnsi"/>
          <w:bCs/>
          <w:sz w:val="20"/>
        </w:rPr>
        <w:t>ŽoP</w:t>
      </w:r>
      <w:proofErr w:type="spellEnd"/>
      <w:r w:rsidRPr="00851E1B">
        <w:rPr>
          <w:rFonts w:asciiTheme="minorHAnsi" w:hAnsiTheme="minorHAnsi" w:cstheme="minorHAnsi"/>
          <w:bCs/>
          <w:sz w:val="20"/>
        </w:rPr>
        <w:t>, aby bolo zabezpečené plynulé prevádzkovanie po úspešnej implementácii projektu.</w:t>
      </w:r>
      <w:r w:rsidR="00C57466">
        <w:rPr>
          <w:rFonts w:asciiTheme="minorHAnsi" w:hAnsiTheme="minorHAnsi" w:cstheme="minorHAnsi"/>
          <w:bCs/>
          <w:sz w:val="20"/>
        </w:rPr>
        <w:t xml:space="preserve"> SO upozorňuje prijímateľa, že prevádzkovanie majetku treťou osobou za odplatu môže mať vplyv na výšku NFP. </w:t>
      </w:r>
      <w:r w:rsidR="00B36125" w:rsidRPr="00851E1B">
        <w:rPr>
          <w:rFonts w:asciiTheme="minorHAnsi" w:hAnsiTheme="minorHAnsi" w:cstheme="minorHAnsi"/>
          <w:bCs/>
          <w:sz w:val="20"/>
        </w:rPr>
        <w:t>Sp</w:t>
      </w:r>
      <w:r w:rsidR="00B36125">
        <w:rPr>
          <w:rFonts w:asciiTheme="minorHAnsi" w:hAnsiTheme="minorHAnsi" w:cstheme="minorHAnsi"/>
          <w:bCs/>
          <w:sz w:val="20"/>
        </w:rPr>
        <w:t>ôsob prevádzkovania musí byť</w:t>
      </w:r>
      <w:r w:rsidR="00B36125" w:rsidRPr="00851E1B">
        <w:rPr>
          <w:rFonts w:asciiTheme="minorHAnsi" w:hAnsiTheme="minorHAnsi" w:cstheme="minorHAnsi"/>
          <w:bCs/>
          <w:sz w:val="20"/>
        </w:rPr>
        <w:t xml:space="preserve"> za</w:t>
      </w:r>
      <w:r w:rsidR="00B36125">
        <w:rPr>
          <w:rFonts w:asciiTheme="minorHAnsi" w:hAnsiTheme="minorHAnsi" w:cstheme="minorHAnsi"/>
          <w:bCs/>
          <w:sz w:val="20"/>
        </w:rPr>
        <w:t xml:space="preserve">definovaný pri predložení </w:t>
      </w:r>
      <w:proofErr w:type="spellStart"/>
      <w:r w:rsidR="00B36125">
        <w:rPr>
          <w:rFonts w:asciiTheme="minorHAnsi" w:hAnsiTheme="minorHAnsi" w:cstheme="minorHAnsi"/>
          <w:bCs/>
          <w:sz w:val="20"/>
        </w:rPr>
        <w:t>ŽoNFP</w:t>
      </w:r>
      <w:proofErr w:type="spellEnd"/>
      <w:r w:rsidR="00B36125">
        <w:rPr>
          <w:rFonts w:asciiTheme="minorHAnsi" w:hAnsiTheme="minorHAnsi" w:cstheme="minorHAnsi"/>
          <w:bCs/>
          <w:sz w:val="20"/>
        </w:rPr>
        <w:t>, najneskôr však v žiadosti o súhlas s prevádzkovaním majetku.</w:t>
      </w:r>
    </w:p>
    <w:p w14:paraId="09035F06" w14:textId="77777777" w:rsidR="00851E1B" w:rsidRPr="00851E1B" w:rsidRDefault="00851E1B" w:rsidP="00851E1B">
      <w:pPr>
        <w:pStyle w:val="Odsekzoznamu"/>
        <w:autoSpaceDE w:val="0"/>
        <w:autoSpaceDN w:val="0"/>
        <w:adjustRightInd w:val="0"/>
        <w:spacing w:line="276" w:lineRule="auto"/>
        <w:ind w:left="426"/>
        <w:jc w:val="both"/>
        <w:rPr>
          <w:rFonts w:asciiTheme="minorHAnsi" w:hAnsiTheme="minorHAnsi" w:cstheme="minorHAnsi"/>
          <w:bCs/>
          <w:sz w:val="20"/>
        </w:rPr>
      </w:pPr>
    </w:p>
    <w:p w14:paraId="3B355343" w14:textId="1B74A4B8" w:rsidR="00851E1B" w:rsidRPr="00B36125" w:rsidRDefault="00851E1B" w:rsidP="00B36125">
      <w:pPr>
        <w:pStyle w:val="Odsekzoznamu"/>
        <w:numPr>
          <w:ilvl w:val="0"/>
          <w:numId w:val="26"/>
        </w:numPr>
        <w:autoSpaceDE w:val="0"/>
        <w:autoSpaceDN w:val="0"/>
        <w:adjustRightInd w:val="0"/>
        <w:spacing w:line="276" w:lineRule="auto"/>
        <w:ind w:left="426" w:hanging="426"/>
        <w:jc w:val="both"/>
        <w:rPr>
          <w:rFonts w:asciiTheme="minorHAnsi" w:hAnsiTheme="minorHAnsi" w:cstheme="minorHAnsi"/>
          <w:bCs/>
          <w:sz w:val="20"/>
        </w:rPr>
      </w:pPr>
      <w:r w:rsidRPr="00851E1B">
        <w:rPr>
          <w:rFonts w:asciiTheme="minorHAnsi" w:hAnsiTheme="minorHAnsi" w:cstheme="minorHAnsi"/>
          <w:bCs/>
          <w:sz w:val="20"/>
        </w:rPr>
        <w:t xml:space="preserve">Ak prijímateľ v </w:t>
      </w:r>
      <w:proofErr w:type="spellStart"/>
      <w:r w:rsidRPr="00851E1B">
        <w:rPr>
          <w:rFonts w:asciiTheme="minorHAnsi" w:hAnsiTheme="minorHAnsi" w:cstheme="minorHAnsi"/>
          <w:bCs/>
          <w:sz w:val="20"/>
        </w:rPr>
        <w:t>ŽoNFP</w:t>
      </w:r>
      <w:proofErr w:type="spellEnd"/>
      <w:r w:rsidRPr="00851E1B">
        <w:rPr>
          <w:rFonts w:asciiTheme="minorHAnsi" w:hAnsiTheme="minorHAnsi" w:cstheme="minorHAnsi"/>
          <w:bCs/>
          <w:sz w:val="20"/>
        </w:rPr>
        <w:t xml:space="preserve"> neuviedol zámer, že predmet projektu bude prevádzkovaný prostredníctvom tretej osoby, je </w:t>
      </w:r>
      <w:r w:rsidR="00B36125">
        <w:rPr>
          <w:rFonts w:asciiTheme="minorHAnsi" w:hAnsiTheme="minorHAnsi" w:cstheme="minorHAnsi"/>
          <w:bCs/>
          <w:sz w:val="20"/>
        </w:rPr>
        <w:t>povinný požiadať SO o </w:t>
      </w:r>
      <w:r w:rsidR="00643E08">
        <w:rPr>
          <w:rFonts w:asciiTheme="minorHAnsi" w:hAnsiTheme="minorHAnsi" w:cstheme="minorHAnsi"/>
          <w:bCs/>
          <w:sz w:val="20"/>
        </w:rPr>
        <w:t>súhlas</w:t>
      </w:r>
      <w:r w:rsidR="00B36125">
        <w:rPr>
          <w:rFonts w:asciiTheme="minorHAnsi" w:hAnsiTheme="minorHAnsi" w:cstheme="minorHAnsi"/>
          <w:bCs/>
          <w:sz w:val="20"/>
        </w:rPr>
        <w:t xml:space="preserve"> so schválením </w:t>
      </w:r>
      <w:r w:rsidRPr="00851E1B">
        <w:rPr>
          <w:rFonts w:asciiTheme="minorHAnsi" w:hAnsiTheme="minorHAnsi" w:cstheme="minorHAnsi"/>
          <w:bCs/>
          <w:sz w:val="20"/>
        </w:rPr>
        <w:t>možnosti prevádzkovania majetku nadobudnutého z NFP aj prostredníctvom tretej osoby</w:t>
      </w:r>
      <w:r w:rsidR="00B36125">
        <w:rPr>
          <w:rFonts w:asciiTheme="minorHAnsi" w:hAnsiTheme="minorHAnsi" w:cstheme="minorHAnsi"/>
          <w:bCs/>
          <w:sz w:val="20"/>
        </w:rPr>
        <w:t xml:space="preserve">. </w:t>
      </w:r>
      <w:r w:rsidR="00643E08" w:rsidRPr="00B36125">
        <w:rPr>
          <w:rFonts w:asciiTheme="minorHAnsi" w:hAnsiTheme="minorHAnsi" w:cstheme="minorHAnsi"/>
          <w:bCs/>
          <w:sz w:val="20"/>
        </w:rPr>
        <w:t>Súhlas</w:t>
      </w:r>
      <w:r w:rsidRPr="00B36125">
        <w:rPr>
          <w:rFonts w:asciiTheme="minorHAnsi" w:hAnsiTheme="minorHAnsi" w:cstheme="minorHAnsi"/>
          <w:bCs/>
          <w:sz w:val="20"/>
        </w:rPr>
        <w:t xml:space="preserve"> s predmetnou zmenou nenahrádza súhlas SO s prevádzkovaním</w:t>
      </w:r>
      <w:r w:rsidR="00643E08" w:rsidRPr="00B36125">
        <w:rPr>
          <w:rFonts w:asciiTheme="minorHAnsi" w:hAnsiTheme="minorHAnsi" w:cstheme="minorHAnsi"/>
          <w:bCs/>
          <w:sz w:val="20"/>
        </w:rPr>
        <w:t xml:space="preserve"> </w:t>
      </w:r>
      <w:r w:rsidRPr="00B36125">
        <w:rPr>
          <w:rFonts w:asciiTheme="minorHAnsi" w:hAnsiTheme="minorHAnsi" w:cstheme="minorHAnsi"/>
          <w:bCs/>
          <w:sz w:val="20"/>
        </w:rPr>
        <w:t>majetku vydávaným v zmysle čl. 6 ods. 2 VZP</w:t>
      </w:r>
      <w:r w:rsidR="00B36125">
        <w:rPr>
          <w:rFonts w:asciiTheme="minorHAnsi" w:hAnsiTheme="minorHAnsi" w:cstheme="minorHAnsi"/>
          <w:bCs/>
          <w:sz w:val="20"/>
        </w:rPr>
        <w:t>, o ktorý musí prijímateľ požiadať SO</w:t>
      </w:r>
      <w:r w:rsidRPr="00B36125">
        <w:rPr>
          <w:rFonts w:asciiTheme="minorHAnsi" w:hAnsiTheme="minorHAnsi" w:cstheme="minorHAnsi"/>
          <w:bCs/>
          <w:sz w:val="20"/>
        </w:rPr>
        <w:t>.</w:t>
      </w:r>
      <w:r w:rsidR="00B36125" w:rsidRPr="00B36125">
        <w:rPr>
          <w:rFonts w:asciiTheme="minorHAnsi" w:hAnsiTheme="minorHAnsi" w:cstheme="minorHAnsi"/>
          <w:bCs/>
          <w:sz w:val="20"/>
        </w:rPr>
        <w:t xml:space="preserve"> </w:t>
      </w:r>
      <w:r w:rsidR="00B36125" w:rsidRPr="00851E1B">
        <w:rPr>
          <w:rFonts w:asciiTheme="minorHAnsi" w:hAnsiTheme="minorHAnsi" w:cstheme="minorHAnsi"/>
          <w:bCs/>
          <w:sz w:val="20"/>
        </w:rPr>
        <w:t>Sp</w:t>
      </w:r>
      <w:r w:rsidR="00B36125">
        <w:rPr>
          <w:rFonts w:asciiTheme="minorHAnsi" w:hAnsiTheme="minorHAnsi" w:cstheme="minorHAnsi"/>
          <w:bCs/>
          <w:sz w:val="20"/>
        </w:rPr>
        <w:t>ôsob prevádzkovania musí byť</w:t>
      </w:r>
      <w:r w:rsidR="00B36125" w:rsidRPr="00851E1B">
        <w:rPr>
          <w:rFonts w:asciiTheme="minorHAnsi" w:hAnsiTheme="minorHAnsi" w:cstheme="minorHAnsi"/>
          <w:bCs/>
          <w:sz w:val="20"/>
        </w:rPr>
        <w:t xml:space="preserve"> za</w:t>
      </w:r>
      <w:r w:rsidR="00B36125">
        <w:rPr>
          <w:rFonts w:asciiTheme="minorHAnsi" w:hAnsiTheme="minorHAnsi" w:cstheme="minorHAnsi"/>
          <w:bCs/>
          <w:sz w:val="20"/>
        </w:rPr>
        <w:t xml:space="preserve">definovaný v </w:t>
      </w:r>
      <w:r w:rsidR="00B36125" w:rsidRPr="00B36125">
        <w:rPr>
          <w:rFonts w:asciiTheme="minorHAnsi" w:hAnsiTheme="minorHAnsi" w:cstheme="minorHAnsi"/>
          <w:bCs/>
          <w:sz w:val="20"/>
        </w:rPr>
        <w:t>žiadosti o súhlas so schválením možnosti prevádzkovania majetku.</w:t>
      </w:r>
      <w:r w:rsidR="00B36125">
        <w:rPr>
          <w:rFonts w:asciiTheme="minorHAnsi" w:hAnsiTheme="minorHAnsi" w:cstheme="minorHAnsi"/>
          <w:bCs/>
          <w:i/>
          <w:sz w:val="20"/>
        </w:rPr>
        <w:t xml:space="preserve">  </w:t>
      </w:r>
    </w:p>
    <w:p w14:paraId="154A3BDA" w14:textId="2D32969B" w:rsidR="00851E1B" w:rsidRPr="00B36125" w:rsidRDefault="00851E1B" w:rsidP="00B36125">
      <w:pPr>
        <w:spacing w:after="120" w:line="276" w:lineRule="auto"/>
        <w:jc w:val="both"/>
        <w:rPr>
          <w:rFonts w:asciiTheme="minorHAnsi" w:hAnsiTheme="minorHAnsi" w:cstheme="minorHAnsi"/>
          <w:bCs/>
          <w:sz w:val="20"/>
        </w:rPr>
      </w:pPr>
    </w:p>
    <w:p w14:paraId="3427817F" w14:textId="6DDCDE77" w:rsidR="00001501" w:rsidRPr="00FF181C" w:rsidRDefault="003C32E9" w:rsidP="00CA6EE7">
      <w:pPr>
        <w:pStyle w:val="Nadpis2"/>
      </w:pPr>
      <w:bookmarkStart w:id="180" w:name="_Toc157690414"/>
      <w:bookmarkStart w:id="181" w:name="_Toc191041390"/>
      <w:r>
        <w:t>Zabezpečenie pohľadávok sprostredkovateľského orgánu</w:t>
      </w:r>
      <w:r w:rsidR="00001501">
        <w:t xml:space="preserve"> a poistenie</w:t>
      </w:r>
      <w:bookmarkEnd w:id="180"/>
      <w:bookmarkEnd w:id="181"/>
    </w:p>
    <w:p w14:paraId="7B715999" w14:textId="7141B989" w:rsidR="00F80E2B" w:rsidRDefault="00F80E2B" w:rsidP="007F78F2">
      <w:pPr>
        <w:pStyle w:val="Odsekzoznamu"/>
        <w:numPr>
          <w:ilvl w:val="0"/>
          <w:numId w:val="27"/>
        </w:numPr>
        <w:spacing w:after="120" w:line="276" w:lineRule="auto"/>
        <w:ind w:left="425" w:hanging="425"/>
        <w:jc w:val="both"/>
        <w:rPr>
          <w:rFonts w:asciiTheme="minorHAnsi" w:hAnsiTheme="minorHAnsi" w:cstheme="minorHAnsi"/>
          <w:bCs/>
          <w:sz w:val="20"/>
        </w:rPr>
      </w:pPr>
      <w:r w:rsidRPr="00F80E2B">
        <w:rPr>
          <w:rFonts w:asciiTheme="minorHAnsi" w:hAnsiTheme="minorHAnsi" w:cstheme="minorHAnsi"/>
          <w:bCs/>
          <w:sz w:val="20"/>
        </w:rPr>
        <w:t>Prijímateľ je povinný z</w:t>
      </w:r>
      <w:r w:rsidR="00656F67">
        <w:rPr>
          <w:rFonts w:asciiTheme="minorHAnsi" w:hAnsiTheme="minorHAnsi" w:cstheme="minorHAnsi"/>
          <w:bCs/>
          <w:sz w:val="20"/>
        </w:rPr>
        <w:t>abezpečiť budúcu pohľadávku zo Z</w:t>
      </w:r>
      <w:r w:rsidRPr="00F80E2B">
        <w:rPr>
          <w:rFonts w:asciiTheme="minorHAnsi" w:hAnsiTheme="minorHAnsi" w:cstheme="minorHAnsi"/>
          <w:bCs/>
          <w:sz w:val="20"/>
        </w:rPr>
        <w:t>mluvy (ak</w:t>
      </w:r>
      <w:r>
        <w:rPr>
          <w:rFonts w:asciiTheme="minorHAnsi" w:hAnsiTheme="minorHAnsi" w:cstheme="minorHAnsi"/>
          <w:bCs/>
          <w:sz w:val="20"/>
        </w:rPr>
        <w:t xml:space="preserve"> tak SO určí</w:t>
      </w:r>
      <w:r w:rsidRPr="00F80E2B">
        <w:rPr>
          <w:rFonts w:asciiTheme="minorHAnsi" w:hAnsiTheme="minorHAnsi" w:cstheme="minorHAnsi"/>
          <w:bCs/>
          <w:sz w:val="20"/>
        </w:rPr>
        <w:t>) vo forme, spôsobom a za podmienok stanovených vo výz</w:t>
      </w:r>
      <w:r w:rsidR="00122D58">
        <w:rPr>
          <w:rFonts w:asciiTheme="minorHAnsi" w:hAnsiTheme="minorHAnsi" w:cstheme="minorHAnsi"/>
          <w:bCs/>
          <w:sz w:val="20"/>
        </w:rPr>
        <w:t>ve, v právnych dokumentoch a v Z</w:t>
      </w:r>
      <w:r w:rsidRPr="00F80E2B">
        <w:rPr>
          <w:rFonts w:asciiTheme="minorHAnsi" w:hAnsiTheme="minorHAnsi" w:cstheme="minorHAnsi"/>
          <w:bCs/>
          <w:sz w:val="20"/>
        </w:rPr>
        <w:t xml:space="preserve">mluve. </w:t>
      </w:r>
    </w:p>
    <w:p w14:paraId="7B784D8A" w14:textId="37645F4B" w:rsidR="00F80E2B" w:rsidRDefault="00F80E2B" w:rsidP="007F78F2">
      <w:pPr>
        <w:pStyle w:val="Odsekzoznamu"/>
        <w:numPr>
          <w:ilvl w:val="0"/>
          <w:numId w:val="27"/>
        </w:numPr>
        <w:spacing w:after="120" w:line="276" w:lineRule="auto"/>
        <w:ind w:left="425" w:hanging="425"/>
        <w:jc w:val="both"/>
        <w:rPr>
          <w:rFonts w:asciiTheme="minorHAnsi" w:hAnsiTheme="minorHAnsi" w:cstheme="minorHAnsi"/>
          <w:bCs/>
          <w:sz w:val="20"/>
        </w:rPr>
      </w:pPr>
      <w:r w:rsidRPr="00F80E2B">
        <w:rPr>
          <w:rFonts w:asciiTheme="minorHAnsi" w:hAnsiTheme="minorHAnsi" w:cstheme="minorHAnsi"/>
          <w:bCs/>
          <w:sz w:val="20"/>
        </w:rPr>
        <w:t>Nesplnenie tejto povinnosti sa p</w:t>
      </w:r>
      <w:r w:rsidR="00656F67">
        <w:rPr>
          <w:rFonts w:asciiTheme="minorHAnsi" w:hAnsiTheme="minorHAnsi" w:cstheme="minorHAnsi"/>
          <w:bCs/>
          <w:sz w:val="20"/>
        </w:rPr>
        <w:t>ovažuje za podstatné porušenie Z</w:t>
      </w:r>
      <w:r w:rsidRPr="00F80E2B">
        <w:rPr>
          <w:rFonts w:asciiTheme="minorHAnsi" w:hAnsiTheme="minorHAnsi" w:cstheme="minorHAnsi"/>
          <w:bCs/>
          <w:sz w:val="20"/>
        </w:rPr>
        <w:t>mluvy. Zabezpečenie pohľadávky sa vykoná prostredníctvom zriadenia záložného práva alebo iným vhodným spôsobom.</w:t>
      </w:r>
    </w:p>
    <w:p w14:paraId="5A36AD78" w14:textId="23E24EE2" w:rsidR="00F80E2B" w:rsidRDefault="00F80E2B" w:rsidP="007F78F2">
      <w:pPr>
        <w:pStyle w:val="Odsekzoznamu"/>
        <w:numPr>
          <w:ilvl w:val="0"/>
          <w:numId w:val="27"/>
        </w:numPr>
        <w:spacing w:after="120" w:line="276" w:lineRule="auto"/>
        <w:ind w:left="425" w:hanging="425"/>
        <w:jc w:val="both"/>
        <w:rPr>
          <w:rFonts w:asciiTheme="minorHAnsi" w:hAnsiTheme="minorHAnsi" w:cstheme="minorHAnsi"/>
          <w:b/>
          <w:bCs/>
          <w:sz w:val="20"/>
        </w:rPr>
      </w:pPr>
      <w:r>
        <w:rPr>
          <w:rFonts w:asciiTheme="minorHAnsi" w:hAnsiTheme="minorHAnsi" w:cstheme="minorHAnsi"/>
          <w:bCs/>
          <w:sz w:val="20"/>
        </w:rPr>
        <w:t>Bližšie informácie k zabezpečeniu pohľadávky a poisteniu sú uvedené v </w:t>
      </w:r>
      <w:r w:rsidRPr="00656F67">
        <w:rPr>
          <w:rFonts w:asciiTheme="minorHAnsi" w:hAnsiTheme="minorHAnsi" w:cstheme="minorHAnsi"/>
          <w:b/>
          <w:bCs/>
          <w:sz w:val="20"/>
        </w:rPr>
        <w:t xml:space="preserve">Čl. 14 VZP. </w:t>
      </w:r>
    </w:p>
    <w:p w14:paraId="3BF903AD" w14:textId="7AE8D0DD" w:rsidR="004B7E8F" w:rsidRPr="004B7E8F" w:rsidRDefault="004B7E8F" w:rsidP="007F78F2">
      <w:pPr>
        <w:pStyle w:val="Odsekzoznamu"/>
        <w:numPr>
          <w:ilvl w:val="0"/>
          <w:numId w:val="27"/>
        </w:numPr>
        <w:spacing w:after="120" w:line="276" w:lineRule="auto"/>
        <w:ind w:left="425" w:hanging="425"/>
        <w:jc w:val="both"/>
        <w:rPr>
          <w:rFonts w:asciiTheme="minorHAnsi" w:hAnsiTheme="minorHAnsi" w:cstheme="minorHAnsi"/>
          <w:bCs/>
          <w:sz w:val="20"/>
        </w:rPr>
      </w:pPr>
      <w:r w:rsidRPr="004B7E8F">
        <w:rPr>
          <w:rFonts w:asciiTheme="minorHAnsi" w:hAnsiTheme="minorHAnsi" w:cstheme="minorHAnsi"/>
          <w:bCs/>
          <w:sz w:val="20"/>
        </w:rPr>
        <w:t xml:space="preserve">Na partnera sa primerane vzťahujú všetky povinnosti prijímateľa v oblasti zabezpečenia pohľadávok. </w:t>
      </w:r>
    </w:p>
    <w:p w14:paraId="6629FC58" w14:textId="64D1D243" w:rsidR="00F80E2B" w:rsidRPr="006713FA" w:rsidRDefault="00F80E2B" w:rsidP="00142F56">
      <w:pPr>
        <w:pStyle w:val="Odsekzoznamu"/>
        <w:spacing w:before="360" w:after="360" w:line="276" w:lineRule="auto"/>
        <w:ind w:left="425"/>
        <w:jc w:val="center"/>
        <w:rPr>
          <w:rFonts w:ascii="Calibri" w:hAnsi="Calibri" w:cs="Calibri"/>
          <w:bCs/>
          <w:i/>
          <w:u w:val="single"/>
        </w:rPr>
      </w:pPr>
      <w:r w:rsidRPr="006713FA">
        <w:rPr>
          <w:rFonts w:ascii="Calibri" w:hAnsi="Calibri" w:cs="Calibri"/>
          <w:bCs/>
          <w:i/>
          <w:u w:val="single"/>
        </w:rPr>
        <w:t>Záložné právo</w:t>
      </w:r>
    </w:p>
    <w:p w14:paraId="454A3E16" w14:textId="046740F8" w:rsidR="00F80E2B" w:rsidRPr="00F80E2B" w:rsidRDefault="00F80E2B" w:rsidP="009E6E63">
      <w:pPr>
        <w:pStyle w:val="Odsekzoznamu"/>
        <w:numPr>
          <w:ilvl w:val="0"/>
          <w:numId w:val="27"/>
        </w:numPr>
        <w:spacing w:after="120" w:line="276" w:lineRule="auto"/>
        <w:ind w:left="425" w:hanging="426"/>
        <w:jc w:val="both"/>
        <w:rPr>
          <w:rFonts w:asciiTheme="minorHAnsi" w:hAnsiTheme="minorHAnsi" w:cstheme="minorHAnsi"/>
          <w:bCs/>
          <w:sz w:val="20"/>
        </w:rPr>
      </w:pPr>
      <w:r w:rsidRPr="00F80E2B">
        <w:rPr>
          <w:rFonts w:asciiTheme="minorHAnsi" w:hAnsiTheme="minorHAnsi" w:cstheme="minorHAnsi"/>
          <w:b/>
          <w:bCs/>
          <w:sz w:val="20"/>
        </w:rPr>
        <w:t>Záložné právo</w:t>
      </w:r>
      <w:r w:rsidRPr="00F80E2B">
        <w:rPr>
          <w:rFonts w:asciiTheme="minorHAnsi" w:hAnsiTheme="minorHAnsi" w:cstheme="minorHAnsi"/>
          <w:bCs/>
          <w:sz w:val="20"/>
        </w:rPr>
        <w:t xml:space="preserve"> je zabezpečovací inštitút, na základe ktorého je záložný veriteľ (t. j. veriteľ zabezpečovanej pohľadávky) oprávnený uspokojiť, resp. domáhať sa uspokojenia svojej pohľadávky z predmetu záložného práva od záložcu (t. j. majiteľa predmetu záložného práva), ak táto pohľadávka nie je riadne a včas splnená.</w:t>
      </w:r>
      <w:r w:rsidR="005C6546">
        <w:rPr>
          <w:rFonts w:asciiTheme="minorHAnsi" w:hAnsiTheme="minorHAnsi" w:cstheme="minorHAnsi"/>
          <w:bCs/>
          <w:sz w:val="20"/>
        </w:rPr>
        <w:t xml:space="preserve"> Z</w:t>
      </w:r>
      <w:r w:rsidR="005C6546" w:rsidRPr="005C6546">
        <w:rPr>
          <w:rFonts w:asciiTheme="minorHAnsi" w:hAnsiTheme="minorHAnsi" w:cstheme="minorHAnsi"/>
          <w:bCs/>
          <w:sz w:val="20"/>
        </w:rPr>
        <w:t>abezpečenie sa vykonáva prioritne prostredníctvom zriadenia záložného práva</w:t>
      </w:r>
      <w:r w:rsidR="005C6546">
        <w:rPr>
          <w:rFonts w:asciiTheme="minorHAnsi" w:hAnsiTheme="minorHAnsi" w:cstheme="minorHAnsi"/>
          <w:bCs/>
          <w:sz w:val="20"/>
        </w:rPr>
        <w:t xml:space="preserve"> </w:t>
      </w:r>
      <w:r w:rsidR="005C6546" w:rsidRPr="005C6546">
        <w:rPr>
          <w:rFonts w:asciiTheme="minorHAnsi" w:hAnsiTheme="minorHAnsi" w:cstheme="minorHAnsi"/>
          <w:bCs/>
          <w:sz w:val="20"/>
        </w:rPr>
        <w:t>v prospech Poskytovateľa k predmetu podpory, prípadne k inej hnuteľnej veci alebo nehnuteľnosti vo vlastníctve prijímateľa alebo tretej osoby.</w:t>
      </w:r>
      <w:r w:rsidR="001C6526">
        <w:rPr>
          <w:rFonts w:asciiTheme="minorHAnsi" w:hAnsiTheme="minorHAnsi" w:cstheme="minorHAnsi"/>
          <w:bCs/>
          <w:sz w:val="20"/>
        </w:rPr>
        <w:t xml:space="preserve"> Z</w:t>
      </w:r>
      <w:r w:rsidR="001C6526" w:rsidRPr="001C6526">
        <w:rPr>
          <w:rFonts w:asciiTheme="minorHAnsi" w:hAnsiTheme="minorHAnsi" w:cstheme="minorHAnsi"/>
          <w:bCs/>
          <w:sz w:val="20"/>
        </w:rPr>
        <w:t xml:space="preserve">abezpečenie vznikne v písomnej forme na základe právneho úkonu, ktorý pre vznik konkrétneho druhu zabezpečenia predpokladá Obchodný zákonník, Občiansky zákonník alebo osobitný právny predpis. </w:t>
      </w:r>
    </w:p>
    <w:p w14:paraId="37883DEA" w14:textId="59A64E8E" w:rsidR="00E81DB3" w:rsidRDefault="00E81DB3" w:rsidP="005C6546">
      <w:pPr>
        <w:pStyle w:val="Odsekzoznamu"/>
        <w:numPr>
          <w:ilvl w:val="0"/>
          <w:numId w:val="27"/>
        </w:numPr>
        <w:spacing w:after="120" w:line="276" w:lineRule="auto"/>
        <w:ind w:left="425" w:hanging="426"/>
        <w:jc w:val="both"/>
        <w:rPr>
          <w:rFonts w:asciiTheme="minorHAnsi" w:hAnsiTheme="minorHAnsi" w:cstheme="minorHAnsi"/>
          <w:bCs/>
          <w:sz w:val="20"/>
        </w:rPr>
      </w:pPr>
      <w:r>
        <w:rPr>
          <w:rFonts w:asciiTheme="minorHAnsi" w:hAnsiTheme="minorHAnsi" w:cstheme="minorHAnsi"/>
          <w:bCs/>
          <w:sz w:val="20"/>
        </w:rPr>
        <w:t xml:space="preserve">Inštitút zabezpečenia prípadnej (aj budúcej) pohľadávky zo Zmluvy o poskytnutí NFP </w:t>
      </w:r>
      <w:r w:rsidRPr="005C6546">
        <w:rPr>
          <w:rFonts w:asciiTheme="minorHAnsi" w:hAnsiTheme="minorHAnsi" w:cstheme="minorHAnsi"/>
          <w:b/>
          <w:bCs/>
          <w:sz w:val="20"/>
        </w:rPr>
        <w:t>sa uplatňuje najmä</w:t>
      </w:r>
      <w:r>
        <w:rPr>
          <w:rFonts w:asciiTheme="minorHAnsi" w:hAnsiTheme="minorHAnsi" w:cstheme="minorHAnsi"/>
          <w:bCs/>
          <w:sz w:val="20"/>
        </w:rPr>
        <w:t xml:space="preserve">, ak je prijímateľom súkromný dopravca. </w:t>
      </w:r>
      <w:r w:rsidR="005C6546" w:rsidRPr="009E6E63">
        <w:rPr>
          <w:rFonts w:asciiTheme="minorHAnsi" w:hAnsiTheme="minorHAnsi" w:cstheme="minorHAnsi"/>
          <w:bCs/>
          <w:sz w:val="20"/>
        </w:rPr>
        <w:t xml:space="preserve">Inštitút zabezpečenia prípadnej (aj budúcej) pohľadávky zo Zmluvy o poskytnutí NFP </w:t>
      </w:r>
      <w:r w:rsidR="005C6546" w:rsidRPr="009E6E63">
        <w:rPr>
          <w:rFonts w:asciiTheme="minorHAnsi" w:hAnsiTheme="minorHAnsi" w:cstheme="minorHAnsi"/>
          <w:b/>
          <w:bCs/>
          <w:sz w:val="20"/>
        </w:rPr>
        <w:t xml:space="preserve">sa neuplatňuje </w:t>
      </w:r>
      <w:r w:rsidR="005C6546">
        <w:rPr>
          <w:rFonts w:asciiTheme="minorHAnsi" w:hAnsiTheme="minorHAnsi" w:cstheme="minorHAnsi"/>
          <w:b/>
          <w:bCs/>
          <w:sz w:val="20"/>
        </w:rPr>
        <w:t xml:space="preserve">najmä </w:t>
      </w:r>
      <w:r w:rsidR="005C6546" w:rsidRPr="00110730">
        <w:rPr>
          <w:rFonts w:asciiTheme="minorHAnsi" w:hAnsiTheme="minorHAnsi" w:cstheme="minorHAnsi"/>
          <w:bCs/>
          <w:sz w:val="20"/>
        </w:rPr>
        <w:t>ak</w:t>
      </w:r>
      <w:r w:rsidRPr="00E81DB3">
        <w:rPr>
          <w:rFonts w:asciiTheme="minorHAnsi" w:hAnsiTheme="minorHAnsi" w:cstheme="minorHAnsi"/>
          <w:bCs/>
          <w:sz w:val="20"/>
        </w:rPr>
        <w:t xml:space="preserve"> </w:t>
      </w:r>
      <w:r w:rsidRPr="00110730">
        <w:rPr>
          <w:rFonts w:asciiTheme="minorHAnsi" w:hAnsiTheme="minorHAnsi" w:cstheme="minorHAnsi"/>
          <w:bCs/>
          <w:sz w:val="20"/>
        </w:rPr>
        <w:t>je prijímateľom</w:t>
      </w:r>
      <w:r>
        <w:rPr>
          <w:rFonts w:asciiTheme="minorHAnsi" w:hAnsiTheme="minorHAnsi" w:cstheme="minorHAnsi"/>
          <w:bCs/>
          <w:sz w:val="20"/>
        </w:rPr>
        <w:t>:</w:t>
      </w:r>
      <w:r w:rsidR="005C6546" w:rsidRPr="00110730">
        <w:rPr>
          <w:rFonts w:asciiTheme="minorHAnsi" w:hAnsiTheme="minorHAnsi" w:cstheme="minorHAnsi"/>
          <w:bCs/>
          <w:sz w:val="20"/>
        </w:rPr>
        <w:t xml:space="preserve"> </w:t>
      </w:r>
    </w:p>
    <w:p w14:paraId="1FD65CCB" w14:textId="77777777" w:rsidR="00E81DB3" w:rsidRDefault="005C6546" w:rsidP="00E81DB3">
      <w:pPr>
        <w:pStyle w:val="Odsekzoznamu"/>
        <w:numPr>
          <w:ilvl w:val="0"/>
          <w:numId w:val="90"/>
        </w:numPr>
        <w:spacing w:after="120" w:line="276" w:lineRule="auto"/>
        <w:jc w:val="both"/>
        <w:rPr>
          <w:rFonts w:asciiTheme="minorHAnsi" w:hAnsiTheme="minorHAnsi" w:cstheme="minorHAnsi"/>
          <w:bCs/>
          <w:sz w:val="20"/>
        </w:rPr>
      </w:pPr>
      <w:r w:rsidRPr="00110730">
        <w:rPr>
          <w:rFonts w:asciiTheme="minorHAnsi" w:hAnsiTheme="minorHAnsi" w:cstheme="minorHAnsi"/>
          <w:bCs/>
          <w:sz w:val="20"/>
        </w:rPr>
        <w:t xml:space="preserve">subjekt verejnej správy, </w:t>
      </w:r>
    </w:p>
    <w:p w14:paraId="2195420F" w14:textId="77777777" w:rsidR="00E81DB3" w:rsidRDefault="005C6546" w:rsidP="00E81DB3">
      <w:pPr>
        <w:pStyle w:val="Odsekzoznamu"/>
        <w:numPr>
          <w:ilvl w:val="0"/>
          <w:numId w:val="90"/>
        </w:numPr>
        <w:spacing w:after="120" w:line="276" w:lineRule="auto"/>
        <w:jc w:val="both"/>
        <w:rPr>
          <w:rFonts w:asciiTheme="minorHAnsi" w:hAnsiTheme="minorHAnsi" w:cstheme="minorHAnsi"/>
          <w:bCs/>
          <w:sz w:val="20"/>
        </w:rPr>
      </w:pPr>
      <w:r>
        <w:rPr>
          <w:rFonts w:asciiTheme="minorHAnsi" w:hAnsiTheme="minorHAnsi" w:cstheme="minorHAnsi"/>
          <w:bCs/>
          <w:sz w:val="20"/>
        </w:rPr>
        <w:t xml:space="preserve">štátny podnik, </w:t>
      </w:r>
    </w:p>
    <w:p w14:paraId="6DBBAD68" w14:textId="5B8D5FF0" w:rsidR="005C6546" w:rsidRPr="00110730" w:rsidRDefault="005C6546" w:rsidP="00E81DB3">
      <w:pPr>
        <w:pStyle w:val="Odsekzoznamu"/>
        <w:numPr>
          <w:ilvl w:val="0"/>
          <w:numId w:val="90"/>
        </w:numPr>
        <w:spacing w:after="120" w:line="276" w:lineRule="auto"/>
        <w:jc w:val="both"/>
        <w:rPr>
          <w:rFonts w:asciiTheme="minorHAnsi" w:hAnsiTheme="minorHAnsi" w:cstheme="minorHAnsi"/>
          <w:bCs/>
          <w:sz w:val="20"/>
        </w:rPr>
      </w:pPr>
      <w:r>
        <w:rPr>
          <w:rFonts w:asciiTheme="minorHAnsi" w:hAnsiTheme="minorHAnsi" w:cstheme="minorHAnsi"/>
          <w:bCs/>
          <w:sz w:val="20"/>
        </w:rPr>
        <w:t>právnická osoba/</w:t>
      </w:r>
      <w:r w:rsidRPr="00110730">
        <w:rPr>
          <w:rFonts w:asciiTheme="minorHAnsi" w:hAnsiTheme="minorHAnsi" w:cstheme="minorHAnsi"/>
          <w:bCs/>
          <w:sz w:val="20"/>
        </w:rPr>
        <w:t>obchodná spoločnosť so 100 % majetkovou účasťou štátu</w:t>
      </w:r>
      <w:r w:rsidR="00E81DB3">
        <w:rPr>
          <w:rFonts w:asciiTheme="minorHAnsi" w:hAnsiTheme="minorHAnsi" w:cstheme="minorHAnsi"/>
          <w:bCs/>
          <w:sz w:val="20"/>
        </w:rPr>
        <w:t xml:space="preserve">. </w:t>
      </w:r>
    </w:p>
    <w:p w14:paraId="7D2F8462" w14:textId="53DAA746" w:rsidR="00150000" w:rsidRPr="00142F56" w:rsidRDefault="005C6546" w:rsidP="00142F56">
      <w:pPr>
        <w:pStyle w:val="m-5788906715629651451msolistparagraph"/>
        <w:numPr>
          <w:ilvl w:val="0"/>
          <w:numId w:val="27"/>
        </w:numPr>
        <w:shd w:val="clear" w:color="auto" w:fill="FFFFFF"/>
        <w:spacing w:line="276" w:lineRule="auto"/>
        <w:ind w:left="426" w:hanging="426"/>
        <w:jc w:val="both"/>
        <w:rPr>
          <w:rFonts w:asciiTheme="minorHAnsi" w:hAnsiTheme="minorHAnsi" w:cstheme="minorHAnsi"/>
          <w:bCs/>
          <w:sz w:val="20"/>
        </w:rPr>
      </w:pPr>
      <w:r w:rsidRPr="009E6E63">
        <w:rPr>
          <w:rFonts w:asciiTheme="minorHAnsi" w:hAnsiTheme="minorHAnsi" w:cstheme="minorHAnsi"/>
          <w:bCs/>
          <w:sz w:val="20"/>
        </w:rPr>
        <w:t>Bez ohľadu na vyššie uvedené, v prípadoch hodných osobitného zreteľa, napr. pokiaľ SO identifikuje projekt ako rizikový alebo v prípade zriadenia záložného práva na predmet projektu zo strany financujúceho subjektu</w:t>
      </w:r>
      <w:r>
        <w:rPr>
          <w:rFonts w:asciiTheme="minorHAnsi" w:hAnsiTheme="minorHAnsi" w:cstheme="minorHAnsi"/>
          <w:bCs/>
          <w:sz w:val="20"/>
        </w:rPr>
        <w:t>, prijímateľ</w:t>
      </w:r>
      <w:r w:rsidRPr="009E6E63">
        <w:rPr>
          <w:rFonts w:asciiTheme="minorHAnsi" w:hAnsiTheme="minorHAnsi" w:cstheme="minorHAnsi"/>
          <w:bCs/>
          <w:sz w:val="20"/>
        </w:rPr>
        <w:t xml:space="preserve"> zabezpečí prípadnú (aj budúcu) pohľad</w:t>
      </w:r>
      <w:r>
        <w:rPr>
          <w:rFonts w:asciiTheme="minorHAnsi" w:hAnsiTheme="minorHAnsi" w:cstheme="minorHAnsi"/>
          <w:bCs/>
          <w:sz w:val="20"/>
        </w:rPr>
        <w:t>ávku zo Zmluvy o poskytnutí NFP.</w:t>
      </w:r>
    </w:p>
    <w:p w14:paraId="73273B75" w14:textId="2D53B191" w:rsidR="00F33F49" w:rsidRPr="00DB2352" w:rsidRDefault="00F33F49" w:rsidP="009E6E63">
      <w:pPr>
        <w:pStyle w:val="Odsekzoznamu"/>
        <w:numPr>
          <w:ilvl w:val="0"/>
          <w:numId w:val="27"/>
        </w:numPr>
        <w:spacing w:after="120" w:line="276" w:lineRule="auto"/>
        <w:ind w:left="425" w:hanging="426"/>
        <w:jc w:val="both"/>
        <w:rPr>
          <w:rFonts w:asciiTheme="minorHAnsi" w:hAnsiTheme="minorHAnsi" w:cstheme="minorHAnsi"/>
          <w:bCs/>
          <w:sz w:val="20"/>
        </w:rPr>
      </w:pPr>
      <w:r w:rsidRPr="00DB2352">
        <w:rPr>
          <w:rFonts w:asciiTheme="minorHAnsi" w:hAnsiTheme="minorHAnsi" w:cstheme="minorHAnsi"/>
          <w:bCs/>
          <w:sz w:val="20"/>
        </w:rPr>
        <w:t>Hodnota zálohu sa pre účely za</w:t>
      </w:r>
      <w:r w:rsidR="00555A73" w:rsidRPr="00DB2352">
        <w:rPr>
          <w:rFonts w:asciiTheme="minorHAnsi" w:hAnsiTheme="minorHAnsi" w:cstheme="minorHAnsi"/>
          <w:bCs/>
          <w:sz w:val="20"/>
        </w:rPr>
        <w:t xml:space="preserve">bezpečenia pohľadávky SO určí: </w:t>
      </w:r>
    </w:p>
    <w:p w14:paraId="1B6FA5EF" w14:textId="56540324" w:rsidR="00F33F49" w:rsidRPr="00B568FC" w:rsidRDefault="00F33F49" w:rsidP="009E6E63">
      <w:pPr>
        <w:pStyle w:val="Odsekzoznamu"/>
        <w:numPr>
          <w:ilvl w:val="0"/>
          <w:numId w:val="72"/>
        </w:numPr>
        <w:spacing w:after="120" w:line="276" w:lineRule="auto"/>
        <w:jc w:val="both"/>
        <w:rPr>
          <w:rFonts w:asciiTheme="minorHAnsi" w:hAnsiTheme="minorHAnsi" w:cstheme="minorHAnsi"/>
          <w:b/>
          <w:bCs/>
          <w:sz w:val="20"/>
        </w:rPr>
      </w:pPr>
      <w:r w:rsidRPr="00DB2352">
        <w:rPr>
          <w:rFonts w:asciiTheme="minorHAnsi" w:hAnsiTheme="minorHAnsi" w:cstheme="minorHAnsi"/>
          <w:b/>
          <w:bCs/>
          <w:sz w:val="20"/>
        </w:rPr>
        <w:t>obstarávacou cenou hnuteľnej veci</w:t>
      </w:r>
      <w:r w:rsidR="00F51523">
        <w:rPr>
          <w:rFonts w:asciiTheme="minorHAnsi" w:hAnsiTheme="minorHAnsi" w:cstheme="minorHAnsi"/>
          <w:bCs/>
          <w:sz w:val="20"/>
        </w:rPr>
        <w:t xml:space="preserve">, ktorá </w:t>
      </w:r>
      <w:r w:rsidRPr="00DB2352">
        <w:rPr>
          <w:rFonts w:asciiTheme="minorHAnsi" w:hAnsiTheme="minorHAnsi" w:cstheme="minorHAnsi"/>
          <w:bCs/>
          <w:sz w:val="20"/>
        </w:rPr>
        <w:t xml:space="preserve">je predmetom projektu, bez DPH </w:t>
      </w:r>
      <w:r w:rsidR="009150C1">
        <w:rPr>
          <w:rFonts w:asciiTheme="minorHAnsi" w:hAnsiTheme="minorHAnsi" w:cstheme="minorHAnsi"/>
          <w:bCs/>
          <w:sz w:val="20"/>
        </w:rPr>
        <w:t xml:space="preserve">alebo s DPH (podľa toho, či je DPH oprávneným výdavkom) </w:t>
      </w:r>
      <w:r w:rsidRPr="00DB2352">
        <w:rPr>
          <w:rFonts w:asciiTheme="minorHAnsi" w:hAnsiTheme="minorHAnsi" w:cstheme="minorHAnsi"/>
          <w:bCs/>
          <w:sz w:val="20"/>
        </w:rPr>
        <w:t xml:space="preserve">na základe faktúry vystavenej dodávateľom tejto hnuteľnej veci alebo výnimočne na základe iného obstarávacieho/daňového dokladu, ak k momentu predloženia podkladov </w:t>
      </w:r>
      <w:r w:rsidR="00573384" w:rsidRPr="00DB2352">
        <w:rPr>
          <w:rFonts w:asciiTheme="minorHAnsi" w:hAnsiTheme="minorHAnsi" w:cstheme="minorHAnsi"/>
          <w:bCs/>
          <w:sz w:val="20"/>
        </w:rPr>
        <w:t xml:space="preserve">SO </w:t>
      </w:r>
      <w:r w:rsidRPr="00DB2352">
        <w:rPr>
          <w:rFonts w:asciiTheme="minorHAnsi" w:hAnsiTheme="minorHAnsi" w:cstheme="minorHAnsi"/>
          <w:bCs/>
          <w:sz w:val="20"/>
        </w:rPr>
        <w:t xml:space="preserve">nevyhnutných na uzatvorenie záložnej zmluvy neuplynuli viac ako 3 mesiace odo dňa nadobudnutia </w:t>
      </w:r>
      <w:r w:rsidRPr="00DB2352">
        <w:rPr>
          <w:rFonts w:asciiTheme="minorHAnsi" w:hAnsiTheme="minorHAnsi" w:cstheme="minorHAnsi"/>
          <w:bCs/>
          <w:sz w:val="20"/>
        </w:rPr>
        <w:lastRenderedPageBreak/>
        <w:t>vlastníckeho práva záložcom k hnuteľ</w:t>
      </w:r>
      <w:r w:rsidR="00B568FC">
        <w:rPr>
          <w:rFonts w:asciiTheme="minorHAnsi" w:hAnsiTheme="minorHAnsi" w:cstheme="minorHAnsi"/>
          <w:bCs/>
          <w:sz w:val="20"/>
        </w:rPr>
        <w:t>nej veci, ktorá má byť zálohom</w:t>
      </w:r>
      <w:r w:rsidR="009150C1">
        <w:rPr>
          <w:rFonts w:asciiTheme="minorHAnsi" w:hAnsiTheme="minorHAnsi" w:cstheme="minorHAnsi"/>
          <w:bCs/>
          <w:sz w:val="20"/>
        </w:rPr>
        <w:t>. P</w:t>
      </w:r>
      <w:r w:rsidR="009150C1" w:rsidRPr="009150C1">
        <w:rPr>
          <w:rFonts w:asciiTheme="minorHAnsi" w:hAnsiTheme="minorHAnsi" w:cstheme="minorHAnsi"/>
          <w:bCs/>
          <w:sz w:val="20"/>
        </w:rPr>
        <w:t>ri hnuteľných veciach, ktoré prijímateľ nadobudne v budúcnosti alebo ktoré vzniknú v budúcnosti, hodnotu zálohu predstavuje cena dojednaná v zmluve s dodávateľom (kúpna zmluva, zmluva o dielo a pod.) bez alebo s DPH v závislosti od toho, či je DPH oprávneným výdavkom</w:t>
      </w:r>
      <w:r w:rsidR="009150C1">
        <w:rPr>
          <w:rFonts w:asciiTheme="minorHAnsi" w:hAnsiTheme="minorHAnsi" w:cstheme="minorHAnsi"/>
          <w:bCs/>
          <w:sz w:val="20"/>
        </w:rPr>
        <w:t xml:space="preserve">. </w:t>
      </w:r>
    </w:p>
    <w:p w14:paraId="43D2552D" w14:textId="4294271A" w:rsidR="00F33F49" w:rsidRPr="00142F56" w:rsidRDefault="00F33F49" w:rsidP="009E6E63">
      <w:pPr>
        <w:pStyle w:val="Odsekzoznamu"/>
        <w:numPr>
          <w:ilvl w:val="0"/>
          <w:numId w:val="72"/>
        </w:numPr>
        <w:spacing w:after="120" w:line="276" w:lineRule="auto"/>
        <w:jc w:val="both"/>
        <w:rPr>
          <w:rFonts w:asciiTheme="minorHAnsi" w:hAnsiTheme="minorHAnsi" w:cstheme="minorHAnsi"/>
          <w:b/>
          <w:bCs/>
          <w:sz w:val="20"/>
        </w:rPr>
      </w:pPr>
      <w:r w:rsidRPr="00DB2352">
        <w:rPr>
          <w:rFonts w:asciiTheme="minorHAnsi" w:hAnsiTheme="minorHAnsi" w:cstheme="minorHAnsi"/>
          <w:b/>
          <w:bCs/>
          <w:sz w:val="20"/>
        </w:rPr>
        <w:t>znaleckým posudkom</w:t>
      </w:r>
      <w:r w:rsidRPr="00DB2352">
        <w:rPr>
          <w:rFonts w:asciiTheme="minorHAnsi" w:hAnsiTheme="minorHAnsi" w:cstheme="minorHAnsi"/>
          <w:bCs/>
          <w:sz w:val="20"/>
        </w:rPr>
        <w:t xml:space="preserve"> vypracovaným znalcom z príslušného odboru podľa všeobec</w:t>
      </w:r>
      <w:r w:rsidR="00573384" w:rsidRPr="00DB2352">
        <w:rPr>
          <w:rFonts w:asciiTheme="minorHAnsi" w:hAnsiTheme="minorHAnsi" w:cstheme="minorHAnsi"/>
          <w:bCs/>
          <w:sz w:val="20"/>
        </w:rPr>
        <w:t xml:space="preserve">ne záväzného </w:t>
      </w:r>
      <w:r w:rsidRPr="00DB2352">
        <w:rPr>
          <w:rFonts w:asciiTheme="minorHAnsi" w:hAnsiTheme="minorHAnsi" w:cstheme="minorHAnsi"/>
          <w:bCs/>
          <w:sz w:val="20"/>
        </w:rPr>
        <w:t>právneho predpisu</w:t>
      </w:r>
      <w:r w:rsidR="00573384" w:rsidRPr="00DB2352">
        <w:rPr>
          <w:rFonts w:asciiTheme="minorHAnsi" w:hAnsiTheme="minorHAnsi" w:cstheme="minorHAnsi"/>
          <w:bCs/>
          <w:sz w:val="20"/>
        </w:rPr>
        <w:t xml:space="preserve"> v </w:t>
      </w:r>
      <w:r w:rsidR="00573384" w:rsidRPr="009E6E63">
        <w:rPr>
          <w:rFonts w:asciiTheme="minorHAnsi" w:hAnsiTheme="minorHAnsi" w:cstheme="minorHAnsi"/>
          <w:bCs/>
          <w:sz w:val="20"/>
        </w:rPr>
        <w:t>prípade:</w:t>
      </w:r>
      <w:r w:rsidR="00555A73" w:rsidRPr="009E6E63">
        <w:rPr>
          <w:rFonts w:asciiTheme="minorHAnsi" w:hAnsiTheme="minorHAnsi" w:cstheme="minorHAnsi"/>
          <w:bCs/>
          <w:sz w:val="20"/>
        </w:rPr>
        <w:t xml:space="preserve"> i</w:t>
      </w:r>
      <w:r w:rsidR="00555A73" w:rsidRPr="001C6526">
        <w:rPr>
          <w:rFonts w:asciiTheme="minorHAnsi" w:hAnsiTheme="minorHAnsi" w:cstheme="minorHAnsi"/>
          <w:b/>
          <w:bCs/>
          <w:sz w:val="20"/>
        </w:rPr>
        <w:t>. nehnuteľností</w:t>
      </w:r>
      <w:r w:rsidR="00555A73" w:rsidRPr="009E6E63">
        <w:rPr>
          <w:rFonts w:asciiTheme="minorHAnsi" w:hAnsiTheme="minorHAnsi" w:cstheme="minorHAnsi"/>
          <w:bCs/>
          <w:sz w:val="20"/>
        </w:rPr>
        <w:t xml:space="preserve"> </w:t>
      </w:r>
      <w:r w:rsidRPr="009E6E63">
        <w:rPr>
          <w:rFonts w:asciiTheme="minorHAnsi" w:hAnsiTheme="minorHAnsi" w:cstheme="minorHAnsi"/>
          <w:bCs/>
          <w:sz w:val="20"/>
        </w:rPr>
        <w:t xml:space="preserve">nie starším ako 6 mesiacov ku dňu jeho predloženia </w:t>
      </w:r>
      <w:r w:rsidR="00555A73" w:rsidRPr="009E6E63">
        <w:rPr>
          <w:rFonts w:asciiTheme="minorHAnsi" w:hAnsiTheme="minorHAnsi" w:cstheme="minorHAnsi"/>
          <w:bCs/>
          <w:sz w:val="20"/>
        </w:rPr>
        <w:t>SO,</w:t>
      </w:r>
      <w:r w:rsidRPr="009E6E63">
        <w:rPr>
          <w:rFonts w:asciiTheme="minorHAnsi" w:hAnsiTheme="minorHAnsi" w:cstheme="minorHAnsi"/>
          <w:bCs/>
          <w:sz w:val="20"/>
        </w:rPr>
        <w:t xml:space="preserve"> </w:t>
      </w:r>
      <w:r w:rsidR="00573384" w:rsidRPr="009E6E63">
        <w:rPr>
          <w:rFonts w:asciiTheme="minorHAnsi" w:hAnsiTheme="minorHAnsi" w:cstheme="minorHAnsi"/>
          <w:bCs/>
          <w:sz w:val="20"/>
        </w:rPr>
        <w:br/>
      </w:r>
      <w:proofErr w:type="spellStart"/>
      <w:r w:rsidR="00573384" w:rsidRPr="001C6526">
        <w:rPr>
          <w:rFonts w:asciiTheme="minorHAnsi" w:hAnsiTheme="minorHAnsi" w:cstheme="minorHAnsi"/>
          <w:b/>
          <w:bCs/>
          <w:sz w:val="20"/>
        </w:rPr>
        <w:t>ii.</w:t>
      </w:r>
      <w:proofErr w:type="spellEnd"/>
      <w:r w:rsidR="00573384" w:rsidRPr="001C6526">
        <w:rPr>
          <w:rFonts w:asciiTheme="minorHAnsi" w:hAnsiTheme="minorHAnsi" w:cstheme="minorHAnsi"/>
          <w:b/>
          <w:bCs/>
          <w:sz w:val="20"/>
        </w:rPr>
        <w:t xml:space="preserve">  </w:t>
      </w:r>
      <w:r w:rsidRPr="001C6526">
        <w:rPr>
          <w:rFonts w:asciiTheme="minorHAnsi" w:hAnsiTheme="minorHAnsi" w:cstheme="minorHAnsi"/>
          <w:b/>
          <w:bCs/>
          <w:sz w:val="20"/>
        </w:rPr>
        <w:t>hnuteľných vecí</w:t>
      </w:r>
      <w:r w:rsidRPr="009E6E63">
        <w:rPr>
          <w:rFonts w:asciiTheme="minorHAnsi" w:hAnsiTheme="minorHAnsi" w:cstheme="minorHAnsi"/>
          <w:bCs/>
          <w:sz w:val="20"/>
        </w:rPr>
        <w:t xml:space="preserve"> okrem prípadu podľa</w:t>
      </w:r>
      <w:r w:rsidRPr="00DB2352">
        <w:rPr>
          <w:rFonts w:asciiTheme="minorHAnsi" w:hAnsiTheme="minorHAnsi" w:cstheme="minorHAnsi"/>
          <w:bCs/>
          <w:sz w:val="20"/>
        </w:rPr>
        <w:t xml:space="preserve"> písm. a) nie starším ako 3 mesiace ku dňu jeho predloženia </w:t>
      </w:r>
      <w:r w:rsidR="00555A73" w:rsidRPr="00DB2352">
        <w:rPr>
          <w:rFonts w:asciiTheme="minorHAnsi" w:hAnsiTheme="minorHAnsi" w:cstheme="minorHAnsi"/>
          <w:bCs/>
          <w:sz w:val="20"/>
        </w:rPr>
        <w:t>SO.</w:t>
      </w:r>
      <w:r w:rsidR="001C6526">
        <w:rPr>
          <w:rFonts w:asciiTheme="minorHAnsi" w:hAnsiTheme="minorHAnsi" w:cstheme="minorHAnsi"/>
          <w:bCs/>
          <w:sz w:val="20"/>
        </w:rPr>
        <w:t xml:space="preserve"> </w:t>
      </w:r>
    </w:p>
    <w:p w14:paraId="48ACED48" w14:textId="34FB28DE" w:rsidR="00150000" w:rsidRPr="009B5FAE" w:rsidRDefault="00150000" w:rsidP="00142F56">
      <w:pPr>
        <w:pStyle w:val="Odsekzoznamu"/>
        <w:spacing w:before="360" w:after="360" w:line="276" w:lineRule="auto"/>
        <w:ind w:left="425"/>
        <w:rPr>
          <w:rFonts w:ascii="Calibri" w:hAnsi="Calibri" w:cs="Calibri"/>
          <w:bCs/>
          <w:i/>
          <w:sz w:val="20"/>
          <w:u w:val="single"/>
        </w:rPr>
      </w:pPr>
      <w:r w:rsidRPr="009B5FAE">
        <w:rPr>
          <w:rFonts w:ascii="Calibri" w:hAnsi="Calibri" w:cs="Calibri"/>
          <w:bCs/>
          <w:i/>
          <w:sz w:val="20"/>
          <w:u w:val="single"/>
        </w:rPr>
        <w:t>Postup pri zriadení zabezpečenia</w:t>
      </w:r>
    </w:p>
    <w:p w14:paraId="7C4EC4F9" w14:textId="43042E80" w:rsidR="00150000" w:rsidRPr="009B5FAE" w:rsidRDefault="009E3AD1" w:rsidP="009E6E63">
      <w:pPr>
        <w:pStyle w:val="Odsekzoznamu"/>
        <w:numPr>
          <w:ilvl w:val="0"/>
          <w:numId w:val="27"/>
        </w:numPr>
        <w:spacing w:after="120" w:line="276" w:lineRule="auto"/>
        <w:ind w:left="425" w:hanging="426"/>
        <w:jc w:val="both"/>
        <w:rPr>
          <w:rFonts w:asciiTheme="minorHAnsi" w:hAnsiTheme="minorHAnsi" w:cstheme="minorHAnsi"/>
          <w:bCs/>
          <w:sz w:val="20"/>
        </w:rPr>
      </w:pPr>
      <w:r w:rsidRPr="009B5FAE">
        <w:rPr>
          <w:rFonts w:asciiTheme="minorHAnsi" w:hAnsiTheme="minorHAnsi" w:cstheme="minorHAnsi"/>
          <w:bCs/>
          <w:sz w:val="20"/>
        </w:rPr>
        <w:t xml:space="preserve">Ak je zo strany </w:t>
      </w:r>
      <w:r w:rsidR="00150000" w:rsidRPr="009B5FAE">
        <w:rPr>
          <w:rFonts w:asciiTheme="minorHAnsi" w:hAnsiTheme="minorHAnsi" w:cstheme="minorHAnsi"/>
          <w:bCs/>
          <w:sz w:val="20"/>
        </w:rPr>
        <w:t>SO identifikovaná nevyhnutnosť zabezpečenia pohľadávky poskytovateľa zo Zmluvy o NFP, SO po podpise Zmluvy o poskytnutí NFP oznámi prij</w:t>
      </w:r>
      <w:r w:rsidR="00EB4778">
        <w:rPr>
          <w:rFonts w:asciiTheme="minorHAnsi" w:hAnsiTheme="minorHAnsi" w:cstheme="minorHAnsi"/>
          <w:bCs/>
          <w:sz w:val="20"/>
        </w:rPr>
        <w:t>ímateľovi, že mu v zmysle čl. 14</w:t>
      </w:r>
      <w:r w:rsidR="00150000" w:rsidRPr="009B5FAE">
        <w:rPr>
          <w:rFonts w:asciiTheme="minorHAnsi" w:hAnsiTheme="minorHAnsi" w:cstheme="minorHAnsi"/>
          <w:bCs/>
          <w:sz w:val="20"/>
        </w:rPr>
        <w:t xml:space="preserve"> ods. 1 VZP vzniká povinnosť zabezpečiť budúcu pohľadávku poskytovateľa zo Zmluvy o poskytnutí NFP s upozornením, že až do vzniku platného zabezpečenia pohľadávky nebude poskytovateľ povinný poskytovať prijímateľovi plnenie podľa Zmluvy o poskytnutí NFP.</w:t>
      </w:r>
    </w:p>
    <w:p w14:paraId="671C6E5E" w14:textId="77777777" w:rsidR="00150000" w:rsidRPr="009B5FAE" w:rsidRDefault="00150000" w:rsidP="009E6E63">
      <w:pPr>
        <w:pStyle w:val="Odsekzoznamu"/>
        <w:numPr>
          <w:ilvl w:val="0"/>
          <w:numId w:val="27"/>
        </w:numPr>
        <w:spacing w:after="120" w:line="276" w:lineRule="auto"/>
        <w:ind w:left="425" w:hanging="426"/>
        <w:jc w:val="both"/>
        <w:rPr>
          <w:rFonts w:asciiTheme="minorHAnsi" w:hAnsiTheme="minorHAnsi" w:cstheme="minorHAnsi"/>
          <w:bCs/>
          <w:sz w:val="20"/>
        </w:rPr>
      </w:pPr>
      <w:r w:rsidRPr="009B5FAE">
        <w:rPr>
          <w:rFonts w:asciiTheme="minorHAnsi" w:hAnsiTheme="minorHAnsi" w:cstheme="minorHAnsi"/>
          <w:bCs/>
          <w:sz w:val="20"/>
        </w:rPr>
        <w:t xml:space="preserve">SO v oznámení zároveň vyzve prijímateľa na predloženie dokumentácie a informácií potrebných k príprave záložnej zmluvy (napr. znalecký posudok, súhlasy spoluvlastníkov a pod.). </w:t>
      </w:r>
    </w:p>
    <w:p w14:paraId="3BAAA4E6" w14:textId="77777777" w:rsidR="00150000" w:rsidRPr="009B5FAE" w:rsidRDefault="00150000" w:rsidP="009E6E63">
      <w:pPr>
        <w:pStyle w:val="Odsekzoznamu"/>
        <w:numPr>
          <w:ilvl w:val="0"/>
          <w:numId w:val="27"/>
        </w:numPr>
        <w:spacing w:after="120" w:line="276" w:lineRule="auto"/>
        <w:ind w:left="425" w:hanging="426"/>
        <w:jc w:val="both"/>
        <w:rPr>
          <w:rFonts w:asciiTheme="minorHAnsi" w:hAnsiTheme="minorHAnsi" w:cstheme="minorHAnsi"/>
          <w:bCs/>
          <w:sz w:val="20"/>
        </w:rPr>
      </w:pPr>
      <w:r w:rsidRPr="009B5FAE">
        <w:rPr>
          <w:rFonts w:asciiTheme="minorHAnsi" w:hAnsiTheme="minorHAnsi" w:cstheme="minorHAnsi"/>
          <w:bCs/>
          <w:sz w:val="20"/>
        </w:rPr>
        <w:t xml:space="preserve">Po poskytnutí všetkých potrebných podkladov a informácií zo strany prijímateľa, SO vypracuje návrh záložnej zmluvy a písomne ho doručí prijímateľovi. Prijímateľ je povinný uzatvoriť záložnú zmluvu najneskôr do predlženia žiadosti o platbu (ak SO v individuálnom prípade neurčí inak) a záložnú zmluvu v určenom počte vyhotovení následne doručiť na SO, ktorý zabezpečí jej zverejnenie v CRZ. </w:t>
      </w:r>
    </w:p>
    <w:p w14:paraId="0C06FCE1" w14:textId="098E883C" w:rsidR="00150000" w:rsidRPr="009B5FAE" w:rsidRDefault="00150000" w:rsidP="009E6E63">
      <w:pPr>
        <w:pStyle w:val="Odsekzoznamu"/>
        <w:numPr>
          <w:ilvl w:val="0"/>
          <w:numId w:val="27"/>
        </w:numPr>
        <w:spacing w:after="120" w:line="276" w:lineRule="auto"/>
        <w:ind w:left="425" w:hanging="426"/>
        <w:jc w:val="both"/>
        <w:rPr>
          <w:rFonts w:asciiTheme="minorHAnsi" w:hAnsiTheme="minorHAnsi" w:cstheme="minorHAnsi"/>
          <w:bCs/>
          <w:sz w:val="20"/>
        </w:rPr>
      </w:pPr>
      <w:r w:rsidRPr="009B5FAE">
        <w:rPr>
          <w:rFonts w:asciiTheme="minorHAnsi" w:hAnsiTheme="minorHAnsi" w:cstheme="minorHAnsi"/>
          <w:bCs/>
          <w:sz w:val="20"/>
        </w:rPr>
        <w:t xml:space="preserve">Po zverejnení záložnej zmluvy v CRZ poskytne SO prijímateľovi potrebný počet vyhotovení zmluvy za účelom jej registrácie v príslušnom registri ako nevyhnutného predpokladu na vznik záložného práva. </w:t>
      </w:r>
    </w:p>
    <w:p w14:paraId="1DB078AF" w14:textId="77777777" w:rsidR="00150000" w:rsidRPr="009B5FAE" w:rsidRDefault="00150000" w:rsidP="009E6E63">
      <w:pPr>
        <w:pStyle w:val="Odsekzoznamu"/>
        <w:numPr>
          <w:ilvl w:val="0"/>
          <w:numId w:val="27"/>
        </w:numPr>
        <w:spacing w:after="120" w:line="276" w:lineRule="auto"/>
        <w:ind w:left="425" w:hanging="426"/>
        <w:jc w:val="both"/>
        <w:rPr>
          <w:rFonts w:asciiTheme="minorHAnsi" w:hAnsiTheme="minorHAnsi" w:cstheme="minorHAnsi"/>
          <w:bCs/>
          <w:sz w:val="20"/>
        </w:rPr>
      </w:pPr>
      <w:r w:rsidRPr="009B5FAE">
        <w:rPr>
          <w:rFonts w:asciiTheme="minorHAnsi" w:hAnsiTheme="minorHAnsi" w:cstheme="minorHAnsi"/>
          <w:bCs/>
          <w:sz w:val="20"/>
        </w:rPr>
        <w:t xml:space="preserve">Akékoľvek náklady spojené so vznikom záložného práva, vrátane správnych poplatkov s tým spojených, znáša v plnom rozsahu prijímateľ resp. záložca. </w:t>
      </w:r>
    </w:p>
    <w:p w14:paraId="4369212F" w14:textId="54346B18" w:rsidR="00150000" w:rsidRPr="009B5FAE" w:rsidRDefault="00150000" w:rsidP="009E6E63">
      <w:pPr>
        <w:pStyle w:val="Odsekzoznamu"/>
        <w:numPr>
          <w:ilvl w:val="0"/>
          <w:numId w:val="27"/>
        </w:numPr>
        <w:spacing w:after="120" w:line="276" w:lineRule="auto"/>
        <w:ind w:left="425" w:hanging="426"/>
        <w:jc w:val="both"/>
        <w:rPr>
          <w:rFonts w:asciiTheme="minorHAnsi" w:hAnsiTheme="minorHAnsi" w:cstheme="minorHAnsi"/>
          <w:bCs/>
          <w:sz w:val="20"/>
        </w:rPr>
      </w:pPr>
      <w:r w:rsidRPr="009B5FAE">
        <w:rPr>
          <w:rFonts w:asciiTheme="minorHAnsi" w:hAnsiTheme="minorHAnsi" w:cstheme="minorHAnsi"/>
          <w:bCs/>
          <w:sz w:val="20"/>
        </w:rPr>
        <w:t>Po registrácii záložného práva k hnuteľne</w:t>
      </w:r>
      <w:r w:rsidR="00142F56" w:rsidRPr="009B5FAE">
        <w:rPr>
          <w:rFonts w:asciiTheme="minorHAnsi" w:hAnsiTheme="minorHAnsi" w:cstheme="minorHAnsi"/>
          <w:bCs/>
          <w:sz w:val="20"/>
        </w:rPr>
        <w:t>j veci v</w:t>
      </w:r>
      <w:r w:rsidR="00B36125" w:rsidRPr="009B5FAE">
        <w:rPr>
          <w:rFonts w:asciiTheme="minorHAnsi" w:hAnsiTheme="minorHAnsi" w:cstheme="minorHAnsi"/>
          <w:bCs/>
          <w:sz w:val="20"/>
        </w:rPr>
        <w:t> </w:t>
      </w:r>
      <w:r w:rsidR="00142F56" w:rsidRPr="009B5FAE">
        <w:rPr>
          <w:rFonts w:asciiTheme="minorHAnsi" w:hAnsiTheme="minorHAnsi" w:cstheme="minorHAnsi"/>
          <w:bCs/>
          <w:sz w:val="20"/>
        </w:rPr>
        <w:t>Not</w:t>
      </w:r>
      <w:r w:rsidR="00B36125" w:rsidRPr="009B5FAE">
        <w:rPr>
          <w:rFonts w:asciiTheme="minorHAnsi" w:hAnsiTheme="minorHAnsi" w:cstheme="minorHAnsi"/>
          <w:bCs/>
          <w:sz w:val="20"/>
        </w:rPr>
        <w:t>árskom centrálnom registri</w:t>
      </w:r>
      <w:r w:rsidR="00142F56" w:rsidRPr="009B5FAE">
        <w:rPr>
          <w:rFonts w:asciiTheme="minorHAnsi" w:hAnsiTheme="minorHAnsi" w:cstheme="minorHAnsi"/>
          <w:bCs/>
          <w:sz w:val="20"/>
        </w:rPr>
        <w:t xml:space="preserve"> záložných práv (</w:t>
      </w:r>
      <w:proofErr w:type="spellStart"/>
      <w:r w:rsidR="00142F56" w:rsidRPr="009B5FAE">
        <w:rPr>
          <w:rFonts w:asciiTheme="minorHAnsi" w:hAnsiTheme="minorHAnsi" w:cstheme="minorHAnsi"/>
          <w:bCs/>
          <w:sz w:val="20"/>
        </w:rPr>
        <w:t>NCRzp</w:t>
      </w:r>
      <w:proofErr w:type="spellEnd"/>
      <w:r w:rsidR="00142F56" w:rsidRPr="009B5FAE">
        <w:rPr>
          <w:rFonts w:asciiTheme="minorHAnsi" w:hAnsiTheme="minorHAnsi" w:cstheme="minorHAnsi"/>
          <w:bCs/>
          <w:sz w:val="20"/>
        </w:rPr>
        <w:t xml:space="preserve">) </w:t>
      </w:r>
      <w:r w:rsidRPr="009B5FAE">
        <w:rPr>
          <w:rFonts w:asciiTheme="minorHAnsi" w:hAnsiTheme="minorHAnsi" w:cstheme="minorHAnsi"/>
          <w:bCs/>
          <w:sz w:val="20"/>
        </w:rPr>
        <w:t>je prijímateľ povinný na SO najneskôr so žiadosťou o platbu doručiť alebo osvedčenú kópiu úplného úradn</w:t>
      </w:r>
      <w:r w:rsidR="00B36125" w:rsidRPr="009B5FAE">
        <w:rPr>
          <w:rFonts w:asciiTheme="minorHAnsi" w:hAnsiTheme="minorHAnsi" w:cstheme="minorHAnsi"/>
          <w:bCs/>
          <w:sz w:val="20"/>
        </w:rPr>
        <w:t xml:space="preserve">ého výpisu z </w:t>
      </w:r>
      <w:proofErr w:type="spellStart"/>
      <w:r w:rsidR="00B36125" w:rsidRPr="009B5FAE">
        <w:rPr>
          <w:rFonts w:asciiTheme="minorHAnsi" w:hAnsiTheme="minorHAnsi" w:cstheme="minorHAnsi"/>
          <w:bCs/>
          <w:sz w:val="20"/>
        </w:rPr>
        <w:t>NCRzp</w:t>
      </w:r>
      <w:proofErr w:type="spellEnd"/>
      <w:r w:rsidR="00B36125" w:rsidRPr="009B5FAE">
        <w:rPr>
          <w:rFonts w:asciiTheme="minorHAnsi" w:hAnsiTheme="minorHAnsi" w:cstheme="minorHAnsi"/>
          <w:bCs/>
          <w:sz w:val="20"/>
        </w:rPr>
        <w:t xml:space="preserve"> nie starší</w:t>
      </w:r>
      <w:r w:rsidRPr="009B5FAE">
        <w:rPr>
          <w:rFonts w:asciiTheme="minorHAnsi" w:hAnsiTheme="minorHAnsi" w:cstheme="minorHAnsi"/>
          <w:bCs/>
          <w:sz w:val="20"/>
        </w:rPr>
        <w:t xml:space="preserve"> ako 10 kalendárnych dní ku dňu predloženia podkladov a potvrdenie o registrácii v </w:t>
      </w:r>
      <w:proofErr w:type="spellStart"/>
      <w:r w:rsidRPr="009B5FAE">
        <w:rPr>
          <w:rFonts w:asciiTheme="minorHAnsi" w:hAnsiTheme="minorHAnsi" w:cstheme="minorHAnsi"/>
          <w:bCs/>
          <w:sz w:val="20"/>
        </w:rPr>
        <w:t>NCRzp</w:t>
      </w:r>
      <w:proofErr w:type="spellEnd"/>
      <w:r w:rsidRPr="009B5FAE">
        <w:rPr>
          <w:rFonts w:asciiTheme="minorHAnsi" w:hAnsiTheme="minorHAnsi" w:cstheme="minorHAnsi"/>
          <w:bCs/>
          <w:sz w:val="20"/>
        </w:rPr>
        <w:t>, z ktorého bude vyplývať splnenie podmienok stanovených v zmluve o zriadení záložného práva týkajúcich sa vzniku záložného práva.</w:t>
      </w:r>
    </w:p>
    <w:p w14:paraId="447501EF" w14:textId="77777777" w:rsidR="00150000" w:rsidRPr="009B5FAE" w:rsidRDefault="00150000" w:rsidP="009E6E63">
      <w:pPr>
        <w:pStyle w:val="Odsekzoznamu"/>
        <w:numPr>
          <w:ilvl w:val="0"/>
          <w:numId w:val="27"/>
        </w:numPr>
        <w:spacing w:after="120" w:line="276" w:lineRule="auto"/>
        <w:ind w:left="425" w:hanging="426"/>
        <w:jc w:val="both"/>
        <w:rPr>
          <w:rFonts w:asciiTheme="minorHAnsi" w:hAnsiTheme="minorHAnsi" w:cstheme="minorHAnsi"/>
          <w:bCs/>
          <w:sz w:val="20"/>
        </w:rPr>
      </w:pPr>
      <w:r w:rsidRPr="009B5FAE">
        <w:rPr>
          <w:rFonts w:asciiTheme="minorHAnsi" w:hAnsiTheme="minorHAnsi" w:cstheme="minorHAnsi"/>
          <w:bCs/>
          <w:sz w:val="20"/>
        </w:rPr>
        <w:t xml:space="preserve">V prípade záložného práva k nehnuteľnosti je prijímateľ povinný najneskôr so žiadosťou o platbu doručiť na SO kópiu Rozhodnutia o povolení vkladu a výpis z príslušného listu vlastníctva vedeného Katastrom nehnuteľností vo forme použiteľnej na právne úkony, nie starší ako 10 kalendárnych dní ku dňu predloženia podkladov, z ktorého bude vyplývať splnenie podmienok stanovených v zmluve o zriadení záložného práva týkajúcich sa vzniku záložného práva. </w:t>
      </w:r>
    </w:p>
    <w:p w14:paraId="5C88DC3A" w14:textId="2E851335" w:rsidR="009E6E63" w:rsidRPr="00284E86" w:rsidRDefault="00F80E2B" w:rsidP="009E6E63">
      <w:pPr>
        <w:pStyle w:val="Odsekzoznamu"/>
        <w:numPr>
          <w:ilvl w:val="0"/>
          <w:numId w:val="27"/>
        </w:numPr>
        <w:spacing w:after="120" w:line="276" w:lineRule="auto"/>
        <w:ind w:left="425" w:hanging="426"/>
        <w:jc w:val="both"/>
        <w:rPr>
          <w:rFonts w:asciiTheme="minorHAnsi" w:hAnsiTheme="minorHAnsi" w:cstheme="minorHAnsi"/>
          <w:bCs/>
          <w:sz w:val="20"/>
        </w:rPr>
      </w:pPr>
      <w:r w:rsidRPr="00F80E2B">
        <w:rPr>
          <w:rFonts w:asciiTheme="minorHAnsi" w:hAnsiTheme="minorHAnsi" w:cstheme="minorHAnsi"/>
          <w:bCs/>
          <w:sz w:val="20"/>
        </w:rPr>
        <w:t xml:space="preserve">Zriadenie a vznik záložného práva sa riadi </w:t>
      </w:r>
      <w:r w:rsidR="00150000">
        <w:rPr>
          <w:rFonts w:asciiTheme="minorHAnsi" w:hAnsiTheme="minorHAnsi" w:cstheme="minorHAnsi"/>
          <w:bCs/>
          <w:sz w:val="20"/>
        </w:rPr>
        <w:t xml:space="preserve">aj </w:t>
      </w:r>
      <w:r w:rsidRPr="00F80E2B">
        <w:rPr>
          <w:rFonts w:asciiTheme="minorHAnsi" w:hAnsiTheme="minorHAnsi" w:cstheme="minorHAnsi"/>
          <w:bCs/>
          <w:sz w:val="20"/>
        </w:rPr>
        <w:t xml:space="preserve">ustanoveniami </w:t>
      </w:r>
      <w:r w:rsidR="00DB2352" w:rsidRPr="009150C1">
        <w:rPr>
          <w:rFonts w:asciiTheme="minorHAnsi" w:hAnsiTheme="minorHAnsi" w:cstheme="minorHAnsi"/>
          <w:b/>
          <w:bCs/>
          <w:sz w:val="20"/>
        </w:rPr>
        <w:t>Čl. 14 VZP</w:t>
      </w:r>
      <w:r w:rsidR="00DB2352" w:rsidRPr="00142F56">
        <w:rPr>
          <w:rFonts w:asciiTheme="minorHAnsi" w:hAnsiTheme="minorHAnsi" w:cstheme="minorHAnsi"/>
          <w:bCs/>
          <w:sz w:val="20"/>
        </w:rPr>
        <w:t xml:space="preserve"> </w:t>
      </w:r>
      <w:r w:rsidR="00DB2352" w:rsidRPr="00DB2352">
        <w:rPr>
          <w:rFonts w:asciiTheme="minorHAnsi" w:hAnsiTheme="minorHAnsi" w:cstheme="minorHAnsi"/>
          <w:bCs/>
          <w:sz w:val="20"/>
        </w:rPr>
        <w:t xml:space="preserve">a </w:t>
      </w:r>
      <w:r w:rsidRPr="00F80E2B">
        <w:rPr>
          <w:rFonts w:asciiTheme="minorHAnsi" w:hAnsiTheme="minorHAnsi" w:cstheme="minorHAnsi"/>
          <w:bCs/>
          <w:sz w:val="20"/>
        </w:rPr>
        <w:t xml:space="preserve">§ 36 zákona </w:t>
      </w:r>
      <w:r w:rsidR="00172D8B" w:rsidRPr="00142F56">
        <w:rPr>
          <w:rFonts w:asciiTheme="minorHAnsi" w:hAnsiTheme="minorHAnsi" w:cstheme="minorHAnsi"/>
          <w:bCs/>
          <w:sz w:val="20"/>
        </w:rPr>
        <w:t>o pr</w:t>
      </w:r>
      <w:r w:rsidR="005F1AC2" w:rsidRPr="00142F56">
        <w:rPr>
          <w:rFonts w:asciiTheme="minorHAnsi" w:hAnsiTheme="minorHAnsi" w:cstheme="minorHAnsi"/>
          <w:bCs/>
          <w:sz w:val="20"/>
        </w:rPr>
        <w:t>íspevkoch</w:t>
      </w:r>
      <w:r w:rsidR="00172D8B" w:rsidRPr="00142F56">
        <w:rPr>
          <w:rFonts w:asciiTheme="minorHAnsi" w:hAnsiTheme="minorHAnsi" w:cstheme="minorHAnsi"/>
          <w:bCs/>
          <w:sz w:val="20"/>
        </w:rPr>
        <w:t xml:space="preserve"> z</w:t>
      </w:r>
      <w:r w:rsidR="00CA4702" w:rsidRPr="00142F56">
        <w:rPr>
          <w:rFonts w:asciiTheme="minorHAnsi" w:hAnsiTheme="minorHAnsi" w:cstheme="minorHAnsi"/>
          <w:bCs/>
          <w:sz w:val="20"/>
        </w:rPr>
        <w:t> </w:t>
      </w:r>
      <w:r w:rsidR="00172D8B" w:rsidRPr="00142F56">
        <w:rPr>
          <w:rFonts w:asciiTheme="minorHAnsi" w:hAnsiTheme="minorHAnsi" w:cstheme="minorHAnsi"/>
          <w:bCs/>
          <w:sz w:val="20"/>
        </w:rPr>
        <w:t>fond</w:t>
      </w:r>
      <w:r w:rsidR="005F1AC2" w:rsidRPr="00142F56">
        <w:rPr>
          <w:rFonts w:asciiTheme="minorHAnsi" w:hAnsiTheme="minorHAnsi" w:cstheme="minorHAnsi"/>
          <w:bCs/>
          <w:sz w:val="20"/>
        </w:rPr>
        <w:t>ov</w:t>
      </w:r>
      <w:r w:rsidR="00CA4702">
        <w:rPr>
          <w:rFonts w:asciiTheme="minorHAnsi" w:hAnsiTheme="minorHAnsi" w:cstheme="minorHAnsi"/>
          <w:sz w:val="20"/>
          <w:szCs w:val="20"/>
        </w:rPr>
        <w:t>.</w:t>
      </w:r>
    </w:p>
    <w:p w14:paraId="423EA056" w14:textId="3C7EE4CC" w:rsidR="00284E86" w:rsidRPr="00284E86" w:rsidRDefault="00284E86" w:rsidP="00284E86">
      <w:pPr>
        <w:pStyle w:val="Odsekzoznamu"/>
        <w:spacing w:before="360" w:after="360" w:line="276" w:lineRule="auto"/>
        <w:ind w:left="425"/>
        <w:rPr>
          <w:rFonts w:ascii="Calibri" w:hAnsi="Calibri" w:cs="Calibri"/>
          <w:bCs/>
          <w:i/>
          <w:sz w:val="20"/>
          <w:u w:val="single"/>
        </w:rPr>
      </w:pPr>
      <w:r w:rsidRPr="00284E86">
        <w:rPr>
          <w:rFonts w:ascii="Calibri" w:hAnsi="Calibri" w:cs="Calibri"/>
          <w:bCs/>
          <w:i/>
          <w:sz w:val="20"/>
          <w:u w:val="single"/>
        </w:rPr>
        <w:t>Podklady k vypracovaniu záložnej zmluvy</w:t>
      </w:r>
    </w:p>
    <w:p w14:paraId="7A70977D" w14:textId="77777777" w:rsidR="00284E86" w:rsidRDefault="00284E86" w:rsidP="00284E86">
      <w:pPr>
        <w:pStyle w:val="Odsekzoznamu"/>
        <w:numPr>
          <w:ilvl w:val="0"/>
          <w:numId w:val="27"/>
        </w:numPr>
        <w:spacing w:after="120" w:line="276" w:lineRule="auto"/>
        <w:ind w:left="426" w:hanging="426"/>
        <w:jc w:val="both"/>
        <w:rPr>
          <w:rFonts w:asciiTheme="minorHAnsi" w:hAnsiTheme="minorHAnsi" w:cstheme="minorHAnsi"/>
          <w:bCs/>
          <w:sz w:val="20"/>
        </w:rPr>
      </w:pPr>
      <w:r w:rsidRPr="00284E86">
        <w:rPr>
          <w:rFonts w:asciiTheme="minorHAnsi" w:hAnsiTheme="minorHAnsi" w:cstheme="minorHAnsi"/>
          <w:bCs/>
          <w:sz w:val="20"/>
        </w:rPr>
        <w:t xml:space="preserve">Ak je zálohom hnuteľná vec: </w:t>
      </w:r>
    </w:p>
    <w:p w14:paraId="5C1B6557" w14:textId="5E169035" w:rsidR="00284E86" w:rsidRDefault="00284E86" w:rsidP="00284E86">
      <w:pPr>
        <w:pStyle w:val="Odsekzoznamu"/>
        <w:numPr>
          <w:ilvl w:val="5"/>
          <w:numId w:val="55"/>
        </w:numPr>
        <w:tabs>
          <w:tab w:val="clear" w:pos="4284"/>
        </w:tabs>
        <w:spacing w:after="120" w:line="276" w:lineRule="auto"/>
        <w:ind w:left="1134" w:hanging="425"/>
        <w:jc w:val="both"/>
        <w:rPr>
          <w:rFonts w:asciiTheme="minorHAnsi" w:hAnsiTheme="minorHAnsi" w:cstheme="minorHAnsi"/>
          <w:bCs/>
          <w:sz w:val="20"/>
        </w:rPr>
      </w:pPr>
      <w:r w:rsidRPr="00284E86">
        <w:rPr>
          <w:rFonts w:asciiTheme="minorHAnsi" w:hAnsiTheme="minorHAnsi" w:cstheme="minorHAnsi"/>
          <w:bCs/>
          <w:sz w:val="20"/>
        </w:rPr>
        <w:t xml:space="preserve">existujúca hnuteľná vec: faktúra alebo výnimočne iný obstarávací doklad, ak nedošlo k vystaveniu faktúry, nie staršia ako 3 mesiace; </w:t>
      </w:r>
    </w:p>
    <w:p w14:paraId="2CC5BD8F" w14:textId="77777777" w:rsidR="00284E86" w:rsidRDefault="00284E86" w:rsidP="00284E86">
      <w:pPr>
        <w:pStyle w:val="Odsekzoznamu"/>
        <w:numPr>
          <w:ilvl w:val="5"/>
          <w:numId w:val="55"/>
        </w:numPr>
        <w:tabs>
          <w:tab w:val="clear" w:pos="4284"/>
        </w:tabs>
        <w:spacing w:after="120" w:line="276" w:lineRule="auto"/>
        <w:ind w:left="1134" w:hanging="425"/>
        <w:jc w:val="both"/>
        <w:rPr>
          <w:rFonts w:asciiTheme="minorHAnsi" w:hAnsiTheme="minorHAnsi" w:cstheme="minorHAnsi"/>
          <w:bCs/>
          <w:sz w:val="20"/>
        </w:rPr>
      </w:pPr>
      <w:r w:rsidRPr="00284E86">
        <w:rPr>
          <w:rFonts w:asciiTheme="minorHAnsi" w:hAnsiTheme="minorHAnsi" w:cstheme="minorHAnsi"/>
          <w:bCs/>
          <w:sz w:val="20"/>
        </w:rPr>
        <w:t xml:space="preserve">hnuteľná vec, ktorá vznikne v budúcnosti, alebo ktorú prijímateľ nadobudne v budúcnosti: zmluva s dodávateľom (napr. kúpna zmluva, zmluva o dielo a pod.); </w:t>
      </w:r>
    </w:p>
    <w:p w14:paraId="2C18F331" w14:textId="4BCC94D0" w:rsidR="00284E86" w:rsidRPr="00284E86" w:rsidRDefault="00284E86" w:rsidP="00284E86">
      <w:pPr>
        <w:pStyle w:val="Odsekzoznamu"/>
        <w:numPr>
          <w:ilvl w:val="5"/>
          <w:numId w:val="55"/>
        </w:numPr>
        <w:tabs>
          <w:tab w:val="clear" w:pos="4284"/>
        </w:tabs>
        <w:spacing w:after="120" w:line="276" w:lineRule="auto"/>
        <w:ind w:left="1134" w:hanging="425"/>
        <w:jc w:val="both"/>
        <w:rPr>
          <w:rFonts w:asciiTheme="minorHAnsi" w:hAnsiTheme="minorHAnsi" w:cstheme="minorHAnsi"/>
          <w:bCs/>
          <w:sz w:val="20"/>
        </w:rPr>
      </w:pPr>
      <w:r w:rsidRPr="00284E86">
        <w:rPr>
          <w:rFonts w:asciiTheme="minorHAnsi" w:hAnsiTheme="minorHAnsi" w:cstheme="minorHAnsi"/>
          <w:bCs/>
          <w:sz w:val="20"/>
        </w:rPr>
        <w:lastRenderedPageBreak/>
        <w:t>hnuteľná vec, ktorá je odlišná od predmetu projektu financovaného z NFP: znalecký posudok vypracovaný znalcom z príslušného oboru, nie starší ak</w:t>
      </w:r>
      <w:r>
        <w:rPr>
          <w:rFonts w:asciiTheme="minorHAnsi" w:hAnsiTheme="minorHAnsi" w:cstheme="minorHAnsi"/>
          <w:bCs/>
          <w:sz w:val="20"/>
        </w:rPr>
        <w:t>o 3 mesiace ku dňu predloženia S</w:t>
      </w:r>
      <w:r w:rsidRPr="00284E86">
        <w:rPr>
          <w:rFonts w:asciiTheme="minorHAnsi" w:hAnsiTheme="minorHAnsi" w:cstheme="minorHAnsi"/>
          <w:bCs/>
          <w:sz w:val="20"/>
        </w:rPr>
        <w:t xml:space="preserve">O. </w:t>
      </w:r>
    </w:p>
    <w:p w14:paraId="5D1D738D" w14:textId="78067325" w:rsidR="00284E86" w:rsidRPr="00284E86" w:rsidRDefault="00284E86" w:rsidP="00284E86">
      <w:pPr>
        <w:pStyle w:val="Odsekzoznamu"/>
        <w:numPr>
          <w:ilvl w:val="0"/>
          <w:numId w:val="27"/>
        </w:numPr>
        <w:spacing w:after="120" w:line="276" w:lineRule="auto"/>
        <w:ind w:left="426" w:hanging="426"/>
        <w:jc w:val="both"/>
        <w:rPr>
          <w:rFonts w:asciiTheme="minorHAnsi" w:hAnsiTheme="minorHAnsi" w:cstheme="minorHAnsi"/>
          <w:bCs/>
          <w:sz w:val="20"/>
        </w:rPr>
      </w:pPr>
      <w:r w:rsidRPr="00284E86">
        <w:rPr>
          <w:rFonts w:asciiTheme="minorHAnsi" w:hAnsiTheme="minorHAnsi" w:cstheme="minorHAnsi"/>
          <w:bCs/>
          <w:sz w:val="20"/>
        </w:rPr>
        <w:t>Ak je zálohom nehnuteľnosť: znalecký posudok vypracovaný znalcom z prís</w:t>
      </w:r>
      <w:r>
        <w:rPr>
          <w:rFonts w:asciiTheme="minorHAnsi" w:hAnsiTheme="minorHAnsi" w:cstheme="minorHAnsi"/>
          <w:bCs/>
          <w:sz w:val="20"/>
        </w:rPr>
        <w:t>lušného oboru, nie starší ako 6</w:t>
      </w:r>
      <w:r w:rsidRPr="00284E86">
        <w:rPr>
          <w:rFonts w:asciiTheme="minorHAnsi" w:hAnsiTheme="minorHAnsi" w:cstheme="minorHAnsi"/>
          <w:bCs/>
          <w:sz w:val="20"/>
        </w:rPr>
        <w:t xml:space="preserve"> mes</w:t>
      </w:r>
      <w:r>
        <w:rPr>
          <w:rFonts w:asciiTheme="minorHAnsi" w:hAnsiTheme="minorHAnsi" w:cstheme="minorHAnsi"/>
          <w:bCs/>
          <w:sz w:val="20"/>
        </w:rPr>
        <w:t>iacov ku dňu predloženia S</w:t>
      </w:r>
      <w:r w:rsidRPr="00284E86">
        <w:rPr>
          <w:rFonts w:asciiTheme="minorHAnsi" w:hAnsiTheme="minorHAnsi" w:cstheme="minorHAnsi"/>
          <w:bCs/>
          <w:sz w:val="20"/>
        </w:rPr>
        <w:t xml:space="preserve">O. </w:t>
      </w:r>
    </w:p>
    <w:p w14:paraId="2DACFD2F" w14:textId="05391825" w:rsidR="00284E86" w:rsidRPr="009B5FAE" w:rsidRDefault="00284E86" w:rsidP="00284E86">
      <w:pPr>
        <w:pStyle w:val="Odsekzoznamu"/>
        <w:numPr>
          <w:ilvl w:val="0"/>
          <w:numId w:val="27"/>
        </w:numPr>
        <w:spacing w:after="120" w:line="276" w:lineRule="auto"/>
        <w:ind w:left="426" w:hanging="426"/>
        <w:jc w:val="both"/>
        <w:rPr>
          <w:rFonts w:asciiTheme="minorHAnsi" w:hAnsiTheme="minorHAnsi" w:cstheme="minorHAnsi"/>
          <w:bCs/>
          <w:sz w:val="20"/>
        </w:rPr>
      </w:pPr>
      <w:r w:rsidRPr="009B5FAE">
        <w:rPr>
          <w:rFonts w:asciiTheme="minorHAnsi" w:hAnsiTheme="minorHAnsi" w:cstheme="minorHAnsi"/>
          <w:bCs/>
          <w:sz w:val="20"/>
        </w:rPr>
        <w:t xml:space="preserve">Podklady na vypracovanie záložnej zmluvy (hnuteľné aj nehnuteľné veci) v prípade spolufinancovania projektu bankou, ktorá ma s SO uzatvorenú zmluvu o spolupráci a spoločnom postupe: (i) zmluva o úvere s financujúcou bankou; (ii) záložná zmluva uzatvorená s financujúcou bankou, v ktorej predmetom zálohu je vec totožná s vecou, navrhovanou ako záloh v záložnej zmluve, ktorá má byť uzatvorená s RO; (iii) ak má byť predmetom záložného práva nehnuteľnosť - list vlastníctva, s vyznačením ťarchy v prospech financujúcej banky, nie starší ako 10 dní ku dňu predloženia podkladov RO; 6 (iv) ak má byť predmetom záložného práva hnuteľná vec – výpis z Notárskeho centrálneho registra záložných práv, s vyznačením záložného práva v prospech financujúcej banky, nie straší ako 10 dní ku dňu predloženia podkladov RO. </w:t>
      </w:r>
    </w:p>
    <w:p w14:paraId="5B11E983" w14:textId="2A342645" w:rsidR="00284E86" w:rsidRPr="009E6E63" w:rsidRDefault="00284E86" w:rsidP="00284E86">
      <w:pPr>
        <w:pStyle w:val="Odsekzoznamu"/>
        <w:numPr>
          <w:ilvl w:val="0"/>
          <w:numId w:val="27"/>
        </w:numPr>
        <w:spacing w:after="120" w:line="276" w:lineRule="auto"/>
        <w:ind w:left="426" w:hanging="426"/>
        <w:jc w:val="both"/>
        <w:rPr>
          <w:rFonts w:asciiTheme="minorHAnsi" w:hAnsiTheme="minorHAnsi" w:cstheme="minorHAnsi"/>
          <w:bCs/>
          <w:sz w:val="20"/>
        </w:rPr>
      </w:pPr>
      <w:r w:rsidRPr="00284E86">
        <w:rPr>
          <w:rFonts w:asciiTheme="minorHAnsi" w:hAnsiTheme="minorHAnsi" w:cstheme="minorHAnsi"/>
          <w:bCs/>
          <w:sz w:val="20"/>
        </w:rPr>
        <w:t>Ak je zálohom vec, v spoluvlastníctve viacerých osôb: súhlas väčšiny spoluvlastníkov, so zriadením záložného práva na záloh, počítaný podľa veľkosti podielov spoluvlastníkov veci, ktorá je zálohom.</w:t>
      </w:r>
    </w:p>
    <w:p w14:paraId="2A9196A1" w14:textId="22F1F985" w:rsidR="00150000" w:rsidRPr="00142F56" w:rsidRDefault="00150000" w:rsidP="00284E86">
      <w:pPr>
        <w:spacing w:before="360" w:after="360"/>
        <w:jc w:val="center"/>
        <w:rPr>
          <w:rFonts w:asciiTheme="minorHAnsi" w:hAnsiTheme="minorHAnsi" w:cstheme="minorHAnsi"/>
          <w:bCs/>
          <w:i/>
          <w:sz w:val="20"/>
          <w:u w:val="single"/>
        </w:rPr>
      </w:pPr>
      <w:r w:rsidRPr="006713FA">
        <w:rPr>
          <w:rFonts w:asciiTheme="minorHAnsi" w:hAnsiTheme="minorHAnsi" w:cstheme="minorHAnsi"/>
          <w:bCs/>
          <w:i/>
          <w:u w:val="single"/>
        </w:rPr>
        <w:t>Poistenie</w:t>
      </w:r>
    </w:p>
    <w:p w14:paraId="2CDCB7EE" w14:textId="362EBA5A" w:rsidR="00142F56" w:rsidRDefault="00142F56" w:rsidP="00142F56">
      <w:pPr>
        <w:pStyle w:val="m-5788906715629651451msolistparagraph"/>
        <w:numPr>
          <w:ilvl w:val="0"/>
          <w:numId w:val="27"/>
        </w:numPr>
        <w:shd w:val="clear" w:color="auto" w:fill="FFFFFF"/>
        <w:tabs>
          <w:tab w:val="left" w:pos="426"/>
        </w:tabs>
        <w:spacing w:line="276" w:lineRule="auto"/>
        <w:ind w:left="426" w:hanging="426"/>
        <w:jc w:val="both"/>
        <w:rPr>
          <w:rFonts w:asciiTheme="minorHAnsi" w:hAnsiTheme="minorHAnsi" w:cstheme="minorHAnsi"/>
          <w:bCs/>
          <w:sz w:val="20"/>
        </w:rPr>
      </w:pPr>
      <w:r w:rsidRPr="00142F56">
        <w:rPr>
          <w:rFonts w:asciiTheme="minorHAnsi" w:hAnsiTheme="minorHAnsi" w:cstheme="minorHAnsi"/>
          <w:bCs/>
          <w:sz w:val="20"/>
        </w:rPr>
        <w:t>Predmetom poistenia vo vzťahu k realizovanému projektu je samotný predmet podpory a aj predmet zálohu v prípade, ak poskytovateľ vyžaduje zabezpečenie pohľadávky vyplývajúcej zo zmluvy o poskytnutí NFP.</w:t>
      </w:r>
    </w:p>
    <w:p w14:paraId="39AFCFF5" w14:textId="35EA8387" w:rsidR="00142F56" w:rsidRDefault="00142F56" w:rsidP="00142F56">
      <w:pPr>
        <w:pStyle w:val="m-5788906715629651451msolistparagraph"/>
        <w:numPr>
          <w:ilvl w:val="0"/>
          <w:numId w:val="27"/>
        </w:numPr>
        <w:shd w:val="clear" w:color="auto" w:fill="FFFFFF"/>
        <w:tabs>
          <w:tab w:val="left" w:pos="426"/>
        </w:tabs>
        <w:spacing w:line="276" w:lineRule="auto"/>
        <w:ind w:left="426" w:hanging="426"/>
        <w:jc w:val="both"/>
        <w:rPr>
          <w:rFonts w:asciiTheme="minorHAnsi" w:hAnsiTheme="minorHAnsi" w:cstheme="minorHAnsi"/>
          <w:bCs/>
          <w:sz w:val="20"/>
        </w:rPr>
      </w:pPr>
      <w:r w:rsidRPr="00142F56">
        <w:rPr>
          <w:rFonts w:asciiTheme="minorHAnsi" w:hAnsiTheme="minorHAnsi" w:cstheme="minorHAnsi"/>
          <w:bCs/>
          <w:sz w:val="20"/>
        </w:rPr>
        <w:t>Poistná suma musí byť najmenej vo výške obstarávacej ceny/ceny zhodnotenia majetku nadobudnutého z NFP.</w:t>
      </w:r>
    </w:p>
    <w:p w14:paraId="00C4A5D1" w14:textId="234A7582" w:rsidR="00142F56" w:rsidRPr="00142F56" w:rsidRDefault="00142F56" w:rsidP="00142F56">
      <w:pPr>
        <w:pStyle w:val="m-5788906715629651451msolistparagraph"/>
        <w:numPr>
          <w:ilvl w:val="0"/>
          <w:numId w:val="27"/>
        </w:numPr>
        <w:shd w:val="clear" w:color="auto" w:fill="FFFFFF"/>
        <w:tabs>
          <w:tab w:val="left" w:pos="426"/>
        </w:tabs>
        <w:spacing w:line="276" w:lineRule="auto"/>
        <w:ind w:left="426" w:hanging="426"/>
        <w:jc w:val="both"/>
        <w:rPr>
          <w:rFonts w:asciiTheme="minorHAnsi" w:hAnsiTheme="minorHAnsi" w:cstheme="minorHAnsi"/>
          <w:bCs/>
          <w:sz w:val="20"/>
        </w:rPr>
      </w:pPr>
      <w:r w:rsidRPr="00142F56">
        <w:rPr>
          <w:rFonts w:asciiTheme="minorHAnsi" w:hAnsiTheme="minorHAnsi" w:cstheme="minorHAnsi"/>
          <w:bCs/>
          <w:sz w:val="20"/>
        </w:rPr>
        <w:t>Prijímateľ je povinný (ak mu vznikla povinnosť zabezpečiť poistenie predmetu podpory a/alebo zálohu), predložiť najneskôr spolu so žiadosťou o platbu:</w:t>
      </w:r>
    </w:p>
    <w:p w14:paraId="626CC7DC" w14:textId="77777777" w:rsidR="00142F56" w:rsidRPr="00142F56" w:rsidRDefault="00142F56" w:rsidP="00142F56">
      <w:pPr>
        <w:pStyle w:val="m-5788906715629651451msolistparagraph"/>
        <w:numPr>
          <w:ilvl w:val="0"/>
          <w:numId w:val="89"/>
        </w:numPr>
        <w:shd w:val="clear" w:color="auto" w:fill="FFFFFF"/>
        <w:tabs>
          <w:tab w:val="left" w:pos="426"/>
        </w:tabs>
        <w:spacing w:line="276" w:lineRule="auto"/>
        <w:jc w:val="both"/>
        <w:rPr>
          <w:rFonts w:asciiTheme="minorHAnsi" w:hAnsiTheme="minorHAnsi" w:cstheme="minorHAnsi"/>
          <w:bCs/>
          <w:sz w:val="20"/>
        </w:rPr>
      </w:pPr>
      <w:r w:rsidRPr="00142F56">
        <w:rPr>
          <w:rFonts w:asciiTheme="minorHAnsi" w:hAnsiTheme="minorHAnsi" w:cstheme="minorHAnsi"/>
          <w:bCs/>
          <w:sz w:val="20"/>
        </w:rPr>
        <w:t>Kópiu poistnej zmluvy, z ktorej bude vyplývať poistenie predmetu podpory resp. zálohu na sumu minimálne rovnajúcu sa výške obstarávacej ceny/ceny zhodnotenia majetku nadobudnutého z NFP a zároveň bude pokrývať poistné riziká minimálne pre prípad poškodenia, zničenia, odcudzenia alebo straty alebo prípadne pre iný prípad, ktorý učí RO/SO ako poskytovateľ.</w:t>
      </w:r>
    </w:p>
    <w:p w14:paraId="0F4D6C74" w14:textId="77777777" w:rsidR="00142F56" w:rsidRPr="00142F56" w:rsidRDefault="00142F56" w:rsidP="00142F56">
      <w:pPr>
        <w:pStyle w:val="m-5788906715629651451msolistparagraph"/>
        <w:numPr>
          <w:ilvl w:val="0"/>
          <w:numId w:val="89"/>
        </w:numPr>
        <w:shd w:val="clear" w:color="auto" w:fill="FFFFFF"/>
        <w:tabs>
          <w:tab w:val="left" w:pos="426"/>
        </w:tabs>
        <w:spacing w:line="276" w:lineRule="auto"/>
        <w:jc w:val="both"/>
        <w:rPr>
          <w:rFonts w:asciiTheme="minorHAnsi" w:hAnsiTheme="minorHAnsi" w:cstheme="minorHAnsi"/>
          <w:bCs/>
          <w:sz w:val="20"/>
        </w:rPr>
      </w:pPr>
      <w:r w:rsidRPr="00142F56">
        <w:rPr>
          <w:rFonts w:asciiTheme="minorHAnsi" w:hAnsiTheme="minorHAnsi" w:cstheme="minorHAnsi"/>
          <w:bCs/>
          <w:sz w:val="20"/>
        </w:rPr>
        <w:t>Kópiu potvrdenia o úhrade poistného.</w:t>
      </w:r>
    </w:p>
    <w:p w14:paraId="7A8AC594" w14:textId="79A8A3A7" w:rsidR="00142F56" w:rsidRDefault="00142F56" w:rsidP="00142F56">
      <w:pPr>
        <w:pStyle w:val="m-5788906715629651451msolistparagraph"/>
        <w:numPr>
          <w:ilvl w:val="0"/>
          <w:numId w:val="89"/>
        </w:numPr>
        <w:shd w:val="clear" w:color="auto" w:fill="FFFFFF"/>
        <w:tabs>
          <w:tab w:val="left" w:pos="426"/>
        </w:tabs>
        <w:spacing w:line="276" w:lineRule="auto"/>
        <w:jc w:val="both"/>
        <w:rPr>
          <w:rFonts w:asciiTheme="minorHAnsi" w:hAnsiTheme="minorHAnsi" w:cstheme="minorHAnsi"/>
          <w:bCs/>
          <w:sz w:val="20"/>
        </w:rPr>
      </w:pPr>
      <w:r w:rsidRPr="00142F56">
        <w:rPr>
          <w:rFonts w:asciiTheme="minorHAnsi" w:hAnsiTheme="minorHAnsi" w:cstheme="minorHAnsi"/>
          <w:bCs/>
          <w:sz w:val="20"/>
        </w:rPr>
        <w:t>Doklad preukazujúci písomné oznámenie vzniku záložného práva RO k zálohu poisťovateľovi (príloha č. 3).</w:t>
      </w:r>
    </w:p>
    <w:p w14:paraId="3927FBF0" w14:textId="05D38B70" w:rsidR="00142F56" w:rsidRPr="00142F56" w:rsidRDefault="00142F56" w:rsidP="00142F56">
      <w:pPr>
        <w:pStyle w:val="Odsekzoznamu"/>
        <w:numPr>
          <w:ilvl w:val="0"/>
          <w:numId w:val="27"/>
        </w:numPr>
        <w:autoSpaceDE w:val="0"/>
        <w:autoSpaceDN w:val="0"/>
        <w:adjustRightInd w:val="0"/>
        <w:spacing w:line="276" w:lineRule="auto"/>
        <w:ind w:left="426" w:hanging="426"/>
        <w:jc w:val="both"/>
        <w:rPr>
          <w:rFonts w:ascii="ArialNarrow" w:hAnsi="ArialNarrow" w:cs="ArialNarrow"/>
          <w:color w:val="000000"/>
          <w:sz w:val="17"/>
          <w:szCs w:val="17"/>
        </w:rPr>
      </w:pPr>
      <w:r w:rsidRPr="00613CAD">
        <w:rPr>
          <w:rFonts w:asciiTheme="minorHAnsi" w:hAnsiTheme="minorHAnsi" w:cstheme="minorHAnsi"/>
          <w:bCs/>
          <w:sz w:val="20"/>
        </w:rPr>
        <w:t xml:space="preserve">Pre poistenie majetku </w:t>
      </w:r>
      <w:r>
        <w:rPr>
          <w:rFonts w:asciiTheme="minorHAnsi" w:hAnsiTheme="minorHAnsi" w:cstheme="minorHAnsi"/>
          <w:bCs/>
          <w:sz w:val="20"/>
        </w:rPr>
        <w:t xml:space="preserve">a porušenie podmienky poistenia majetku </w:t>
      </w:r>
      <w:r w:rsidRPr="00613CAD">
        <w:rPr>
          <w:rFonts w:asciiTheme="minorHAnsi" w:hAnsiTheme="minorHAnsi" w:cstheme="minorHAnsi"/>
          <w:bCs/>
          <w:sz w:val="20"/>
        </w:rPr>
        <w:t>sa uplatňujú podmienky stanovené v </w:t>
      </w:r>
      <w:r w:rsidRPr="00613CAD">
        <w:rPr>
          <w:rFonts w:asciiTheme="minorHAnsi" w:hAnsiTheme="minorHAnsi" w:cstheme="minorHAnsi"/>
          <w:b/>
          <w:bCs/>
          <w:sz w:val="20"/>
        </w:rPr>
        <w:t>Čl. 14 ods. 9 VZP.</w:t>
      </w:r>
    </w:p>
    <w:p w14:paraId="73AD5E15" w14:textId="5CA337D8" w:rsidR="00F80E2B" w:rsidRPr="003067F9" w:rsidRDefault="00F80E2B" w:rsidP="003067F9">
      <w:pPr>
        <w:pStyle w:val="Odsekzoznamu"/>
        <w:spacing w:before="360" w:after="360" w:line="276" w:lineRule="auto"/>
        <w:ind w:left="425"/>
        <w:rPr>
          <w:rFonts w:ascii="Calibri" w:hAnsi="Calibri" w:cs="Calibri"/>
          <w:bCs/>
          <w:i/>
          <w:sz w:val="20"/>
          <w:u w:val="single"/>
        </w:rPr>
      </w:pPr>
      <w:r w:rsidRPr="00F80E2B">
        <w:rPr>
          <w:rFonts w:ascii="Calibri" w:hAnsi="Calibri" w:cs="Calibri"/>
          <w:bCs/>
          <w:i/>
          <w:sz w:val="20"/>
          <w:u w:val="single"/>
        </w:rPr>
        <w:t>Poistenie majetku</w:t>
      </w:r>
      <w:r w:rsidR="00142F56">
        <w:rPr>
          <w:rFonts w:ascii="Calibri" w:hAnsi="Calibri" w:cs="Calibri"/>
          <w:bCs/>
          <w:i/>
          <w:sz w:val="20"/>
          <w:u w:val="single"/>
        </w:rPr>
        <w:t xml:space="preserve"> (predmetu projektu)</w:t>
      </w:r>
    </w:p>
    <w:p w14:paraId="0528A1F5" w14:textId="082D3298" w:rsidR="00613CAD" w:rsidRPr="00613CAD" w:rsidRDefault="00613CAD" w:rsidP="009E6E63">
      <w:pPr>
        <w:pStyle w:val="Odsekzoznamu"/>
        <w:numPr>
          <w:ilvl w:val="0"/>
          <w:numId w:val="27"/>
        </w:numPr>
        <w:spacing w:after="120" w:line="276" w:lineRule="auto"/>
        <w:ind w:left="425" w:hanging="426"/>
        <w:jc w:val="both"/>
        <w:rPr>
          <w:rFonts w:ascii="ArialNarrow" w:hAnsi="ArialNarrow" w:cs="ArialNarrow"/>
          <w:color w:val="000000"/>
          <w:sz w:val="17"/>
          <w:szCs w:val="17"/>
        </w:rPr>
      </w:pPr>
      <w:r w:rsidRPr="00613CAD">
        <w:rPr>
          <w:rFonts w:asciiTheme="minorHAnsi" w:hAnsiTheme="minorHAnsi" w:cstheme="minorHAnsi"/>
          <w:bCs/>
          <w:sz w:val="20"/>
        </w:rPr>
        <w:t>Prijímateľ je povinný (s výnimkou majetku, ktorého povaha to nedovoľuje, alebo ktorý nie je možné poistiť</w:t>
      </w:r>
      <w:r>
        <w:rPr>
          <w:rFonts w:asciiTheme="minorHAnsi" w:hAnsiTheme="minorHAnsi" w:cstheme="minorHAnsi"/>
          <w:bCs/>
          <w:sz w:val="20"/>
        </w:rPr>
        <w:t>, alebo pri ktorom poistenie nemá efektívny účel</w:t>
      </w:r>
      <w:r w:rsidRPr="00613CAD">
        <w:rPr>
          <w:rFonts w:asciiTheme="minorHAnsi" w:hAnsiTheme="minorHAnsi" w:cstheme="minorHAnsi"/>
          <w:bCs/>
          <w:sz w:val="20"/>
        </w:rPr>
        <w:t>) poistiť majetok nadobudnutý/nadobúdaný, resp. zhodnotený/zhodnocovaný z NFP, alebo zabezpečiť poistenie nadobúdaného majetku prostredníctvom dodávateľa/zhotoviteľa, vrátane povinnosti zriadiť vinkuláciu poistného plnenia na majetok, ktorý je predmetom zálohu v</w:t>
      </w:r>
      <w:r w:rsidR="00F213F0">
        <w:rPr>
          <w:rFonts w:asciiTheme="minorHAnsi" w:hAnsiTheme="minorHAnsi" w:cstheme="minorHAnsi"/>
          <w:bCs/>
          <w:sz w:val="20"/>
        </w:rPr>
        <w:t> </w:t>
      </w:r>
      <w:r w:rsidRPr="00613CAD">
        <w:rPr>
          <w:rFonts w:asciiTheme="minorHAnsi" w:hAnsiTheme="minorHAnsi" w:cstheme="minorHAnsi"/>
          <w:bCs/>
          <w:sz w:val="20"/>
        </w:rPr>
        <w:t>prospech</w:t>
      </w:r>
      <w:r w:rsidR="00F213F0">
        <w:rPr>
          <w:rFonts w:asciiTheme="minorHAnsi" w:hAnsiTheme="minorHAnsi" w:cstheme="minorHAnsi"/>
          <w:bCs/>
          <w:sz w:val="20"/>
        </w:rPr>
        <w:t xml:space="preserve"> SO</w:t>
      </w:r>
      <w:r w:rsidRPr="00613CAD">
        <w:rPr>
          <w:rFonts w:asciiTheme="minorHAnsi" w:hAnsiTheme="minorHAnsi" w:cstheme="minorHAnsi"/>
          <w:bCs/>
          <w:sz w:val="20"/>
        </w:rPr>
        <w:t xml:space="preserve"> počas obdobia realizácie a udržateľnosti projektu v rozsahu poistenia minimálne pre prípad poškodenia, zničenia, straty, odcudzenia a v prípade obstarania dopravného prostriedku zabezpečiť povinné zmluvné a havarijné poistenie v súlade so </w:t>
      </w:r>
      <w:r>
        <w:rPr>
          <w:rFonts w:asciiTheme="minorHAnsi" w:hAnsiTheme="minorHAnsi" w:cstheme="minorHAnsi"/>
          <w:bCs/>
          <w:sz w:val="20"/>
        </w:rPr>
        <w:t>Zmluvou</w:t>
      </w:r>
      <w:r w:rsidR="00F213F0">
        <w:rPr>
          <w:rFonts w:asciiTheme="minorHAnsi" w:hAnsiTheme="minorHAnsi" w:cstheme="minorHAnsi"/>
          <w:bCs/>
          <w:sz w:val="20"/>
        </w:rPr>
        <w:t>, ak relevantné</w:t>
      </w:r>
      <w:r>
        <w:rPr>
          <w:rFonts w:asciiTheme="minorHAnsi" w:hAnsiTheme="minorHAnsi" w:cstheme="minorHAnsi"/>
          <w:bCs/>
          <w:sz w:val="20"/>
        </w:rPr>
        <w:t xml:space="preserve">. </w:t>
      </w:r>
      <w:r w:rsidR="00EB4778" w:rsidRPr="00A62460">
        <w:rPr>
          <w:rFonts w:asciiTheme="minorHAnsi" w:hAnsiTheme="minorHAnsi" w:cstheme="minorHAnsi"/>
          <w:bCs/>
          <w:sz w:val="20"/>
        </w:rPr>
        <w:t xml:space="preserve">). Porušenie týchto povinností je považované za podstatné </w:t>
      </w:r>
      <w:r w:rsidR="00EB4778">
        <w:rPr>
          <w:rFonts w:asciiTheme="minorHAnsi" w:hAnsiTheme="minorHAnsi" w:cstheme="minorHAnsi"/>
          <w:bCs/>
          <w:sz w:val="20"/>
        </w:rPr>
        <w:t>porušenie Zmluvy</w:t>
      </w:r>
      <w:r w:rsidR="00EB4778" w:rsidRPr="00A62460">
        <w:rPr>
          <w:rFonts w:asciiTheme="minorHAnsi" w:hAnsiTheme="minorHAnsi" w:cstheme="minorHAnsi"/>
          <w:bCs/>
          <w:sz w:val="20"/>
        </w:rPr>
        <w:t xml:space="preserve"> a je spojené s povinnosťou vrátiť </w:t>
      </w:r>
      <w:del w:id="182" w:author="KH" w:date="2025-11-17T09:57:00Z">
        <w:r w:rsidR="00EB4778" w:rsidRPr="00A62460" w:rsidDel="005E1836">
          <w:rPr>
            <w:rFonts w:asciiTheme="minorHAnsi" w:hAnsiTheme="minorHAnsi" w:cstheme="minorHAnsi"/>
            <w:bCs/>
            <w:sz w:val="20"/>
          </w:rPr>
          <w:delText xml:space="preserve">poskytnutý </w:delText>
        </w:r>
      </w:del>
      <w:r w:rsidR="00EB4778" w:rsidRPr="00A62460">
        <w:rPr>
          <w:rFonts w:asciiTheme="minorHAnsi" w:hAnsiTheme="minorHAnsi" w:cstheme="minorHAnsi"/>
          <w:bCs/>
          <w:sz w:val="20"/>
        </w:rPr>
        <w:t>NFP.</w:t>
      </w:r>
    </w:p>
    <w:p w14:paraId="24F0176E" w14:textId="77777777" w:rsidR="00613CAD" w:rsidRPr="00613CAD" w:rsidRDefault="00613CAD" w:rsidP="00613CAD">
      <w:pPr>
        <w:pStyle w:val="Odsekzoznamu"/>
        <w:autoSpaceDE w:val="0"/>
        <w:autoSpaceDN w:val="0"/>
        <w:adjustRightInd w:val="0"/>
        <w:spacing w:line="276" w:lineRule="auto"/>
        <w:ind w:left="426"/>
        <w:jc w:val="both"/>
        <w:rPr>
          <w:rFonts w:ascii="ArialNarrow" w:hAnsi="ArialNarrow" w:cs="ArialNarrow"/>
          <w:color w:val="000000"/>
          <w:sz w:val="17"/>
          <w:szCs w:val="17"/>
        </w:rPr>
      </w:pPr>
    </w:p>
    <w:p w14:paraId="4381D709" w14:textId="299FAC83" w:rsidR="00150000" w:rsidRPr="00142F56" w:rsidRDefault="00150000" w:rsidP="00142F56">
      <w:pPr>
        <w:pStyle w:val="Odsekzoznamu"/>
        <w:rPr>
          <w:rFonts w:ascii="ArialNarrow" w:hAnsi="ArialNarrow" w:cs="ArialNarrow"/>
          <w:color w:val="000000"/>
          <w:sz w:val="17"/>
          <w:szCs w:val="17"/>
        </w:rPr>
      </w:pPr>
    </w:p>
    <w:p w14:paraId="48C12DE2" w14:textId="42B40D49" w:rsidR="00150000" w:rsidRDefault="00150000" w:rsidP="00142F56">
      <w:pPr>
        <w:pStyle w:val="Odsekzoznamu"/>
        <w:spacing w:after="360"/>
        <w:ind w:left="425"/>
        <w:rPr>
          <w:rFonts w:ascii="Calibri" w:hAnsi="Calibri" w:cs="Calibri"/>
          <w:bCs/>
          <w:i/>
          <w:sz w:val="20"/>
          <w:u w:val="single"/>
        </w:rPr>
      </w:pPr>
      <w:r w:rsidRPr="00142F56">
        <w:rPr>
          <w:rFonts w:ascii="Calibri" w:hAnsi="Calibri" w:cs="Calibri"/>
          <w:bCs/>
          <w:i/>
          <w:sz w:val="20"/>
          <w:u w:val="single"/>
        </w:rPr>
        <w:lastRenderedPageBreak/>
        <w:t>Poistenie zálohu</w:t>
      </w:r>
    </w:p>
    <w:p w14:paraId="7E348FA4" w14:textId="0CFF3E62" w:rsidR="00142F56" w:rsidRDefault="00142F56" w:rsidP="00142F56">
      <w:pPr>
        <w:pStyle w:val="Odsekzoznamu"/>
        <w:numPr>
          <w:ilvl w:val="0"/>
          <w:numId w:val="27"/>
        </w:numPr>
        <w:spacing w:after="360"/>
        <w:ind w:left="426" w:hanging="426"/>
        <w:jc w:val="both"/>
        <w:rPr>
          <w:rFonts w:asciiTheme="minorHAnsi" w:hAnsiTheme="minorHAnsi" w:cstheme="minorHAnsi"/>
          <w:bCs/>
          <w:sz w:val="20"/>
        </w:rPr>
      </w:pPr>
      <w:r w:rsidRPr="00142F56">
        <w:rPr>
          <w:rFonts w:asciiTheme="minorHAnsi" w:hAnsiTheme="minorHAnsi" w:cstheme="minorHAnsi"/>
          <w:bCs/>
          <w:sz w:val="20"/>
        </w:rPr>
        <w:t xml:space="preserve">Poistenie majetku, ktorý je zálohom sa vyžaduje vždy v každom prípade a je nevyhnutnou podmienkou poskytnutia plnenia zo Zmluvy o poskytnutí NFP zo strany </w:t>
      </w:r>
      <w:r>
        <w:rPr>
          <w:rFonts w:asciiTheme="minorHAnsi" w:hAnsiTheme="minorHAnsi" w:cstheme="minorHAnsi"/>
          <w:bCs/>
          <w:sz w:val="20"/>
        </w:rPr>
        <w:t xml:space="preserve">SO. </w:t>
      </w:r>
      <w:r w:rsidRPr="00142F56">
        <w:rPr>
          <w:rFonts w:asciiTheme="minorHAnsi" w:hAnsiTheme="minorHAnsi" w:cstheme="minorHAnsi"/>
          <w:bCs/>
          <w:sz w:val="20"/>
        </w:rPr>
        <w:t xml:space="preserve"> </w:t>
      </w:r>
    </w:p>
    <w:p w14:paraId="583CF290" w14:textId="0B4F59CC" w:rsidR="00142F56" w:rsidRPr="00142F56" w:rsidRDefault="00142F56" w:rsidP="00142F56">
      <w:pPr>
        <w:pStyle w:val="Odsekzoznamu"/>
        <w:numPr>
          <w:ilvl w:val="0"/>
          <w:numId w:val="27"/>
        </w:numPr>
        <w:spacing w:after="360"/>
        <w:ind w:left="426" w:hanging="426"/>
        <w:jc w:val="both"/>
        <w:rPr>
          <w:rFonts w:asciiTheme="minorHAnsi" w:hAnsiTheme="minorHAnsi" w:cstheme="minorHAnsi"/>
          <w:bCs/>
          <w:sz w:val="20"/>
        </w:rPr>
      </w:pPr>
      <w:r w:rsidRPr="00142F56">
        <w:rPr>
          <w:rFonts w:asciiTheme="minorHAnsi" w:hAnsiTheme="minorHAnsi" w:cstheme="minorHAnsi"/>
          <w:bCs/>
          <w:sz w:val="20"/>
        </w:rPr>
        <w:t xml:space="preserve">Poistná zmluva na predmet zálohu musí byť uzatvorená na celé obdobie platnosti zmluvy o zriadení záložného práva. </w:t>
      </w:r>
    </w:p>
    <w:p w14:paraId="106E726E" w14:textId="2516014F" w:rsidR="00142F56" w:rsidRPr="00142F56" w:rsidRDefault="00142F56" w:rsidP="00142F56">
      <w:pPr>
        <w:pStyle w:val="Odsekzoznamu"/>
        <w:numPr>
          <w:ilvl w:val="0"/>
          <w:numId w:val="27"/>
        </w:numPr>
        <w:spacing w:after="360"/>
        <w:ind w:left="426" w:hanging="426"/>
        <w:jc w:val="both"/>
        <w:rPr>
          <w:rFonts w:asciiTheme="minorHAnsi" w:hAnsiTheme="minorHAnsi" w:cstheme="minorHAnsi"/>
          <w:bCs/>
          <w:sz w:val="20"/>
        </w:rPr>
      </w:pPr>
      <w:r w:rsidRPr="00142F56">
        <w:rPr>
          <w:rFonts w:asciiTheme="minorHAnsi" w:hAnsiTheme="minorHAnsi" w:cstheme="minorHAnsi"/>
          <w:bCs/>
          <w:sz w:val="20"/>
        </w:rPr>
        <w:t>Poistné, ktoré vyplýva z poistnej zmluvy uzatvorenej na predmet zálohu bude počas celej doby platnosti poistnej zmluvy zo zákona vinkulované v prospech poskytovateľa/záložného veriteľa, a to na základe písomného oznámenia prijímateľa o vzniku záložného práva k zálohu ako predmetu poistenia adresovaného poisťovateľovi, v súlade s ustanovením § 151mc Občianskeho zákonníka v platnom znení.</w:t>
      </w:r>
    </w:p>
    <w:p w14:paraId="61DF9458" w14:textId="49AED59A" w:rsidR="00F44AF8" w:rsidRPr="00FF181C" w:rsidRDefault="00F44AF8" w:rsidP="00CA6EE7">
      <w:pPr>
        <w:pStyle w:val="Nadpis2"/>
      </w:pPr>
      <w:bookmarkStart w:id="183" w:name="_Rekalkulácia_finančnej_medzery"/>
      <w:bookmarkStart w:id="184" w:name="_Toc191041391"/>
      <w:bookmarkEnd w:id="183"/>
      <w:r>
        <w:t>Mechanizmus indexácie cien projektov PSK</w:t>
      </w:r>
      <w:bookmarkEnd w:id="184"/>
    </w:p>
    <w:p w14:paraId="5660E08F" w14:textId="05A0DA9A" w:rsidR="00F44AF8" w:rsidRPr="00423875" w:rsidRDefault="00440747" w:rsidP="00423875">
      <w:pPr>
        <w:spacing w:line="276" w:lineRule="auto"/>
        <w:jc w:val="both"/>
        <w:rPr>
          <w:rFonts w:asciiTheme="minorHAnsi" w:hAnsiTheme="minorHAnsi" w:cstheme="minorHAnsi"/>
          <w:bCs/>
          <w:sz w:val="20"/>
        </w:rPr>
      </w:pPr>
      <w:r w:rsidRPr="00423875">
        <w:rPr>
          <w:rFonts w:asciiTheme="minorHAnsi" w:hAnsiTheme="minorHAnsi" w:cstheme="minorHAnsi"/>
          <w:bCs/>
          <w:sz w:val="20"/>
        </w:rPr>
        <w:t>Záväzné postupy aplikovania mechanizmov indexácie cien projektov PSK sú uvedené v prílohe č. 13 tejto príručky.</w:t>
      </w:r>
    </w:p>
    <w:p w14:paraId="43667C32" w14:textId="64A9AAFC" w:rsidR="000A2E94" w:rsidRDefault="000A2E94" w:rsidP="00CA6EE7">
      <w:pPr>
        <w:pStyle w:val="Nadpis2"/>
      </w:pPr>
      <w:bookmarkStart w:id="185" w:name="_Toc191041392"/>
      <w:bookmarkStart w:id="186" w:name="_Toc168482750"/>
      <w:r>
        <w:t>Dodatočné výdavky</w:t>
      </w:r>
      <w:bookmarkEnd w:id="185"/>
    </w:p>
    <w:p w14:paraId="07906AFB" w14:textId="345DA739" w:rsidR="000A2E94" w:rsidRPr="00152498" w:rsidRDefault="000A2E94" w:rsidP="009E6E63">
      <w:pPr>
        <w:pStyle w:val="Odsekzoznamu"/>
        <w:widowControl w:val="0"/>
        <w:numPr>
          <w:ilvl w:val="3"/>
          <w:numId w:val="6"/>
        </w:numPr>
        <w:spacing w:after="120" w:line="276" w:lineRule="auto"/>
        <w:ind w:left="426" w:hanging="426"/>
        <w:jc w:val="both"/>
        <w:rPr>
          <w:b/>
          <w:sz w:val="20"/>
        </w:rPr>
      </w:pPr>
      <w:r w:rsidRPr="00152498">
        <w:rPr>
          <w:rFonts w:asciiTheme="minorHAnsi" w:hAnsiTheme="minorHAnsi" w:cstheme="minorHAnsi"/>
          <w:b/>
          <w:bCs/>
          <w:sz w:val="20"/>
        </w:rPr>
        <w:t>Dodatočné výdavky –</w:t>
      </w:r>
      <w:r w:rsidR="00570381">
        <w:rPr>
          <w:b/>
          <w:sz w:val="20"/>
        </w:rPr>
        <w:t xml:space="preserve"> </w:t>
      </w:r>
      <w:r w:rsidRPr="00152498">
        <w:rPr>
          <w:rFonts w:asciiTheme="minorHAnsi" w:hAnsiTheme="minorHAnsi" w:cstheme="minorHAnsi"/>
          <w:bCs/>
          <w:sz w:val="20"/>
        </w:rPr>
        <w:t>ak v rámci realizácie projektu dochádza v praxi k zmenám oproti popisu projektu (výkaz výmer a pod.), na ktorý je uzatvorená zmluva s úspešným uchádzačom v rámci verejného obstarávania (</w:t>
      </w:r>
      <w:proofErr w:type="spellStart"/>
      <w:r w:rsidRPr="00152498">
        <w:rPr>
          <w:rFonts w:asciiTheme="minorHAnsi" w:hAnsiTheme="minorHAnsi" w:cstheme="minorHAnsi"/>
          <w:bCs/>
          <w:sz w:val="20"/>
        </w:rPr>
        <w:t>ZoD</w:t>
      </w:r>
      <w:proofErr w:type="spellEnd"/>
      <w:r w:rsidRPr="00152498">
        <w:rPr>
          <w:rFonts w:asciiTheme="minorHAnsi" w:hAnsiTheme="minorHAnsi" w:cstheme="minorHAnsi"/>
          <w:bCs/>
          <w:sz w:val="20"/>
        </w:rPr>
        <w:t xml:space="preserve"> a pod.), tak vzniknú dodatočné výdavky, t.</w:t>
      </w:r>
      <w:r w:rsidR="00152498" w:rsidRPr="00152498">
        <w:rPr>
          <w:rFonts w:asciiTheme="minorHAnsi" w:hAnsiTheme="minorHAnsi" w:cstheme="minorHAnsi"/>
          <w:bCs/>
          <w:sz w:val="20"/>
        </w:rPr>
        <w:t xml:space="preserve"> </w:t>
      </w:r>
      <w:r w:rsidRPr="00152498">
        <w:rPr>
          <w:rFonts w:asciiTheme="minorHAnsi" w:hAnsiTheme="minorHAnsi" w:cstheme="minorHAnsi"/>
          <w:bCs/>
          <w:sz w:val="20"/>
        </w:rPr>
        <w:t xml:space="preserve">j. sú to výdavky prijímateľa, ktoré vynaložil za dodatočné stavebné práce/služby, a ktoré predkladá v rámci </w:t>
      </w:r>
      <w:proofErr w:type="spellStart"/>
      <w:r w:rsidRPr="00152498">
        <w:rPr>
          <w:rFonts w:asciiTheme="minorHAnsi" w:hAnsiTheme="minorHAnsi" w:cstheme="minorHAnsi"/>
          <w:bCs/>
          <w:sz w:val="20"/>
        </w:rPr>
        <w:t>ŽoP</w:t>
      </w:r>
      <w:proofErr w:type="spellEnd"/>
      <w:r w:rsidRPr="00152498">
        <w:rPr>
          <w:rFonts w:asciiTheme="minorHAnsi" w:hAnsiTheme="minorHAnsi" w:cstheme="minorHAnsi"/>
          <w:bCs/>
          <w:sz w:val="20"/>
        </w:rPr>
        <w:t>.</w:t>
      </w:r>
      <w:r w:rsidRPr="0074776F">
        <w:rPr>
          <w:sz w:val="20"/>
        </w:rPr>
        <w:t xml:space="preserve"> </w:t>
      </w:r>
    </w:p>
    <w:p w14:paraId="4A64CBFE" w14:textId="77777777" w:rsidR="000A2E94" w:rsidRPr="00152498" w:rsidRDefault="000A2E94" w:rsidP="00295BC8">
      <w:pPr>
        <w:widowControl w:val="0"/>
        <w:spacing w:after="120" w:line="276" w:lineRule="auto"/>
        <w:ind w:firstLine="426"/>
        <w:jc w:val="both"/>
        <w:rPr>
          <w:rFonts w:asciiTheme="minorHAnsi" w:hAnsiTheme="minorHAnsi" w:cstheme="minorHAnsi"/>
          <w:b/>
          <w:bCs/>
          <w:sz w:val="20"/>
        </w:rPr>
      </w:pPr>
      <w:r w:rsidRPr="00152498">
        <w:rPr>
          <w:rFonts w:asciiTheme="minorHAnsi" w:hAnsiTheme="minorHAnsi" w:cstheme="minorHAnsi"/>
          <w:b/>
          <w:bCs/>
          <w:sz w:val="20"/>
        </w:rPr>
        <w:t>Príklady zmien projektu/ dodatočných výdavkov:</w:t>
      </w:r>
    </w:p>
    <w:p w14:paraId="17F29A94" w14:textId="77777777" w:rsidR="000A2E94" w:rsidRPr="00F94E42" w:rsidRDefault="000A2E94" w:rsidP="00295BC8">
      <w:pPr>
        <w:widowControl w:val="0"/>
        <w:spacing w:after="120" w:line="276" w:lineRule="auto"/>
        <w:ind w:left="426"/>
        <w:jc w:val="both"/>
        <w:rPr>
          <w:rFonts w:asciiTheme="minorHAnsi" w:hAnsiTheme="minorHAnsi" w:cstheme="minorHAnsi"/>
          <w:bCs/>
          <w:i/>
          <w:sz w:val="20"/>
        </w:rPr>
      </w:pPr>
      <w:r w:rsidRPr="00F94E42">
        <w:rPr>
          <w:rFonts w:asciiTheme="minorHAnsi" w:hAnsiTheme="minorHAnsi" w:cstheme="minorHAnsi"/>
          <w:bCs/>
          <w:i/>
          <w:sz w:val="20"/>
        </w:rPr>
        <w:t xml:space="preserve">dodatočné požiadavky objednávateľa, chyby projektovej dokumentácie, zmena legislatívy, ekvivalentné riešenie  (zámena jednotlivých položiek, ktorá bude mať rovnaké alebo vyššie kvalitatívne charakteristiky), zlepšovací návrh zhotoviteľa v zmysle FIDIC a pod. </w:t>
      </w:r>
    </w:p>
    <w:p w14:paraId="5120E84C" w14:textId="483110AC" w:rsidR="000A2E94" w:rsidRPr="00D244BD" w:rsidRDefault="000A2E94" w:rsidP="009E6E63">
      <w:pPr>
        <w:pStyle w:val="Odsekzoznamu"/>
        <w:widowControl w:val="0"/>
        <w:numPr>
          <w:ilvl w:val="3"/>
          <w:numId w:val="6"/>
        </w:numPr>
        <w:spacing w:after="120" w:line="276" w:lineRule="auto"/>
        <w:ind w:left="426" w:hanging="426"/>
        <w:jc w:val="both"/>
        <w:rPr>
          <w:rFonts w:asciiTheme="minorHAnsi" w:hAnsiTheme="minorHAnsi" w:cstheme="minorHAnsi"/>
          <w:bCs/>
          <w:sz w:val="20"/>
        </w:rPr>
      </w:pPr>
      <w:r w:rsidRPr="00D244BD">
        <w:rPr>
          <w:rFonts w:asciiTheme="minorHAnsi" w:hAnsiTheme="minorHAnsi" w:cstheme="minorHAnsi"/>
          <w:bCs/>
          <w:sz w:val="20"/>
        </w:rPr>
        <w:t xml:space="preserve">Ustanovenia tejto kapitoly platia </w:t>
      </w:r>
      <w:r w:rsidR="00151A86">
        <w:rPr>
          <w:rFonts w:asciiTheme="minorHAnsi" w:hAnsiTheme="minorHAnsi" w:cstheme="minorHAnsi"/>
          <w:bCs/>
          <w:sz w:val="20"/>
        </w:rPr>
        <w:t>v zásade</w:t>
      </w:r>
      <w:r w:rsidR="00151A86" w:rsidRPr="00D244BD">
        <w:rPr>
          <w:rFonts w:asciiTheme="minorHAnsi" w:hAnsiTheme="minorHAnsi" w:cstheme="minorHAnsi"/>
          <w:bCs/>
          <w:sz w:val="20"/>
        </w:rPr>
        <w:t xml:space="preserve"> </w:t>
      </w:r>
      <w:r w:rsidRPr="00D244BD">
        <w:rPr>
          <w:rFonts w:asciiTheme="minorHAnsi" w:hAnsiTheme="minorHAnsi" w:cstheme="minorHAnsi"/>
          <w:bCs/>
          <w:sz w:val="20"/>
        </w:rPr>
        <w:t>rovnako pre stavebné práce a služby stavebného dozoru, resp. pre iné typy zmlúv. V prípade všetkých dodatočných výdavkov je potrebné dokladovať hospodárnosť vynaložených výdavkov, t.</w:t>
      </w:r>
      <w:r w:rsidR="00D244BD">
        <w:rPr>
          <w:rFonts w:asciiTheme="minorHAnsi" w:hAnsiTheme="minorHAnsi" w:cstheme="minorHAnsi"/>
          <w:bCs/>
          <w:sz w:val="20"/>
        </w:rPr>
        <w:t xml:space="preserve"> </w:t>
      </w:r>
      <w:r w:rsidRPr="00D244BD">
        <w:rPr>
          <w:rFonts w:asciiTheme="minorHAnsi" w:hAnsiTheme="minorHAnsi" w:cstheme="minorHAnsi"/>
          <w:bCs/>
          <w:sz w:val="20"/>
        </w:rPr>
        <w:t>j. podrobný popis ako bol stanovený rozsah a cena dodatočných prác.</w:t>
      </w:r>
    </w:p>
    <w:p w14:paraId="7A33D4A4" w14:textId="77777777" w:rsidR="009763F2" w:rsidRPr="00D244BD" w:rsidRDefault="009763F2" w:rsidP="009763F2">
      <w:pPr>
        <w:pStyle w:val="Odsekzoznamu"/>
        <w:widowControl w:val="0"/>
        <w:numPr>
          <w:ilvl w:val="3"/>
          <w:numId w:val="6"/>
        </w:numPr>
        <w:spacing w:after="120" w:line="276" w:lineRule="auto"/>
        <w:ind w:left="426" w:hanging="426"/>
        <w:jc w:val="both"/>
        <w:rPr>
          <w:rFonts w:asciiTheme="minorHAnsi" w:hAnsiTheme="minorHAnsi" w:cstheme="minorHAnsi"/>
          <w:bCs/>
          <w:sz w:val="20"/>
        </w:rPr>
      </w:pPr>
      <w:r w:rsidRPr="00D244BD">
        <w:rPr>
          <w:rFonts w:ascii="Calibri" w:hAnsi="Calibri" w:cs="Calibri"/>
          <w:sz w:val="20"/>
        </w:rPr>
        <w:t>Dodatočné výdavky oprávnené na financovanie z</w:t>
      </w:r>
      <w:r>
        <w:rPr>
          <w:rFonts w:ascii="Calibri" w:hAnsi="Calibri" w:cs="Calibri"/>
          <w:sz w:val="20"/>
        </w:rPr>
        <w:t xml:space="preserve">o zmluvy o poskytnutí NFP </w:t>
      </w:r>
      <w:r w:rsidRPr="00D244BD">
        <w:rPr>
          <w:rFonts w:ascii="Calibri" w:hAnsi="Calibri" w:cs="Calibri"/>
          <w:sz w:val="20"/>
        </w:rPr>
        <w:t>sú výdavky, ktoré neboli predmetom súťaže verejného obstarávania</w:t>
      </w:r>
      <w:r w:rsidRPr="00D244BD">
        <w:rPr>
          <w:rFonts w:ascii="Calibri" w:hAnsi="Calibri"/>
          <w:sz w:val="20"/>
          <w:vertAlign w:val="superscript"/>
        </w:rPr>
        <w:footnoteReference w:id="40"/>
      </w:r>
      <w:r w:rsidRPr="00D244BD">
        <w:rPr>
          <w:rFonts w:ascii="Calibri" w:hAnsi="Calibri" w:cs="Calibri"/>
          <w:sz w:val="20"/>
          <w:vertAlign w:val="superscript"/>
        </w:rPr>
        <w:t xml:space="preserve"> </w:t>
      </w:r>
      <w:r w:rsidRPr="00D244BD">
        <w:rPr>
          <w:rFonts w:ascii="Calibri" w:hAnsi="Calibri" w:cs="Calibri"/>
          <w:sz w:val="20"/>
        </w:rPr>
        <w:t>a ani neboli zahrnuté do pôvodnej zmluvy so zhotoviteľom/dodávateľom (v prípade prác sa okrem doplnenia nových položiek do pôvodnej zmluvy za dodatočný výdavok považuje aj navýšenie množstva pôvodnej položky z dôvodu nepresností v pôvodnom výkaze výmer).</w:t>
      </w:r>
    </w:p>
    <w:p w14:paraId="767C7EDA" w14:textId="3992D021" w:rsidR="000A2E94" w:rsidRPr="00D244BD" w:rsidRDefault="000A2E94" w:rsidP="009E6E63">
      <w:pPr>
        <w:pStyle w:val="Odsekzoznamu"/>
        <w:widowControl w:val="0"/>
        <w:numPr>
          <w:ilvl w:val="3"/>
          <w:numId w:val="6"/>
        </w:numPr>
        <w:spacing w:after="120" w:line="276" w:lineRule="auto"/>
        <w:ind w:left="426" w:hanging="426"/>
        <w:jc w:val="both"/>
        <w:rPr>
          <w:rFonts w:asciiTheme="minorHAnsi" w:hAnsiTheme="minorHAnsi" w:cstheme="minorHAnsi"/>
          <w:bCs/>
          <w:sz w:val="20"/>
        </w:rPr>
      </w:pPr>
      <w:r w:rsidRPr="00D244BD">
        <w:rPr>
          <w:rFonts w:asciiTheme="minorHAnsi" w:hAnsiTheme="minorHAnsi" w:cstheme="minorHAnsi"/>
          <w:bCs/>
          <w:sz w:val="20"/>
        </w:rPr>
        <w:t>V súvislosti s dodatočnými výdavkami sú oprávnenými dodatočnými výdavkami projektov PSK:</w:t>
      </w:r>
    </w:p>
    <w:p w14:paraId="211B69D5" w14:textId="77777777" w:rsidR="000A2E94" w:rsidRPr="00D244BD" w:rsidRDefault="000A2E94" w:rsidP="009E6E63">
      <w:pPr>
        <w:widowControl w:val="0"/>
        <w:numPr>
          <w:ilvl w:val="0"/>
          <w:numId w:val="63"/>
        </w:numPr>
        <w:spacing w:after="120" w:line="276" w:lineRule="auto"/>
        <w:ind w:left="851"/>
        <w:jc w:val="both"/>
        <w:rPr>
          <w:rFonts w:asciiTheme="minorHAnsi" w:hAnsiTheme="minorHAnsi" w:cstheme="minorHAnsi"/>
          <w:bCs/>
          <w:sz w:val="20"/>
        </w:rPr>
      </w:pPr>
      <w:r w:rsidRPr="00F94E42">
        <w:rPr>
          <w:rFonts w:asciiTheme="minorHAnsi" w:hAnsiTheme="minorHAnsi" w:cstheme="minorHAnsi"/>
          <w:b/>
          <w:bCs/>
          <w:i/>
          <w:sz w:val="20"/>
        </w:rPr>
        <w:t>Dodatočné výdavky na prípravnú a projektovú dokumentáciu</w:t>
      </w:r>
      <w:r w:rsidRPr="00D244BD">
        <w:rPr>
          <w:rFonts w:asciiTheme="minorHAnsi" w:hAnsiTheme="minorHAnsi" w:cstheme="minorHAnsi"/>
          <w:bCs/>
          <w:sz w:val="20"/>
        </w:rPr>
        <w:t xml:space="preserve"> – štúdie realizovateľnosti, projektové dokumentácie aj pri neinvestičných aj pri investičných projektoch (napr. v prípade projektovej dokumentácie rezerva pre prípad navýšenia zmluvnej ceny z dôvodu vyššieho množstva úkonov projektanta spojených s vyšším počtom vlastníkov pozemkov ako bol odhadovaný a pod.),</w:t>
      </w:r>
    </w:p>
    <w:p w14:paraId="33B7D4F0" w14:textId="5414AAF2" w:rsidR="000A2E94" w:rsidRPr="00D244BD" w:rsidRDefault="000A2E94" w:rsidP="009E6E63">
      <w:pPr>
        <w:widowControl w:val="0"/>
        <w:numPr>
          <w:ilvl w:val="0"/>
          <w:numId w:val="63"/>
        </w:numPr>
        <w:spacing w:after="120" w:line="276" w:lineRule="auto"/>
        <w:ind w:left="851"/>
        <w:jc w:val="both"/>
        <w:rPr>
          <w:rFonts w:asciiTheme="minorHAnsi" w:hAnsiTheme="minorHAnsi" w:cstheme="minorHAnsi"/>
          <w:bCs/>
          <w:sz w:val="20"/>
        </w:rPr>
      </w:pPr>
      <w:r w:rsidRPr="00F94E42">
        <w:rPr>
          <w:rFonts w:asciiTheme="minorHAnsi" w:hAnsiTheme="minorHAnsi" w:cstheme="minorHAnsi"/>
          <w:b/>
          <w:bCs/>
          <w:i/>
          <w:sz w:val="20"/>
        </w:rPr>
        <w:t>Dodatočné výdavky za služby stavebného dozoru</w:t>
      </w:r>
      <w:r w:rsidRPr="00D244BD">
        <w:rPr>
          <w:rFonts w:asciiTheme="minorHAnsi" w:hAnsiTheme="minorHAnsi" w:cstheme="minorHAnsi"/>
          <w:bCs/>
          <w:sz w:val="20"/>
        </w:rPr>
        <w:t xml:space="preserve"> – služby stavebného dozoru, ktoré neboli pôvodne zahrnuté v zmluve na výkon činnosti stavebného dozoru, pričom priamo súvisia s cieľmi a aktivitami projektu a ich poskytnutie je nevyhnutné na realizáciu projektu (napr. rezerva pre prípad navýšenia  zmluvnej ceny z dôvodu predĺženia lehoty výstavby)</w:t>
      </w:r>
    </w:p>
    <w:p w14:paraId="2E70DCBF" w14:textId="77777777" w:rsidR="000A2E94" w:rsidRPr="00D244BD" w:rsidRDefault="000A2E94" w:rsidP="009E6E63">
      <w:pPr>
        <w:widowControl w:val="0"/>
        <w:numPr>
          <w:ilvl w:val="0"/>
          <w:numId w:val="63"/>
        </w:numPr>
        <w:spacing w:after="120" w:line="276" w:lineRule="auto"/>
        <w:ind w:left="851"/>
        <w:jc w:val="both"/>
        <w:rPr>
          <w:rFonts w:asciiTheme="minorHAnsi" w:hAnsiTheme="minorHAnsi" w:cstheme="minorHAnsi"/>
          <w:bCs/>
          <w:sz w:val="20"/>
        </w:rPr>
      </w:pPr>
      <w:r w:rsidRPr="00F94E42">
        <w:rPr>
          <w:rFonts w:asciiTheme="minorHAnsi" w:hAnsiTheme="minorHAnsi" w:cstheme="minorHAnsi"/>
          <w:b/>
          <w:bCs/>
          <w:i/>
          <w:sz w:val="20"/>
        </w:rPr>
        <w:t>Dodatočné výdavky za stavebné práce</w:t>
      </w:r>
      <w:r w:rsidRPr="00D244BD">
        <w:rPr>
          <w:rFonts w:asciiTheme="minorHAnsi" w:hAnsiTheme="minorHAnsi" w:cstheme="minorHAnsi"/>
          <w:bCs/>
          <w:sz w:val="20"/>
        </w:rPr>
        <w:t xml:space="preserve"> – stavebné práce, ktoré neboli pôvodne zahrnuté v zmluve o </w:t>
      </w:r>
      <w:r w:rsidRPr="00D244BD">
        <w:rPr>
          <w:rFonts w:asciiTheme="minorHAnsi" w:hAnsiTheme="minorHAnsi" w:cstheme="minorHAnsi"/>
          <w:bCs/>
          <w:sz w:val="20"/>
        </w:rPr>
        <w:lastRenderedPageBreak/>
        <w:t xml:space="preserve">dielo, (napr. v projektovej dokumentácii resp. vo výkaze výmer v prípade FIDIC </w:t>
      </w:r>
      <w:proofErr w:type="spellStart"/>
      <w:r w:rsidRPr="00D244BD">
        <w:rPr>
          <w:rFonts w:asciiTheme="minorHAnsi" w:hAnsiTheme="minorHAnsi" w:cstheme="minorHAnsi"/>
          <w:bCs/>
          <w:sz w:val="20"/>
        </w:rPr>
        <w:t>Red</w:t>
      </w:r>
      <w:proofErr w:type="spellEnd"/>
      <w:r w:rsidRPr="00D244BD">
        <w:rPr>
          <w:rFonts w:asciiTheme="minorHAnsi" w:hAnsiTheme="minorHAnsi" w:cstheme="minorHAnsi"/>
          <w:bCs/>
          <w:sz w:val="20"/>
        </w:rPr>
        <w:t xml:space="preserve"> </w:t>
      </w:r>
      <w:proofErr w:type="spellStart"/>
      <w:r w:rsidRPr="00D244BD">
        <w:rPr>
          <w:rFonts w:asciiTheme="minorHAnsi" w:hAnsiTheme="minorHAnsi" w:cstheme="minorHAnsi"/>
          <w:bCs/>
          <w:sz w:val="20"/>
        </w:rPr>
        <w:t>Book</w:t>
      </w:r>
      <w:proofErr w:type="spellEnd"/>
      <w:r w:rsidRPr="00D244BD">
        <w:rPr>
          <w:rFonts w:asciiTheme="minorHAnsi" w:hAnsiTheme="minorHAnsi" w:cstheme="minorHAnsi"/>
          <w:bCs/>
          <w:sz w:val="20"/>
        </w:rPr>
        <w:t>), pričom priamo súvisia s cieľmi a aktivitami projektu a ich uskutočnenie je nevyhnutné na realizáciu projektu (napr. rezerva pre prípad navýšenia zmluvnej ceny z dôvodu vykonania dodatočného archeologického prieskumu).</w:t>
      </w:r>
    </w:p>
    <w:p w14:paraId="3AD151E5" w14:textId="055115AF" w:rsidR="000A2E94" w:rsidRPr="00D244BD" w:rsidRDefault="000A2E94" w:rsidP="009E6E63">
      <w:pPr>
        <w:pStyle w:val="Odsekzoznamu"/>
        <w:widowControl w:val="0"/>
        <w:numPr>
          <w:ilvl w:val="3"/>
          <w:numId w:val="6"/>
        </w:numPr>
        <w:spacing w:after="120" w:line="276" w:lineRule="auto"/>
        <w:ind w:left="426" w:hanging="426"/>
        <w:jc w:val="both"/>
        <w:rPr>
          <w:rFonts w:asciiTheme="minorHAnsi" w:hAnsiTheme="minorHAnsi" w:cstheme="minorHAnsi"/>
          <w:bCs/>
          <w:sz w:val="20"/>
        </w:rPr>
      </w:pPr>
      <w:r w:rsidRPr="00D244BD">
        <w:rPr>
          <w:rFonts w:asciiTheme="minorHAnsi" w:hAnsiTheme="minorHAnsi" w:cstheme="minorHAnsi"/>
          <w:bCs/>
          <w:sz w:val="20"/>
        </w:rPr>
        <w:t xml:space="preserve">Dodatočné výdavky sú oprávnené: </w:t>
      </w:r>
    </w:p>
    <w:p w14:paraId="0B3F951D" w14:textId="236652F0" w:rsidR="000A2E94" w:rsidRPr="00D244BD" w:rsidRDefault="000A2E94" w:rsidP="009E6E63">
      <w:pPr>
        <w:widowControl w:val="0"/>
        <w:numPr>
          <w:ilvl w:val="0"/>
          <w:numId w:val="66"/>
        </w:numPr>
        <w:spacing w:after="120" w:line="276" w:lineRule="auto"/>
        <w:ind w:left="851"/>
        <w:jc w:val="both"/>
        <w:rPr>
          <w:rFonts w:asciiTheme="minorHAnsi" w:hAnsiTheme="minorHAnsi" w:cstheme="minorHAnsi"/>
          <w:bCs/>
          <w:sz w:val="20"/>
        </w:rPr>
      </w:pPr>
      <w:r w:rsidRPr="00D244BD">
        <w:rPr>
          <w:rFonts w:asciiTheme="minorHAnsi" w:hAnsiTheme="minorHAnsi" w:cstheme="minorHAnsi"/>
          <w:b/>
          <w:bCs/>
          <w:sz w:val="20"/>
        </w:rPr>
        <w:t>na financovanie z hlavných aktivít projektu</w:t>
      </w:r>
      <w:r w:rsidRPr="00D244BD">
        <w:rPr>
          <w:rFonts w:asciiTheme="minorHAnsi" w:hAnsiTheme="minorHAnsi" w:cstheme="minorHAnsi"/>
          <w:bCs/>
          <w:sz w:val="20"/>
        </w:rPr>
        <w:t xml:space="preserve"> - zmena zmluvy podľa § 18 zákona č. 343/2015 Z. z. o verejnom obstarávaní a o zmene a doplnení niektorých zákonov, ak spĺňajú pravidlá oprávnenosti pre financovanie</w:t>
      </w:r>
      <w:r w:rsidR="00151A86" w:rsidRPr="00151A86">
        <w:rPr>
          <w:rFonts w:asciiTheme="minorHAnsi" w:hAnsiTheme="minorHAnsi" w:cstheme="minorHAnsi"/>
          <w:bCs/>
          <w:sz w:val="20"/>
        </w:rPr>
        <w:t xml:space="preserve"> </w:t>
      </w:r>
      <w:r w:rsidR="00151A86">
        <w:rPr>
          <w:rFonts w:asciiTheme="minorHAnsi" w:hAnsiTheme="minorHAnsi" w:cstheme="minorHAnsi"/>
          <w:bCs/>
          <w:sz w:val="20"/>
        </w:rPr>
        <w:t>dodatočných výdavkov</w:t>
      </w:r>
      <w:r w:rsidRPr="00D244BD">
        <w:rPr>
          <w:rFonts w:asciiTheme="minorHAnsi" w:hAnsiTheme="minorHAnsi" w:cstheme="minorHAnsi"/>
          <w:bCs/>
          <w:sz w:val="20"/>
        </w:rPr>
        <w:t>,</w:t>
      </w:r>
      <w:r w:rsidRPr="00D244BD">
        <w:rPr>
          <w:rFonts w:asciiTheme="minorHAnsi" w:hAnsiTheme="minorHAnsi" w:cstheme="minorHAnsi"/>
          <w:bCs/>
          <w:sz w:val="20"/>
          <w:vertAlign w:val="superscript"/>
        </w:rPr>
        <w:footnoteReference w:id="41"/>
      </w:r>
    </w:p>
    <w:p w14:paraId="214821A0" w14:textId="3E198C26" w:rsidR="000A2E94" w:rsidRPr="00D244BD" w:rsidRDefault="000A2E94" w:rsidP="009E6E63">
      <w:pPr>
        <w:widowControl w:val="0"/>
        <w:numPr>
          <w:ilvl w:val="0"/>
          <w:numId w:val="66"/>
        </w:numPr>
        <w:spacing w:after="120" w:line="276" w:lineRule="auto"/>
        <w:ind w:left="851"/>
        <w:jc w:val="both"/>
        <w:rPr>
          <w:rFonts w:asciiTheme="minorHAnsi" w:hAnsiTheme="minorHAnsi" w:cstheme="minorHAnsi"/>
          <w:bCs/>
          <w:sz w:val="20"/>
        </w:rPr>
      </w:pPr>
      <w:r w:rsidRPr="00D244BD">
        <w:rPr>
          <w:rFonts w:asciiTheme="minorHAnsi" w:hAnsiTheme="minorHAnsi" w:cstheme="minorHAnsi"/>
          <w:b/>
          <w:bCs/>
          <w:sz w:val="20"/>
        </w:rPr>
        <w:t>na financovanie z rezervy na nepredvídané výdavky</w:t>
      </w:r>
      <w:r w:rsidRPr="00D244BD">
        <w:rPr>
          <w:rFonts w:asciiTheme="minorHAnsi" w:hAnsiTheme="minorHAnsi" w:cstheme="minorHAnsi"/>
          <w:bCs/>
          <w:sz w:val="20"/>
        </w:rPr>
        <w:t xml:space="preserve"> - zmena zmluvy výlučne podľa § 18 ods. 1 písm.</w:t>
      </w:r>
      <w:r w:rsidR="00897CFF">
        <w:rPr>
          <w:rFonts w:asciiTheme="minorHAnsi" w:hAnsiTheme="minorHAnsi" w:cstheme="minorHAnsi"/>
          <w:bCs/>
          <w:sz w:val="20"/>
        </w:rPr>
        <w:t> </w:t>
      </w:r>
      <w:r w:rsidRPr="00D244BD">
        <w:rPr>
          <w:rFonts w:asciiTheme="minorHAnsi" w:hAnsiTheme="minorHAnsi" w:cstheme="minorHAnsi"/>
          <w:bCs/>
          <w:sz w:val="20"/>
        </w:rPr>
        <w:t xml:space="preserve">c) zákona č. 343/2015 Z. z. o verejnom obstarávaní a o zmene a doplnení niektorých zákonov, ak spĺňajú pravidlá oprávnenosti pre financovanie </w:t>
      </w:r>
      <w:r w:rsidR="00151A86">
        <w:rPr>
          <w:rFonts w:asciiTheme="minorHAnsi" w:hAnsiTheme="minorHAnsi" w:cstheme="minorHAnsi"/>
          <w:bCs/>
          <w:sz w:val="20"/>
        </w:rPr>
        <w:t>dodatočných výdavkov</w:t>
      </w:r>
      <w:r w:rsidR="00151A86" w:rsidRPr="00D244BD">
        <w:rPr>
          <w:rFonts w:asciiTheme="minorHAnsi" w:hAnsiTheme="minorHAnsi" w:cstheme="minorHAnsi"/>
          <w:bCs/>
          <w:sz w:val="20"/>
        </w:rPr>
        <w:t xml:space="preserve"> </w:t>
      </w:r>
      <w:r w:rsidRPr="00D244BD">
        <w:rPr>
          <w:rFonts w:asciiTheme="minorHAnsi" w:hAnsiTheme="minorHAnsi" w:cstheme="minorHAnsi"/>
          <w:bCs/>
          <w:sz w:val="20"/>
        </w:rPr>
        <w:t xml:space="preserve">a kritérium nepredvídateľnosti v zmysle ZVO. </w:t>
      </w:r>
    </w:p>
    <w:p w14:paraId="3312AE09" w14:textId="77777777" w:rsidR="00D244BD" w:rsidRPr="00D244BD" w:rsidRDefault="000A2E94" w:rsidP="002920A5">
      <w:pPr>
        <w:pStyle w:val="Odsekzoznamu"/>
        <w:widowControl w:val="0"/>
        <w:numPr>
          <w:ilvl w:val="3"/>
          <w:numId w:val="6"/>
        </w:numPr>
        <w:spacing w:after="120" w:line="276" w:lineRule="auto"/>
        <w:ind w:left="426" w:hanging="426"/>
        <w:jc w:val="both"/>
        <w:rPr>
          <w:rFonts w:ascii="Calibri" w:hAnsi="Calibri" w:cs="Calibri"/>
          <w:sz w:val="20"/>
        </w:rPr>
      </w:pPr>
      <w:r w:rsidRPr="00D244BD">
        <w:rPr>
          <w:rFonts w:ascii="Calibri" w:hAnsi="Calibri" w:cs="Calibri"/>
          <w:sz w:val="20"/>
        </w:rPr>
        <w:t xml:space="preserve">Rezerva na nepredvídané dodatočné výdavky je osobitným typom priamych výdavkov, ktorá slúži ako rezerva na prípadné zvýšenia cien stavebných prác a služieb do konca realizácie projektu k uvedeným reálnym (aktuálnym) jednotkovým cenám v </w:t>
      </w:r>
      <w:proofErr w:type="spellStart"/>
      <w:r w:rsidRPr="00D244BD">
        <w:rPr>
          <w:rFonts w:ascii="Calibri" w:hAnsi="Calibri" w:cs="Calibri"/>
          <w:sz w:val="20"/>
        </w:rPr>
        <w:t>ŽoNFP</w:t>
      </w:r>
      <w:proofErr w:type="spellEnd"/>
      <w:r w:rsidRPr="00D244BD">
        <w:rPr>
          <w:rFonts w:ascii="Calibri" w:hAnsi="Calibri" w:cs="Calibri"/>
          <w:sz w:val="20"/>
        </w:rPr>
        <w:t>, prípadne na iné nepredpokladané zmeny, ktoré môžu vzniknúť počas realizácie projektu. Uplatnenie rezervy sa realizuje prostredníctvom konkrétnej skupiny oprávnených výdavkov, na ktoré má byť rezerva použitá a ktorá musí spĺňať všeobecné podmienky oprávnenosti a pravidlá oprávnenosti pre dodatočné výdavky podľa tejto kapitoly.</w:t>
      </w:r>
    </w:p>
    <w:p w14:paraId="72CDB741" w14:textId="77777777" w:rsidR="00D244BD" w:rsidRPr="00D244BD" w:rsidRDefault="000A2E94" w:rsidP="002920A5">
      <w:pPr>
        <w:pStyle w:val="Odsekzoznamu"/>
        <w:widowControl w:val="0"/>
        <w:numPr>
          <w:ilvl w:val="3"/>
          <w:numId w:val="6"/>
        </w:numPr>
        <w:spacing w:after="120" w:line="276" w:lineRule="auto"/>
        <w:ind w:left="426" w:hanging="426"/>
        <w:jc w:val="both"/>
        <w:rPr>
          <w:rFonts w:ascii="Calibri" w:hAnsi="Calibri" w:cs="Calibri"/>
          <w:sz w:val="20"/>
        </w:rPr>
      </w:pPr>
      <w:r w:rsidRPr="00D244BD">
        <w:rPr>
          <w:rFonts w:ascii="Calibri" w:hAnsi="Calibri" w:cs="Calibri"/>
          <w:sz w:val="20"/>
        </w:rPr>
        <w:t>Limity pre rezervu na nepredvídané výdavky sú uvedené v príslušnej Výzve</w:t>
      </w:r>
      <w:r w:rsidR="00D244BD" w:rsidRPr="00D244BD">
        <w:rPr>
          <w:rFonts w:ascii="Calibri" w:hAnsi="Calibri" w:cs="Calibri"/>
          <w:sz w:val="20"/>
        </w:rPr>
        <w:t>.</w:t>
      </w:r>
    </w:p>
    <w:p w14:paraId="5804D69C" w14:textId="77777777" w:rsidR="00D244BD" w:rsidRPr="00D244BD" w:rsidRDefault="000A2E94" w:rsidP="002920A5">
      <w:pPr>
        <w:pStyle w:val="Odsekzoznamu"/>
        <w:widowControl w:val="0"/>
        <w:numPr>
          <w:ilvl w:val="3"/>
          <w:numId w:val="6"/>
        </w:numPr>
        <w:spacing w:after="120" w:line="276" w:lineRule="auto"/>
        <w:ind w:left="426" w:hanging="426"/>
        <w:jc w:val="both"/>
        <w:rPr>
          <w:rFonts w:ascii="Calibri" w:hAnsi="Calibri" w:cs="Calibri"/>
          <w:b/>
          <w:sz w:val="20"/>
        </w:rPr>
      </w:pPr>
      <w:r w:rsidRPr="00D244BD">
        <w:rPr>
          <w:rFonts w:ascii="Calibri" w:hAnsi="Calibri" w:cs="Calibri"/>
          <w:b/>
          <w:sz w:val="20"/>
        </w:rPr>
        <w:t xml:space="preserve">SO upozorňuje, že je v rozpore so ZVO, ak rezerva na nepredvídané výdavky je súčasťou zmluvy s úspešným uchádzačom. </w:t>
      </w:r>
    </w:p>
    <w:p w14:paraId="2BB3AB09" w14:textId="106B6D7F" w:rsidR="00D244BD" w:rsidRPr="00D244BD" w:rsidRDefault="000A2E94" w:rsidP="002920A5">
      <w:pPr>
        <w:pStyle w:val="Odsekzoznamu"/>
        <w:widowControl w:val="0"/>
        <w:numPr>
          <w:ilvl w:val="3"/>
          <w:numId w:val="6"/>
        </w:numPr>
        <w:spacing w:after="120" w:line="276" w:lineRule="auto"/>
        <w:ind w:left="426" w:hanging="426"/>
        <w:jc w:val="both"/>
        <w:rPr>
          <w:rFonts w:ascii="Calibri" w:hAnsi="Calibri" w:cs="Calibri"/>
          <w:sz w:val="20"/>
        </w:rPr>
      </w:pPr>
      <w:r w:rsidRPr="00D244BD">
        <w:rPr>
          <w:rFonts w:ascii="Calibri" w:hAnsi="Calibri" w:cs="Calibri"/>
          <w:sz w:val="20"/>
        </w:rPr>
        <w:t xml:space="preserve">Ak SO schválil </w:t>
      </w:r>
      <w:proofErr w:type="spellStart"/>
      <w:r w:rsidRPr="00D244BD">
        <w:rPr>
          <w:rFonts w:ascii="Calibri" w:hAnsi="Calibri" w:cs="Calibri"/>
          <w:sz w:val="20"/>
        </w:rPr>
        <w:t>ŽoNFP</w:t>
      </w:r>
      <w:proofErr w:type="spellEnd"/>
      <w:r w:rsidRPr="00D244BD">
        <w:rPr>
          <w:rFonts w:ascii="Calibri" w:hAnsi="Calibri" w:cs="Calibri"/>
          <w:sz w:val="20"/>
        </w:rPr>
        <w:t>, súčasťou ktorej bola rezerva na nepredvída</w:t>
      </w:r>
      <w:r w:rsidR="00D244BD">
        <w:rPr>
          <w:rFonts w:ascii="Calibri" w:hAnsi="Calibri" w:cs="Calibri"/>
          <w:sz w:val="20"/>
        </w:rPr>
        <w:t>n</w:t>
      </w:r>
      <w:r w:rsidRPr="00D244BD">
        <w:rPr>
          <w:rFonts w:ascii="Calibri" w:hAnsi="Calibri" w:cs="Calibri"/>
          <w:sz w:val="20"/>
        </w:rPr>
        <w:t xml:space="preserve">é výdavky (nad rámec zmluvy o dielo medzi prijímateľom a Zhotoviteľom/Dodávateľom), prijímateľ je v prípade čerpania výdavkov z rezervy povinný postupovať v zmysle podmienok schválených v </w:t>
      </w:r>
      <w:proofErr w:type="spellStart"/>
      <w:r w:rsidRPr="00D244BD">
        <w:rPr>
          <w:rFonts w:ascii="Calibri" w:hAnsi="Calibri" w:cs="Calibri"/>
          <w:sz w:val="20"/>
        </w:rPr>
        <w:t>ŽoNFP</w:t>
      </w:r>
      <w:proofErr w:type="spellEnd"/>
      <w:r w:rsidRPr="00D244BD">
        <w:rPr>
          <w:rFonts w:ascii="Calibri" w:hAnsi="Calibri" w:cs="Calibri"/>
          <w:sz w:val="20"/>
        </w:rPr>
        <w:t xml:space="preserve"> pre použitie rezervy a uvádzať túto skutočnosť v rámci </w:t>
      </w:r>
      <w:proofErr w:type="spellStart"/>
      <w:r w:rsidRPr="00D244BD">
        <w:rPr>
          <w:rFonts w:ascii="Calibri" w:hAnsi="Calibri" w:cs="Calibri"/>
          <w:sz w:val="20"/>
        </w:rPr>
        <w:t>ŽoP</w:t>
      </w:r>
      <w:proofErr w:type="spellEnd"/>
      <w:r w:rsidRPr="00D244BD">
        <w:rPr>
          <w:rFonts w:ascii="Calibri" w:hAnsi="Calibri" w:cs="Calibri"/>
          <w:sz w:val="20"/>
        </w:rPr>
        <w:t xml:space="preserve"> tak, aby SO mohol identifikovať čerpanie výdavkov z rezervy. </w:t>
      </w:r>
    </w:p>
    <w:p w14:paraId="6A27F546" w14:textId="309A588C" w:rsidR="00D244BD" w:rsidRPr="00D244BD" w:rsidRDefault="000A2E94" w:rsidP="002920A5">
      <w:pPr>
        <w:pStyle w:val="Odsekzoznamu"/>
        <w:widowControl w:val="0"/>
        <w:numPr>
          <w:ilvl w:val="3"/>
          <w:numId w:val="6"/>
        </w:numPr>
        <w:spacing w:after="120" w:line="276" w:lineRule="auto"/>
        <w:ind w:left="426" w:hanging="426"/>
        <w:jc w:val="both"/>
        <w:rPr>
          <w:rFonts w:ascii="Calibri" w:hAnsi="Calibri" w:cs="Calibri"/>
          <w:sz w:val="20"/>
        </w:rPr>
      </w:pPr>
      <w:r w:rsidRPr="00D244BD">
        <w:rPr>
          <w:rFonts w:ascii="Calibri" w:hAnsi="Calibri" w:cs="Calibri"/>
          <w:sz w:val="20"/>
        </w:rPr>
        <w:t>Výdavky z rezervy na nepredvídané výdavky sú oprávnené až po schválení zmeny na strane SO.</w:t>
      </w:r>
    </w:p>
    <w:p w14:paraId="4E4C2A0A" w14:textId="25452EFA" w:rsidR="000A2E94" w:rsidRPr="00295BC8" w:rsidRDefault="000A2E94" w:rsidP="00295BC8">
      <w:pPr>
        <w:pStyle w:val="Odsekzoznamu"/>
        <w:spacing w:before="360" w:after="360" w:line="276" w:lineRule="auto"/>
        <w:ind w:left="425"/>
        <w:rPr>
          <w:rFonts w:ascii="Calibri" w:hAnsi="Calibri" w:cs="Calibri"/>
          <w:bCs/>
          <w:i/>
          <w:sz w:val="20"/>
          <w:u w:val="single"/>
        </w:rPr>
      </w:pPr>
      <w:r w:rsidRPr="00295BC8">
        <w:rPr>
          <w:rFonts w:ascii="Calibri" w:hAnsi="Calibri" w:cs="Calibri"/>
          <w:bCs/>
          <w:i/>
          <w:sz w:val="20"/>
          <w:u w:val="single"/>
        </w:rPr>
        <w:t>Posudzovanie dodatočných výdavkov – všeobecné ustanovenia</w:t>
      </w:r>
    </w:p>
    <w:p w14:paraId="5AF5AEE0" w14:textId="4C615B9E" w:rsidR="000A2E94" w:rsidRPr="00D244BD" w:rsidRDefault="000A2E94" w:rsidP="002920A5">
      <w:pPr>
        <w:pStyle w:val="Odsekzoznamu"/>
        <w:widowControl w:val="0"/>
        <w:numPr>
          <w:ilvl w:val="0"/>
          <w:numId w:val="68"/>
        </w:numPr>
        <w:autoSpaceDE w:val="0"/>
        <w:autoSpaceDN w:val="0"/>
        <w:adjustRightInd w:val="0"/>
        <w:spacing w:line="276" w:lineRule="auto"/>
        <w:ind w:left="426" w:hanging="426"/>
        <w:jc w:val="both"/>
        <w:rPr>
          <w:rFonts w:ascii="Calibri" w:hAnsi="Calibri" w:cs="Calibri"/>
          <w:sz w:val="20"/>
        </w:rPr>
      </w:pPr>
      <w:r w:rsidRPr="00D244BD">
        <w:rPr>
          <w:rFonts w:ascii="Calibri" w:hAnsi="Calibri" w:cs="Calibri"/>
          <w:sz w:val="20"/>
        </w:rPr>
        <w:t xml:space="preserve">SO posúdi každý prípad dodatočného výdavku </w:t>
      </w:r>
      <w:r w:rsidRPr="00D244BD">
        <w:rPr>
          <w:rFonts w:ascii="Calibri" w:hAnsi="Calibri" w:cs="Calibri"/>
          <w:b/>
          <w:sz w:val="20"/>
        </w:rPr>
        <w:t>individuálne</w:t>
      </w:r>
      <w:r w:rsidRPr="00D244BD">
        <w:rPr>
          <w:rFonts w:ascii="Calibri" w:hAnsi="Calibri" w:cs="Calibri"/>
          <w:sz w:val="20"/>
        </w:rPr>
        <w:t xml:space="preserve"> na základe konkrétnych skutočností a okolností uvedených v príslušnej dokumentácii:</w:t>
      </w:r>
      <w:r w:rsidR="00B620C3">
        <w:rPr>
          <w:rFonts w:ascii="Calibri" w:hAnsi="Calibri" w:cs="Calibri"/>
          <w:sz w:val="20"/>
        </w:rPr>
        <w:t xml:space="preserve"> </w:t>
      </w:r>
    </w:p>
    <w:p w14:paraId="1E42C123" w14:textId="2ECDFA86" w:rsidR="000A2E94" w:rsidRPr="00D244BD" w:rsidRDefault="000A2E94" w:rsidP="002920A5">
      <w:pPr>
        <w:widowControl w:val="0"/>
        <w:numPr>
          <w:ilvl w:val="0"/>
          <w:numId w:val="61"/>
        </w:numPr>
        <w:spacing w:line="276" w:lineRule="auto"/>
        <w:ind w:left="851" w:hanging="288"/>
        <w:jc w:val="both"/>
        <w:rPr>
          <w:rFonts w:ascii="Calibri" w:hAnsi="Calibri" w:cs="Calibri"/>
          <w:sz w:val="20"/>
        </w:rPr>
      </w:pPr>
      <w:r w:rsidRPr="00D244BD">
        <w:rPr>
          <w:rFonts w:ascii="Calibri" w:hAnsi="Calibri" w:cs="Calibri"/>
          <w:sz w:val="20"/>
        </w:rPr>
        <w:t>SO posúdi oprávnenosť dodatočných výdavkov najmä z hľadiska dôvodu krízovej situácie, nepredvídateľnosti</w:t>
      </w:r>
      <w:r w:rsidRPr="00C6385B">
        <w:rPr>
          <w:rFonts w:ascii="Calibri" w:hAnsi="Calibri"/>
          <w:sz w:val="20"/>
          <w:vertAlign w:val="superscript"/>
        </w:rPr>
        <w:footnoteReference w:id="42"/>
      </w:r>
      <w:r w:rsidR="00C6385B">
        <w:rPr>
          <w:rFonts w:ascii="Calibri" w:hAnsi="Calibri" w:cs="Calibri"/>
          <w:sz w:val="20"/>
        </w:rPr>
        <w:t xml:space="preserve">, </w:t>
      </w:r>
      <w:r w:rsidRPr="00D244BD">
        <w:rPr>
          <w:rFonts w:ascii="Calibri" w:hAnsi="Calibri" w:cs="Calibri"/>
          <w:sz w:val="20"/>
        </w:rPr>
        <w:t>nevyhnutnosti pre realizáciu aktivít projektu a priamej väzby na aktivity projektu, minimalizácie DV pri rešpektovaní cieľov projektu a maximalizácie pomeru medzi vstupom a výstupom projektu;</w:t>
      </w:r>
    </w:p>
    <w:p w14:paraId="01F81590" w14:textId="6BA9DC00" w:rsidR="000A2E94" w:rsidRPr="00D244BD" w:rsidRDefault="000A2E94" w:rsidP="002920A5">
      <w:pPr>
        <w:widowControl w:val="0"/>
        <w:numPr>
          <w:ilvl w:val="0"/>
          <w:numId w:val="61"/>
        </w:numPr>
        <w:autoSpaceDE w:val="0"/>
        <w:autoSpaceDN w:val="0"/>
        <w:adjustRightInd w:val="0"/>
        <w:spacing w:line="276" w:lineRule="auto"/>
        <w:ind w:left="851" w:hanging="288"/>
        <w:jc w:val="both"/>
        <w:rPr>
          <w:rFonts w:ascii="Calibri" w:hAnsi="Calibri" w:cs="Calibri"/>
          <w:sz w:val="20"/>
        </w:rPr>
      </w:pPr>
      <w:r w:rsidRPr="00D244BD">
        <w:rPr>
          <w:rFonts w:ascii="Calibri" w:hAnsi="Calibri" w:cs="Calibri"/>
          <w:sz w:val="20"/>
        </w:rPr>
        <w:t>SO posúdi oprávneno</w:t>
      </w:r>
      <w:r w:rsidR="00151A86">
        <w:rPr>
          <w:rFonts w:ascii="Calibri" w:hAnsi="Calibri" w:cs="Calibri"/>
          <w:sz w:val="20"/>
        </w:rPr>
        <w:t xml:space="preserve">sť </w:t>
      </w:r>
      <w:r w:rsidRPr="00D244BD">
        <w:rPr>
          <w:rFonts w:ascii="Calibri" w:hAnsi="Calibri" w:cs="Calibri"/>
          <w:sz w:val="20"/>
        </w:rPr>
        <w:t xml:space="preserve">zmeny, či DV boli vynaložené účelne a hospodárne, a či spĺňajú všetky podmienky oprávnenosti definované v metodických postupoch SO; </w:t>
      </w:r>
    </w:p>
    <w:p w14:paraId="255FF17B" w14:textId="4DBBA39D" w:rsidR="000A2E94" w:rsidRPr="00D244BD" w:rsidRDefault="000A2E94" w:rsidP="002920A5">
      <w:pPr>
        <w:widowControl w:val="0"/>
        <w:numPr>
          <w:ilvl w:val="0"/>
          <w:numId w:val="61"/>
        </w:numPr>
        <w:spacing w:line="276" w:lineRule="auto"/>
        <w:ind w:left="851" w:hanging="283"/>
        <w:jc w:val="both"/>
        <w:rPr>
          <w:rFonts w:ascii="Calibri" w:hAnsi="Calibri" w:cs="Calibri"/>
          <w:sz w:val="20"/>
        </w:rPr>
      </w:pPr>
      <w:r w:rsidRPr="00D244BD">
        <w:rPr>
          <w:rFonts w:ascii="Calibri" w:hAnsi="Calibri" w:cs="Calibri"/>
          <w:sz w:val="20"/>
        </w:rPr>
        <w:t>SO posúdi zmeny/DV, či sú v súlade</w:t>
      </w:r>
      <w:r w:rsidR="00151A86">
        <w:rPr>
          <w:rFonts w:ascii="Calibri" w:hAnsi="Calibri" w:cs="Calibri"/>
          <w:sz w:val="20"/>
        </w:rPr>
        <w:t xml:space="preserve"> so ZVO</w:t>
      </w:r>
      <w:r w:rsidRPr="00D244BD">
        <w:rPr>
          <w:rFonts w:ascii="Calibri" w:hAnsi="Calibri" w:cs="Calibri"/>
          <w:sz w:val="20"/>
        </w:rPr>
        <w:t>;</w:t>
      </w:r>
    </w:p>
    <w:p w14:paraId="6CBFD00E" w14:textId="77777777" w:rsidR="000A2E94" w:rsidRPr="00D244BD" w:rsidRDefault="000A2E94" w:rsidP="002920A5">
      <w:pPr>
        <w:widowControl w:val="0"/>
        <w:numPr>
          <w:ilvl w:val="0"/>
          <w:numId w:val="61"/>
        </w:numPr>
        <w:autoSpaceDE w:val="0"/>
        <w:autoSpaceDN w:val="0"/>
        <w:adjustRightInd w:val="0"/>
        <w:spacing w:line="276" w:lineRule="auto"/>
        <w:ind w:left="851" w:hanging="283"/>
        <w:jc w:val="both"/>
        <w:rPr>
          <w:rFonts w:ascii="Calibri" w:hAnsi="Calibri" w:cs="Calibri"/>
          <w:sz w:val="20"/>
        </w:rPr>
      </w:pPr>
      <w:r w:rsidRPr="00D244BD">
        <w:rPr>
          <w:rFonts w:ascii="Calibri" w:hAnsi="Calibri" w:cs="Calibri"/>
          <w:sz w:val="20"/>
        </w:rPr>
        <w:t>výdavky, ktoré nebudú spĺňať podmienky oprávnenosti na financovanie zo zdrojov EÚ a ŠR v rámci PSK, budú považované zo strany SO ako neoprávnené;</w:t>
      </w:r>
    </w:p>
    <w:p w14:paraId="159D87CC" w14:textId="77777777" w:rsidR="000A2E94" w:rsidRPr="00D244BD" w:rsidRDefault="000A2E94" w:rsidP="002920A5">
      <w:pPr>
        <w:widowControl w:val="0"/>
        <w:numPr>
          <w:ilvl w:val="0"/>
          <w:numId w:val="61"/>
        </w:numPr>
        <w:autoSpaceDE w:val="0"/>
        <w:autoSpaceDN w:val="0"/>
        <w:adjustRightInd w:val="0"/>
        <w:spacing w:line="276" w:lineRule="auto"/>
        <w:ind w:left="851" w:hanging="283"/>
        <w:jc w:val="both"/>
        <w:rPr>
          <w:rFonts w:ascii="Calibri" w:hAnsi="Calibri" w:cs="Calibri"/>
          <w:sz w:val="20"/>
        </w:rPr>
      </w:pPr>
      <w:r w:rsidRPr="00D244BD">
        <w:rPr>
          <w:rFonts w:ascii="Calibri" w:hAnsi="Calibri" w:cs="Calibri"/>
          <w:sz w:val="20"/>
        </w:rPr>
        <w:t>v prípade akýchkoľvek pochybností je SO oprávnený vykonať finančnú kontrolu na mieste;</w:t>
      </w:r>
    </w:p>
    <w:p w14:paraId="576F675D" w14:textId="2E0AFC73" w:rsidR="000A2E94" w:rsidRPr="00D244BD" w:rsidRDefault="00151A86" w:rsidP="002920A5">
      <w:pPr>
        <w:widowControl w:val="0"/>
        <w:numPr>
          <w:ilvl w:val="0"/>
          <w:numId w:val="61"/>
        </w:numPr>
        <w:autoSpaceDE w:val="0"/>
        <w:autoSpaceDN w:val="0"/>
        <w:adjustRightInd w:val="0"/>
        <w:spacing w:line="276" w:lineRule="auto"/>
        <w:ind w:left="851" w:hanging="283"/>
        <w:jc w:val="both"/>
        <w:rPr>
          <w:rFonts w:ascii="Calibri" w:hAnsi="Calibri" w:cs="Calibri"/>
          <w:sz w:val="20"/>
        </w:rPr>
      </w:pPr>
      <w:r>
        <w:rPr>
          <w:rFonts w:ascii="Calibri" w:hAnsi="Calibri" w:cs="Calibri"/>
          <w:sz w:val="20"/>
        </w:rPr>
        <w:t>p</w:t>
      </w:r>
      <w:r w:rsidR="000A2E94" w:rsidRPr="00D244BD">
        <w:rPr>
          <w:rFonts w:ascii="Calibri" w:hAnsi="Calibri" w:cs="Calibri"/>
          <w:sz w:val="20"/>
        </w:rPr>
        <w:t xml:space="preserve">rijímateľ je v prípade dodatočných výdavkov povinný postupovať v súlade so </w:t>
      </w:r>
      <w:r>
        <w:rPr>
          <w:rFonts w:ascii="Calibri" w:hAnsi="Calibri" w:cs="Calibri"/>
          <w:sz w:val="20"/>
        </w:rPr>
        <w:t xml:space="preserve">ZVO </w:t>
      </w:r>
      <w:r w:rsidR="000A2E94" w:rsidRPr="00D244BD">
        <w:rPr>
          <w:rFonts w:ascii="Calibri" w:hAnsi="Calibri" w:cs="Calibri"/>
          <w:sz w:val="20"/>
        </w:rPr>
        <w:t xml:space="preserve">(t. j. najmä v súlade s § 98 – priame rokovacie konanie) a dodržiavať postupy uvedené v Zmluve o poskytnutí NFP vrátane </w:t>
      </w:r>
      <w:r w:rsidR="000A2E94" w:rsidRPr="00D244BD">
        <w:rPr>
          <w:rFonts w:ascii="Calibri" w:hAnsi="Calibri" w:cs="Calibri"/>
          <w:sz w:val="20"/>
        </w:rPr>
        <w:lastRenderedPageBreak/>
        <w:t>jej príloh, Zmluvy o dielo uzatvorenej so zhotoviteľom, metodických pokynoch SO vzťahujúcich sa k oprávnenosti výdavkov.</w:t>
      </w:r>
    </w:p>
    <w:p w14:paraId="67DD34D9" w14:textId="5F621D08" w:rsidR="000A2E94" w:rsidRPr="00D244BD" w:rsidRDefault="00151A86" w:rsidP="002920A5">
      <w:pPr>
        <w:widowControl w:val="0"/>
        <w:numPr>
          <w:ilvl w:val="0"/>
          <w:numId w:val="61"/>
        </w:numPr>
        <w:autoSpaceDE w:val="0"/>
        <w:autoSpaceDN w:val="0"/>
        <w:adjustRightInd w:val="0"/>
        <w:spacing w:line="276" w:lineRule="auto"/>
        <w:ind w:left="851" w:hanging="283"/>
        <w:jc w:val="both"/>
        <w:rPr>
          <w:rFonts w:ascii="Calibri" w:hAnsi="Calibri" w:cs="Calibri"/>
          <w:sz w:val="20"/>
        </w:rPr>
      </w:pPr>
      <w:r>
        <w:rPr>
          <w:rFonts w:ascii="Calibri" w:hAnsi="Calibri" w:cs="Calibri"/>
          <w:sz w:val="20"/>
        </w:rPr>
        <w:t>p</w:t>
      </w:r>
      <w:r w:rsidR="000A2E94" w:rsidRPr="00D244BD">
        <w:rPr>
          <w:rFonts w:ascii="Calibri" w:hAnsi="Calibri" w:cs="Calibri"/>
          <w:sz w:val="20"/>
        </w:rPr>
        <w:t xml:space="preserve">rijímateľ je povinný predkladať dokumentáciu k dodatočným výdavkom v dostatočnom časovom predstihu tak, aby SO mal vytvorený dostatočný časový priestor na posúdenie výdavkov a aby bola dodržaná maximálna možná lehota na splnenie peňažného záväzku dlžníka (t. j. uhradenie faktúry), vyplývajúca zo zákona č. 513/1991 Zb. Obchodný zákonník v znení neskorších predpisov. </w:t>
      </w:r>
    </w:p>
    <w:p w14:paraId="2C414F69" w14:textId="415D8CB6" w:rsidR="000A2E94" w:rsidRPr="00D244BD" w:rsidRDefault="00151A86" w:rsidP="002920A5">
      <w:pPr>
        <w:widowControl w:val="0"/>
        <w:numPr>
          <w:ilvl w:val="0"/>
          <w:numId w:val="61"/>
        </w:numPr>
        <w:autoSpaceDE w:val="0"/>
        <w:autoSpaceDN w:val="0"/>
        <w:adjustRightInd w:val="0"/>
        <w:spacing w:line="276" w:lineRule="auto"/>
        <w:ind w:left="851" w:hanging="283"/>
        <w:jc w:val="both"/>
        <w:rPr>
          <w:rFonts w:ascii="Calibri" w:hAnsi="Calibri" w:cs="Calibri"/>
          <w:sz w:val="20"/>
        </w:rPr>
      </w:pPr>
      <w:r>
        <w:rPr>
          <w:rFonts w:ascii="Calibri" w:hAnsi="Calibri" w:cs="Calibri"/>
          <w:sz w:val="20"/>
        </w:rPr>
        <w:t>v</w:t>
      </w:r>
      <w:r w:rsidR="000A2E94" w:rsidRPr="00D244BD">
        <w:rPr>
          <w:rFonts w:ascii="Calibri" w:hAnsi="Calibri" w:cs="Calibri"/>
          <w:sz w:val="20"/>
        </w:rPr>
        <w:t xml:space="preserve"> prípade vyzvania SO je prijímateľ povinný doplniť predloženú dokumentáciu, príp. predložiť ďalšiu doplňujúcu dokumentáciu potrebnú na posúdenie oprávnenosti DV.</w:t>
      </w:r>
    </w:p>
    <w:p w14:paraId="60903C2B" w14:textId="63CBD809" w:rsidR="000A2E94" w:rsidRPr="00D244BD" w:rsidRDefault="00151A86" w:rsidP="002920A5">
      <w:pPr>
        <w:widowControl w:val="0"/>
        <w:numPr>
          <w:ilvl w:val="0"/>
          <w:numId w:val="61"/>
        </w:numPr>
        <w:autoSpaceDE w:val="0"/>
        <w:autoSpaceDN w:val="0"/>
        <w:adjustRightInd w:val="0"/>
        <w:spacing w:line="276" w:lineRule="auto"/>
        <w:ind w:left="851" w:hanging="283"/>
        <w:jc w:val="both"/>
        <w:rPr>
          <w:rFonts w:ascii="Calibri" w:hAnsi="Calibri" w:cs="Calibri"/>
          <w:b/>
          <w:sz w:val="20"/>
        </w:rPr>
      </w:pPr>
      <w:r>
        <w:rPr>
          <w:rFonts w:ascii="Calibri" w:hAnsi="Calibri" w:cs="Calibri"/>
          <w:b/>
          <w:sz w:val="20"/>
        </w:rPr>
        <w:t>a</w:t>
      </w:r>
      <w:r w:rsidR="000A2E94" w:rsidRPr="00D244BD">
        <w:rPr>
          <w:rFonts w:ascii="Calibri" w:hAnsi="Calibri" w:cs="Calibri"/>
          <w:b/>
          <w:sz w:val="20"/>
        </w:rPr>
        <w:t>k prijímateľ nepredloží potrebnú dokumentáciu k DV na SO, DV sa budú považovať za neoprávnené.</w:t>
      </w:r>
    </w:p>
    <w:p w14:paraId="18613356" w14:textId="77777777" w:rsidR="000A2E94" w:rsidRPr="00D244BD" w:rsidRDefault="000A2E94" w:rsidP="002920A5">
      <w:pPr>
        <w:widowControl w:val="0"/>
        <w:numPr>
          <w:ilvl w:val="0"/>
          <w:numId w:val="61"/>
        </w:numPr>
        <w:autoSpaceDE w:val="0"/>
        <w:autoSpaceDN w:val="0"/>
        <w:adjustRightInd w:val="0"/>
        <w:spacing w:line="276" w:lineRule="auto"/>
        <w:ind w:left="851" w:hanging="283"/>
        <w:jc w:val="both"/>
        <w:rPr>
          <w:rFonts w:ascii="Calibri" w:hAnsi="Calibri" w:cs="Calibri"/>
          <w:sz w:val="20"/>
        </w:rPr>
      </w:pPr>
      <w:r w:rsidRPr="00D244BD">
        <w:rPr>
          <w:rFonts w:ascii="Calibri" w:hAnsi="Calibri" w:cs="Calibri"/>
          <w:sz w:val="20"/>
        </w:rPr>
        <w:t>SO posudzuje každý prípad individuálne bez ohľadu na to či sa zmenou dosiahne zníženie/zvýšenie výdavkov. SO pri posudzovaní oprávnenosti výdavkov berie do úvahy aj to, či a do akej miery sa zmenou zníži/zvýši kvalita alebo efektívnosť výsledkov projektu napriek tomu, že ciele projektu ostanú zachované.</w:t>
      </w:r>
    </w:p>
    <w:p w14:paraId="63FB2B6E" w14:textId="3143CEF2" w:rsidR="000A2E94" w:rsidRPr="00D244BD" w:rsidRDefault="00FA0D70" w:rsidP="002920A5">
      <w:pPr>
        <w:widowControl w:val="0"/>
        <w:numPr>
          <w:ilvl w:val="0"/>
          <w:numId w:val="61"/>
        </w:numPr>
        <w:autoSpaceDE w:val="0"/>
        <w:autoSpaceDN w:val="0"/>
        <w:adjustRightInd w:val="0"/>
        <w:spacing w:after="120" w:line="276" w:lineRule="auto"/>
        <w:ind w:left="851" w:hanging="283"/>
        <w:jc w:val="both"/>
        <w:rPr>
          <w:rFonts w:ascii="Calibri" w:hAnsi="Calibri" w:cs="Calibri"/>
          <w:sz w:val="20"/>
        </w:rPr>
      </w:pPr>
      <w:r>
        <w:rPr>
          <w:rFonts w:ascii="Calibri" w:hAnsi="Calibri" w:cs="Calibri"/>
          <w:sz w:val="20"/>
        </w:rPr>
        <w:t>p</w:t>
      </w:r>
      <w:r w:rsidR="000A2E94" w:rsidRPr="00D244BD">
        <w:rPr>
          <w:rFonts w:ascii="Calibri" w:hAnsi="Calibri" w:cs="Calibri"/>
          <w:sz w:val="20"/>
        </w:rPr>
        <w:t xml:space="preserve">rijímateľovi budú </w:t>
      </w:r>
      <w:r w:rsidR="000A2E94" w:rsidRPr="00461137">
        <w:rPr>
          <w:rFonts w:ascii="Calibri" w:hAnsi="Calibri" w:cs="Calibri"/>
          <w:sz w:val="20"/>
        </w:rPr>
        <w:t>preplatené iba oprávnené DV a to maximálne do výšky oprávnených výdavkov uvedených v Rozhodnutí o schválení žiadosti o NFP. To znamená, že oprávnené výdavky, ktoré sú nad rámec Rozhodnutia o schválení žiadosti o NFP k projektu sa budú považovať automaticky za neoprávnené a prijímateľ si ich uhradí z vlastných zdrojov.</w:t>
      </w:r>
      <w:r w:rsidR="000A2E94" w:rsidRPr="00D244BD">
        <w:rPr>
          <w:rFonts w:ascii="Calibri" w:hAnsi="Calibri" w:cs="Calibri"/>
          <w:sz w:val="20"/>
        </w:rPr>
        <w:t xml:space="preserve"> </w:t>
      </w:r>
    </w:p>
    <w:p w14:paraId="35BDF5DA" w14:textId="77777777" w:rsidR="000A2E94" w:rsidRPr="00C6385B" w:rsidRDefault="000A2E94" w:rsidP="00860A90">
      <w:pPr>
        <w:widowControl w:val="0"/>
        <w:spacing w:after="120" w:line="276" w:lineRule="auto"/>
        <w:ind w:left="568"/>
        <w:jc w:val="both"/>
        <w:rPr>
          <w:rFonts w:ascii="Calibri" w:hAnsi="Calibri" w:cs="Calibri"/>
          <w:sz w:val="20"/>
        </w:rPr>
      </w:pPr>
      <w:r w:rsidRPr="00C6385B">
        <w:rPr>
          <w:rFonts w:ascii="Calibri" w:hAnsi="Calibri" w:cs="Calibri"/>
          <w:sz w:val="20"/>
        </w:rPr>
        <w:t>Prijímateľ je zodpovedný za pravosť, správnosť a kompletnosť údajov uvedených v </w:t>
      </w:r>
      <w:proofErr w:type="spellStart"/>
      <w:r w:rsidRPr="00C6385B">
        <w:rPr>
          <w:rFonts w:ascii="Calibri" w:hAnsi="Calibri" w:cs="Calibri"/>
          <w:sz w:val="20"/>
        </w:rPr>
        <w:t>ŽoP</w:t>
      </w:r>
      <w:proofErr w:type="spellEnd"/>
      <w:r w:rsidRPr="00C6385B">
        <w:rPr>
          <w:rFonts w:ascii="Calibri" w:hAnsi="Calibri" w:cs="Calibri"/>
          <w:sz w:val="20"/>
        </w:rPr>
        <w:t xml:space="preserve"> a jej prílohách. Ak na základe nepravých alebo nesprávnych údajov uvedených v akejkoľvek </w:t>
      </w:r>
      <w:proofErr w:type="spellStart"/>
      <w:r w:rsidRPr="00C6385B">
        <w:rPr>
          <w:rFonts w:ascii="Calibri" w:hAnsi="Calibri" w:cs="Calibri"/>
          <w:sz w:val="20"/>
        </w:rPr>
        <w:t>ŽoP</w:t>
      </w:r>
      <w:proofErr w:type="spellEnd"/>
      <w:r w:rsidRPr="00C6385B">
        <w:rPr>
          <w:rFonts w:ascii="Calibri" w:hAnsi="Calibri" w:cs="Calibri"/>
          <w:sz w:val="20"/>
        </w:rPr>
        <w:t xml:space="preserve"> dôjde k vyplateniu alebo schváleniu platby, prijímateľ je povinný takto vyplatené alebo schválené prostriedky bezodkladne, od kedy sa o tejto skutočnosti dozvie, vrátiť. </w:t>
      </w:r>
    </w:p>
    <w:p w14:paraId="538D6C55" w14:textId="2EDD82EC" w:rsidR="000A2E94" w:rsidRPr="00295BC8" w:rsidRDefault="000A2E94" w:rsidP="00295BC8">
      <w:pPr>
        <w:pStyle w:val="Odsekzoznamu"/>
        <w:spacing w:before="360" w:after="360" w:line="276" w:lineRule="auto"/>
        <w:ind w:left="425"/>
        <w:rPr>
          <w:rFonts w:ascii="Calibri" w:hAnsi="Calibri" w:cs="Calibri"/>
          <w:bCs/>
          <w:i/>
          <w:sz w:val="20"/>
          <w:u w:val="single"/>
        </w:rPr>
      </w:pPr>
      <w:r w:rsidRPr="00295BC8">
        <w:rPr>
          <w:rFonts w:ascii="Calibri" w:hAnsi="Calibri" w:cs="Calibri"/>
          <w:bCs/>
          <w:i/>
          <w:sz w:val="20"/>
          <w:u w:val="single"/>
        </w:rPr>
        <w:t>Neoprávnené výdavky</w:t>
      </w:r>
    </w:p>
    <w:p w14:paraId="7B65DCA0" w14:textId="2C6335CA" w:rsidR="009763F2" w:rsidRPr="00C6385B" w:rsidRDefault="000A2E94" w:rsidP="009763F2">
      <w:pPr>
        <w:pStyle w:val="Odsekzoznamu"/>
        <w:widowControl w:val="0"/>
        <w:numPr>
          <w:ilvl w:val="0"/>
          <w:numId w:val="68"/>
        </w:numPr>
        <w:autoSpaceDE w:val="0"/>
        <w:autoSpaceDN w:val="0"/>
        <w:adjustRightInd w:val="0"/>
        <w:spacing w:line="276" w:lineRule="auto"/>
        <w:ind w:left="426" w:hanging="426"/>
        <w:jc w:val="both"/>
        <w:rPr>
          <w:rFonts w:ascii="Calibri" w:hAnsi="Calibri" w:cs="Calibri"/>
          <w:sz w:val="20"/>
        </w:rPr>
      </w:pPr>
      <w:r w:rsidRPr="00C6385B">
        <w:rPr>
          <w:rFonts w:ascii="Calibri" w:hAnsi="Calibri" w:cs="Calibri"/>
          <w:sz w:val="20"/>
        </w:rPr>
        <w:t xml:space="preserve">Všeobecne </w:t>
      </w:r>
      <w:r w:rsidR="009763F2" w:rsidRPr="00C6385B">
        <w:rPr>
          <w:rFonts w:ascii="Calibri" w:hAnsi="Calibri" w:cs="Calibri"/>
          <w:sz w:val="20"/>
        </w:rPr>
        <w:t>sa za neoprávnené výdavky budú považovať dodatočné práce, ktoré vznikli na základe:</w:t>
      </w:r>
    </w:p>
    <w:p w14:paraId="0DCDEC66" w14:textId="77777777" w:rsidR="009763F2" w:rsidRPr="00C6385B" w:rsidRDefault="009763F2" w:rsidP="009763F2">
      <w:pPr>
        <w:widowControl w:val="0"/>
        <w:numPr>
          <w:ilvl w:val="2"/>
          <w:numId w:val="62"/>
        </w:numPr>
        <w:tabs>
          <w:tab w:val="clear" w:pos="862"/>
        </w:tabs>
        <w:autoSpaceDE w:val="0"/>
        <w:autoSpaceDN w:val="0"/>
        <w:adjustRightInd w:val="0"/>
        <w:spacing w:line="276" w:lineRule="auto"/>
        <w:ind w:left="993" w:hanging="425"/>
        <w:jc w:val="both"/>
        <w:rPr>
          <w:rFonts w:ascii="Calibri" w:hAnsi="Calibri" w:cs="Calibri"/>
          <w:sz w:val="20"/>
        </w:rPr>
      </w:pPr>
      <w:r w:rsidRPr="00C6385B">
        <w:rPr>
          <w:rFonts w:ascii="Calibri" w:hAnsi="Calibri" w:cs="Calibri"/>
          <w:sz w:val="20"/>
        </w:rPr>
        <w:t>odmena za zlepšovací návrh v zmysle FIDIC,</w:t>
      </w:r>
    </w:p>
    <w:p w14:paraId="2FF2CBB7" w14:textId="77777777" w:rsidR="009763F2" w:rsidRDefault="009763F2" w:rsidP="009763F2">
      <w:pPr>
        <w:widowControl w:val="0"/>
        <w:numPr>
          <w:ilvl w:val="2"/>
          <w:numId w:val="62"/>
        </w:numPr>
        <w:tabs>
          <w:tab w:val="clear" w:pos="862"/>
          <w:tab w:val="left" w:pos="1134"/>
        </w:tabs>
        <w:autoSpaceDE w:val="0"/>
        <w:autoSpaceDN w:val="0"/>
        <w:adjustRightInd w:val="0"/>
        <w:spacing w:line="276" w:lineRule="auto"/>
        <w:ind w:left="993" w:hanging="425"/>
        <w:jc w:val="both"/>
        <w:rPr>
          <w:rFonts w:ascii="Calibri" w:hAnsi="Calibri" w:cs="Calibri"/>
          <w:sz w:val="20"/>
        </w:rPr>
      </w:pPr>
      <w:r w:rsidRPr="00C6385B">
        <w:rPr>
          <w:rFonts w:ascii="Calibri" w:hAnsi="Calibri" w:cs="Calibri"/>
          <w:sz w:val="20"/>
        </w:rPr>
        <w:t>položky ocenené dočasnou jednotkovou cenou/sadzbou alebo predbežnou sumou,</w:t>
      </w:r>
    </w:p>
    <w:p w14:paraId="3268B53B" w14:textId="2FEB7036" w:rsidR="009763F2" w:rsidRPr="009763F2" w:rsidRDefault="009763F2" w:rsidP="009763F2">
      <w:pPr>
        <w:widowControl w:val="0"/>
        <w:numPr>
          <w:ilvl w:val="2"/>
          <w:numId w:val="62"/>
        </w:numPr>
        <w:tabs>
          <w:tab w:val="clear" w:pos="862"/>
          <w:tab w:val="left" w:pos="1134"/>
        </w:tabs>
        <w:autoSpaceDE w:val="0"/>
        <w:autoSpaceDN w:val="0"/>
        <w:adjustRightInd w:val="0"/>
        <w:spacing w:line="276" w:lineRule="auto"/>
        <w:ind w:left="993" w:hanging="425"/>
        <w:jc w:val="both"/>
        <w:rPr>
          <w:rFonts w:ascii="Calibri" w:hAnsi="Calibri" w:cs="Calibri"/>
          <w:sz w:val="20"/>
        </w:rPr>
      </w:pPr>
      <w:r w:rsidRPr="00C6385B">
        <w:rPr>
          <w:rFonts w:ascii="Calibri" w:hAnsi="Calibri" w:cs="Calibri"/>
          <w:sz w:val="20"/>
        </w:rPr>
        <w:t xml:space="preserve">rekonštrukcie majetku </w:t>
      </w:r>
      <w:r>
        <w:rPr>
          <w:rFonts w:ascii="Calibri" w:hAnsi="Calibri" w:cs="Calibri"/>
          <w:sz w:val="20"/>
        </w:rPr>
        <w:t xml:space="preserve">(objektov) na základe dodatočných požiadaviek prijímateľa, samosprávy, </w:t>
      </w:r>
      <w:r w:rsidRPr="00C6385B">
        <w:rPr>
          <w:rFonts w:ascii="Calibri" w:hAnsi="Calibri" w:cs="Calibri"/>
          <w:sz w:val="20"/>
        </w:rPr>
        <w:t>(mestá, obce)</w:t>
      </w:r>
      <w:r>
        <w:rPr>
          <w:rFonts w:ascii="Calibri" w:hAnsi="Calibri" w:cs="Calibri"/>
          <w:sz w:val="20"/>
        </w:rPr>
        <w:t>, fyzických a právnických osôb, priamo nesúvisiace s cieľmi, aktivitami a vecným obsahom projektu.</w:t>
      </w:r>
    </w:p>
    <w:p w14:paraId="2925FB38" w14:textId="77777777" w:rsidR="009763F2" w:rsidRPr="00C6385B" w:rsidRDefault="009763F2" w:rsidP="009763F2">
      <w:pPr>
        <w:widowControl w:val="0"/>
        <w:tabs>
          <w:tab w:val="left" w:pos="1134"/>
        </w:tabs>
        <w:autoSpaceDE w:val="0"/>
        <w:autoSpaceDN w:val="0"/>
        <w:adjustRightInd w:val="0"/>
        <w:spacing w:line="276" w:lineRule="auto"/>
        <w:jc w:val="both"/>
        <w:rPr>
          <w:rFonts w:ascii="Calibri" w:hAnsi="Calibri" w:cs="Calibri"/>
          <w:sz w:val="20"/>
        </w:rPr>
      </w:pPr>
    </w:p>
    <w:p w14:paraId="3E04B18C" w14:textId="77777777" w:rsidR="000A2E94" w:rsidRPr="00C6385B" w:rsidRDefault="000A2E94" w:rsidP="00295BC8">
      <w:pPr>
        <w:widowControl w:val="0"/>
        <w:pBdr>
          <w:top w:val="single" w:sz="4" w:space="1" w:color="auto"/>
          <w:left w:val="single" w:sz="4" w:space="4" w:color="auto"/>
          <w:bottom w:val="single" w:sz="4" w:space="0" w:color="auto"/>
          <w:right w:val="single" w:sz="4" w:space="4" w:color="auto"/>
        </w:pBdr>
        <w:shd w:val="clear" w:color="auto" w:fill="DAEEF3"/>
        <w:autoSpaceDE w:val="0"/>
        <w:autoSpaceDN w:val="0"/>
        <w:adjustRightInd w:val="0"/>
        <w:spacing w:after="120"/>
        <w:jc w:val="both"/>
        <w:rPr>
          <w:rFonts w:ascii="Calibri" w:hAnsi="Calibri" w:cs="Calibri"/>
          <w:sz w:val="20"/>
        </w:rPr>
      </w:pPr>
      <w:r w:rsidRPr="00C6385B">
        <w:rPr>
          <w:rFonts w:ascii="Calibri" w:hAnsi="Calibri" w:cs="Calibri"/>
          <w:b/>
          <w:sz w:val="20"/>
        </w:rPr>
        <w:t>Upozornenie:</w:t>
      </w:r>
      <w:r w:rsidRPr="00C6385B">
        <w:rPr>
          <w:rFonts w:ascii="Calibri" w:hAnsi="Calibri" w:cs="Calibri"/>
          <w:sz w:val="20"/>
        </w:rPr>
        <w:t xml:space="preserve"> Prijímateľ je povinný v procese prípravy projektov realizovať také opatrenia, ktorými bude predchádzať predvídateľným dodatočným výdavkom.</w:t>
      </w:r>
    </w:p>
    <w:p w14:paraId="3040647D" w14:textId="44A392CC" w:rsidR="000A2E94" w:rsidRPr="00295BC8" w:rsidRDefault="000A2E94" w:rsidP="00295BC8">
      <w:pPr>
        <w:pStyle w:val="Odsekzoznamu"/>
        <w:spacing w:before="360" w:after="360" w:line="276" w:lineRule="auto"/>
        <w:ind w:left="425"/>
        <w:rPr>
          <w:rFonts w:ascii="Calibri" w:hAnsi="Calibri" w:cs="Calibri"/>
          <w:bCs/>
          <w:i/>
          <w:sz w:val="20"/>
          <w:u w:val="single"/>
        </w:rPr>
      </w:pPr>
      <w:r w:rsidRPr="00295BC8">
        <w:rPr>
          <w:rFonts w:ascii="Calibri" w:hAnsi="Calibri" w:cs="Calibri"/>
          <w:bCs/>
          <w:i/>
          <w:sz w:val="20"/>
          <w:u w:val="single"/>
        </w:rPr>
        <w:t>Povinnosti a postupy prijímateľa v prípade dodatočných výdavkov</w:t>
      </w:r>
    </w:p>
    <w:p w14:paraId="315BE4D4" w14:textId="77777777" w:rsidR="000A2E94" w:rsidRPr="00C6385B" w:rsidRDefault="000A2E94" w:rsidP="002920A5">
      <w:pPr>
        <w:pStyle w:val="Odsekzoznamu"/>
        <w:widowControl w:val="0"/>
        <w:numPr>
          <w:ilvl w:val="0"/>
          <w:numId w:val="68"/>
        </w:numPr>
        <w:autoSpaceDE w:val="0"/>
        <w:autoSpaceDN w:val="0"/>
        <w:adjustRightInd w:val="0"/>
        <w:spacing w:after="120" w:line="276" w:lineRule="auto"/>
        <w:ind w:left="426" w:hanging="426"/>
        <w:jc w:val="both"/>
        <w:rPr>
          <w:rFonts w:ascii="Calibri" w:hAnsi="Calibri" w:cs="Calibri"/>
          <w:sz w:val="20"/>
        </w:rPr>
      </w:pPr>
      <w:r w:rsidRPr="00C6385B">
        <w:rPr>
          <w:rFonts w:ascii="Calibri" w:hAnsi="Calibri" w:cs="Calibri"/>
          <w:sz w:val="20"/>
        </w:rPr>
        <w:t xml:space="preserve">Ak v súvislosti s implementáciou projektu PSK dôjde k dodatočným výdavkom, ktoré si prijímateľ nárokuje z PSK, prijímateľ je povinný predložiť na SO všetky príslušné dokumenty a doklady, ktoré súvisia s týmito zmenami, a to </w:t>
      </w:r>
      <w:r w:rsidRPr="00C6385B">
        <w:rPr>
          <w:rFonts w:ascii="Calibri" w:hAnsi="Calibri" w:cs="Calibri"/>
          <w:b/>
          <w:sz w:val="20"/>
        </w:rPr>
        <w:t xml:space="preserve">najneskôr pri predložení prvej </w:t>
      </w:r>
      <w:proofErr w:type="spellStart"/>
      <w:r w:rsidRPr="00C6385B">
        <w:rPr>
          <w:rFonts w:ascii="Calibri" w:hAnsi="Calibri" w:cs="Calibri"/>
          <w:b/>
          <w:sz w:val="20"/>
        </w:rPr>
        <w:t>ŽoP</w:t>
      </w:r>
      <w:proofErr w:type="spellEnd"/>
      <w:r w:rsidRPr="00C6385B">
        <w:rPr>
          <w:rFonts w:ascii="Calibri" w:hAnsi="Calibri" w:cs="Calibri"/>
          <w:sz w:val="20"/>
        </w:rPr>
        <w:t xml:space="preserve">, ktorá bude obsahovať tieto DV. SO v rámci výkonu administratívnej finančnej kontroly </w:t>
      </w:r>
      <w:proofErr w:type="spellStart"/>
      <w:r w:rsidRPr="00C6385B">
        <w:rPr>
          <w:rFonts w:ascii="Calibri" w:hAnsi="Calibri" w:cs="Calibri"/>
          <w:sz w:val="20"/>
        </w:rPr>
        <w:t>ŽoP</w:t>
      </w:r>
      <w:proofErr w:type="spellEnd"/>
      <w:r w:rsidRPr="00C6385B">
        <w:rPr>
          <w:rFonts w:ascii="Calibri" w:hAnsi="Calibri" w:cs="Calibri"/>
          <w:sz w:val="20"/>
        </w:rPr>
        <w:t xml:space="preserve"> posudzuje oprávnenosť výdavkov, ktoré si prijímateľ nárokuje v súvislosti so zmenami (dodatočnými stavebnými prácami/službami). Prijímateľ je povinný pri každej zmene (najneskôr pri predkladaní prvej </w:t>
      </w:r>
      <w:proofErr w:type="spellStart"/>
      <w:r w:rsidRPr="00C6385B">
        <w:rPr>
          <w:rFonts w:ascii="Calibri" w:hAnsi="Calibri" w:cs="Calibri"/>
          <w:sz w:val="20"/>
        </w:rPr>
        <w:t>ŽoP</w:t>
      </w:r>
      <w:proofErr w:type="spellEnd"/>
      <w:r w:rsidRPr="00C6385B">
        <w:rPr>
          <w:rFonts w:ascii="Calibri" w:hAnsi="Calibri" w:cs="Calibri"/>
          <w:sz w:val="20"/>
        </w:rPr>
        <w:t xml:space="preserve">, v ktorej sú tieto DV zahrnuté) predložiť na SO nasledovnú dokumentáciu: </w:t>
      </w:r>
    </w:p>
    <w:p w14:paraId="2D66758E" w14:textId="77777777" w:rsidR="000A2E94" w:rsidRPr="000F4AA4" w:rsidRDefault="000A2E94" w:rsidP="002920A5">
      <w:pPr>
        <w:pStyle w:val="Odsekzoznamu"/>
        <w:widowControl w:val="0"/>
        <w:numPr>
          <w:ilvl w:val="0"/>
          <w:numId w:val="67"/>
        </w:numPr>
        <w:ind w:left="709" w:hanging="284"/>
        <w:jc w:val="both"/>
        <w:rPr>
          <w:rFonts w:cs="Calibri"/>
          <w:b/>
          <w:sz w:val="20"/>
          <w:szCs w:val="20"/>
          <w:u w:val="single"/>
        </w:rPr>
      </w:pPr>
      <w:r w:rsidRPr="00C6385B">
        <w:rPr>
          <w:rFonts w:ascii="Calibri" w:hAnsi="Calibri" w:cs="Calibri"/>
          <w:b/>
          <w:sz w:val="20"/>
        </w:rPr>
        <w:t>Pri zmene výdavkov na stavebné práce</w:t>
      </w:r>
      <w:r w:rsidRPr="00C6385B">
        <w:rPr>
          <w:rFonts w:ascii="Calibri" w:hAnsi="Calibri" w:cs="Calibri"/>
          <w:sz w:val="20"/>
        </w:rPr>
        <w:t xml:space="preserve"> prijímateľ predkladá na SO dokumentáciu, v ktorej bude uvedené:</w:t>
      </w:r>
    </w:p>
    <w:p w14:paraId="4EB88893" w14:textId="4AB8CC38" w:rsidR="000A2E94" w:rsidRPr="00C6385B" w:rsidRDefault="000A2E94" w:rsidP="002920A5">
      <w:pPr>
        <w:widowControl w:val="0"/>
        <w:numPr>
          <w:ilvl w:val="0"/>
          <w:numId w:val="64"/>
        </w:numPr>
        <w:autoSpaceDE w:val="0"/>
        <w:autoSpaceDN w:val="0"/>
        <w:adjustRightInd w:val="0"/>
        <w:spacing w:line="276" w:lineRule="auto"/>
        <w:ind w:left="1145" w:hanging="274"/>
        <w:jc w:val="both"/>
        <w:rPr>
          <w:rFonts w:ascii="Calibri" w:hAnsi="Calibri" w:cs="Calibri"/>
          <w:sz w:val="20"/>
        </w:rPr>
      </w:pPr>
      <w:r w:rsidRPr="00C6385B">
        <w:rPr>
          <w:rFonts w:ascii="Calibri" w:hAnsi="Calibri" w:cs="Calibri"/>
          <w:sz w:val="20"/>
        </w:rPr>
        <w:t xml:space="preserve">charakter zmeny (dôvod vykonania zmeny, odôvodnenie dopadu krízovej situácie alebo </w:t>
      </w:r>
      <w:r w:rsidRPr="00C6385B">
        <w:rPr>
          <w:rFonts w:ascii="Calibri" w:hAnsi="Calibri" w:cs="Calibri"/>
          <w:sz w:val="20"/>
        </w:rPr>
        <w:lastRenderedPageBreak/>
        <w:t>nepredvídateľnosť - popísať s ohľadom na začiatok VO</w:t>
      </w:r>
      <w:r w:rsidRPr="005606DF">
        <w:rPr>
          <w:rFonts w:ascii="Calibri" w:hAnsi="Calibri"/>
          <w:sz w:val="20"/>
          <w:vertAlign w:val="superscript"/>
        </w:rPr>
        <w:footnoteReference w:id="43"/>
      </w:r>
      <w:r w:rsidRPr="00C6385B">
        <w:rPr>
          <w:rFonts w:ascii="Calibri" w:hAnsi="Calibri" w:cs="Calibri"/>
          <w:sz w:val="20"/>
        </w:rPr>
        <w:t>), popísať čo najkonkrétnejšie a vecne</w:t>
      </w:r>
      <w:r w:rsidRPr="005606DF">
        <w:rPr>
          <w:rFonts w:ascii="Calibri" w:hAnsi="Calibri"/>
          <w:sz w:val="20"/>
          <w:vertAlign w:val="superscript"/>
        </w:rPr>
        <w:footnoteReference w:id="44"/>
      </w:r>
      <w:r w:rsidR="005606DF">
        <w:rPr>
          <w:rFonts w:ascii="Calibri" w:hAnsi="Calibri" w:cs="Calibri"/>
          <w:sz w:val="20"/>
        </w:rPr>
        <w:t>,</w:t>
      </w:r>
    </w:p>
    <w:p w14:paraId="185C4DE4" w14:textId="77777777" w:rsidR="000A2E94" w:rsidRPr="00C6385B" w:rsidRDefault="000A2E94" w:rsidP="002920A5">
      <w:pPr>
        <w:widowControl w:val="0"/>
        <w:numPr>
          <w:ilvl w:val="0"/>
          <w:numId w:val="64"/>
        </w:numPr>
        <w:autoSpaceDE w:val="0"/>
        <w:autoSpaceDN w:val="0"/>
        <w:adjustRightInd w:val="0"/>
        <w:spacing w:line="276" w:lineRule="auto"/>
        <w:ind w:left="1145" w:hanging="274"/>
        <w:jc w:val="both"/>
        <w:rPr>
          <w:rFonts w:ascii="Calibri" w:hAnsi="Calibri" w:cs="Calibri"/>
          <w:sz w:val="20"/>
        </w:rPr>
      </w:pPr>
      <w:r w:rsidRPr="00C6385B">
        <w:rPr>
          <w:rFonts w:ascii="Calibri" w:hAnsi="Calibri" w:cs="Calibri"/>
          <w:sz w:val="20"/>
        </w:rPr>
        <w:t>celkový finančný dopad zmeny, zníženie výdavkov/zvýšenie výdavkov</w:t>
      </w:r>
      <w:r w:rsidRPr="005606DF">
        <w:rPr>
          <w:rFonts w:ascii="Calibri" w:hAnsi="Calibri"/>
          <w:sz w:val="20"/>
          <w:vertAlign w:val="superscript"/>
        </w:rPr>
        <w:footnoteReference w:id="45"/>
      </w:r>
      <w:r w:rsidRPr="00C6385B">
        <w:rPr>
          <w:rFonts w:ascii="Calibri" w:hAnsi="Calibri" w:cs="Calibri"/>
          <w:sz w:val="20"/>
        </w:rPr>
        <w:t>,</w:t>
      </w:r>
    </w:p>
    <w:p w14:paraId="2824D92E" w14:textId="15AE8A05" w:rsidR="000A2E94" w:rsidRPr="00C6385B" w:rsidDel="00F96076" w:rsidRDefault="000A2E94" w:rsidP="002920A5">
      <w:pPr>
        <w:widowControl w:val="0"/>
        <w:numPr>
          <w:ilvl w:val="0"/>
          <w:numId w:val="64"/>
        </w:numPr>
        <w:autoSpaceDE w:val="0"/>
        <w:autoSpaceDN w:val="0"/>
        <w:adjustRightInd w:val="0"/>
        <w:spacing w:line="276" w:lineRule="auto"/>
        <w:ind w:left="1145" w:hanging="274"/>
        <w:jc w:val="both"/>
        <w:rPr>
          <w:del w:id="187" w:author="KH" w:date="2025-12-01T10:11:00Z"/>
          <w:rFonts w:ascii="Calibri" w:hAnsi="Calibri" w:cs="Calibri"/>
          <w:sz w:val="20"/>
        </w:rPr>
      </w:pPr>
      <w:del w:id="188" w:author="KH" w:date="2025-12-01T10:11:00Z">
        <w:r w:rsidRPr="00C6385B" w:rsidDel="00F96076">
          <w:rPr>
            <w:rFonts w:ascii="Calibri" w:hAnsi="Calibri" w:cs="Calibri"/>
            <w:sz w:val="20"/>
          </w:rPr>
          <w:delText>percento dodatočných výdavkov predkladanej zmeny oproti zmluvnej cene diela,</w:delText>
        </w:r>
      </w:del>
    </w:p>
    <w:p w14:paraId="28AC79C7" w14:textId="3C6C7401" w:rsidR="000A2E94" w:rsidRPr="00C6385B" w:rsidDel="00F96076" w:rsidRDefault="000A2E94" w:rsidP="002920A5">
      <w:pPr>
        <w:widowControl w:val="0"/>
        <w:numPr>
          <w:ilvl w:val="0"/>
          <w:numId w:val="64"/>
        </w:numPr>
        <w:autoSpaceDE w:val="0"/>
        <w:autoSpaceDN w:val="0"/>
        <w:adjustRightInd w:val="0"/>
        <w:spacing w:line="276" w:lineRule="auto"/>
        <w:ind w:left="1145" w:hanging="274"/>
        <w:jc w:val="both"/>
        <w:rPr>
          <w:del w:id="189" w:author="KH" w:date="2025-12-01T10:11:00Z"/>
          <w:rFonts w:ascii="Calibri" w:hAnsi="Calibri" w:cs="Calibri"/>
          <w:sz w:val="20"/>
        </w:rPr>
      </w:pPr>
      <w:del w:id="190" w:author="KH" w:date="2025-12-01T10:11:00Z">
        <w:r w:rsidRPr="00C6385B" w:rsidDel="00F96076">
          <w:rPr>
            <w:rFonts w:ascii="Calibri" w:hAnsi="Calibri" w:cs="Calibri"/>
            <w:sz w:val="20"/>
          </w:rPr>
          <w:delText>percento celkových dodatočných výdavkov vrátane predkladanej zmeny oproti zmluvnej cene diela,</w:delText>
        </w:r>
      </w:del>
    </w:p>
    <w:p w14:paraId="7BC88661" w14:textId="726251C9" w:rsidR="000A2E94" w:rsidRPr="00C6385B" w:rsidRDefault="000A2E94" w:rsidP="002920A5">
      <w:pPr>
        <w:widowControl w:val="0"/>
        <w:numPr>
          <w:ilvl w:val="0"/>
          <w:numId w:val="64"/>
        </w:numPr>
        <w:autoSpaceDE w:val="0"/>
        <w:autoSpaceDN w:val="0"/>
        <w:adjustRightInd w:val="0"/>
        <w:spacing w:line="276" w:lineRule="auto"/>
        <w:ind w:left="1145" w:hanging="274"/>
        <w:jc w:val="both"/>
        <w:rPr>
          <w:rFonts w:ascii="Calibri" w:hAnsi="Calibri" w:cs="Calibri"/>
          <w:sz w:val="20"/>
        </w:rPr>
      </w:pPr>
      <w:r w:rsidRPr="00C6385B">
        <w:rPr>
          <w:rFonts w:ascii="Calibri" w:hAnsi="Calibri" w:cs="Calibri"/>
          <w:sz w:val="20"/>
        </w:rPr>
        <w:t>v prípade ekvivalentného riešenia (zámeny jednotlivých položiek) alebo zlepšovacieho návrhu predkladá prijímateľ upravený výkaz výmer (aj v elektronickej forme vo formáte Excel), vrátane porovnania pôvodného výkazu výmer a upraveného výkazu výmer (upravený výkaz výmer musí byť originál podpísaný zhotoviteľom, stavebným dozorom a autorským dozorom/projektantom), z ktorého musí byť zrejmé (formou prepojovacej tabuľky a pod.)</w:t>
      </w:r>
      <w:r w:rsidR="00C6385B">
        <w:rPr>
          <w:rFonts w:ascii="Calibri" w:hAnsi="Calibri" w:cs="Calibri"/>
          <w:sz w:val="20"/>
        </w:rPr>
        <w:t xml:space="preserve">, </w:t>
      </w:r>
      <w:r w:rsidRPr="00C6385B">
        <w:rPr>
          <w:rFonts w:ascii="Calibri" w:hAnsi="Calibri" w:cs="Calibri"/>
          <w:b/>
          <w:sz w:val="20"/>
        </w:rPr>
        <w:t>ktorá pôvodná položka sa nahrádza ktorou novou položkou.</w:t>
      </w:r>
      <w:r w:rsidRPr="00C6385B">
        <w:rPr>
          <w:rFonts w:ascii="Calibri" w:hAnsi="Calibri" w:cs="Calibri"/>
          <w:sz w:val="20"/>
        </w:rPr>
        <w:t xml:space="preserve"> </w:t>
      </w:r>
    </w:p>
    <w:p w14:paraId="56D83531" w14:textId="1FD12410" w:rsidR="000A2E94" w:rsidRPr="00C6385B" w:rsidRDefault="000A2E94" w:rsidP="002920A5">
      <w:pPr>
        <w:widowControl w:val="0"/>
        <w:numPr>
          <w:ilvl w:val="0"/>
          <w:numId w:val="64"/>
        </w:numPr>
        <w:autoSpaceDE w:val="0"/>
        <w:autoSpaceDN w:val="0"/>
        <w:adjustRightInd w:val="0"/>
        <w:spacing w:line="276" w:lineRule="auto"/>
        <w:ind w:left="1145" w:hanging="274"/>
        <w:jc w:val="both"/>
        <w:rPr>
          <w:rFonts w:ascii="Calibri" w:hAnsi="Calibri" w:cs="Calibri"/>
          <w:sz w:val="20"/>
        </w:rPr>
      </w:pPr>
      <w:r w:rsidRPr="00C6385B">
        <w:rPr>
          <w:rFonts w:ascii="Calibri" w:hAnsi="Calibri" w:cs="Calibri"/>
          <w:sz w:val="20"/>
        </w:rPr>
        <w:t>súhlasné stanovisko stavebného dozoru k zmene (vyžaduje sa oficiálny súhlas t.</w:t>
      </w:r>
      <w:r w:rsidR="005606DF">
        <w:rPr>
          <w:rFonts w:ascii="Calibri" w:hAnsi="Calibri" w:cs="Calibri"/>
          <w:sz w:val="20"/>
        </w:rPr>
        <w:t xml:space="preserve"> </w:t>
      </w:r>
      <w:r w:rsidRPr="00C6385B">
        <w:rPr>
          <w:rFonts w:ascii="Calibri" w:hAnsi="Calibri" w:cs="Calibri"/>
          <w:sz w:val="20"/>
        </w:rPr>
        <w:t>j. podpísané stanovisko s pečiatkou),</w:t>
      </w:r>
    </w:p>
    <w:p w14:paraId="3F7D7FAD" w14:textId="77777777" w:rsidR="000A2E94" w:rsidRPr="00C6385B" w:rsidRDefault="000A2E94" w:rsidP="002920A5">
      <w:pPr>
        <w:widowControl w:val="0"/>
        <w:numPr>
          <w:ilvl w:val="0"/>
          <w:numId w:val="64"/>
        </w:numPr>
        <w:autoSpaceDE w:val="0"/>
        <w:autoSpaceDN w:val="0"/>
        <w:adjustRightInd w:val="0"/>
        <w:spacing w:line="276" w:lineRule="auto"/>
        <w:ind w:left="1145" w:hanging="274"/>
        <w:jc w:val="both"/>
        <w:rPr>
          <w:rFonts w:ascii="Calibri" w:hAnsi="Calibri" w:cs="Calibri"/>
          <w:sz w:val="20"/>
        </w:rPr>
      </w:pPr>
      <w:r w:rsidRPr="00C6385B">
        <w:rPr>
          <w:rFonts w:ascii="Calibri" w:hAnsi="Calibri" w:cs="Calibri"/>
          <w:sz w:val="20"/>
        </w:rPr>
        <w:t>vyjadrenie autorského dozoru alebo projektanta,</w:t>
      </w:r>
    </w:p>
    <w:p w14:paraId="4C97F8BF" w14:textId="77777777" w:rsidR="000A2E94" w:rsidRPr="00C6385B" w:rsidRDefault="000A2E94" w:rsidP="002920A5">
      <w:pPr>
        <w:widowControl w:val="0"/>
        <w:numPr>
          <w:ilvl w:val="0"/>
          <w:numId w:val="64"/>
        </w:numPr>
        <w:autoSpaceDE w:val="0"/>
        <w:autoSpaceDN w:val="0"/>
        <w:adjustRightInd w:val="0"/>
        <w:spacing w:line="276" w:lineRule="auto"/>
        <w:ind w:left="1145" w:hanging="274"/>
        <w:jc w:val="both"/>
        <w:rPr>
          <w:rFonts w:ascii="Calibri" w:hAnsi="Calibri" w:cs="Calibri"/>
          <w:sz w:val="20"/>
        </w:rPr>
      </w:pPr>
      <w:r w:rsidRPr="00C6385B">
        <w:rPr>
          <w:rFonts w:ascii="Calibri" w:hAnsi="Calibri" w:cs="Calibri"/>
          <w:sz w:val="20"/>
        </w:rPr>
        <w:t xml:space="preserve">v prípade zmlúv realizovaných podľa FIDIC </w:t>
      </w:r>
      <w:proofErr w:type="spellStart"/>
      <w:r w:rsidRPr="00C6385B">
        <w:rPr>
          <w:rFonts w:ascii="Calibri" w:hAnsi="Calibri" w:cs="Calibri"/>
          <w:sz w:val="20"/>
        </w:rPr>
        <w:t>Red</w:t>
      </w:r>
      <w:proofErr w:type="spellEnd"/>
      <w:r w:rsidRPr="00C6385B">
        <w:rPr>
          <w:rFonts w:ascii="Calibri" w:hAnsi="Calibri" w:cs="Calibri"/>
          <w:sz w:val="20"/>
        </w:rPr>
        <w:t xml:space="preserve"> </w:t>
      </w:r>
      <w:proofErr w:type="spellStart"/>
      <w:r w:rsidRPr="00C6385B">
        <w:rPr>
          <w:rFonts w:ascii="Calibri" w:hAnsi="Calibri" w:cs="Calibri"/>
          <w:sz w:val="20"/>
        </w:rPr>
        <w:t>Book</w:t>
      </w:r>
      <w:proofErr w:type="spellEnd"/>
      <w:r w:rsidRPr="00C6385B">
        <w:rPr>
          <w:rFonts w:ascii="Calibri" w:hAnsi="Calibri" w:cs="Calibri"/>
          <w:sz w:val="20"/>
        </w:rPr>
        <w:t xml:space="preserve"> predkladá prijímateľ upravený výkaz výmer (aj v elektronickej forme vo formáte Excel), vrátane porovnania pôvodného výkazu výmer a upraveného výkazu výmer (upravený výkaz výmer musí byť originál podpísaný zhotoviteľom, stavebným dozorom a autorským dozorom/projektantom),</w:t>
      </w:r>
    </w:p>
    <w:p w14:paraId="7D2E9C9D" w14:textId="77777777" w:rsidR="000A2E94" w:rsidRPr="00C6385B" w:rsidRDefault="000A2E94" w:rsidP="00110730">
      <w:pPr>
        <w:widowControl w:val="0"/>
        <w:numPr>
          <w:ilvl w:val="0"/>
          <w:numId w:val="65"/>
        </w:numPr>
        <w:autoSpaceDE w:val="0"/>
        <w:autoSpaceDN w:val="0"/>
        <w:adjustRightInd w:val="0"/>
        <w:spacing w:line="276" w:lineRule="auto"/>
        <w:ind w:left="1145"/>
        <w:jc w:val="both"/>
        <w:rPr>
          <w:rFonts w:ascii="Calibri" w:hAnsi="Calibri" w:cs="Calibri"/>
          <w:sz w:val="20"/>
        </w:rPr>
      </w:pPr>
      <w:r w:rsidRPr="00C6385B">
        <w:rPr>
          <w:rFonts w:ascii="Calibri" w:hAnsi="Calibri" w:cs="Calibri"/>
          <w:sz w:val="20"/>
        </w:rPr>
        <w:t xml:space="preserve">v prípade zmlúv realizovaných podľa FIDIC </w:t>
      </w:r>
      <w:proofErr w:type="spellStart"/>
      <w:r w:rsidRPr="00C6385B">
        <w:rPr>
          <w:rFonts w:ascii="Calibri" w:hAnsi="Calibri" w:cs="Calibri"/>
          <w:sz w:val="20"/>
        </w:rPr>
        <w:t>Yellow</w:t>
      </w:r>
      <w:proofErr w:type="spellEnd"/>
      <w:r w:rsidRPr="00C6385B">
        <w:rPr>
          <w:rFonts w:ascii="Calibri" w:hAnsi="Calibri" w:cs="Calibri"/>
          <w:sz w:val="20"/>
        </w:rPr>
        <w:t xml:space="preserve"> </w:t>
      </w:r>
      <w:proofErr w:type="spellStart"/>
      <w:r w:rsidRPr="00C6385B">
        <w:rPr>
          <w:rFonts w:ascii="Calibri" w:hAnsi="Calibri" w:cs="Calibri"/>
          <w:sz w:val="20"/>
        </w:rPr>
        <w:t>Book</w:t>
      </w:r>
      <w:proofErr w:type="spellEnd"/>
      <w:r w:rsidRPr="00C6385B">
        <w:rPr>
          <w:rFonts w:ascii="Calibri" w:hAnsi="Calibri" w:cs="Calibri"/>
          <w:sz w:val="20"/>
        </w:rPr>
        <w:t xml:space="preserve"> predkladá prijímateľ podrobný popis položiek dodatočných výdavkov a spôsob stanovenia ceny (podpísaný zhotoviteľom, stavebným dozorom a autorským dozorom/projektantom),</w:t>
      </w:r>
    </w:p>
    <w:p w14:paraId="003B1C17" w14:textId="77777777" w:rsidR="000A2E94" w:rsidRPr="00C6385B" w:rsidRDefault="000A2E94" w:rsidP="00110730">
      <w:pPr>
        <w:widowControl w:val="0"/>
        <w:numPr>
          <w:ilvl w:val="0"/>
          <w:numId w:val="65"/>
        </w:numPr>
        <w:tabs>
          <w:tab w:val="left" w:pos="360"/>
        </w:tabs>
        <w:autoSpaceDE w:val="0"/>
        <w:autoSpaceDN w:val="0"/>
        <w:adjustRightInd w:val="0"/>
        <w:spacing w:line="276" w:lineRule="auto"/>
        <w:ind w:left="1145"/>
        <w:jc w:val="both"/>
        <w:rPr>
          <w:rFonts w:ascii="Calibri" w:hAnsi="Calibri" w:cs="Calibri"/>
          <w:sz w:val="20"/>
        </w:rPr>
      </w:pPr>
      <w:r w:rsidRPr="00C6385B">
        <w:rPr>
          <w:rFonts w:ascii="Calibri" w:hAnsi="Calibri" w:cs="Calibri"/>
          <w:sz w:val="20"/>
        </w:rPr>
        <w:t>v prípade iných typov zmlúv predkladá prijímateľ dokumentáciu primerane resp. v zmysle pokynov SO,</w:t>
      </w:r>
    </w:p>
    <w:p w14:paraId="09AEC04D" w14:textId="571CDAD5" w:rsidR="000A2E94" w:rsidRPr="005669D0" w:rsidRDefault="00CB3621" w:rsidP="00110730">
      <w:pPr>
        <w:widowControl w:val="0"/>
        <w:numPr>
          <w:ilvl w:val="0"/>
          <w:numId w:val="65"/>
        </w:numPr>
        <w:autoSpaceDE w:val="0"/>
        <w:autoSpaceDN w:val="0"/>
        <w:adjustRightInd w:val="0"/>
        <w:spacing w:line="276" w:lineRule="auto"/>
        <w:ind w:left="1145"/>
        <w:jc w:val="both"/>
        <w:rPr>
          <w:rFonts w:ascii="Calibri" w:hAnsi="Calibri" w:cs="Calibri"/>
          <w:sz w:val="20"/>
        </w:rPr>
      </w:pPr>
      <w:r w:rsidRPr="005669D0">
        <w:rPr>
          <w:rFonts w:ascii="Calibri" w:hAnsi="Calibri" w:cs="Calibri"/>
          <w:sz w:val="20"/>
        </w:rPr>
        <w:t>informáciu o vykonanej kontrole verejného obstarávania dodatku v zmysle ZVO (uviesť kód spisu VO v ITMS21+, ktorý musí obsahovať finálne závery z vykonanej kontroly VO dodatku formou Správy z kontroly VO, v ktorej SO rozhodol o pripustení dodatočných výdavkov súvisiacich s predmetným VO do financovania projektu PSK);</w:t>
      </w:r>
    </w:p>
    <w:p w14:paraId="1013F74F" w14:textId="6033D2AE" w:rsidR="000A2E94" w:rsidRPr="00C6385B" w:rsidRDefault="000A2E94" w:rsidP="00110730">
      <w:pPr>
        <w:widowControl w:val="0"/>
        <w:numPr>
          <w:ilvl w:val="0"/>
          <w:numId w:val="65"/>
        </w:numPr>
        <w:autoSpaceDE w:val="0"/>
        <w:autoSpaceDN w:val="0"/>
        <w:adjustRightInd w:val="0"/>
        <w:spacing w:after="120" w:line="276" w:lineRule="auto"/>
        <w:ind w:left="1146"/>
        <w:jc w:val="both"/>
        <w:rPr>
          <w:rFonts w:ascii="Calibri" w:hAnsi="Calibri" w:cs="Calibri"/>
          <w:sz w:val="20"/>
        </w:rPr>
      </w:pPr>
      <w:r w:rsidRPr="00C6385B">
        <w:rPr>
          <w:rFonts w:ascii="Calibri" w:hAnsi="Calibri" w:cs="Calibri"/>
          <w:sz w:val="20"/>
        </w:rPr>
        <w:t>iné relevantné doklady (napr. vyjadrenie príslušného úradu, správcu siete</w:t>
      </w:r>
      <w:r w:rsidR="00E77B61">
        <w:rPr>
          <w:rFonts w:ascii="Calibri" w:hAnsi="Calibri" w:cs="Calibri"/>
          <w:sz w:val="20"/>
        </w:rPr>
        <w:t>, inžinierskogeologického prieskumu, hydrogeologického prieskumu</w:t>
      </w:r>
      <w:r w:rsidRPr="00C6385B">
        <w:rPr>
          <w:rFonts w:ascii="Calibri" w:hAnsi="Calibri" w:cs="Calibri"/>
          <w:sz w:val="20"/>
        </w:rPr>
        <w:t xml:space="preserve"> a pod.</w:t>
      </w:r>
      <w:r w:rsidR="009763F2">
        <w:rPr>
          <w:rFonts w:ascii="Calibri" w:hAnsi="Calibri" w:cs="Calibri"/>
          <w:sz w:val="20"/>
        </w:rPr>
        <w:t>, inžinierskogeologický prieskum, hydrogeologický prieskum</w:t>
      </w:r>
      <w:r w:rsidRPr="00C6385B">
        <w:rPr>
          <w:rFonts w:ascii="Calibri" w:hAnsi="Calibri" w:cs="Calibri"/>
          <w:sz w:val="20"/>
        </w:rPr>
        <w:t xml:space="preserve">).   </w:t>
      </w:r>
    </w:p>
    <w:p w14:paraId="5669021C" w14:textId="7C47B481" w:rsidR="000A2E94" w:rsidRPr="00356E0A" w:rsidRDefault="000A2E94" w:rsidP="00110730">
      <w:pPr>
        <w:pStyle w:val="Odsekzoznamu"/>
        <w:widowControl w:val="0"/>
        <w:numPr>
          <w:ilvl w:val="0"/>
          <w:numId w:val="67"/>
        </w:numPr>
        <w:spacing w:line="276" w:lineRule="auto"/>
        <w:ind w:left="709" w:hanging="284"/>
        <w:jc w:val="both"/>
        <w:rPr>
          <w:rFonts w:ascii="Calibri" w:hAnsi="Calibri" w:cs="Calibri"/>
          <w:b/>
          <w:sz w:val="20"/>
        </w:rPr>
      </w:pPr>
      <w:r w:rsidRPr="005606DF">
        <w:rPr>
          <w:rFonts w:ascii="Calibri" w:hAnsi="Calibri" w:cs="Calibri"/>
          <w:sz w:val="20"/>
        </w:rPr>
        <w:t xml:space="preserve">V prípade akýchkoľvek </w:t>
      </w:r>
      <w:r w:rsidRPr="005606DF">
        <w:rPr>
          <w:rFonts w:ascii="Calibri" w:hAnsi="Calibri" w:cs="Calibri"/>
          <w:b/>
          <w:sz w:val="20"/>
        </w:rPr>
        <w:t>zmien stavebného dozoru</w:t>
      </w:r>
      <w:r w:rsidRPr="005606DF">
        <w:rPr>
          <w:rFonts w:ascii="Calibri" w:hAnsi="Calibri" w:cs="Calibri"/>
          <w:sz w:val="20"/>
        </w:rPr>
        <w:t xml:space="preserve"> je prijímateľ povinný predložiť na </w:t>
      </w:r>
      <w:r w:rsidR="005606DF">
        <w:rPr>
          <w:rFonts w:ascii="Calibri" w:hAnsi="Calibri" w:cs="Calibri"/>
          <w:sz w:val="20"/>
        </w:rPr>
        <w:t>S</w:t>
      </w:r>
      <w:r w:rsidRPr="005606DF">
        <w:rPr>
          <w:rFonts w:ascii="Calibri" w:hAnsi="Calibri" w:cs="Calibri"/>
          <w:sz w:val="20"/>
        </w:rPr>
        <w:t>O nasledovnú dokumentáciu:</w:t>
      </w:r>
    </w:p>
    <w:p w14:paraId="1582CE55" w14:textId="77777777" w:rsidR="000A2E94" w:rsidRPr="005606DF" w:rsidRDefault="000A2E94" w:rsidP="00110730">
      <w:pPr>
        <w:widowControl w:val="0"/>
        <w:numPr>
          <w:ilvl w:val="0"/>
          <w:numId w:val="64"/>
        </w:numPr>
        <w:autoSpaceDE w:val="0"/>
        <w:autoSpaceDN w:val="0"/>
        <w:adjustRightInd w:val="0"/>
        <w:spacing w:line="276" w:lineRule="auto"/>
        <w:ind w:left="1145" w:hanging="274"/>
        <w:jc w:val="both"/>
        <w:rPr>
          <w:rFonts w:ascii="Calibri" w:hAnsi="Calibri" w:cs="Calibri"/>
          <w:sz w:val="20"/>
        </w:rPr>
      </w:pPr>
      <w:r w:rsidRPr="005606DF">
        <w:rPr>
          <w:rFonts w:ascii="Calibri" w:hAnsi="Calibri" w:cs="Calibri"/>
          <w:sz w:val="20"/>
        </w:rPr>
        <w:t>zdôvodnenie potreby zmien stavebného dozoru;</w:t>
      </w:r>
    </w:p>
    <w:p w14:paraId="4B803CE9" w14:textId="77777777" w:rsidR="00983038" w:rsidRPr="005669D0" w:rsidRDefault="00983038" w:rsidP="00110730">
      <w:pPr>
        <w:widowControl w:val="0"/>
        <w:numPr>
          <w:ilvl w:val="0"/>
          <w:numId w:val="64"/>
        </w:numPr>
        <w:autoSpaceDE w:val="0"/>
        <w:autoSpaceDN w:val="0"/>
        <w:adjustRightInd w:val="0"/>
        <w:spacing w:line="276" w:lineRule="auto"/>
        <w:ind w:left="1145" w:hanging="274"/>
        <w:jc w:val="both"/>
        <w:rPr>
          <w:rFonts w:ascii="Calibri" w:hAnsi="Calibri" w:cs="Calibri"/>
          <w:sz w:val="20"/>
        </w:rPr>
      </w:pPr>
      <w:r w:rsidRPr="005669D0">
        <w:rPr>
          <w:rFonts w:ascii="Calibri" w:hAnsi="Calibri" w:cs="Calibri"/>
          <w:sz w:val="20"/>
        </w:rPr>
        <w:t>informáciu o vykonanej kontrole verejného obstarávania dodatku v zmysle ZVO (uviesť kód spisu VO v ITMS21+, ktorý musí obsahovať finálne závery z vykonanej kontroly VO dodatku formou Správy z kontroly VO, v ktorej SO rozhodol o pripustení dodatočných výdavkov súvisiacich s predmetným VO do financovania projektu PSK);</w:t>
      </w:r>
    </w:p>
    <w:p w14:paraId="61772617" w14:textId="77777777" w:rsidR="000A2E94" w:rsidRPr="005606DF" w:rsidRDefault="000A2E94" w:rsidP="00110730">
      <w:pPr>
        <w:widowControl w:val="0"/>
        <w:numPr>
          <w:ilvl w:val="0"/>
          <w:numId w:val="64"/>
        </w:numPr>
        <w:autoSpaceDE w:val="0"/>
        <w:autoSpaceDN w:val="0"/>
        <w:adjustRightInd w:val="0"/>
        <w:spacing w:after="120" w:line="276" w:lineRule="auto"/>
        <w:ind w:left="1145" w:hanging="272"/>
        <w:jc w:val="both"/>
        <w:rPr>
          <w:rFonts w:ascii="Calibri" w:hAnsi="Calibri" w:cs="Calibri"/>
          <w:sz w:val="20"/>
        </w:rPr>
      </w:pPr>
      <w:r w:rsidRPr="005606DF">
        <w:rPr>
          <w:rFonts w:ascii="Calibri" w:hAnsi="Calibri" w:cs="Calibri"/>
          <w:sz w:val="20"/>
        </w:rPr>
        <w:t>cenový dopad zmien stavebného dozoru/upravený rozpočet a harmonogram.</w:t>
      </w:r>
    </w:p>
    <w:p w14:paraId="37608E1B" w14:textId="4F8D030B" w:rsidR="000A2E94" w:rsidRPr="00030CC3" w:rsidRDefault="000A2E94" w:rsidP="00110730">
      <w:pPr>
        <w:pStyle w:val="Odsekzoznamu"/>
        <w:widowControl w:val="0"/>
        <w:numPr>
          <w:ilvl w:val="0"/>
          <w:numId w:val="67"/>
        </w:numPr>
        <w:spacing w:line="276" w:lineRule="auto"/>
        <w:ind w:left="709" w:hanging="284"/>
        <w:jc w:val="both"/>
        <w:rPr>
          <w:rFonts w:ascii="Calibri" w:hAnsi="Calibri" w:cs="Calibri"/>
          <w:b/>
          <w:sz w:val="20"/>
        </w:rPr>
      </w:pPr>
      <w:r w:rsidRPr="005606DF">
        <w:rPr>
          <w:rFonts w:ascii="Calibri" w:hAnsi="Calibri" w:cs="Calibri"/>
          <w:sz w:val="20"/>
        </w:rPr>
        <w:t xml:space="preserve">V prípade akýchkoľvek </w:t>
      </w:r>
      <w:r w:rsidRPr="005606DF">
        <w:rPr>
          <w:rFonts w:ascii="Calibri" w:hAnsi="Calibri" w:cs="Calibri"/>
          <w:b/>
          <w:sz w:val="20"/>
        </w:rPr>
        <w:t>zmien prípravnej a projektovej dokumentácie</w:t>
      </w:r>
      <w:r w:rsidRPr="005606DF">
        <w:rPr>
          <w:rFonts w:ascii="Calibri" w:hAnsi="Calibri" w:cs="Calibri"/>
          <w:sz w:val="20"/>
        </w:rPr>
        <w:t xml:space="preserve"> je pr</w:t>
      </w:r>
      <w:r w:rsidR="00363909">
        <w:rPr>
          <w:rFonts w:ascii="Calibri" w:hAnsi="Calibri" w:cs="Calibri"/>
          <w:sz w:val="20"/>
        </w:rPr>
        <w:t>ijímateľ povinný predložiť na SO</w:t>
      </w:r>
      <w:r w:rsidRPr="005606DF">
        <w:rPr>
          <w:rFonts w:ascii="Calibri" w:hAnsi="Calibri" w:cs="Calibri"/>
          <w:sz w:val="20"/>
        </w:rPr>
        <w:t xml:space="preserve"> nasledovnú dokumentáciu:</w:t>
      </w:r>
    </w:p>
    <w:p w14:paraId="0E387C66" w14:textId="77777777" w:rsidR="000A2E94" w:rsidRPr="005606DF" w:rsidRDefault="000A2E94" w:rsidP="00110730">
      <w:pPr>
        <w:widowControl w:val="0"/>
        <w:numPr>
          <w:ilvl w:val="0"/>
          <w:numId w:val="64"/>
        </w:numPr>
        <w:autoSpaceDE w:val="0"/>
        <w:autoSpaceDN w:val="0"/>
        <w:adjustRightInd w:val="0"/>
        <w:spacing w:line="276" w:lineRule="auto"/>
        <w:ind w:left="1145" w:hanging="274"/>
        <w:jc w:val="both"/>
        <w:rPr>
          <w:rFonts w:ascii="Calibri" w:hAnsi="Calibri" w:cs="Calibri"/>
          <w:sz w:val="20"/>
        </w:rPr>
      </w:pPr>
      <w:r w:rsidRPr="005606DF">
        <w:rPr>
          <w:rFonts w:ascii="Calibri" w:hAnsi="Calibri" w:cs="Calibri"/>
          <w:sz w:val="20"/>
        </w:rPr>
        <w:t>zdôvodnenie potreby zmien danej dokumentácie;</w:t>
      </w:r>
    </w:p>
    <w:p w14:paraId="7200EBBF" w14:textId="77777777" w:rsidR="00983038" w:rsidRPr="005669D0" w:rsidRDefault="00983038" w:rsidP="00110730">
      <w:pPr>
        <w:widowControl w:val="0"/>
        <w:numPr>
          <w:ilvl w:val="0"/>
          <w:numId w:val="64"/>
        </w:numPr>
        <w:autoSpaceDE w:val="0"/>
        <w:autoSpaceDN w:val="0"/>
        <w:adjustRightInd w:val="0"/>
        <w:spacing w:line="276" w:lineRule="auto"/>
        <w:ind w:left="1145" w:hanging="274"/>
        <w:jc w:val="both"/>
        <w:rPr>
          <w:rFonts w:ascii="Calibri" w:hAnsi="Calibri" w:cs="Calibri"/>
          <w:sz w:val="20"/>
        </w:rPr>
      </w:pPr>
      <w:r w:rsidRPr="005669D0">
        <w:rPr>
          <w:rFonts w:ascii="Calibri" w:hAnsi="Calibri" w:cs="Calibri"/>
          <w:sz w:val="20"/>
        </w:rPr>
        <w:t>informáciu o vykonanej kontrole verejného obstarávania dodatku v zmysle ZVO (uviesť kód spisu VO v ITMS21+, ktorý musí obsahovať finálne závery z vykonanej kontroly VO dodatku formou Správy z kontroly VO, v ktorej SO rozhodol o pripustení dodatočných výdavkov súvisiacich s predmetným VO do financovania projektu PSK);</w:t>
      </w:r>
    </w:p>
    <w:p w14:paraId="10AE77E0" w14:textId="194C2BC2" w:rsidR="000A2E94" w:rsidRPr="005606DF" w:rsidRDefault="000A2E94" w:rsidP="00110730">
      <w:pPr>
        <w:widowControl w:val="0"/>
        <w:numPr>
          <w:ilvl w:val="0"/>
          <w:numId w:val="64"/>
        </w:numPr>
        <w:autoSpaceDE w:val="0"/>
        <w:autoSpaceDN w:val="0"/>
        <w:adjustRightInd w:val="0"/>
        <w:spacing w:after="120" w:line="276" w:lineRule="auto"/>
        <w:ind w:left="1145" w:hanging="272"/>
        <w:jc w:val="both"/>
        <w:rPr>
          <w:rFonts w:ascii="Calibri" w:hAnsi="Calibri" w:cs="Calibri"/>
          <w:sz w:val="20"/>
        </w:rPr>
      </w:pPr>
      <w:r w:rsidRPr="005606DF">
        <w:rPr>
          <w:rFonts w:ascii="Calibri" w:hAnsi="Calibri" w:cs="Calibri"/>
          <w:sz w:val="20"/>
        </w:rPr>
        <w:lastRenderedPageBreak/>
        <w:t>cenový dopad zmien /upravený rozpočet a harmonogram.</w:t>
      </w:r>
    </w:p>
    <w:p w14:paraId="5C1176FD" w14:textId="4014EAB3" w:rsidR="000A2E94" w:rsidRPr="005606DF" w:rsidRDefault="000A2E94" w:rsidP="00E805B6">
      <w:pPr>
        <w:widowControl w:val="0"/>
        <w:spacing w:after="120" w:line="276" w:lineRule="auto"/>
        <w:ind w:left="431"/>
        <w:jc w:val="both"/>
        <w:rPr>
          <w:rFonts w:ascii="Calibri" w:hAnsi="Calibri" w:cs="Calibri"/>
          <w:b/>
          <w:sz w:val="20"/>
        </w:rPr>
      </w:pPr>
      <w:r w:rsidRPr="005606DF">
        <w:rPr>
          <w:rFonts w:ascii="Calibri" w:hAnsi="Calibri" w:cs="Calibri"/>
          <w:b/>
          <w:sz w:val="20"/>
        </w:rPr>
        <w:t xml:space="preserve">V prípade </w:t>
      </w:r>
      <w:r w:rsidR="005C63FF">
        <w:rPr>
          <w:rFonts w:ascii="Calibri" w:hAnsi="Calibri" w:cs="Calibri"/>
          <w:b/>
          <w:sz w:val="20"/>
        </w:rPr>
        <w:t>výzvy</w:t>
      </w:r>
      <w:r w:rsidR="005C63FF" w:rsidRPr="005606DF">
        <w:rPr>
          <w:rFonts w:ascii="Calibri" w:hAnsi="Calibri" w:cs="Calibri"/>
          <w:b/>
          <w:sz w:val="20"/>
        </w:rPr>
        <w:t xml:space="preserve"> </w:t>
      </w:r>
      <w:r w:rsidRPr="005606DF">
        <w:rPr>
          <w:rFonts w:ascii="Calibri" w:hAnsi="Calibri" w:cs="Calibri"/>
          <w:b/>
          <w:sz w:val="20"/>
        </w:rPr>
        <w:t xml:space="preserve">SO je prijímateľ povinný doplniť predloženú dokumentáciu k dodatočným výdavkom, príp. predložiť ďalšiu doplňujúcu dokumentáciu potrebnú na posúdenie oprávnenosti </w:t>
      </w:r>
      <w:r w:rsidR="005C63FF" w:rsidRPr="005606DF">
        <w:rPr>
          <w:rFonts w:ascii="Calibri" w:hAnsi="Calibri" w:cs="Calibri"/>
          <w:b/>
          <w:sz w:val="20"/>
        </w:rPr>
        <w:t>D</w:t>
      </w:r>
      <w:r w:rsidR="005C63FF">
        <w:rPr>
          <w:rFonts w:ascii="Calibri" w:hAnsi="Calibri" w:cs="Calibri"/>
          <w:b/>
          <w:sz w:val="20"/>
        </w:rPr>
        <w:t>odatočných výdavkov.</w:t>
      </w:r>
    </w:p>
    <w:p w14:paraId="06784F39" w14:textId="490FFD3E" w:rsidR="009C152A" w:rsidRPr="00FF181C" w:rsidRDefault="009C152A" w:rsidP="00CA6EE7">
      <w:pPr>
        <w:pStyle w:val="Nadpis2"/>
      </w:pPr>
      <w:bookmarkStart w:id="191" w:name="_Toc191041393"/>
      <w:r>
        <w:t>Projekty generujúce príjem</w:t>
      </w:r>
      <w:bookmarkEnd w:id="186"/>
      <w:bookmarkEnd w:id="191"/>
    </w:p>
    <w:p w14:paraId="5083EF89" w14:textId="77777777" w:rsidR="009C152A" w:rsidRPr="005606DF" w:rsidRDefault="009C152A" w:rsidP="002920A5">
      <w:pPr>
        <w:pStyle w:val="Odsekzoznamu"/>
        <w:widowControl w:val="0"/>
        <w:numPr>
          <w:ilvl w:val="0"/>
          <w:numId w:val="73"/>
        </w:numPr>
        <w:autoSpaceDE w:val="0"/>
        <w:autoSpaceDN w:val="0"/>
        <w:adjustRightInd w:val="0"/>
        <w:spacing w:after="120" w:line="276" w:lineRule="auto"/>
        <w:ind w:left="357" w:hanging="357"/>
        <w:jc w:val="both"/>
        <w:rPr>
          <w:rFonts w:asciiTheme="minorHAnsi" w:hAnsiTheme="minorHAnsi" w:cstheme="minorHAnsi"/>
          <w:bCs/>
          <w:sz w:val="20"/>
        </w:rPr>
      </w:pPr>
      <w:r w:rsidRPr="005606DF">
        <w:rPr>
          <w:rFonts w:asciiTheme="minorHAnsi" w:hAnsiTheme="minorHAnsi" w:cstheme="minorHAnsi"/>
          <w:bCs/>
          <w:sz w:val="20"/>
        </w:rPr>
        <w:t>Prijímateľ je povinný pre každý projekt zahrňujúci investíciu do infraštruktúry, ktorej používanie je spoplatnené a priamo hradené užívateľmi, alebo každý projekt zahrňujúci predaj alebo prenájom pozemkov alebo stavieb, alebo každé poskytovanie služieb za poplatok, vypracovať finančnú analýzu, ktorej účelom je odôvodnenie potreby NFP pre realizáciu projektu generujúceho príjem, resp. stanovenie adekvátnej výšky NFP formou aplikácie mechanizmu finančnej medzery projektu.</w:t>
      </w:r>
    </w:p>
    <w:p w14:paraId="70892C97" w14:textId="77777777" w:rsidR="009C152A" w:rsidRDefault="009C152A" w:rsidP="009C152A">
      <w:pPr>
        <w:spacing w:line="276" w:lineRule="auto"/>
        <w:rPr>
          <w:rFonts w:ascii="Calibri" w:hAnsi="Calibri" w:cs="Calibri"/>
          <w:bCs/>
          <w:i/>
          <w:sz w:val="20"/>
          <w:u w:val="single"/>
        </w:rPr>
      </w:pPr>
    </w:p>
    <w:p w14:paraId="5980842E" w14:textId="77777777" w:rsidR="009C152A" w:rsidRDefault="009C152A" w:rsidP="009C152A">
      <w:pPr>
        <w:pBdr>
          <w:top w:val="single" w:sz="4" w:space="1" w:color="auto"/>
          <w:left w:val="single" w:sz="4" w:space="4" w:color="auto"/>
          <w:bottom w:val="single" w:sz="4" w:space="1" w:color="auto"/>
          <w:right w:val="single" w:sz="4" w:space="4" w:color="auto"/>
        </w:pBdr>
        <w:spacing w:line="276" w:lineRule="auto"/>
        <w:jc w:val="center"/>
        <w:rPr>
          <w:rFonts w:ascii="Calibri" w:hAnsi="Calibri" w:cs="Calibri"/>
          <w:bCs/>
          <w:i/>
          <w:sz w:val="20"/>
          <w:u w:val="single"/>
        </w:rPr>
      </w:pPr>
      <w:r>
        <w:rPr>
          <w:rFonts w:asciiTheme="minorHAnsi" w:hAnsiTheme="minorHAnsi" w:cstheme="minorHAnsi"/>
          <w:sz w:val="20"/>
          <w:szCs w:val="20"/>
        </w:rPr>
        <w:t xml:space="preserve">Detailné postupy vypracovania finančnej analýzy projektu, resp. stanovenia finančnej medzery projektu, ako aj ostatných záväzných náležitostí projektov generujúcich príjem sú uvedené </w:t>
      </w:r>
      <w:r w:rsidRPr="005E46E1">
        <w:rPr>
          <w:rFonts w:asciiTheme="minorHAnsi" w:hAnsiTheme="minorHAnsi" w:cstheme="minorHAnsi"/>
          <w:b/>
          <w:sz w:val="20"/>
          <w:szCs w:val="20"/>
        </w:rPr>
        <w:t>v</w:t>
      </w:r>
      <w:r>
        <w:rPr>
          <w:rFonts w:asciiTheme="minorHAnsi" w:hAnsiTheme="minorHAnsi" w:cstheme="minorHAnsi"/>
          <w:b/>
          <w:sz w:val="20"/>
          <w:szCs w:val="20"/>
        </w:rPr>
        <w:t> prílohe č. 14 tejto príručky.</w:t>
      </w:r>
    </w:p>
    <w:p w14:paraId="012076AC" w14:textId="4877524E" w:rsidR="00CF5EEC" w:rsidRPr="00FF181C" w:rsidRDefault="00CF5EEC" w:rsidP="00CA6EE7">
      <w:pPr>
        <w:pStyle w:val="Nadpis2"/>
      </w:pPr>
      <w:bookmarkStart w:id="192" w:name="_Toc191041394"/>
      <w:r>
        <w:t>Špecifické aspekty implementácie p</w:t>
      </w:r>
      <w:r w:rsidRPr="00166D51">
        <w:t>rojekt</w:t>
      </w:r>
      <w:r>
        <w:t>ov dopravnej infraštruktúry - Odolnosť infraštruktúry proti zmene klímy/geologické aspekty projektov PSK</w:t>
      </w:r>
      <w:bookmarkEnd w:id="192"/>
    </w:p>
    <w:p w14:paraId="232870C3" w14:textId="2B740BEA" w:rsidR="00CF5EEC" w:rsidRPr="0074776F" w:rsidRDefault="00CF5EEC" w:rsidP="002920A5">
      <w:pPr>
        <w:pStyle w:val="Odsekzoznamu"/>
        <w:numPr>
          <w:ilvl w:val="3"/>
          <w:numId w:val="73"/>
        </w:numPr>
        <w:spacing w:after="120" w:line="276" w:lineRule="auto"/>
        <w:ind w:left="284" w:hanging="284"/>
        <w:jc w:val="both"/>
        <w:rPr>
          <w:rFonts w:ascii="Calibri" w:hAnsi="Calibri" w:cs="Calibri"/>
          <w:bCs/>
          <w:sz w:val="20"/>
        </w:rPr>
      </w:pPr>
      <w:r w:rsidRPr="0074776F">
        <w:rPr>
          <w:rFonts w:ascii="Calibri" w:hAnsi="Calibri" w:cs="Calibri"/>
          <w:bCs/>
          <w:sz w:val="20"/>
        </w:rPr>
        <w:t xml:space="preserve">V tejto </w:t>
      </w:r>
      <w:r w:rsidR="00363909">
        <w:rPr>
          <w:rFonts w:ascii="Calibri" w:hAnsi="Calibri" w:cs="Calibri"/>
          <w:bCs/>
          <w:sz w:val="20"/>
        </w:rPr>
        <w:t xml:space="preserve">kapitole sú pre prijímateľov </w:t>
      </w:r>
      <w:r w:rsidRPr="0074776F">
        <w:rPr>
          <w:rFonts w:ascii="Calibri" w:hAnsi="Calibri" w:cs="Calibri"/>
          <w:bCs/>
          <w:sz w:val="20"/>
        </w:rPr>
        <w:t>zdôraznené náležitosti, ktoré musia spĺňať ich projekty z hľadiska odolnosti infraštruktúry proti zmene klímy, vrátane zosumarizovania informácií týkajúcich sa geologických aspektov projektov PSK (najmä aspektov zameraných na vypracovanie inžinierskogeologického prieskumu, resp. geologickej úlohy).</w:t>
      </w:r>
    </w:p>
    <w:p w14:paraId="617A9B91" w14:textId="75E4B00C" w:rsidR="00CF5EEC" w:rsidRPr="00C8304B" w:rsidRDefault="00CF5EEC" w:rsidP="00C8304B">
      <w:pPr>
        <w:pStyle w:val="Nadpis3"/>
      </w:pPr>
      <w:bookmarkStart w:id="193" w:name="_Toc191041395"/>
      <w:r w:rsidRPr="00C8304B">
        <w:t>Odolnosť dopravných infraštruktúrnych projektov PSK proti zmene klímy</w:t>
      </w:r>
      <w:bookmarkEnd w:id="193"/>
    </w:p>
    <w:p w14:paraId="4EA26ADC" w14:textId="24275FD3" w:rsidR="00CF5EEC" w:rsidRPr="003B18F0" w:rsidRDefault="00CF5EEC" w:rsidP="002920A5">
      <w:pPr>
        <w:pStyle w:val="Odsekzoznamu"/>
        <w:numPr>
          <w:ilvl w:val="0"/>
          <w:numId w:val="75"/>
        </w:numPr>
        <w:spacing w:after="120" w:line="276" w:lineRule="auto"/>
        <w:jc w:val="both"/>
        <w:rPr>
          <w:rFonts w:ascii="Calibri" w:hAnsi="Calibri" w:cs="Calibri"/>
          <w:bCs/>
          <w:sz w:val="20"/>
        </w:rPr>
      </w:pPr>
      <w:r w:rsidRPr="003B18F0">
        <w:rPr>
          <w:rFonts w:ascii="Calibri" w:hAnsi="Calibri" w:cs="Calibri"/>
          <w:bCs/>
          <w:sz w:val="20"/>
        </w:rPr>
        <w:t>Väčšina dopravnej infraštruktúry má dlhú životnosť alebo je dlho v prevádzke, pričom väčšina infraštruktúry financovaná z PSK bude v prevádzke aj v druhej polovici tohto storočia, prípadne dlhšie. Zároveň bude hospodárstvo SR postupne prechádzať do roku 2050 na nulovú bilanciu emisií skleníkových plynov (klimatická neutralita) v súlade s Parížskou dohodou a európskym právnym predpisom v oblasti klímy a budú sa plniť nové ciele v oblasti emisií skleníkových plynov na rok 2030. Zmena klímy však bude naďalej spôsobovať častejšie a závažnejšie extrémne výkyvy klímy a počasia, preto MD SR aktívne presadzuje cieľ EÚ stať sa spoločnosťou odolnou proti zmene klímy, ktorá je v plnej miere adaptovaná na nevyhnutné dôsledky zmeny klímy. Pre MD SR je preto mimoriadne dôležité jednoznačne identifikovať takú infraštruktúru (a následne do nej investovať), ktorá je pripravená na klimaticky neutrálnu budúcnosť odolnú proti zmene klímy.</w:t>
      </w:r>
    </w:p>
    <w:p w14:paraId="47EA6B97" w14:textId="66469305" w:rsidR="00CF5EEC" w:rsidRPr="00C06163" w:rsidRDefault="00CF5EEC" w:rsidP="002920A5">
      <w:pPr>
        <w:pStyle w:val="Odsekzoznamu"/>
        <w:numPr>
          <w:ilvl w:val="0"/>
          <w:numId w:val="75"/>
        </w:numPr>
        <w:spacing w:after="120" w:line="276" w:lineRule="auto"/>
        <w:jc w:val="both"/>
        <w:rPr>
          <w:rFonts w:ascii="Calibri" w:hAnsi="Calibri" w:cs="Calibri"/>
          <w:bCs/>
          <w:sz w:val="20"/>
        </w:rPr>
      </w:pPr>
      <w:r w:rsidRPr="00C06163">
        <w:rPr>
          <w:rFonts w:ascii="Calibri" w:hAnsi="Calibri" w:cs="Calibri"/>
          <w:bCs/>
          <w:sz w:val="20"/>
        </w:rPr>
        <w:t xml:space="preserve">Zabezpečenie odolnosti proti zmene klímy predstavuje kontinuálny proces, ktorý sa má začleniť do všetkých príslušných fáz a súvisiacich procesov a analýz. Zaistí sa tým optimálne začlenenie zodpovedajúcich opatrení na zabezpečenie odolnosti proti zmene klímy a možností jej zmiernenia do projektu. Zo skúseností vyplýva, že zabezpečenie odolnosti proti zmene klímy by malo byť začlenené do cyklu vývoja projektu od samého začiatku. Overenie zohľadnenia problematiky zmeny klímy je proces, ktorým sa opatrenia na zmiernenie zmeny klímy a adaptačné opatrenia začleňujú do vývoja projektov infraštruktúry. Pri infraštruktúre so životnosťou presahujúcou rok 2050 by sa malo prihliadať aj na prevádzku, údržbu a konečné ukončenie projektov za podmienok klimatickej neutrality. </w:t>
      </w:r>
    </w:p>
    <w:p w14:paraId="072E4864" w14:textId="0960A027" w:rsidR="00CF5EEC" w:rsidRPr="00C06163" w:rsidRDefault="00CF5EEC" w:rsidP="002920A5">
      <w:pPr>
        <w:pStyle w:val="Odsekzoznamu"/>
        <w:numPr>
          <w:ilvl w:val="0"/>
          <w:numId w:val="75"/>
        </w:numPr>
        <w:spacing w:after="120" w:line="276" w:lineRule="auto"/>
        <w:rPr>
          <w:rFonts w:ascii="Calibri" w:hAnsi="Calibri" w:cs="Calibri"/>
          <w:bCs/>
          <w:sz w:val="20"/>
        </w:rPr>
      </w:pPr>
      <w:r w:rsidRPr="00C06163">
        <w:rPr>
          <w:rFonts w:ascii="Calibri" w:hAnsi="Calibri" w:cs="Calibri"/>
          <w:bCs/>
          <w:sz w:val="20"/>
        </w:rPr>
        <w:t>Prijímatelia sú preto povinní pri investíciách do infraštruktúry, ktoré majú očakávanú životnosť minimálne 5 rokov, postupovať v súlade s nasledovnými aktuálne platnými metodickými usmerneniami:</w:t>
      </w:r>
    </w:p>
    <w:p w14:paraId="159BD137" w14:textId="77777777" w:rsidR="00CF5EEC" w:rsidRPr="003B18F0" w:rsidRDefault="00CF5EEC" w:rsidP="00110730">
      <w:pPr>
        <w:numPr>
          <w:ilvl w:val="0"/>
          <w:numId w:val="60"/>
        </w:numPr>
        <w:spacing w:line="276" w:lineRule="auto"/>
        <w:ind w:left="714" w:hanging="357"/>
        <w:jc w:val="both"/>
        <w:rPr>
          <w:rFonts w:ascii="Calibri" w:hAnsi="Calibri" w:cs="Calibri"/>
          <w:bCs/>
          <w:sz w:val="20"/>
        </w:rPr>
      </w:pPr>
      <w:r w:rsidRPr="003B18F0">
        <w:rPr>
          <w:rFonts w:ascii="Calibri" w:hAnsi="Calibri" w:cs="Calibri"/>
          <w:b/>
          <w:bCs/>
          <w:sz w:val="20"/>
        </w:rPr>
        <w:t>Technické usmernenie EK k zabezpečeniu odolnosti infraštruktúry proti zmene klímy v období 2021</w:t>
      </w:r>
      <w:r w:rsidRPr="003B18F0">
        <w:rPr>
          <w:rFonts w:ascii="Calibri" w:hAnsi="Calibri" w:cs="Calibri"/>
          <w:bCs/>
          <w:sz w:val="20"/>
        </w:rPr>
        <w:t xml:space="preserve"> – 2027 č. 2021/C 373/01 (ďalej aj „technické usmernenie EK“) - toto usmernenie sa považuje za relevantnú </w:t>
      </w:r>
      <w:r w:rsidRPr="003B18F0">
        <w:rPr>
          <w:rFonts w:ascii="Calibri" w:hAnsi="Calibri" w:cs="Calibri"/>
          <w:bCs/>
          <w:sz w:val="20"/>
        </w:rPr>
        <w:lastRenderedPageBreak/>
        <w:t>referenciu aj pri overení zohľadnenia problematiky zmeny klímy v infraštruktúre podľa článku 2 ods. 37 a článku 67 ods. 3 písm. j) všeobecného nariadenia.</w:t>
      </w:r>
    </w:p>
    <w:p w14:paraId="15B5D6E4" w14:textId="77777777" w:rsidR="00CF5EEC" w:rsidRPr="002033FB" w:rsidRDefault="009D03AA" w:rsidP="009724B5">
      <w:pPr>
        <w:spacing w:after="120" w:line="276" w:lineRule="auto"/>
        <w:ind w:firstLine="720"/>
        <w:rPr>
          <w:rFonts w:ascii="Calibri" w:hAnsi="Calibri" w:cs="Calibri"/>
          <w:bCs/>
          <w:i/>
          <w:sz w:val="20"/>
          <w:u w:val="single"/>
        </w:rPr>
      </w:pPr>
      <w:hyperlink r:id="rId25" w:history="1">
        <w:r w:rsidR="00CF5EEC" w:rsidRPr="002033FB">
          <w:rPr>
            <w:rStyle w:val="Hypertextovprepojenie"/>
            <w:rFonts w:ascii="Calibri" w:hAnsi="Calibri" w:cs="Calibri"/>
            <w:bCs/>
            <w:i/>
            <w:sz w:val="20"/>
          </w:rPr>
          <w:t>https://eur-lex.europa.eu/legal-content/SK/TXT/PDF/?uri=CELEX:52021XC0916(03)</w:t>
        </w:r>
      </w:hyperlink>
    </w:p>
    <w:p w14:paraId="675FD0C7" w14:textId="77777777" w:rsidR="00CF5EEC" w:rsidRPr="003B18F0" w:rsidRDefault="00CF5EEC" w:rsidP="00110730">
      <w:pPr>
        <w:numPr>
          <w:ilvl w:val="0"/>
          <w:numId w:val="60"/>
        </w:numPr>
        <w:spacing w:line="276" w:lineRule="auto"/>
        <w:ind w:left="714" w:hanging="357"/>
        <w:jc w:val="both"/>
        <w:rPr>
          <w:rFonts w:ascii="Calibri" w:hAnsi="Calibri" w:cs="Calibri"/>
          <w:bCs/>
          <w:sz w:val="20"/>
        </w:rPr>
      </w:pPr>
      <w:r w:rsidRPr="003B18F0">
        <w:rPr>
          <w:rFonts w:ascii="Calibri" w:hAnsi="Calibri" w:cs="Calibri"/>
          <w:b/>
          <w:bCs/>
          <w:sz w:val="20"/>
        </w:rPr>
        <w:t>Metodické usmernenie JASPERS k overovaniu odolnosti proti zmene klímy</w:t>
      </w:r>
      <w:r w:rsidRPr="003B18F0">
        <w:rPr>
          <w:rFonts w:ascii="Calibri" w:hAnsi="Calibri" w:cs="Calibri"/>
          <w:bCs/>
          <w:sz w:val="20"/>
        </w:rPr>
        <w:t xml:space="preserve"> – tento dokument predstavuje ďalšiu technickú podporu pre prijímateľov PSK, s osobitným dôrazom na sektor dopravy, pri aplikovaní požiadaviek vyplývajúcich z technického usmernenia EK. Toto usmernenie sa považuje za relevantnú referenciu aj pri overení zohľadnenia problematiky zmeny klímy v infraštruktúre v súlade s požiadavkami článku 73 ods. 2 písm. j) všeobecného nariadenia.</w:t>
      </w:r>
    </w:p>
    <w:p w14:paraId="61D95767" w14:textId="2874B783" w:rsidR="00CF5EEC" w:rsidRPr="002033FB" w:rsidRDefault="009D03AA" w:rsidP="009724B5">
      <w:pPr>
        <w:spacing w:after="120" w:line="276" w:lineRule="auto"/>
        <w:ind w:left="720"/>
        <w:rPr>
          <w:rFonts w:ascii="Calibri" w:hAnsi="Calibri" w:cs="Calibri"/>
          <w:bCs/>
          <w:i/>
          <w:sz w:val="20"/>
          <w:u w:val="single"/>
        </w:rPr>
      </w:pPr>
      <w:hyperlink r:id="rId26" w:history="1">
        <w:r w:rsidR="003D5587" w:rsidRPr="002033FB">
          <w:rPr>
            <w:rStyle w:val="Hypertextovprepojenie"/>
            <w:rFonts w:ascii="Calibri" w:hAnsi="Calibri" w:cs="Calibri"/>
            <w:bCs/>
            <w:i/>
            <w:sz w:val="20"/>
          </w:rPr>
          <w:t>https://jaspers.eib.org/LibraryNP/JASPERS%20Working%20Papers/2024/JASPERS_climate_resilience_sectoral_guidance_Nov2024.pdf</w:t>
        </w:r>
      </w:hyperlink>
    </w:p>
    <w:p w14:paraId="5E466DC5" w14:textId="43DB1DBB" w:rsidR="00CF5EEC" w:rsidRPr="003B18F0" w:rsidRDefault="00CF5EEC" w:rsidP="00110730">
      <w:pPr>
        <w:numPr>
          <w:ilvl w:val="0"/>
          <w:numId w:val="60"/>
        </w:numPr>
        <w:spacing w:line="276" w:lineRule="auto"/>
        <w:ind w:left="714" w:hanging="357"/>
        <w:jc w:val="both"/>
        <w:rPr>
          <w:rFonts w:ascii="Calibri" w:hAnsi="Calibri" w:cs="Calibri"/>
          <w:bCs/>
          <w:sz w:val="20"/>
        </w:rPr>
      </w:pPr>
      <w:r w:rsidRPr="003B18F0">
        <w:rPr>
          <w:rFonts w:ascii="Calibri" w:hAnsi="Calibri" w:cs="Calibri"/>
          <w:b/>
          <w:bCs/>
          <w:sz w:val="20"/>
        </w:rPr>
        <w:t>Metodický dokument riadiaceho orgánu pre Program Slovensko č. 15 – metodické usmernenie k preverovaniu odolnosti infrašt</w:t>
      </w:r>
      <w:r w:rsidR="003B18F0">
        <w:rPr>
          <w:rFonts w:ascii="Calibri" w:hAnsi="Calibri" w:cs="Calibri"/>
          <w:b/>
          <w:bCs/>
          <w:sz w:val="20"/>
        </w:rPr>
        <w:t>r</w:t>
      </w:r>
      <w:r w:rsidRPr="003B18F0">
        <w:rPr>
          <w:rFonts w:ascii="Calibri" w:hAnsi="Calibri" w:cs="Calibri"/>
          <w:b/>
          <w:bCs/>
          <w:sz w:val="20"/>
        </w:rPr>
        <w:t>uktúry proti zmene klímy</w:t>
      </w:r>
      <w:r w:rsidRPr="003B18F0">
        <w:rPr>
          <w:rFonts w:ascii="Calibri" w:hAnsi="Calibri" w:cs="Calibri"/>
          <w:bCs/>
          <w:sz w:val="20"/>
        </w:rPr>
        <w:t xml:space="preserve"> – tento riadiaci dokument sumarizuje metodické postupy platné na národnej úrovni k preverovaniu odolnosti infraštruktúry proti zmene klímy.</w:t>
      </w:r>
    </w:p>
    <w:p w14:paraId="4EEE0212" w14:textId="49DCA262" w:rsidR="00CF5EEC" w:rsidRPr="00A41781" w:rsidRDefault="009D03AA" w:rsidP="00A41781">
      <w:pPr>
        <w:spacing w:after="120" w:line="276" w:lineRule="auto"/>
        <w:ind w:left="720"/>
        <w:rPr>
          <w:rFonts w:ascii="Calibri" w:hAnsi="Calibri" w:cs="Calibri"/>
          <w:bCs/>
          <w:i/>
          <w:sz w:val="20"/>
          <w:u w:val="single"/>
        </w:rPr>
      </w:pPr>
      <w:hyperlink r:id="rId27" w:history="1">
        <w:r w:rsidR="003D5587" w:rsidRPr="00A41781">
          <w:rPr>
            <w:rStyle w:val="Hypertextovprepojenie"/>
            <w:rFonts w:ascii="Calibri" w:hAnsi="Calibri" w:cs="Calibri"/>
            <w:bCs/>
            <w:i/>
            <w:sz w:val="20"/>
          </w:rPr>
          <w:t>https://eurofondy.gov.sk/dokumenty-a-publikacie/metodicke-dokumenty/metodicke-dokumenty-specificke-pre-program-slovensko/</w:t>
        </w:r>
      </w:hyperlink>
    </w:p>
    <w:p w14:paraId="6E24BA6C" w14:textId="74AE587E" w:rsidR="00CF5EEC" w:rsidRPr="00C06163" w:rsidRDefault="00CF5EEC" w:rsidP="00110730">
      <w:pPr>
        <w:pStyle w:val="Odsekzoznamu"/>
        <w:numPr>
          <w:ilvl w:val="0"/>
          <w:numId w:val="75"/>
        </w:numPr>
        <w:spacing w:after="120" w:line="276" w:lineRule="auto"/>
        <w:jc w:val="both"/>
        <w:rPr>
          <w:rFonts w:ascii="Calibri" w:hAnsi="Calibri" w:cs="Calibri"/>
          <w:bCs/>
          <w:sz w:val="20"/>
        </w:rPr>
      </w:pPr>
      <w:r w:rsidRPr="00C06163">
        <w:rPr>
          <w:rFonts w:ascii="Calibri" w:hAnsi="Calibri" w:cs="Calibri"/>
          <w:bCs/>
          <w:sz w:val="20"/>
        </w:rPr>
        <w:t xml:space="preserve">Orientačný zoznam odporúčaných adaptačných riešení, ktoré SO odporúča aplikovať prijímateľom pri zlepšovaní odolnosti infraštruktúry proti zmene klímy sa nachádza v prílohe č. 16 </w:t>
      </w:r>
      <w:r w:rsidR="001B7B31">
        <w:rPr>
          <w:rFonts w:ascii="Calibri" w:hAnsi="Calibri" w:cs="Calibri"/>
          <w:bCs/>
          <w:sz w:val="20"/>
        </w:rPr>
        <w:t>tejto príručky.</w:t>
      </w:r>
    </w:p>
    <w:p w14:paraId="6C51E416" w14:textId="247B530D" w:rsidR="00CF5EEC" w:rsidRPr="00B96D58" w:rsidRDefault="00CF5EEC" w:rsidP="00C8304B">
      <w:pPr>
        <w:pStyle w:val="Nadpis3"/>
      </w:pPr>
      <w:bookmarkStart w:id="194" w:name="_Toc191041396"/>
      <w:r w:rsidRPr="00B96D58">
        <w:t>Geologické aspekty projektov PSK</w:t>
      </w:r>
      <w:bookmarkEnd w:id="194"/>
    </w:p>
    <w:p w14:paraId="1CE740FE" w14:textId="569DCCF5" w:rsidR="00CF5EEC" w:rsidRPr="0044306D" w:rsidRDefault="00CF5EEC" w:rsidP="00110730">
      <w:pPr>
        <w:pStyle w:val="Odsekzoznamu"/>
        <w:numPr>
          <w:ilvl w:val="0"/>
          <w:numId w:val="69"/>
        </w:numPr>
        <w:spacing w:after="120" w:line="276" w:lineRule="auto"/>
        <w:ind w:left="284" w:hanging="284"/>
        <w:jc w:val="both"/>
        <w:rPr>
          <w:rFonts w:ascii="Calibri" w:hAnsi="Calibri" w:cs="Calibri"/>
          <w:bCs/>
          <w:sz w:val="20"/>
        </w:rPr>
      </w:pPr>
      <w:r w:rsidRPr="00B13411">
        <w:rPr>
          <w:rFonts w:ascii="Calibri" w:hAnsi="Calibri" w:cs="Calibri"/>
          <w:bCs/>
          <w:sz w:val="20"/>
        </w:rPr>
        <w:t xml:space="preserve">Prijímateľ </w:t>
      </w:r>
      <w:r w:rsidR="00363909" w:rsidRPr="00B13411">
        <w:rPr>
          <w:rFonts w:ascii="Calibri" w:hAnsi="Calibri" w:cs="Calibri"/>
          <w:bCs/>
          <w:sz w:val="20"/>
        </w:rPr>
        <w:t>je povinný pre každý projekt</w:t>
      </w:r>
      <w:r w:rsidRPr="00B13411">
        <w:rPr>
          <w:rFonts w:ascii="Calibri" w:hAnsi="Calibri" w:cs="Calibri"/>
          <w:bCs/>
          <w:sz w:val="20"/>
        </w:rPr>
        <w:t xml:space="preserve">, ktorého predmetom je realizácia stavieb dopravnej infraštruktúry, dodržiavať pri ich projektovaní a výstavbe, </w:t>
      </w:r>
      <w:r w:rsidR="00B13411">
        <w:rPr>
          <w:rFonts w:ascii="Calibri" w:hAnsi="Calibri" w:cs="Calibri"/>
          <w:bCs/>
          <w:sz w:val="20"/>
        </w:rPr>
        <w:t xml:space="preserve">aktuálne platné </w:t>
      </w:r>
      <w:r w:rsidR="008F2CF4">
        <w:rPr>
          <w:rFonts w:ascii="Calibri" w:hAnsi="Calibri" w:cs="Calibri"/>
          <w:bCs/>
          <w:sz w:val="20"/>
        </w:rPr>
        <w:t xml:space="preserve">a účinné </w:t>
      </w:r>
      <w:r w:rsidRPr="00B13411">
        <w:rPr>
          <w:rFonts w:ascii="Calibri" w:hAnsi="Calibri" w:cs="Calibri"/>
          <w:bCs/>
          <w:sz w:val="20"/>
        </w:rPr>
        <w:t>ustanovenia uvedené vo vecne príslušných</w:t>
      </w:r>
      <w:r w:rsidR="008010C9">
        <w:rPr>
          <w:rFonts w:ascii="Calibri" w:hAnsi="Calibri" w:cs="Calibri"/>
          <w:bCs/>
          <w:sz w:val="20"/>
        </w:rPr>
        <w:t xml:space="preserve"> </w:t>
      </w:r>
      <w:r w:rsidRPr="00B13411">
        <w:rPr>
          <w:rFonts w:ascii="Calibri" w:hAnsi="Calibri" w:cs="Calibri"/>
          <w:bCs/>
          <w:sz w:val="20"/>
        </w:rPr>
        <w:t>technických predpisoch</w:t>
      </w:r>
      <w:r w:rsidR="00B13411">
        <w:rPr>
          <w:rFonts w:ascii="Calibri" w:hAnsi="Calibri" w:cs="Calibri"/>
          <w:bCs/>
          <w:sz w:val="20"/>
        </w:rPr>
        <w:t>.</w:t>
      </w:r>
      <w:r w:rsidRPr="00B13411">
        <w:rPr>
          <w:rFonts w:ascii="Calibri" w:hAnsi="Calibri" w:cs="Calibri"/>
          <w:bCs/>
          <w:sz w:val="20"/>
        </w:rPr>
        <w:t xml:space="preserve"> </w:t>
      </w:r>
      <w:r w:rsidRPr="0044306D">
        <w:rPr>
          <w:rFonts w:ascii="Calibri" w:hAnsi="Calibri" w:cs="Calibri"/>
          <w:bCs/>
          <w:sz w:val="20"/>
        </w:rPr>
        <w:t xml:space="preserve">SO osobitne upozorňuje prijímateľov najmä na striktné </w:t>
      </w:r>
      <w:r w:rsidRPr="0044306D">
        <w:rPr>
          <w:rFonts w:ascii="Calibri" w:hAnsi="Calibri" w:cs="Calibri"/>
          <w:b/>
          <w:bCs/>
          <w:sz w:val="20"/>
        </w:rPr>
        <w:t>dodržiavanie pravidiel a metodických postupov zameraných na vypracovanie inžinierskogeologického prieskumu, resp. geologickej úlohy</w:t>
      </w:r>
      <w:r w:rsidRPr="0044306D">
        <w:rPr>
          <w:rFonts w:ascii="Calibri" w:hAnsi="Calibri" w:cs="Calibri"/>
          <w:bCs/>
          <w:sz w:val="20"/>
        </w:rPr>
        <w:t xml:space="preserve"> stanovených:</w:t>
      </w:r>
    </w:p>
    <w:p w14:paraId="66BBA84E" w14:textId="28945E87" w:rsidR="003B18F0" w:rsidRPr="0058399B" w:rsidRDefault="008F2CF4" w:rsidP="00110730">
      <w:pPr>
        <w:pStyle w:val="Odsekzoznamu"/>
        <w:numPr>
          <w:ilvl w:val="3"/>
          <w:numId w:val="13"/>
        </w:numPr>
        <w:spacing w:after="120" w:line="276" w:lineRule="auto"/>
        <w:ind w:left="567" w:hanging="283"/>
        <w:jc w:val="both"/>
        <w:rPr>
          <w:rFonts w:ascii="Calibri" w:hAnsi="Calibri" w:cs="Calibri"/>
          <w:b/>
          <w:bCs/>
          <w:sz w:val="20"/>
        </w:rPr>
      </w:pPr>
      <w:r w:rsidRPr="0044306D">
        <w:rPr>
          <w:rFonts w:ascii="Calibri" w:hAnsi="Calibri" w:cs="Calibri"/>
          <w:bCs/>
          <w:sz w:val="20"/>
        </w:rPr>
        <w:t xml:space="preserve">pre </w:t>
      </w:r>
      <w:r w:rsidR="00B13411" w:rsidRPr="0058399B">
        <w:rPr>
          <w:rFonts w:ascii="Calibri" w:hAnsi="Calibri" w:cs="Calibri"/>
          <w:b/>
          <w:bCs/>
          <w:sz w:val="20"/>
        </w:rPr>
        <w:t>cestné</w:t>
      </w:r>
      <w:r w:rsidR="00B13411" w:rsidRPr="0044306D">
        <w:rPr>
          <w:rFonts w:ascii="Calibri" w:hAnsi="Calibri" w:cs="Calibri"/>
          <w:bCs/>
          <w:sz w:val="20"/>
        </w:rPr>
        <w:t xml:space="preserve"> stavby:</w:t>
      </w:r>
    </w:p>
    <w:p w14:paraId="6EB515BB" w14:textId="1985DFEC" w:rsidR="00CF5EEC" w:rsidRPr="0044306D" w:rsidRDefault="008F2CF4" w:rsidP="00110730">
      <w:pPr>
        <w:numPr>
          <w:ilvl w:val="0"/>
          <w:numId w:val="60"/>
        </w:numPr>
        <w:spacing w:line="276" w:lineRule="auto"/>
        <w:ind w:left="1077" w:hanging="357"/>
        <w:jc w:val="both"/>
        <w:rPr>
          <w:rFonts w:ascii="Calibri" w:hAnsi="Calibri" w:cs="Calibri"/>
          <w:bCs/>
          <w:sz w:val="20"/>
        </w:rPr>
      </w:pPr>
      <w:r w:rsidRPr="0044306D">
        <w:rPr>
          <w:rFonts w:ascii="Calibri" w:hAnsi="Calibri" w:cs="Calibri"/>
          <w:bCs/>
          <w:sz w:val="20"/>
        </w:rPr>
        <w:t xml:space="preserve">v </w:t>
      </w:r>
      <w:r w:rsidR="00CF5EEC" w:rsidRPr="0044306D">
        <w:rPr>
          <w:rFonts w:ascii="Calibri" w:hAnsi="Calibri" w:cs="Calibri"/>
          <w:bCs/>
          <w:sz w:val="20"/>
        </w:rPr>
        <w:t xml:space="preserve">technických podmienkach </w:t>
      </w:r>
      <w:r w:rsidR="00CF5EEC" w:rsidRPr="008F2CF4">
        <w:rPr>
          <w:rFonts w:ascii="Calibri" w:hAnsi="Calibri" w:cs="Calibri"/>
          <w:b/>
          <w:bCs/>
          <w:sz w:val="20"/>
        </w:rPr>
        <w:t xml:space="preserve">č. 28/2008 </w:t>
      </w:r>
      <w:proofErr w:type="spellStart"/>
      <w:r w:rsidR="00CF5EEC" w:rsidRPr="008F2CF4">
        <w:rPr>
          <w:rFonts w:ascii="Calibri" w:hAnsi="Calibri" w:cs="Calibri"/>
          <w:b/>
          <w:bCs/>
          <w:sz w:val="20"/>
        </w:rPr>
        <w:t>MDPaT</w:t>
      </w:r>
      <w:proofErr w:type="spellEnd"/>
      <w:r w:rsidR="00CF5EEC" w:rsidRPr="008F2CF4">
        <w:rPr>
          <w:rFonts w:ascii="Calibri" w:hAnsi="Calibri" w:cs="Calibri"/>
          <w:b/>
          <w:bCs/>
          <w:sz w:val="20"/>
        </w:rPr>
        <w:t xml:space="preserve"> SR</w:t>
      </w:r>
      <w:r w:rsidR="00CF5EEC" w:rsidRPr="0044306D">
        <w:rPr>
          <w:rFonts w:ascii="Calibri" w:hAnsi="Calibri" w:cs="Calibri"/>
          <w:bCs/>
          <w:sz w:val="20"/>
        </w:rPr>
        <w:t xml:space="preserve"> pre vykonávanie inžinierskogeologického prieskumu pre cestné stavby (ďalej aj „TP 028“);</w:t>
      </w:r>
    </w:p>
    <w:p w14:paraId="340F8F62" w14:textId="20EF31C7" w:rsidR="00CF5EEC" w:rsidRPr="00E207BE" w:rsidRDefault="009D03AA" w:rsidP="00E207BE">
      <w:pPr>
        <w:spacing w:after="120" w:line="276" w:lineRule="auto"/>
        <w:ind w:left="360" w:firstLine="720"/>
        <w:rPr>
          <w:rFonts w:ascii="Calibri" w:hAnsi="Calibri" w:cs="Calibri"/>
          <w:bCs/>
          <w:i/>
          <w:sz w:val="20"/>
          <w:u w:val="single"/>
        </w:rPr>
      </w:pPr>
      <w:hyperlink r:id="rId28" w:history="1">
        <w:r w:rsidR="00CF5EEC" w:rsidRPr="00E207BE">
          <w:rPr>
            <w:rStyle w:val="Hypertextovprepojenie"/>
            <w:rFonts w:ascii="Calibri" w:hAnsi="Calibri" w:cs="Calibri"/>
            <w:bCs/>
            <w:i/>
            <w:sz w:val="20"/>
          </w:rPr>
          <w:t>https://www.ssc.sk/files/documents/technicke-predpisy/tp/tp_028.pdf</w:t>
        </w:r>
      </w:hyperlink>
    </w:p>
    <w:p w14:paraId="19753EC2" w14:textId="0BD7DAE8" w:rsidR="00CF5EEC" w:rsidRPr="0044306D" w:rsidRDefault="008F2CF4" w:rsidP="00110730">
      <w:pPr>
        <w:numPr>
          <w:ilvl w:val="0"/>
          <w:numId w:val="60"/>
        </w:numPr>
        <w:spacing w:line="276" w:lineRule="auto"/>
        <w:ind w:left="1077" w:hanging="357"/>
        <w:jc w:val="both"/>
        <w:rPr>
          <w:rFonts w:ascii="Calibri" w:hAnsi="Calibri" w:cs="Calibri"/>
          <w:bCs/>
          <w:sz w:val="20"/>
        </w:rPr>
      </w:pPr>
      <w:r w:rsidRPr="0044306D">
        <w:rPr>
          <w:rFonts w:ascii="Calibri" w:hAnsi="Calibri" w:cs="Calibri"/>
          <w:bCs/>
          <w:sz w:val="20"/>
        </w:rPr>
        <w:t xml:space="preserve">v </w:t>
      </w:r>
      <w:r w:rsidR="00CF5EEC" w:rsidRPr="0044306D">
        <w:rPr>
          <w:rFonts w:ascii="Calibri" w:hAnsi="Calibri" w:cs="Calibri"/>
          <w:bCs/>
          <w:sz w:val="20"/>
        </w:rPr>
        <w:t xml:space="preserve">technických podmienkach </w:t>
      </w:r>
      <w:r w:rsidR="00CF5EEC" w:rsidRPr="008F2CF4">
        <w:rPr>
          <w:rFonts w:ascii="Calibri" w:hAnsi="Calibri" w:cs="Calibri"/>
          <w:b/>
          <w:bCs/>
          <w:sz w:val="20"/>
        </w:rPr>
        <w:t xml:space="preserve">č. 89/2015 </w:t>
      </w:r>
      <w:proofErr w:type="spellStart"/>
      <w:r w:rsidR="00CF5EEC" w:rsidRPr="008F2CF4">
        <w:rPr>
          <w:rFonts w:ascii="Calibri" w:hAnsi="Calibri" w:cs="Calibri"/>
          <w:b/>
          <w:bCs/>
          <w:sz w:val="20"/>
        </w:rPr>
        <w:t>MDVaR</w:t>
      </w:r>
      <w:proofErr w:type="spellEnd"/>
      <w:r w:rsidR="00CF5EEC" w:rsidRPr="008F2CF4">
        <w:rPr>
          <w:rFonts w:ascii="Calibri" w:hAnsi="Calibri" w:cs="Calibri"/>
          <w:b/>
          <w:bCs/>
          <w:sz w:val="20"/>
        </w:rPr>
        <w:t xml:space="preserve"> SR</w:t>
      </w:r>
      <w:r w:rsidR="00CF5EEC" w:rsidRPr="0044306D">
        <w:rPr>
          <w:rFonts w:ascii="Calibri" w:hAnsi="Calibri" w:cs="Calibri"/>
          <w:bCs/>
          <w:sz w:val="20"/>
        </w:rPr>
        <w:t xml:space="preserve"> pre inžinierskogeologický prieskum pre tunely (ďalej aj „TP 089“);</w:t>
      </w:r>
    </w:p>
    <w:p w14:paraId="41F55ACA" w14:textId="34B10149" w:rsidR="00CF5EEC" w:rsidRPr="00E207BE" w:rsidRDefault="009D03AA" w:rsidP="00E207BE">
      <w:pPr>
        <w:spacing w:after="120" w:line="276" w:lineRule="auto"/>
        <w:ind w:left="360" w:firstLine="720"/>
        <w:rPr>
          <w:rFonts w:ascii="Calibri" w:hAnsi="Calibri" w:cs="Calibri"/>
          <w:bCs/>
          <w:i/>
          <w:sz w:val="20"/>
          <w:u w:val="single"/>
        </w:rPr>
      </w:pPr>
      <w:hyperlink r:id="rId29" w:history="1">
        <w:r w:rsidR="00CF5EEC" w:rsidRPr="00E207BE">
          <w:rPr>
            <w:rStyle w:val="Hypertextovprepojenie"/>
            <w:rFonts w:ascii="Calibri" w:hAnsi="Calibri" w:cs="Calibri"/>
            <w:bCs/>
            <w:i/>
            <w:sz w:val="20"/>
          </w:rPr>
          <w:t>https://www.ssc.sk/files/documents/technicke-predpisy/tp/tp_089.pdf</w:t>
        </w:r>
      </w:hyperlink>
    </w:p>
    <w:p w14:paraId="30FB87C7" w14:textId="303F53B2" w:rsidR="00B13411" w:rsidRPr="0058399B" w:rsidRDefault="008F2CF4" w:rsidP="00110730">
      <w:pPr>
        <w:pStyle w:val="Odsekzoznamu"/>
        <w:numPr>
          <w:ilvl w:val="3"/>
          <w:numId w:val="13"/>
        </w:numPr>
        <w:spacing w:after="120" w:line="276" w:lineRule="auto"/>
        <w:ind w:left="567" w:hanging="283"/>
        <w:rPr>
          <w:rFonts w:ascii="Calibri" w:hAnsi="Calibri" w:cs="Calibri"/>
          <w:b/>
          <w:bCs/>
          <w:sz w:val="20"/>
        </w:rPr>
      </w:pPr>
      <w:r w:rsidRPr="0044306D">
        <w:rPr>
          <w:rFonts w:ascii="Calibri" w:hAnsi="Calibri" w:cs="Calibri"/>
          <w:bCs/>
          <w:sz w:val="20"/>
        </w:rPr>
        <w:t>p</w:t>
      </w:r>
      <w:r w:rsidR="00B13411" w:rsidRPr="0044306D">
        <w:rPr>
          <w:rFonts w:ascii="Calibri" w:hAnsi="Calibri" w:cs="Calibri"/>
          <w:bCs/>
          <w:sz w:val="20"/>
        </w:rPr>
        <w:t>re</w:t>
      </w:r>
      <w:r w:rsidRPr="0044306D">
        <w:rPr>
          <w:rFonts w:ascii="Calibri" w:hAnsi="Calibri" w:cs="Calibri"/>
          <w:bCs/>
          <w:sz w:val="20"/>
        </w:rPr>
        <w:t xml:space="preserve"> </w:t>
      </w:r>
      <w:r w:rsidRPr="0058399B">
        <w:rPr>
          <w:rFonts w:ascii="Calibri" w:hAnsi="Calibri" w:cs="Calibri"/>
          <w:b/>
          <w:bCs/>
          <w:sz w:val="20"/>
        </w:rPr>
        <w:t>železničné</w:t>
      </w:r>
      <w:r w:rsidRPr="0044306D">
        <w:rPr>
          <w:rFonts w:ascii="Calibri" w:hAnsi="Calibri" w:cs="Calibri"/>
          <w:bCs/>
          <w:sz w:val="20"/>
        </w:rPr>
        <w:t xml:space="preserve"> stavby:</w:t>
      </w:r>
    </w:p>
    <w:p w14:paraId="7CA8C7B4" w14:textId="3053223E" w:rsidR="00CF5EEC" w:rsidRPr="0044306D" w:rsidRDefault="008F2CF4" w:rsidP="00110730">
      <w:pPr>
        <w:numPr>
          <w:ilvl w:val="0"/>
          <w:numId w:val="60"/>
        </w:numPr>
        <w:spacing w:line="276" w:lineRule="auto"/>
        <w:ind w:left="1077" w:hanging="357"/>
        <w:jc w:val="both"/>
        <w:rPr>
          <w:rFonts w:ascii="Calibri" w:hAnsi="Calibri" w:cs="Calibri"/>
          <w:bCs/>
          <w:sz w:val="20"/>
        </w:rPr>
      </w:pPr>
      <w:r w:rsidRPr="0044306D">
        <w:rPr>
          <w:rFonts w:ascii="Calibri" w:hAnsi="Calibri" w:cs="Calibri"/>
          <w:bCs/>
          <w:sz w:val="20"/>
        </w:rPr>
        <w:t xml:space="preserve">v technickom predpise </w:t>
      </w:r>
      <w:r w:rsidRPr="0044306D">
        <w:rPr>
          <w:rFonts w:ascii="Calibri" w:hAnsi="Calibri" w:cs="Calibri"/>
          <w:b/>
          <w:bCs/>
          <w:sz w:val="20"/>
        </w:rPr>
        <w:t>č. TS 4-1 ŽSR</w:t>
      </w:r>
      <w:r>
        <w:rPr>
          <w:rFonts w:ascii="Calibri" w:hAnsi="Calibri" w:cs="Calibri"/>
          <w:bCs/>
          <w:sz w:val="20"/>
        </w:rPr>
        <w:t xml:space="preserve"> pre v</w:t>
      </w:r>
      <w:r w:rsidRPr="0044306D">
        <w:rPr>
          <w:rFonts w:ascii="Calibri" w:hAnsi="Calibri" w:cs="Calibri"/>
          <w:bCs/>
          <w:sz w:val="20"/>
        </w:rPr>
        <w:t>ykonávanie inžinierskogeologického a hydrogeologického prieskumu na ŽSR</w:t>
      </w:r>
      <w:r>
        <w:rPr>
          <w:rFonts w:ascii="Calibri" w:hAnsi="Calibri" w:cs="Calibri"/>
          <w:bCs/>
          <w:sz w:val="20"/>
        </w:rPr>
        <w:t xml:space="preserve"> </w:t>
      </w:r>
      <w:r w:rsidR="008010C9">
        <w:rPr>
          <w:rFonts w:ascii="Calibri" w:hAnsi="Calibri" w:cs="Calibri"/>
          <w:bCs/>
          <w:sz w:val="20"/>
        </w:rPr>
        <w:t>(ďalej aj „TS</w:t>
      </w:r>
      <w:r>
        <w:rPr>
          <w:rFonts w:ascii="Calibri" w:hAnsi="Calibri" w:cs="Calibri"/>
          <w:bCs/>
          <w:sz w:val="20"/>
        </w:rPr>
        <w:t xml:space="preserve"> 4-1“)</w:t>
      </w:r>
    </w:p>
    <w:p w14:paraId="3C1E5AF6" w14:textId="4225810A" w:rsidR="008F2CF4" w:rsidRPr="00E207BE" w:rsidRDefault="009D03AA" w:rsidP="00E207BE">
      <w:pPr>
        <w:spacing w:after="120" w:line="276" w:lineRule="auto"/>
        <w:ind w:left="360" w:firstLine="720"/>
        <w:rPr>
          <w:rFonts w:ascii="Calibri" w:hAnsi="Calibri" w:cs="Calibri"/>
          <w:bCs/>
          <w:i/>
          <w:sz w:val="20"/>
          <w:u w:val="single"/>
        </w:rPr>
      </w:pPr>
      <w:hyperlink r:id="rId30" w:history="1">
        <w:r w:rsidR="008F2CF4" w:rsidRPr="00E207BE">
          <w:rPr>
            <w:rStyle w:val="Hypertextovprepojenie"/>
            <w:rFonts w:ascii="Calibri" w:hAnsi="Calibri" w:cs="Calibri"/>
            <w:bCs/>
            <w:i/>
            <w:sz w:val="20"/>
          </w:rPr>
          <w:t>https://www.zsr.sk/dopravcovia/legislativa/predpisy-zsr/</w:t>
        </w:r>
      </w:hyperlink>
    </w:p>
    <w:p w14:paraId="720239CD" w14:textId="1700463D" w:rsidR="00CF5EEC" w:rsidRPr="00C06163" w:rsidRDefault="00CF5EEC" w:rsidP="00110730">
      <w:pPr>
        <w:pStyle w:val="Odsekzoznamu"/>
        <w:numPr>
          <w:ilvl w:val="0"/>
          <w:numId w:val="69"/>
        </w:numPr>
        <w:spacing w:after="120" w:line="276" w:lineRule="auto"/>
        <w:ind w:left="284" w:hanging="284"/>
        <w:jc w:val="both"/>
        <w:rPr>
          <w:rFonts w:ascii="Calibri" w:hAnsi="Calibri" w:cs="Calibri"/>
          <w:bCs/>
          <w:sz w:val="20"/>
        </w:rPr>
      </w:pPr>
      <w:r w:rsidRPr="00C06163">
        <w:rPr>
          <w:rFonts w:ascii="Calibri" w:hAnsi="Calibri" w:cs="Calibri"/>
          <w:bCs/>
          <w:sz w:val="20"/>
        </w:rPr>
        <w:t>SO dôrazne odporúča aplikovať tieto technické podmienky, resp. analogicky obdobné postupy aj pri implementácii (</w:t>
      </w:r>
      <w:proofErr w:type="spellStart"/>
      <w:r w:rsidRPr="00C06163">
        <w:rPr>
          <w:rFonts w:ascii="Calibri" w:hAnsi="Calibri" w:cs="Calibri"/>
          <w:bCs/>
          <w:sz w:val="20"/>
        </w:rPr>
        <w:t>t.j</w:t>
      </w:r>
      <w:proofErr w:type="spellEnd"/>
      <w:r w:rsidRPr="00C06163">
        <w:rPr>
          <w:rFonts w:ascii="Calibri" w:hAnsi="Calibri" w:cs="Calibri"/>
          <w:bCs/>
          <w:sz w:val="20"/>
        </w:rPr>
        <w:t>. pri projektovaní a výstavbe) projektov infraštruktúry verejnej osobnej dopravy.</w:t>
      </w:r>
    </w:p>
    <w:p w14:paraId="5A705F96" w14:textId="777E8BAD" w:rsidR="00CF5EEC" w:rsidRPr="008010C9" w:rsidRDefault="00CF5EEC" w:rsidP="00110730">
      <w:pPr>
        <w:pStyle w:val="Odsekzoznamu"/>
        <w:numPr>
          <w:ilvl w:val="0"/>
          <w:numId w:val="69"/>
        </w:numPr>
        <w:spacing w:after="120" w:line="276" w:lineRule="auto"/>
        <w:ind w:left="284" w:hanging="284"/>
        <w:jc w:val="both"/>
        <w:rPr>
          <w:rFonts w:ascii="Calibri" w:hAnsi="Calibri" w:cs="Calibri"/>
          <w:b/>
          <w:bCs/>
          <w:sz w:val="20"/>
        </w:rPr>
      </w:pPr>
      <w:r w:rsidRPr="00C06163">
        <w:rPr>
          <w:rFonts w:ascii="Calibri" w:hAnsi="Calibri" w:cs="Calibri"/>
          <w:bCs/>
          <w:sz w:val="20"/>
        </w:rPr>
        <w:t>Tieto technické podmienky</w:t>
      </w:r>
      <w:r w:rsidRPr="00C06163">
        <w:rPr>
          <w:rFonts w:ascii="Calibri" w:hAnsi="Calibri" w:cs="Calibri"/>
          <w:sz w:val="22"/>
          <w:vertAlign w:val="superscript"/>
        </w:rPr>
        <w:footnoteReference w:id="46"/>
      </w:r>
      <w:r w:rsidRPr="00C06163">
        <w:rPr>
          <w:rFonts w:ascii="Calibri" w:hAnsi="Calibri" w:cs="Calibri"/>
          <w:bCs/>
          <w:sz w:val="18"/>
        </w:rPr>
        <w:t xml:space="preserve"> </w:t>
      </w:r>
      <w:r w:rsidRPr="00C06163">
        <w:rPr>
          <w:rFonts w:ascii="Calibri" w:hAnsi="Calibri" w:cs="Calibri"/>
          <w:bCs/>
          <w:sz w:val="20"/>
        </w:rPr>
        <w:t xml:space="preserve">určujú zásady a metodiku vykonávania </w:t>
      </w:r>
      <w:r w:rsidR="00363909">
        <w:rPr>
          <w:rFonts w:ascii="Calibri" w:hAnsi="Calibri" w:cs="Calibri"/>
          <w:bCs/>
          <w:sz w:val="20"/>
        </w:rPr>
        <w:t>IGP</w:t>
      </w:r>
      <w:r w:rsidRPr="00C06163">
        <w:rPr>
          <w:rFonts w:ascii="Calibri" w:hAnsi="Calibri" w:cs="Calibri"/>
          <w:bCs/>
          <w:sz w:val="20"/>
        </w:rPr>
        <w:t xml:space="preserve"> od jeho zadania, cez návrh (projekt geologickej úlohy), realizáciu až po vyhodnotenie. IGP predstavuje dôležitý nástroj na zistenie inžinierskogeologických a hydrogeologických pomerov v trase projektovanej stavby. Získané informácie predstavujú dôležité podklady pre jej ekonomický a bezpečný návrh a samotnú realizáciu projektu, a preto SO bazíruje na ich riadnom dodržiavaní a</w:t>
      </w:r>
      <w:r w:rsidRPr="00C06163">
        <w:rPr>
          <w:rFonts w:ascii="Calibri" w:hAnsi="Calibri" w:cs="Calibri"/>
          <w:b/>
          <w:bCs/>
          <w:sz w:val="20"/>
        </w:rPr>
        <w:t xml:space="preserve"> podmieňuje oprávnenosť výdavkov projektov PSK dôsledným </w:t>
      </w:r>
      <w:r w:rsidRPr="00C06163">
        <w:rPr>
          <w:rFonts w:ascii="Calibri" w:hAnsi="Calibri" w:cs="Calibri"/>
          <w:b/>
          <w:bCs/>
          <w:sz w:val="20"/>
        </w:rPr>
        <w:lastRenderedPageBreak/>
        <w:t>dodržiavaním predmetných pravidiel a metodických postupov zameraných na vypracovanie inžinie</w:t>
      </w:r>
      <w:r w:rsidRPr="008010C9">
        <w:rPr>
          <w:rFonts w:ascii="Calibri" w:hAnsi="Calibri" w:cs="Calibri"/>
          <w:b/>
          <w:bCs/>
          <w:sz w:val="20"/>
        </w:rPr>
        <w:t xml:space="preserve">rskogeologického prieskumu, resp. geologickej úlohy. </w:t>
      </w:r>
    </w:p>
    <w:p w14:paraId="486D1989" w14:textId="7CA2A1FC" w:rsidR="00B13411" w:rsidRPr="0044306D" w:rsidRDefault="00CF5EEC" w:rsidP="00110730">
      <w:pPr>
        <w:pStyle w:val="Odsekzoznamu"/>
        <w:numPr>
          <w:ilvl w:val="0"/>
          <w:numId w:val="69"/>
        </w:numPr>
        <w:spacing w:after="120" w:line="276" w:lineRule="auto"/>
        <w:ind w:left="284" w:hanging="284"/>
        <w:jc w:val="both"/>
        <w:rPr>
          <w:rFonts w:ascii="Calibri" w:hAnsi="Calibri" w:cs="Calibri"/>
          <w:b/>
          <w:bCs/>
          <w:sz w:val="20"/>
        </w:rPr>
      </w:pPr>
      <w:r w:rsidRPr="008010C9">
        <w:rPr>
          <w:rFonts w:ascii="Calibri" w:hAnsi="Calibri" w:cs="Calibri"/>
          <w:bCs/>
          <w:sz w:val="20"/>
        </w:rPr>
        <w:t>Detailné postupy vypracovania inžinierskogeologického prieskumu, resp. geologickej úlohy, ako aj ostatných záväzných metodických zásad pre vykonávanie IGP pre cestné sta</w:t>
      </w:r>
      <w:r w:rsidR="00363909" w:rsidRPr="008010C9">
        <w:rPr>
          <w:rFonts w:ascii="Calibri" w:hAnsi="Calibri" w:cs="Calibri"/>
          <w:bCs/>
          <w:sz w:val="20"/>
        </w:rPr>
        <w:t xml:space="preserve">vby sú uvedené v TP 028/TP 089 </w:t>
      </w:r>
      <w:r w:rsidR="008010C9">
        <w:rPr>
          <w:rFonts w:ascii="Calibri" w:hAnsi="Calibri" w:cs="Calibri"/>
          <w:bCs/>
          <w:sz w:val="20"/>
        </w:rPr>
        <w:t xml:space="preserve">a sú </w:t>
      </w:r>
      <w:r w:rsidRPr="008010C9">
        <w:rPr>
          <w:rFonts w:ascii="Calibri" w:hAnsi="Calibri" w:cs="Calibri"/>
          <w:bCs/>
          <w:sz w:val="20"/>
        </w:rPr>
        <w:t>zverejnené na webovom sídle Slovenskej správy ciest v časti technické predpisy rezortu</w:t>
      </w:r>
      <w:r w:rsidR="008010C9">
        <w:rPr>
          <w:rFonts w:ascii="Calibri" w:hAnsi="Calibri" w:cs="Calibri"/>
          <w:bCs/>
          <w:sz w:val="20"/>
        </w:rPr>
        <w:t>.</w:t>
      </w:r>
      <w:r w:rsidR="00B13411" w:rsidRPr="008010C9">
        <w:rPr>
          <w:rFonts w:ascii="Calibri" w:hAnsi="Calibri" w:cs="Calibri"/>
          <w:bCs/>
          <w:sz w:val="20"/>
        </w:rPr>
        <w:t xml:space="preserve"> </w:t>
      </w:r>
      <w:r w:rsidR="008010C9">
        <w:rPr>
          <w:rFonts w:ascii="Calibri" w:hAnsi="Calibri" w:cs="Calibri"/>
          <w:bCs/>
          <w:sz w:val="20"/>
        </w:rPr>
        <w:t>P</w:t>
      </w:r>
      <w:r w:rsidR="00B13411" w:rsidRPr="008010C9">
        <w:rPr>
          <w:rFonts w:ascii="Calibri" w:hAnsi="Calibri" w:cs="Calibri"/>
          <w:bCs/>
          <w:sz w:val="20"/>
        </w:rPr>
        <w:t xml:space="preserve">re </w:t>
      </w:r>
      <w:r w:rsidR="008010C9" w:rsidRPr="008010C9">
        <w:rPr>
          <w:rFonts w:ascii="Calibri" w:hAnsi="Calibri" w:cs="Calibri"/>
          <w:bCs/>
          <w:sz w:val="20"/>
        </w:rPr>
        <w:t>železničné</w:t>
      </w:r>
      <w:r w:rsidR="00B13411" w:rsidRPr="008010C9">
        <w:rPr>
          <w:rFonts w:ascii="Calibri" w:hAnsi="Calibri" w:cs="Calibri"/>
          <w:bCs/>
          <w:sz w:val="20"/>
        </w:rPr>
        <w:t xml:space="preserve"> stavby </w:t>
      </w:r>
      <w:r w:rsidR="00B831B8">
        <w:rPr>
          <w:rFonts w:ascii="Calibri" w:hAnsi="Calibri" w:cs="Calibri"/>
          <w:bCs/>
          <w:sz w:val="20"/>
        </w:rPr>
        <w:t xml:space="preserve">platia </w:t>
      </w:r>
      <w:r w:rsidR="008010C9">
        <w:rPr>
          <w:rFonts w:ascii="Calibri" w:hAnsi="Calibri" w:cs="Calibri"/>
          <w:bCs/>
          <w:sz w:val="20"/>
        </w:rPr>
        <w:t>TS 4-1</w:t>
      </w:r>
      <w:r w:rsidR="00B831B8">
        <w:rPr>
          <w:rFonts w:ascii="Calibri" w:hAnsi="Calibri" w:cs="Calibri"/>
          <w:bCs/>
          <w:sz w:val="20"/>
        </w:rPr>
        <w:t xml:space="preserve"> (viď webové sídlo ŽSR, časť Dopravcovia/Legislatíva/Predpisy ŽSR).</w:t>
      </w:r>
    </w:p>
    <w:p w14:paraId="3A291246" w14:textId="71CF455D" w:rsidR="00C06163" w:rsidRPr="00C06163" w:rsidRDefault="00CF5EEC" w:rsidP="001B7B31">
      <w:pPr>
        <w:pStyle w:val="Odsekzoznamu"/>
        <w:spacing w:after="120" w:line="276" w:lineRule="auto"/>
        <w:ind w:left="284"/>
        <w:jc w:val="both"/>
        <w:rPr>
          <w:rFonts w:ascii="Calibri" w:hAnsi="Calibri" w:cs="Calibri"/>
          <w:b/>
          <w:bCs/>
          <w:sz w:val="20"/>
        </w:rPr>
      </w:pPr>
      <w:r w:rsidRPr="008010C9">
        <w:rPr>
          <w:rFonts w:ascii="Calibri" w:hAnsi="Calibri" w:cs="Calibri"/>
          <w:b/>
          <w:bCs/>
          <w:sz w:val="20"/>
        </w:rPr>
        <w:t xml:space="preserve">Rešpektovanie a riadne uplatňovanie týchto metodických zásad je nevyhnutnou podmienkou uznania oprávnenosti výdavkov projektov PSK, ktorých hlavné aktivity sú zamerané na projekčné, resp. stavebné činnosti stavieb </w:t>
      </w:r>
      <w:r w:rsidR="00B831B8">
        <w:rPr>
          <w:rFonts w:ascii="Calibri" w:hAnsi="Calibri" w:cs="Calibri"/>
          <w:b/>
          <w:bCs/>
          <w:sz w:val="20"/>
        </w:rPr>
        <w:t xml:space="preserve">cestnej/železničnej </w:t>
      </w:r>
      <w:r w:rsidRPr="008010C9">
        <w:rPr>
          <w:rFonts w:ascii="Calibri" w:hAnsi="Calibri" w:cs="Calibri"/>
          <w:b/>
          <w:bCs/>
          <w:sz w:val="20"/>
        </w:rPr>
        <w:t>dopravnej infraštruktúry.</w:t>
      </w:r>
      <w:r w:rsidR="00B831B8">
        <w:rPr>
          <w:rFonts w:ascii="Calibri" w:hAnsi="Calibri" w:cs="Calibri"/>
          <w:b/>
          <w:bCs/>
          <w:sz w:val="20"/>
        </w:rPr>
        <w:t xml:space="preserve"> Detailné podmienky oprávnenosti výdavkov </w:t>
      </w:r>
      <w:r w:rsidR="00D169BD">
        <w:rPr>
          <w:rFonts w:ascii="Calibri" w:hAnsi="Calibri" w:cs="Calibri"/>
          <w:b/>
          <w:bCs/>
          <w:sz w:val="20"/>
        </w:rPr>
        <w:t xml:space="preserve">(vrátane podmienok </w:t>
      </w:r>
      <w:r w:rsidR="00CB47B0">
        <w:rPr>
          <w:rFonts w:ascii="Calibri" w:hAnsi="Calibri" w:cs="Calibri"/>
          <w:b/>
          <w:bCs/>
          <w:sz w:val="20"/>
        </w:rPr>
        <w:t xml:space="preserve">nevyhnutných na </w:t>
      </w:r>
      <w:r w:rsidR="00D169BD">
        <w:rPr>
          <w:rFonts w:ascii="Calibri" w:hAnsi="Calibri" w:cs="Calibri"/>
          <w:b/>
          <w:bCs/>
          <w:sz w:val="20"/>
        </w:rPr>
        <w:t>splneni</w:t>
      </w:r>
      <w:r w:rsidR="00CB47B0">
        <w:rPr>
          <w:rFonts w:ascii="Calibri" w:hAnsi="Calibri" w:cs="Calibri"/>
          <w:b/>
          <w:bCs/>
          <w:sz w:val="20"/>
        </w:rPr>
        <w:t>e</w:t>
      </w:r>
      <w:r w:rsidR="00D169BD">
        <w:rPr>
          <w:rFonts w:ascii="Calibri" w:hAnsi="Calibri" w:cs="Calibri"/>
          <w:b/>
          <w:bCs/>
          <w:sz w:val="20"/>
        </w:rPr>
        <w:t xml:space="preserve"> geologických aspektov projektov PSK</w:t>
      </w:r>
      <w:r w:rsidR="00467DE3">
        <w:rPr>
          <w:rFonts w:ascii="Calibri" w:hAnsi="Calibri" w:cs="Calibri"/>
          <w:b/>
          <w:bCs/>
          <w:sz w:val="20"/>
        </w:rPr>
        <w:t xml:space="preserve"> ak relevantné</w:t>
      </w:r>
      <w:r w:rsidR="00D169BD">
        <w:rPr>
          <w:rFonts w:ascii="Calibri" w:hAnsi="Calibri" w:cs="Calibri"/>
          <w:b/>
          <w:bCs/>
          <w:sz w:val="20"/>
        </w:rPr>
        <w:t xml:space="preserve">) </w:t>
      </w:r>
      <w:r w:rsidR="00B831B8">
        <w:rPr>
          <w:rFonts w:ascii="Calibri" w:hAnsi="Calibri" w:cs="Calibri"/>
          <w:b/>
          <w:bCs/>
          <w:sz w:val="20"/>
        </w:rPr>
        <w:t xml:space="preserve">sú </w:t>
      </w:r>
      <w:r w:rsidR="00D169BD">
        <w:rPr>
          <w:rFonts w:ascii="Calibri" w:hAnsi="Calibri" w:cs="Calibri"/>
          <w:b/>
          <w:bCs/>
          <w:sz w:val="20"/>
        </w:rPr>
        <w:t xml:space="preserve">osobitne </w:t>
      </w:r>
      <w:r w:rsidR="00B831B8">
        <w:rPr>
          <w:rFonts w:ascii="Calibri" w:hAnsi="Calibri" w:cs="Calibri"/>
          <w:b/>
          <w:bCs/>
          <w:sz w:val="20"/>
        </w:rPr>
        <w:t xml:space="preserve">pre každý projekt PSK definované </w:t>
      </w:r>
      <w:r w:rsidR="00D169BD">
        <w:rPr>
          <w:rFonts w:ascii="Calibri" w:hAnsi="Calibri" w:cs="Calibri"/>
          <w:b/>
          <w:bCs/>
          <w:sz w:val="20"/>
        </w:rPr>
        <w:t>ad hoc</w:t>
      </w:r>
      <w:r w:rsidR="00B831B8">
        <w:rPr>
          <w:rFonts w:ascii="Calibri" w:hAnsi="Calibri" w:cs="Calibri"/>
          <w:b/>
          <w:bCs/>
          <w:sz w:val="20"/>
        </w:rPr>
        <w:t xml:space="preserve"> </w:t>
      </w:r>
      <w:r w:rsidR="00D169BD">
        <w:rPr>
          <w:rFonts w:ascii="Calibri" w:hAnsi="Calibri" w:cs="Calibri"/>
          <w:b/>
          <w:bCs/>
          <w:sz w:val="20"/>
        </w:rPr>
        <w:t>v konkrétnych výzvach</w:t>
      </w:r>
      <w:r w:rsidR="00B831B8">
        <w:rPr>
          <w:rFonts w:ascii="Calibri" w:hAnsi="Calibri" w:cs="Calibri"/>
          <w:b/>
          <w:bCs/>
          <w:sz w:val="20"/>
        </w:rPr>
        <w:t xml:space="preserve"> na predkladanie </w:t>
      </w:r>
      <w:proofErr w:type="spellStart"/>
      <w:r w:rsidR="00B831B8">
        <w:rPr>
          <w:rFonts w:ascii="Calibri" w:hAnsi="Calibri" w:cs="Calibri"/>
          <w:b/>
          <w:bCs/>
          <w:sz w:val="20"/>
        </w:rPr>
        <w:t>ŽoNFP</w:t>
      </w:r>
      <w:proofErr w:type="spellEnd"/>
      <w:r w:rsidR="00B831B8">
        <w:rPr>
          <w:rFonts w:ascii="Calibri" w:hAnsi="Calibri" w:cs="Calibri"/>
          <w:b/>
          <w:bCs/>
          <w:sz w:val="20"/>
        </w:rPr>
        <w:t>.</w:t>
      </w:r>
      <w:r w:rsidR="00B13411" w:rsidRPr="008010C9">
        <w:rPr>
          <w:rFonts w:ascii="Calibri" w:hAnsi="Calibri" w:cs="Calibri"/>
          <w:b/>
          <w:bCs/>
          <w:sz w:val="20"/>
        </w:rPr>
        <w:t xml:space="preserve"> </w:t>
      </w:r>
    </w:p>
    <w:p w14:paraId="12737F23" w14:textId="4BAEE850" w:rsidR="00CF5EEC" w:rsidRPr="00C06163" w:rsidRDefault="00CF5EEC" w:rsidP="00110730">
      <w:pPr>
        <w:pStyle w:val="Odsekzoznamu"/>
        <w:numPr>
          <w:ilvl w:val="0"/>
          <w:numId w:val="69"/>
        </w:numPr>
        <w:spacing w:after="120" w:line="276" w:lineRule="auto"/>
        <w:ind w:left="284" w:hanging="284"/>
        <w:jc w:val="both"/>
        <w:rPr>
          <w:rFonts w:ascii="Calibri" w:hAnsi="Calibri" w:cs="Calibri"/>
          <w:bCs/>
          <w:sz w:val="20"/>
        </w:rPr>
      </w:pPr>
      <w:r w:rsidRPr="00C06163">
        <w:rPr>
          <w:rFonts w:ascii="Calibri" w:hAnsi="Calibri" w:cs="Calibri"/>
          <w:bCs/>
          <w:sz w:val="20"/>
        </w:rPr>
        <w:t>SO v rámci výkonu svojich kontrolných činností priebežne počas celého projektového cyklu overí, či prijímateľ projektu PSK dodržal základné metodické zásady IGP pre dopravné stavby. Obsah a rozsah IGP pre tieto stavby ovplyvňuje predovšetkým stupeň projektovej prípravy, pre ktorý sa IGP vykonáva. Ďalej tu zohráva úlohu zložitosť inžinierskogeologických pomerov a druh stavby (diaľnica, cesta I. kategórie,</w:t>
      </w:r>
      <w:r w:rsidR="008010C9">
        <w:rPr>
          <w:rFonts w:ascii="Calibri" w:hAnsi="Calibri" w:cs="Calibri"/>
          <w:bCs/>
          <w:sz w:val="20"/>
        </w:rPr>
        <w:t xml:space="preserve"> železničná trať</w:t>
      </w:r>
      <w:r w:rsidRPr="00C06163">
        <w:rPr>
          <w:rFonts w:ascii="Calibri" w:hAnsi="Calibri" w:cs="Calibri"/>
          <w:bCs/>
          <w:sz w:val="20"/>
        </w:rPr>
        <w:t xml:space="preserve"> atď.). S ohľadom na </w:t>
      </w:r>
      <w:proofErr w:type="spellStart"/>
      <w:r w:rsidRPr="00C06163">
        <w:rPr>
          <w:rFonts w:ascii="Calibri" w:hAnsi="Calibri" w:cs="Calibri"/>
          <w:bCs/>
          <w:sz w:val="20"/>
        </w:rPr>
        <w:t>etapizáciu</w:t>
      </w:r>
      <w:proofErr w:type="spellEnd"/>
      <w:r w:rsidRPr="00C06163">
        <w:rPr>
          <w:rFonts w:ascii="Calibri" w:hAnsi="Calibri" w:cs="Calibri"/>
          <w:bCs/>
          <w:sz w:val="20"/>
        </w:rPr>
        <w:t xml:space="preserve"> projektovej prípravy dopravných stavieb SO osobitne skontroluje</w:t>
      </w:r>
      <w:r w:rsidR="008010C9">
        <w:rPr>
          <w:rFonts w:ascii="Calibri" w:hAnsi="Calibri" w:cs="Calibri"/>
          <w:bCs/>
          <w:sz w:val="20"/>
        </w:rPr>
        <w:t xml:space="preserve"> v rámci AFK </w:t>
      </w:r>
      <w:proofErr w:type="spellStart"/>
      <w:r w:rsidR="008010C9">
        <w:rPr>
          <w:rFonts w:ascii="Calibri" w:hAnsi="Calibri" w:cs="Calibri"/>
          <w:bCs/>
          <w:sz w:val="20"/>
        </w:rPr>
        <w:t>ŽoP</w:t>
      </w:r>
      <w:proofErr w:type="spellEnd"/>
      <w:r w:rsidRPr="00C06163">
        <w:rPr>
          <w:rFonts w:ascii="Calibri" w:hAnsi="Calibri" w:cs="Calibri"/>
          <w:bCs/>
          <w:sz w:val="20"/>
        </w:rPr>
        <w:t>, či bol IGP riadnym spôsobom realizovaný v zodpovedajúcich etapách projektovej prípravy.</w:t>
      </w:r>
    </w:p>
    <w:tbl>
      <w:tblPr>
        <w:tblStyle w:val="Mriekatabuky"/>
        <w:tblW w:w="4846" w:type="pct"/>
        <w:tblInd w:w="279" w:type="dxa"/>
        <w:tblLayout w:type="fixed"/>
        <w:tblLook w:val="04A0" w:firstRow="1" w:lastRow="0" w:firstColumn="1" w:lastColumn="0" w:noHBand="0" w:noVBand="1"/>
      </w:tblPr>
      <w:tblGrid>
        <w:gridCol w:w="1276"/>
        <w:gridCol w:w="1842"/>
        <w:gridCol w:w="2268"/>
        <w:gridCol w:w="3396"/>
      </w:tblGrid>
      <w:tr w:rsidR="00CF5EEC" w:rsidRPr="00CF5EEC" w14:paraId="1B8C9AC5" w14:textId="77777777" w:rsidTr="001709E6">
        <w:tc>
          <w:tcPr>
            <w:tcW w:w="878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3E10BBF" w14:textId="6C1FAA6F" w:rsidR="00CF5EEC" w:rsidRPr="00CF5EEC" w:rsidRDefault="00CF5EEC" w:rsidP="004B46CD">
            <w:pPr>
              <w:spacing w:before="120" w:after="120" w:line="276" w:lineRule="auto"/>
              <w:ind w:left="1077"/>
              <w:jc w:val="center"/>
              <w:rPr>
                <w:rFonts w:ascii="Calibri" w:hAnsi="Calibri" w:cs="Calibri"/>
                <w:b/>
                <w:bCs/>
                <w:i/>
                <w:sz w:val="20"/>
                <w:u w:val="single"/>
              </w:rPr>
            </w:pPr>
            <w:r w:rsidRPr="00CF5EEC">
              <w:rPr>
                <w:rFonts w:ascii="Calibri" w:hAnsi="Calibri" w:cs="Calibri"/>
                <w:b/>
                <w:bCs/>
                <w:i/>
                <w:iCs/>
                <w:sz w:val="20"/>
                <w:u w:val="single"/>
              </w:rPr>
              <w:t xml:space="preserve">Etapy </w:t>
            </w:r>
            <w:r w:rsidR="00B831B8">
              <w:rPr>
                <w:rFonts w:ascii="Calibri" w:hAnsi="Calibri" w:cs="Calibri"/>
                <w:b/>
                <w:bCs/>
                <w:i/>
                <w:iCs/>
                <w:sz w:val="20"/>
                <w:u w:val="single"/>
              </w:rPr>
              <w:t>IGP</w:t>
            </w:r>
            <w:r w:rsidRPr="00CF5EEC">
              <w:rPr>
                <w:rFonts w:ascii="Calibri" w:hAnsi="Calibri" w:cs="Calibri"/>
                <w:b/>
                <w:bCs/>
                <w:i/>
                <w:iCs/>
                <w:sz w:val="20"/>
                <w:u w:val="single"/>
              </w:rPr>
              <w:t xml:space="preserve"> a ich vzťah ku stupňu projektovej prípravy</w:t>
            </w:r>
            <w:r w:rsidR="00B831B8">
              <w:rPr>
                <w:rFonts w:ascii="Calibri" w:hAnsi="Calibri" w:cs="Calibri"/>
                <w:b/>
                <w:bCs/>
                <w:i/>
                <w:iCs/>
                <w:sz w:val="20"/>
                <w:u w:val="single"/>
              </w:rPr>
              <w:t xml:space="preserve"> (cestné stavby)</w:t>
            </w:r>
          </w:p>
        </w:tc>
      </w:tr>
      <w:tr w:rsidR="00CF5EEC" w:rsidRPr="00CF5EEC" w14:paraId="57528D85" w14:textId="77777777" w:rsidTr="001709E6">
        <w:trPr>
          <w:trHeight w:val="450"/>
        </w:trPr>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C1A3F1F" w14:textId="77777777" w:rsidR="00CF5EEC" w:rsidRPr="00CF5EEC" w:rsidRDefault="00CF5EEC" w:rsidP="004B46CD">
            <w:pPr>
              <w:spacing w:before="120" w:after="120" w:line="276" w:lineRule="auto"/>
              <w:ind w:left="32"/>
              <w:jc w:val="center"/>
              <w:rPr>
                <w:rFonts w:ascii="Calibri" w:hAnsi="Calibri" w:cs="Calibri"/>
                <w:b/>
                <w:bCs/>
                <w:i/>
                <w:sz w:val="20"/>
                <w:u w:val="single"/>
              </w:rPr>
            </w:pPr>
            <w:r w:rsidRPr="00CF5EEC">
              <w:rPr>
                <w:rFonts w:ascii="Calibri" w:hAnsi="Calibri" w:cs="Calibri"/>
                <w:b/>
                <w:bCs/>
                <w:i/>
                <w:sz w:val="20"/>
                <w:u w:val="single"/>
              </w:rPr>
              <w:t>Etapa IGP</w:t>
            </w:r>
          </w:p>
        </w:tc>
        <w:tc>
          <w:tcPr>
            <w:tcW w:w="18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E13525B" w14:textId="60F96E04" w:rsidR="00CF5EEC" w:rsidRPr="00CF5EEC" w:rsidRDefault="00CF5EEC" w:rsidP="004B46CD">
            <w:pPr>
              <w:spacing w:before="120" w:after="120" w:line="276" w:lineRule="auto"/>
              <w:ind w:left="0"/>
              <w:jc w:val="center"/>
              <w:rPr>
                <w:rFonts w:ascii="Calibri" w:hAnsi="Calibri" w:cs="Calibri"/>
                <w:b/>
                <w:bCs/>
                <w:i/>
                <w:sz w:val="20"/>
                <w:u w:val="single"/>
              </w:rPr>
            </w:pPr>
            <w:r w:rsidRPr="00CF5EEC">
              <w:rPr>
                <w:rFonts w:ascii="Calibri" w:hAnsi="Calibri" w:cs="Calibri"/>
                <w:b/>
                <w:bCs/>
                <w:i/>
                <w:sz w:val="20"/>
                <w:u w:val="single"/>
              </w:rPr>
              <w:t>Etapa podľa STN EN</w:t>
            </w:r>
            <w:r w:rsidR="002F5C20">
              <w:rPr>
                <w:rFonts w:ascii="Calibri" w:hAnsi="Calibri" w:cs="Calibri"/>
                <w:b/>
                <w:bCs/>
                <w:i/>
                <w:sz w:val="20"/>
                <w:u w:val="single"/>
              </w:rPr>
              <w:t xml:space="preserve"> </w:t>
            </w:r>
            <w:r w:rsidRPr="00CF5EEC">
              <w:rPr>
                <w:rFonts w:ascii="Calibri" w:hAnsi="Calibri" w:cs="Calibri"/>
                <w:b/>
                <w:bCs/>
                <w:i/>
                <w:sz w:val="20"/>
                <w:u w:val="single"/>
              </w:rPr>
              <w:t>1997-2</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64B60E6" w14:textId="77777777" w:rsidR="00CF5EEC" w:rsidRPr="00CF5EEC" w:rsidRDefault="00CF5EEC" w:rsidP="004B46CD">
            <w:pPr>
              <w:spacing w:before="120" w:after="120" w:line="276" w:lineRule="auto"/>
              <w:ind w:left="0"/>
              <w:jc w:val="center"/>
              <w:rPr>
                <w:rFonts w:ascii="Calibri" w:hAnsi="Calibri" w:cs="Calibri"/>
                <w:b/>
                <w:bCs/>
                <w:i/>
                <w:sz w:val="20"/>
                <w:u w:val="single"/>
              </w:rPr>
            </w:pPr>
            <w:r w:rsidRPr="00CF5EEC">
              <w:rPr>
                <w:rFonts w:ascii="Calibri" w:hAnsi="Calibri" w:cs="Calibri"/>
                <w:b/>
                <w:bCs/>
                <w:i/>
                <w:sz w:val="20"/>
                <w:u w:val="single"/>
              </w:rPr>
              <w:t>Stupeň projektovej prípravy</w:t>
            </w:r>
            <w:r w:rsidRPr="00CF5EEC">
              <w:rPr>
                <w:rFonts w:ascii="Calibri" w:hAnsi="Calibri" w:cs="Calibri"/>
                <w:b/>
                <w:bCs/>
                <w:i/>
                <w:sz w:val="20"/>
                <w:u w:val="single"/>
                <w:vertAlign w:val="superscript"/>
              </w:rPr>
              <w:footnoteReference w:id="47"/>
            </w:r>
          </w:p>
        </w:tc>
        <w:tc>
          <w:tcPr>
            <w:tcW w:w="339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4D12A5A" w14:textId="77777777" w:rsidR="00CF5EEC" w:rsidRPr="00CF5EEC" w:rsidRDefault="00CF5EEC" w:rsidP="004B46CD">
            <w:pPr>
              <w:spacing w:before="120" w:after="120" w:line="276" w:lineRule="auto"/>
              <w:ind w:left="0"/>
              <w:jc w:val="center"/>
              <w:rPr>
                <w:rFonts w:ascii="Calibri" w:hAnsi="Calibri" w:cs="Calibri"/>
                <w:b/>
                <w:bCs/>
                <w:i/>
                <w:sz w:val="20"/>
                <w:u w:val="single"/>
              </w:rPr>
            </w:pPr>
            <w:r w:rsidRPr="00CF5EEC">
              <w:rPr>
                <w:rFonts w:ascii="Calibri" w:hAnsi="Calibri" w:cs="Calibri"/>
                <w:b/>
                <w:bCs/>
                <w:i/>
                <w:sz w:val="20"/>
                <w:u w:val="single"/>
              </w:rPr>
              <w:t>Cieľ</w:t>
            </w:r>
          </w:p>
        </w:tc>
      </w:tr>
      <w:tr w:rsidR="00CF5EEC" w:rsidRPr="00CF5EEC" w14:paraId="3A70BDB0" w14:textId="77777777" w:rsidTr="00ED1A47">
        <w:tc>
          <w:tcPr>
            <w:tcW w:w="1276"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150C0475" w14:textId="77777777" w:rsidR="00CF5EEC" w:rsidRPr="00CF5EEC" w:rsidRDefault="00CF5EEC" w:rsidP="00ED1A47">
            <w:pPr>
              <w:spacing w:before="120" w:after="120" w:line="276" w:lineRule="auto"/>
              <w:ind w:left="32"/>
              <w:rPr>
                <w:rFonts w:ascii="Calibri" w:hAnsi="Calibri" w:cs="Calibri"/>
                <w:bCs/>
                <w:i/>
                <w:sz w:val="20"/>
                <w:u w:val="single"/>
              </w:rPr>
            </w:pPr>
            <w:r w:rsidRPr="00CF5EEC">
              <w:rPr>
                <w:rFonts w:ascii="Calibri" w:hAnsi="Calibri" w:cs="Calibri"/>
                <w:bCs/>
                <w:i/>
                <w:sz w:val="20"/>
                <w:u w:val="single"/>
              </w:rPr>
              <w:t xml:space="preserve"> IG štúdia</w:t>
            </w:r>
          </w:p>
        </w:tc>
        <w:tc>
          <w:tcPr>
            <w:tcW w:w="1842"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0913A784" w14:textId="77777777" w:rsidR="00CF5EEC" w:rsidRPr="00CF5EEC" w:rsidRDefault="00CF5EEC" w:rsidP="00ED1A47">
            <w:pPr>
              <w:spacing w:before="120" w:after="120" w:line="276" w:lineRule="auto"/>
              <w:ind w:left="30"/>
              <w:rPr>
                <w:rFonts w:ascii="Calibri" w:hAnsi="Calibri" w:cs="Calibri"/>
                <w:bCs/>
                <w:i/>
                <w:sz w:val="20"/>
                <w:u w:val="single"/>
              </w:rPr>
            </w:pPr>
            <w:r w:rsidRPr="00CF5EEC">
              <w:rPr>
                <w:rFonts w:ascii="Calibri" w:hAnsi="Calibri" w:cs="Calibri"/>
                <w:bCs/>
                <w:i/>
                <w:sz w:val="20"/>
                <w:u w:val="single"/>
              </w:rPr>
              <w:t>Teoretická štúdia</w:t>
            </w:r>
          </w:p>
        </w:tc>
        <w:tc>
          <w:tcPr>
            <w:tcW w:w="2268"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05664A4F" w14:textId="5CAD4C0E" w:rsidR="00CF5EEC" w:rsidRPr="00CF5EEC" w:rsidRDefault="00CF5EEC" w:rsidP="00ED1A47">
            <w:pPr>
              <w:spacing w:before="120" w:after="120" w:line="276" w:lineRule="auto"/>
              <w:ind w:left="75"/>
              <w:rPr>
                <w:rFonts w:ascii="Calibri" w:hAnsi="Calibri" w:cs="Calibri"/>
                <w:bCs/>
                <w:i/>
                <w:sz w:val="20"/>
                <w:u w:val="single"/>
              </w:rPr>
            </w:pPr>
            <w:r w:rsidRPr="00CF5EEC">
              <w:rPr>
                <w:rFonts w:ascii="Calibri" w:hAnsi="Calibri" w:cs="Calibri"/>
                <w:bCs/>
                <w:i/>
                <w:sz w:val="20"/>
                <w:u w:val="single"/>
              </w:rPr>
              <w:t>Technická štúdia, Zámer pre</w:t>
            </w:r>
            <w:r w:rsidR="00D169BD">
              <w:rPr>
                <w:rFonts w:ascii="Calibri" w:hAnsi="Calibri" w:cs="Calibri"/>
                <w:bCs/>
                <w:i/>
                <w:sz w:val="20"/>
                <w:u w:val="single"/>
              </w:rPr>
              <w:t xml:space="preserve"> </w:t>
            </w:r>
            <w:ins w:id="198" w:author="KH" w:date="2025-11-18T09:23:00Z">
              <w:r w:rsidR="001D0E6B">
                <w:rPr>
                  <w:rFonts w:ascii="Calibri" w:hAnsi="Calibri" w:cs="Calibri"/>
                  <w:bCs/>
                  <w:i/>
                  <w:sz w:val="20"/>
                  <w:u w:val="single"/>
                </w:rPr>
                <w:t xml:space="preserve">navrhovanú činnosť/jej zmenu (napr. </w:t>
              </w:r>
            </w:ins>
            <w:r w:rsidRPr="00CF5EEC">
              <w:rPr>
                <w:rFonts w:ascii="Calibri" w:hAnsi="Calibri" w:cs="Calibri"/>
                <w:bCs/>
                <w:i/>
                <w:sz w:val="20"/>
                <w:u w:val="single"/>
              </w:rPr>
              <w:t xml:space="preserve">zisťovacie konanie, </w:t>
            </w:r>
            <w:ins w:id="199" w:author="KH" w:date="2025-11-18T09:23:00Z">
              <w:r w:rsidR="001D0E6B">
                <w:rPr>
                  <w:rFonts w:ascii="Calibri" w:hAnsi="Calibri" w:cs="Calibri"/>
                  <w:bCs/>
                  <w:i/>
                  <w:sz w:val="20"/>
                  <w:u w:val="single"/>
                </w:rPr>
                <w:t>záverečné stanovisko)</w:t>
              </w:r>
            </w:ins>
            <w:del w:id="200" w:author="KH" w:date="2025-11-18T09:23:00Z">
              <w:r w:rsidRPr="00CF5EEC" w:rsidDel="001D0E6B">
                <w:rPr>
                  <w:rFonts w:ascii="Calibri" w:hAnsi="Calibri" w:cs="Calibri"/>
                  <w:bCs/>
                  <w:i/>
                  <w:sz w:val="20"/>
                  <w:u w:val="single"/>
                </w:rPr>
                <w:delText>EIA</w:delText>
              </w:r>
            </w:del>
          </w:p>
        </w:tc>
        <w:tc>
          <w:tcPr>
            <w:tcW w:w="3396"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2AF9564E" w14:textId="07771563" w:rsidR="00CF5EEC" w:rsidRPr="00CF5EEC" w:rsidRDefault="00CF5EEC" w:rsidP="00ED1A47">
            <w:pPr>
              <w:spacing w:before="120" w:after="120" w:line="276" w:lineRule="auto"/>
              <w:ind w:left="0"/>
              <w:rPr>
                <w:rFonts w:ascii="Calibri" w:hAnsi="Calibri" w:cs="Calibri"/>
                <w:bCs/>
                <w:i/>
                <w:sz w:val="20"/>
                <w:u w:val="single"/>
              </w:rPr>
            </w:pPr>
            <w:r w:rsidRPr="00CF5EEC">
              <w:rPr>
                <w:rFonts w:ascii="Calibri" w:hAnsi="Calibri" w:cs="Calibri"/>
                <w:bCs/>
                <w:i/>
                <w:sz w:val="20"/>
                <w:u w:val="single"/>
              </w:rPr>
              <w:t>Posúdenie variantného riešenia</w:t>
            </w:r>
            <w:r w:rsidR="00D169BD">
              <w:rPr>
                <w:rFonts w:ascii="Calibri" w:hAnsi="Calibri" w:cs="Calibri"/>
                <w:bCs/>
                <w:i/>
                <w:sz w:val="20"/>
                <w:u w:val="single"/>
              </w:rPr>
              <w:t xml:space="preserve"> </w:t>
            </w:r>
            <w:r w:rsidRPr="00CF5EEC">
              <w:rPr>
                <w:rFonts w:ascii="Calibri" w:hAnsi="Calibri" w:cs="Calibri"/>
                <w:bCs/>
                <w:i/>
                <w:sz w:val="20"/>
                <w:u w:val="single"/>
              </w:rPr>
              <w:t>vedenia trasy predovšetkým</w:t>
            </w:r>
            <w:r w:rsidR="00D169BD">
              <w:rPr>
                <w:rFonts w:ascii="Calibri" w:hAnsi="Calibri" w:cs="Calibri"/>
                <w:bCs/>
                <w:i/>
                <w:sz w:val="20"/>
                <w:u w:val="single"/>
              </w:rPr>
              <w:t xml:space="preserve"> </w:t>
            </w:r>
            <w:r w:rsidRPr="00CF5EEC">
              <w:rPr>
                <w:rFonts w:ascii="Calibri" w:hAnsi="Calibri" w:cs="Calibri"/>
                <w:bCs/>
                <w:i/>
                <w:sz w:val="20"/>
                <w:u w:val="single"/>
              </w:rPr>
              <w:t>s ohľadom na výskyt svahových</w:t>
            </w:r>
            <w:r w:rsidR="00D169BD">
              <w:rPr>
                <w:rFonts w:ascii="Calibri" w:hAnsi="Calibri" w:cs="Calibri"/>
                <w:bCs/>
                <w:i/>
                <w:sz w:val="20"/>
                <w:u w:val="single"/>
              </w:rPr>
              <w:t xml:space="preserve"> </w:t>
            </w:r>
            <w:r w:rsidRPr="00CF5EEC">
              <w:rPr>
                <w:rFonts w:ascii="Calibri" w:hAnsi="Calibri" w:cs="Calibri"/>
                <w:bCs/>
                <w:i/>
                <w:sz w:val="20"/>
                <w:u w:val="single"/>
              </w:rPr>
              <w:t>deformácií</w:t>
            </w:r>
          </w:p>
        </w:tc>
      </w:tr>
      <w:tr w:rsidR="00CF5EEC" w:rsidRPr="00CF5EEC" w14:paraId="591E987F" w14:textId="77777777" w:rsidTr="00ED1A47">
        <w:tc>
          <w:tcPr>
            <w:tcW w:w="1276"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1229CA21" w14:textId="77777777" w:rsidR="00CF5EEC" w:rsidRPr="00CF5EEC" w:rsidRDefault="00CF5EEC" w:rsidP="00ED1A47">
            <w:pPr>
              <w:spacing w:before="120" w:after="120" w:line="276" w:lineRule="auto"/>
              <w:ind w:left="0"/>
              <w:rPr>
                <w:rFonts w:ascii="Calibri" w:hAnsi="Calibri" w:cs="Calibri"/>
                <w:b/>
                <w:bCs/>
                <w:i/>
                <w:sz w:val="20"/>
                <w:u w:val="single"/>
              </w:rPr>
            </w:pPr>
            <w:r w:rsidRPr="00CF5EEC">
              <w:rPr>
                <w:rFonts w:ascii="Calibri" w:hAnsi="Calibri" w:cs="Calibri"/>
                <w:b/>
                <w:bCs/>
                <w:i/>
                <w:sz w:val="20"/>
                <w:u w:val="single"/>
              </w:rPr>
              <w:t>Orientačný</w:t>
            </w:r>
          </w:p>
        </w:tc>
        <w:tc>
          <w:tcPr>
            <w:tcW w:w="1842"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83C0883" w14:textId="77777777" w:rsidR="00CF5EEC" w:rsidRPr="00CF5EEC" w:rsidRDefault="00CF5EEC" w:rsidP="00ED1A47">
            <w:pPr>
              <w:spacing w:before="120" w:after="120" w:line="276" w:lineRule="auto"/>
              <w:ind w:left="30"/>
              <w:rPr>
                <w:rFonts w:ascii="Calibri" w:hAnsi="Calibri" w:cs="Calibri"/>
                <w:bCs/>
                <w:i/>
                <w:sz w:val="20"/>
                <w:u w:val="single"/>
              </w:rPr>
            </w:pPr>
            <w:r w:rsidRPr="00CF5EEC">
              <w:rPr>
                <w:rFonts w:ascii="Calibri" w:hAnsi="Calibri" w:cs="Calibri"/>
                <w:bCs/>
                <w:i/>
                <w:sz w:val="20"/>
                <w:u w:val="single"/>
              </w:rPr>
              <w:t>Predbežný</w:t>
            </w:r>
          </w:p>
        </w:tc>
        <w:tc>
          <w:tcPr>
            <w:tcW w:w="2268"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2E6FBBC4" w14:textId="07B140E2" w:rsidR="00CF5EEC" w:rsidRPr="00CF5EEC" w:rsidRDefault="00CF5EEC" w:rsidP="00ED1A47">
            <w:pPr>
              <w:spacing w:before="120" w:after="120" w:line="276" w:lineRule="auto"/>
              <w:ind w:left="0"/>
              <w:rPr>
                <w:rFonts w:ascii="Calibri" w:hAnsi="Calibri" w:cs="Calibri"/>
                <w:bCs/>
                <w:i/>
                <w:sz w:val="20"/>
                <w:u w:val="single"/>
              </w:rPr>
            </w:pPr>
            <w:r w:rsidRPr="00CF5EEC">
              <w:rPr>
                <w:rFonts w:ascii="Calibri" w:hAnsi="Calibri" w:cs="Calibri"/>
                <w:bCs/>
                <w:i/>
                <w:sz w:val="20"/>
                <w:u w:val="single"/>
              </w:rPr>
              <w:t>Dokumentácia stavebného</w:t>
            </w:r>
            <w:r w:rsidR="00D169BD">
              <w:rPr>
                <w:rFonts w:ascii="Calibri" w:hAnsi="Calibri" w:cs="Calibri"/>
                <w:bCs/>
                <w:i/>
                <w:sz w:val="20"/>
                <w:u w:val="single"/>
              </w:rPr>
              <w:t xml:space="preserve"> </w:t>
            </w:r>
            <w:r w:rsidRPr="00CF5EEC">
              <w:rPr>
                <w:rFonts w:ascii="Calibri" w:hAnsi="Calibri" w:cs="Calibri"/>
                <w:bCs/>
                <w:i/>
                <w:sz w:val="20"/>
                <w:u w:val="single"/>
              </w:rPr>
              <w:t>zámeru, Dokumentácia na</w:t>
            </w:r>
            <w:r w:rsidR="00D169BD">
              <w:rPr>
                <w:rFonts w:ascii="Calibri" w:hAnsi="Calibri" w:cs="Calibri"/>
                <w:bCs/>
                <w:i/>
                <w:sz w:val="20"/>
                <w:u w:val="single"/>
              </w:rPr>
              <w:t xml:space="preserve"> </w:t>
            </w:r>
            <w:r w:rsidRPr="00CF5EEC">
              <w:rPr>
                <w:rFonts w:ascii="Calibri" w:hAnsi="Calibri" w:cs="Calibri"/>
                <w:bCs/>
                <w:i/>
                <w:sz w:val="20"/>
                <w:u w:val="single"/>
              </w:rPr>
              <w:t>územné rozhodnutie</w:t>
            </w:r>
            <w:ins w:id="201" w:author="KH" w:date="2025-11-18T09:23:00Z">
              <w:r w:rsidR="001D0E6B">
                <w:rPr>
                  <w:rFonts w:ascii="Calibri" w:hAnsi="Calibri" w:cs="Calibri"/>
                  <w:bCs/>
                  <w:i/>
                  <w:sz w:val="20"/>
                  <w:u w:val="single"/>
                </w:rPr>
                <w:t>/ Projektová dokumentácia (PD) v stupni stavebný zámer</w:t>
              </w:r>
              <w:r w:rsidR="001D0E6B">
                <w:rPr>
                  <w:rStyle w:val="Odkaznapoznmkupodiarou"/>
                  <w:rFonts w:ascii="Calibri" w:hAnsi="Calibri" w:cs="Calibri"/>
                  <w:bCs/>
                  <w:i/>
                  <w:sz w:val="20"/>
                  <w:u w:val="single"/>
                </w:rPr>
                <w:footnoteReference w:id="48"/>
              </w:r>
            </w:ins>
          </w:p>
        </w:tc>
        <w:tc>
          <w:tcPr>
            <w:tcW w:w="3396"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C42C8CF" w14:textId="105C2DD7" w:rsidR="00CF5EEC" w:rsidRPr="00CF5EEC" w:rsidRDefault="00CF5EEC" w:rsidP="00ED1A47">
            <w:pPr>
              <w:spacing w:before="120" w:after="120" w:line="276" w:lineRule="auto"/>
              <w:ind w:left="0"/>
              <w:rPr>
                <w:rFonts w:ascii="Calibri" w:hAnsi="Calibri" w:cs="Calibri"/>
                <w:bCs/>
                <w:i/>
                <w:sz w:val="20"/>
                <w:u w:val="single"/>
              </w:rPr>
            </w:pPr>
            <w:r w:rsidRPr="00CF5EEC">
              <w:rPr>
                <w:rFonts w:ascii="Calibri" w:hAnsi="Calibri" w:cs="Calibri"/>
                <w:bCs/>
                <w:i/>
                <w:sz w:val="20"/>
                <w:u w:val="single"/>
              </w:rPr>
              <w:t>Výber najvhodnejšieho variantu,</w:t>
            </w:r>
            <w:r w:rsidR="00D169BD">
              <w:rPr>
                <w:rFonts w:ascii="Calibri" w:hAnsi="Calibri" w:cs="Calibri"/>
                <w:bCs/>
                <w:i/>
                <w:sz w:val="20"/>
                <w:u w:val="single"/>
              </w:rPr>
              <w:t xml:space="preserve"> </w:t>
            </w:r>
            <w:r w:rsidRPr="00CF5EEC">
              <w:rPr>
                <w:rFonts w:ascii="Calibri" w:hAnsi="Calibri" w:cs="Calibri"/>
                <w:bCs/>
                <w:i/>
                <w:sz w:val="20"/>
                <w:u w:val="single"/>
              </w:rPr>
              <w:t>príp. orientačný prieskum už</w:t>
            </w:r>
            <w:r w:rsidR="00D169BD">
              <w:rPr>
                <w:rFonts w:ascii="Calibri" w:hAnsi="Calibri" w:cs="Calibri"/>
                <w:bCs/>
                <w:i/>
                <w:sz w:val="20"/>
                <w:u w:val="single"/>
              </w:rPr>
              <w:t xml:space="preserve"> </w:t>
            </w:r>
            <w:r w:rsidRPr="00CF5EEC">
              <w:rPr>
                <w:rFonts w:ascii="Calibri" w:hAnsi="Calibri" w:cs="Calibri"/>
                <w:bCs/>
                <w:i/>
                <w:sz w:val="20"/>
                <w:u w:val="single"/>
              </w:rPr>
              <w:t>vybratého variantu</w:t>
            </w:r>
          </w:p>
        </w:tc>
      </w:tr>
      <w:tr w:rsidR="00CF5EEC" w:rsidRPr="00CF5EEC" w14:paraId="0561BA50" w14:textId="77777777" w:rsidTr="00ED1A47">
        <w:tc>
          <w:tcPr>
            <w:tcW w:w="1276"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5CD1E2D" w14:textId="77777777" w:rsidR="00CF5EEC" w:rsidRPr="00CF5EEC" w:rsidRDefault="00CF5EEC" w:rsidP="00ED1A47">
            <w:pPr>
              <w:spacing w:before="120" w:after="120" w:line="276" w:lineRule="auto"/>
              <w:ind w:left="32"/>
              <w:rPr>
                <w:rFonts w:ascii="Calibri" w:hAnsi="Calibri" w:cs="Calibri"/>
                <w:b/>
                <w:bCs/>
                <w:i/>
                <w:sz w:val="20"/>
                <w:u w:val="single"/>
              </w:rPr>
            </w:pPr>
            <w:r w:rsidRPr="00CF5EEC">
              <w:rPr>
                <w:rFonts w:ascii="Calibri" w:hAnsi="Calibri" w:cs="Calibri"/>
                <w:b/>
                <w:bCs/>
                <w:i/>
                <w:sz w:val="20"/>
                <w:u w:val="single"/>
              </w:rPr>
              <w:lastRenderedPageBreak/>
              <w:t>Podrobný</w:t>
            </w:r>
          </w:p>
        </w:tc>
        <w:tc>
          <w:tcPr>
            <w:tcW w:w="1842"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290B5640" w14:textId="77777777" w:rsidR="00CF5EEC" w:rsidRPr="00CF5EEC" w:rsidRDefault="00CF5EEC" w:rsidP="00ED1A47">
            <w:pPr>
              <w:spacing w:before="120" w:after="120" w:line="276" w:lineRule="auto"/>
              <w:ind w:left="0"/>
              <w:rPr>
                <w:rFonts w:ascii="Calibri" w:hAnsi="Calibri" w:cs="Calibri"/>
                <w:bCs/>
                <w:i/>
                <w:sz w:val="20"/>
                <w:u w:val="single"/>
              </w:rPr>
            </w:pPr>
            <w:r w:rsidRPr="00CF5EEC">
              <w:rPr>
                <w:rFonts w:ascii="Calibri" w:hAnsi="Calibri" w:cs="Calibri"/>
                <w:bCs/>
                <w:i/>
                <w:sz w:val="20"/>
                <w:u w:val="single"/>
              </w:rPr>
              <w:t>Podrobný</w:t>
            </w:r>
          </w:p>
        </w:tc>
        <w:tc>
          <w:tcPr>
            <w:tcW w:w="226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93998D7" w14:textId="78B7E050" w:rsidR="00CF5EEC" w:rsidRPr="00CF5EEC" w:rsidRDefault="00CF5EEC" w:rsidP="00ED1A47">
            <w:pPr>
              <w:spacing w:before="120" w:after="120" w:line="276" w:lineRule="auto"/>
              <w:ind w:left="0"/>
              <w:rPr>
                <w:rFonts w:ascii="Calibri" w:hAnsi="Calibri" w:cs="Calibri"/>
                <w:bCs/>
                <w:i/>
                <w:sz w:val="20"/>
                <w:u w:val="single"/>
              </w:rPr>
            </w:pPr>
            <w:r w:rsidRPr="00CF5EEC">
              <w:rPr>
                <w:rFonts w:ascii="Calibri" w:hAnsi="Calibri" w:cs="Calibri"/>
                <w:bCs/>
                <w:i/>
                <w:sz w:val="20"/>
                <w:u w:val="single"/>
              </w:rPr>
              <w:t>Dokumentácia na stavebné</w:t>
            </w:r>
            <w:r w:rsidR="00D169BD">
              <w:rPr>
                <w:rFonts w:ascii="Calibri" w:hAnsi="Calibri" w:cs="Calibri"/>
                <w:bCs/>
                <w:i/>
                <w:sz w:val="20"/>
                <w:u w:val="single"/>
              </w:rPr>
              <w:t xml:space="preserve"> </w:t>
            </w:r>
            <w:r w:rsidRPr="00CF5EEC">
              <w:rPr>
                <w:rFonts w:ascii="Calibri" w:hAnsi="Calibri" w:cs="Calibri"/>
                <w:bCs/>
                <w:i/>
                <w:sz w:val="20"/>
                <w:u w:val="single"/>
              </w:rPr>
              <w:t>povolenie</w:t>
            </w:r>
            <w:ins w:id="207" w:author="KH" w:date="2025-11-18T09:24:00Z">
              <w:r w:rsidR="001D0E6B">
                <w:rPr>
                  <w:rFonts w:ascii="Calibri" w:hAnsi="Calibri" w:cs="Calibri"/>
                  <w:bCs/>
                  <w:i/>
                  <w:sz w:val="20"/>
                  <w:u w:val="single"/>
                </w:rPr>
                <w:t>/ PD v stupni projekt stavby, resp. v stupni vykonávací projekt (ak je vyhradený pre daný typ stavby)</w:t>
              </w:r>
              <w:r w:rsidR="001D0E6B">
                <w:rPr>
                  <w:rFonts w:ascii="Calibri" w:hAnsi="Calibri" w:cs="Calibri"/>
                  <w:bCs/>
                  <w:i/>
                  <w:sz w:val="20"/>
                  <w:u w:val="single"/>
                  <w:vertAlign w:val="superscript"/>
                </w:rPr>
                <w:t>47</w:t>
              </w:r>
            </w:ins>
          </w:p>
        </w:tc>
        <w:tc>
          <w:tcPr>
            <w:tcW w:w="3396"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539B3C36" w14:textId="6DECED5F" w:rsidR="00CF5EEC" w:rsidRPr="00CF5EEC" w:rsidRDefault="00CF5EEC" w:rsidP="00ED1A47">
            <w:pPr>
              <w:spacing w:before="120" w:after="120" w:line="276" w:lineRule="auto"/>
              <w:ind w:left="0"/>
              <w:rPr>
                <w:rFonts w:ascii="Calibri" w:hAnsi="Calibri" w:cs="Calibri"/>
                <w:bCs/>
                <w:i/>
                <w:sz w:val="20"/>
                <w:u w:val="single"/>
              </w:rPr>
            </w:pPr>
            <w:r w:rsidRPr="00CF5EEC">
              <w:rPr>
                <w:rFonts w:ascii="Calibri" w:hAnsi="Calibri" w:cs="Calibri"/>
                <w:bCs/>
                <w:i/>
                <w:sz w:val="20"/>
                <w:u w:val="single"/>
              </w:rPr>
              <w:t>Podrobné posúdenie podmienok</w:t>
            </w:r>
            <w:r w:rsidR="00D169BD">
              <w:rPr>
                <w:rFonts w:ascii="Calibri" w:hAnsi="Calibri" w:cs="Calibri"/>
                <w:bCs/>
                <w:i/>
                <w:sz w:val="20"/>
                <w:u w:val="single"/>
              </w:rPr>
              <w:t xml:space="preserve"> </w:t>
            </w:r>
            <w:r w:rsidRPr="00CF5EEC">
              <w:rPr>
                <w:rFonts w:ascii="Calibri" w:hAnsi="Calibri" w:cs="Calibri"/>
                <w:bCs/>
                <w:i/>
                <w:sz w:val="20"/>
                <w:u w:val="single"/>
              </w:rPr>
              <w:t>realizácie vybratého variantu</w:t>
            </w:r>
          </w:p>
        </w:tc>
      </w:tr>
      <w:tr w:rsidR="00CF5EEC" w:rsidRPr="00CF5EEC" w14:paraId="78F8A94D" w14:textId="77777777" w:rsidTr="00ED1A47">
        <w:tc>
          <w:tcPr>
            <w:tcW w:w="1276" w:type="dxa"/>
            <w:tcBorders>
              <w:top w:val="single" w:sz="4" w:space="0" w:color="auto"/>
              <w:left w:val="single" w:sz="4" w:space="0" w:color="auto"/>
              <w:bottom w:val="single" w:sz="4" w:space="0" w:color="auto"/>
              <w:right w:val="single" w:sz="4" w:space="0" w:color="auto"/>
            </w:tcBorders>
            <w:shd w:val="clear" w:color="auto" w:fill="D9FF87" w:themeFill="accent2" w:themeFillTint="66"/>
            <w:vAlign w:val="center"/>
            <w:hideMark/>
          </w:tcPr>
          <w:p w14:paraId="11355413" w14:textId="77777777" w:rsidR="00CF5EEC" w:rsidRPr="00CF5EEC" w:rsidRDefault="00CF5EEC" w:rsidP="00ED1A47">
            <w:pPr>
              <w:spacing w:before="120" w:after="120" w:line="276" w:lineRule="auto"/>
              <w:ind w:left="32"/>
              <w:rPr>
                <w:rFonts w:ascii="Calibri" w:hAnsi="Calibri" w:cs="Calibri"/>
                <w:b/>
                <w:bCs/>
                <w:i/>
                <w:sz w:val="20"/>
                <w:u w:val="single"/>
              </w:rPr>
            </w:pPr>
            <w:r w:rsidRPr="00CF5EEC">
              <w:rPr>
                <w:rFonts w:ascii="Calibri" w:hAnsi="Calibri" w:cs="Calibri"/>
                <w:b/>
                <w:bCs/>
                <w:i/>
                <w:sz w:val="20"/>
                <w:u w:val="single"/>
              </w:rPr>
              <w:t>Doplnkový</w:t>
            </w:r>
          </w:p>
        </w:tc>
        <w:tc>
          <w:tcPr>
            <w:tcW w:w="1842" w:type="dxa"/>
            <w:tcBorders>
              <w:top w:val="single" w:sz="4" w:space="0" w:color="auto"/>
              <w:left w:val="single" w:sz="4" w:space="0" w:color="auto"/>
              <w:bottom w:val="single" w:sz="4" w:space="0" w:color="auto"/>
              <w:right w:val="single" w:sz="4" w:space="0" w:color="auto"/>
            </w:tcBorders>
            <w:shd w:val="clear" w:color="auto" w:fill="D9FF87" w:themeFill="accent2" w:themeFillTint="66"/>
            <w:vAlign w:val="center"/>
            <w:hideMark/>
          </w:tcPr>
          <w:p w14:paraId="4E1877A4" w14:textId="0868F5A1" w:rsidR="00CF5EEC" w:rsidRPr="00CF5EEC" w:rsidRDefault="00CF5EEC" w:rsidP="00ED1A47">
            <w:pPr>
              <w:spacing w:before="120" w:after="120" w:line="276" w:lineRule="auto"/>
              <w:ind w:left="0"/>
              <w:rPr>
                <w:rFonts w:ascii="Calibri" w:hAnsi="Calibri" w:cs="Calibri"/>
                <w:bCs/>
                <w:i/>
                <w:sz w:val="20"/>
                <w:u w:val="single"/>
              </w:rPr>
            </w:pPr>
            <w:r w:rsidRPr="00CF5EEC">
              <w:rPr>
                <w:rFonts w:ascii="Calibri" w:hAnsi="Calibri" w:cs="Calibri"/>
                <w:bCs/>
                <w:i/>
                <w:sz w:val="20"/>
                <w:u w:val="single"/>
              </w:rPr>
              <w:t>Môže sa realizovať pre</w:t>
            </w:r>
            <w:r w:rsidR="00D169BD">
              <w:rPr>
                <w:rFonts w:ascii="Calibri" w:hAnsi="Calibri" w:cs="Calibri"/>
                <w:bCs/>
                <w:i/>
                <w:sz w:val="20"/>
                <w:u w:val="single"/>
              </w:rPr>
              <w:t xml:space="preserve"> </w:t>
            </w:r>
            <w:r w:rsidRPr="00CF5EEC">
              <w:rPr>
                <w:rFonts w:ascii="Calibri" w:hAnsi="Calibri" w:cs="Calibri"/>
                <w:bCs/>
                <w:i/>
                <w:sz w:val="20"/>
                <w:u w:val="single"/>
              </w:rPr>
              <w:t>každú etapu</w:t>
            </w:r>
          </w:p>
        </w:tc>
        <w:tc>
          <w:tcPr>
            <w:tcW w:w="2268" w:type="dxa"/>
            <w:tcBorders>
              <w:top w:val="single" w:sz="4" w:space="0" w:color="auto"/>
              <w:left w:val="single" w:sz="4" w:space="0" w:color="auto"/>
              <w:bottom w:val="single" w:sz="4" w:space="0" w:color="auto"/>
              <w:right w:val="single" w:sz="4" w:space="0" w:color="auto"/>
            </w:tcBorders>
            <w:shd w:val="clear" w:color="auto" w:fill="D9FF87" w:themeFill="accent2" w:themeFillTint="66"/>
            <w:vAlign w:val="center"/>
            <w:hideMark/>
          </w:tcPr>
          <w:p w14:paraId="59CD0EDE" w14:textId="457F5C9F" w:rsidR="00CF5EEC" w:rsidRPr="00CF5EEC" w:rsidRDefault="00CF5EEC" w:rsidP="00ED1A47">
            <w:pPr>
              <w:spacing w:before="120" w:after="120" w:line="276" w:lineRule="auto"/>
              <w:ind w:left="0"/>
              <w:rPr>
                <w:rFonts w:ascii="Calibri" w:hAnsi="Calibri" w:cs="Calibri"/>
                <w:bCs/>
                <w:i/>
                <w:sz w:val="20"/>
                <w:u w:val="single"/>
              </w:rPr>
            </w:pPr>
            <w:r w:rsidRPr="00CF5EEC">
              <w:rPr>
                <w:rFonts w:ascii="Calibri" w:hAnsi="Calibri" w:cs="Calibri"/>
                <w:bCs/>
                <w:i/>
                <w:sz w:val="20"/>
                <w:u w:val="single"/>
              </w:rPr>
              <w:t>Dokumentácia na realizáciu</w:t>
            </w:r>
            <w:r w:rsidR="00D169BD">
              <w:rPr>
                <w:rFonts w:ascii="Calibri" w:hAnsi="Calibri" w:cs="Calibri"/>
                <w:bCs/>
                <w:i/>
                <w:sz w:val="20"/>
                <w:u w:val="single"/>
              </w:rPr>
              <w:t xml:space="preserve"> </w:t>
            </w:r>
            <w:r w:rsidRPr="00CF5EEC">
              <w:rPr>
                <w:rFonts w:ascii="Calibri" w:hAnsi="Calibri" w:cs="Calibri"/>
                <w:bCs/>
                <w:i/>
                <w:sz w:val="20"/>
                <w:u w:val="single"/>
              </w:rPr>
              <w:t>stavby,</w:t>
            </w:r>
            <w:r w:rsidR="00D169BD">
              <w:rPr>
                <w:rFonts w:ascii="Calibri" w:hAnsi="Calibri" w:cs="Calibri"/>
                <w:bCs/>
                <w:i/>
                <w:sz w:val="20"/>
                <w:u w:val="single"/>
              </w:rPr>
              <w:t xml:space="preserve"> </w:t>
            </w:r>
            <w:r w:rsidRPr="00CF5EEC">
              <w:rPr>
                <w:rFonts w:ascii="Calibri" w:hAnsi="Calibri" w:cs="Calibri"/>
                <w:bCs/>
                <w:i/>
                <w:sz w:val="20"/>
                <w:u w:val="single"/>
              </w:rPr>
              <w:t>Dokumentácia na ponuku</w:t>
            </w:r>
            <w:ins w:id="208" w:author="KH" w:date="2025-11-18T09:24:00Z">
              <w:r w:rsidR="001D0E6B">
                <w:rPr>
                  <w:rFonts w:ascii="Calibri" w:hAnsi="Calibri" w:cs="Calibri"/>
                  <w:bCs/>
                  <w:i/>
                  <w:sz w:val="20"/>
                  <w:u w:val="single"/>
                </w:rPr>
                <w:t>/ PD v stupni projekt stavby, resp. v stupni vykonávací projekt (ak je vyhradený pre daný typ stavby)</w:t>
              </w:r>
              <w:r w:rsidR="001D0E6B">
                <w:rPr>
                  <w:rFonts w:ascii="Calibri" w:hAnsi="Calibri" w:cs="Calibri"/>
                  <w:bCs/>
                  <w:i/>
                  <w:sz w:val="20"/>
                  <w:u w:val="single"/>
                  <w:vertAlign w:val="superscript"/>
                </w:rPr>
                <w:t>47</w:t>
              </w:r>
            </w:ins>
          </w:p>
        </w:tc>
        <w:tc>
          <w:tcPr>
            <w:tcW w:w="3396" w:type="dxa"/>
            <w:tcBorders>
              <w:top w:val="single" w:sz="4" w:space="0" w:color="auto"/>
              <w:left w:val="single" w:sz="4" w:space="0" w:color="auto"/>
              <w:bottom w:val="single" w:sz="4" w:space="0" w:color="auto"/>
              <w:right w:val="single" w:sz="4" w:space="0" w:color="auto"/>
            </w:tcBorders>
            <w:shd w:val="clear" w:color="auto" w:fill="D9FF87" w:themeFill="accent2" w:themeFillTint="66"/>
            <w:vAlign w:val="center"/>
            <w:hideMark/>
          </w:tcPr>
          <w:p w14:paraId="4D9219E8" w14:textId="19B6AC69" w:rsidR="00CF5EEC" w:rsidRPr="00CF5EEC" w:rsidRDefault="00CF5EEC" w:rsidP="00ED1A47">
            <w:pPr>
              <w:spacing w:before="120" w:after="120" w:line="276" w:lineRule="auto"/>
              <w:ind w:left="0"/>
              <w:rPr>
                <w:rFonts w:ascii="Calibri" w:hAnsi="Calibri" w:cs="Calibri"/>
                <w:bCs/>
                <w:i/>
                <w:sz w:val="20"/>
                <w:u w:val="single"/>
              </w:rPr>
            </w:pPr>
            <w:r w:rsidRPr="00CF5EEC">
              <w:rPr>
                <w:rFonts w:ascii="Calibri" w:hAnsi="Calibri" w:cs="Calibri"/>
                <w:bCs/>
                <w:i/>
                <w:sz w:val="20"/>
                <w:u w:val="single"/>
              </w:rPr>
              <w:t>Doplnenie údajov napr. pre</w:t>
            </w:r>
            <w:r w:rsidR="00D169BD">
              <w:rPr>
                <w:rFonts w:ascii="Calibri" w:hAnsi="Calibri" w:cs="Calibri"/>
                <w:bCs/>
                <w:i/>
                <w:sz w:val="20"/>
                <w:u w:val="single"/>
              </w:rPr>
              <w:t xml:space="preserve"> </w:t>
            </w:r>
            <w:r w:rsidRPr="00CF5EEC">
              <w:rPr>
                <w:rFonts w:ascii="Calibri" w:hAnsi="Calibri" w:cs="Calibri"/>
                <w:bCs/>
                <w:i/>
                <w:sz w:val="20"/>
                <w:u w:val="single"/>
              </w:rPr>
              <w:t>zakladanie mostov, únosnosť</w:t>
            </w:r>
            <w:r w:rsidR="00D169BD">
              <w:rPr>
                <w:rFonts w:ascii="Calibri" w:hAnsi="Calibri" w:cs="Calibri"/>
                <w:bCs/>
                <w:i/>
                <w:sz w:val="20"/>
                <w:u w:val="single"/>
              </w:rPr>
              <w:t xml:space="preserve"> </w:t>
            </w:r>
            <w:r w:rsidRPr="00CF5EEC">
              <w:rPr>
                <w:rFonts w:ascii="Calibri" w:hAnsi="Calibri" w:cs="Calibri"/>
                <w:bCs/>
                <w:i/>
                <w:sz w:val="20"/>
                <w:u w:val="single"/>
              </w:rPr>
              <w:t>pláne, pre vynútené zmeny trasy</w:t>
            </w:r>
          </w:p>
        </w:tc>
      </w:tr>
      <w:tr w:rsidR="00CF5EEC" w:rsidRPr="00CF5EEC" w14:paraId="73B09C1A" w14:textId="77777777" w:rsidTr="00ED1A47">
        <w:tc>
          <w:tcPr>
            <w:tcW w:w="1276" w:type="dxa"/>
            <w:tcBorders>
              <w:top w:val="single" w:sz="4" w:space="0" w:color="auto"/>
              <w:left w:val="single" w:sz="4" w:space="0" w:color="auto"/>
              <w:bottom w:val="single" w:sz="4" w:space="0" w:color="auto"/>
              <w:right w:val="single" w:sz="4" w:space="0" w:color="auto"/>
            </w:tcBorders>
            <w:shd w:val="clear" w:color="auto" w:fill="6295FF" w:themeFill="accent1" w:themeFillTint="66"/>
            <w:vAlign w:val="center"/>
            <w:hideMark/>
          </w:tcPr>
          <w:p w14:paraId="3E6FE39D" w14:textId="79605F4A" w:rsidR="00CF5EEC" w:rsidRPr="00CF5EEC" w:rsidRDefault="00CF5EEC" w:rsidP="00ED1A47">
            <w:pPr>
              <w:spacing w:before="120" w:after="120" w:line="276" w:lineRule="auto"/>
              <w:ind w:left="32"/>
              <w:rPr>
                <w:rFonts w:ascii="Calibri" w:hAnsi="Calibri" w:cs="Calibri"/>
                <w:bCs/>
                <w:i/>
                <w:sz w:val="20"/>
                <w:u w:val="single"/>
              </w:rPr>
            </w:pPr>
            <w:r w:rsidRPr="00CF5EEC">
              <w:rPr>
                <w:rFonts w:ascii="Calibri" w:hAnsi="Calibri" w:cs="Calibri"/>
                <w:bCs/>
                <w:i/>
                <w:sz w:val="20"/>
                <w:u w:val="single"/>
              </w:rPr>
              <w:t>Sledovanie</w:t>
            </w:r>
            <w:r w:rsidR="002F5C20">
              <w:rPr>
                <w:rFonts w:ascii="Calibri" w:hAnsi="Calibri" w:cs="Calibri"/>
                <w:bCs/>
                <w:i/>
                <w:sz w:val="20"/>
                <w:u w:val="single"/>
              </w:rPr>
              <w:t xml:space="preserve"> </w:t>
            </w:r>
            <w:r w:rsidRPr="00CF5EEC">
              <w:rPr>
                <w:rFonts w:ascii="Calibri" w:hAnsi="Calibri" w:cs="Calibri"/>
                <w:bCs/>
                <w:i/>
                <w:sz w:val="20"/>
                <w:u w:val="single"/>
              </w:rPr>
              <w:t>výstavby –</w:t>
            </w:r>
          </w:p>
          <w:p w14:paraId="58CB186E" w14:textId="0FDE7FC8" w:rsidR="00CF5EEC" w:rsidRPr="00CF5EEC" w:rsidRDefault="00CF5EEC" w:rsidP="00ED1A47">
            <w:pPr>
              <w:spacing w:before="120" w:after="120" w:line="276" w:lineRule="auto"/>
              <w:ind w:left="0"/>
              <w:rPr>
                <w:rFonts w:ascii="Calibri" w:hAnsi="Calibri" w:cs="Calibri"/>
                <w:bCs/>
                <w:i/>
                <w:sz w:val="20"/>
                <w:u w:val="single"/>
              </w:rPr>
            </w:pPr>
            <w:r w:rsidRPr="00CF5EEC">
              <w:rPr>
                <w:rFonts w:ascii="Calibri" w:hAnsi="Calibri" w:cs="Calibri"/>
                <w:bCs/>
                <w:i/>
                <w:sz w:val="20"/>
                <w:u w:val="single"/>
              </w:rPr>
              <w:t>kontrola a</w:t>
            </w:r>
            <w:r w:rsidR="002F5C20">
              <w:rPr>
                <w:rFonts w:ascii="Calibri" w:hAnsi="Calibri" w:cs="Calibri"/>
                <w:bCs/>
                <w:i/>
                <w:sz w:val="20"/>
                <w:u w:val="single"/>
              </w:rPr>
              <w:t xml:space="preserve"> </w:t>
            </w:r>
            <w:r w:rsidRPr="00CF5EEC">
              <w:rPr>
                <w:rFonts w:ascii="Calibri" w:hAnsi="Calibri" w:cs="Calibri"/>
                <w:bCs/>
                <w:i/>
                <w:sz w:val="20"/>
                <w:u w:val="single"/>
              </w:rPr>
              <w:t>monitoring</w:t>
            </w:r>
          </w:p>
        </w:tc>
        <w:tc>
          <w:tcPr>
            <w:tcW w:w="1842" w:type="dxa"/>
            <w:tcBorders>
              <w:top w:val="single" w:sz="4" w:space="0" w:color="auto"/>
              <w:left w:val="single" w:sz="4" w:space="0" w:color="auto"/>
              <w:bottom w:val="single" w:sz="4" w:space="0" w:color="auto"/>
              <w:right w:val="single" w:sz="4" w:space="0" w:color="auto"/>
            </w:tcBorders>
            <w:shd w:val="clear" w:color="auto" w:fill="6295FF" w:themeFill="accent1" w:themeFillTint="66"/>
            <w:vAlign w:val="center"/>
            <w:hideMark/>
          </w:tcPr>
          <w:p w14:paraId="02750A0F" w14:textId="017ADF8A" w:rsidR="00CF5EEC" w:rsidRPr="00CF5EEC" w:rsidRDefault="00CF5EEC" w:rsidP="00ED1A47">
            <w:pPr>
              <w:spacing w:before="120" w:after="120" w:line="276" w:lineRule="auto"/>
              <w:ind w:left="0"/>
              <w:rPr>
                <w:rFonts w:ascii="Calibri" w:hAnsi="Calibri" w:cs="Calibri"/>
                <w:bCs/>
                <w:i/>
                <w:sz w:val="20"/>
                <w:u w:val="single"/>
              </w:rPr>
            </w:pPr>
            <w:r w:rsidRPr="00CF5EEC">
              <w:rPr>
                <w:rFonts w:ascii="Calibri" w:hAnsi="Calibri" w:cs="Calibri"/>
                <w:bCs/>
                <w:i/>
                <w:sz w:val="20"/>
                <w:u w:val="single"/>
              </w:rPr>
              <w:t xml:space="preserve">Kontrola a </w:t>
            </w:r>
            <w:r w:rsidR="002F5C20">
              <w:rPr>
                <w:rFonts w:ascii="Calibri" w:hAnsi="Calibri" w:cs="Calibri"/>
                <w:bCs/>
                <w:i/>
                <w:sz w:val="20"/>
                <w:u w:val="single"/>
              </w:rPr>
              <w:t>m</w:t>
            </w:r>
            <w:r w:rsidRPr="00CF5EEC">
              <w:rPr>
                <w:rFonts w:ascii="Calibri" w:hAnsi="Calibri" w:cs="Calibri"/>
                <w:bCs/>
                <w:i/>
                <w:sz w:val="20"/>
                <w:u w:val="single"/>
              </w:rPr>
              <w:t>onitoring</w:t>
            </w:r>
          </w:p>
        </w:tc>
        <w:tc>
          <w:tcPr>
            <w:tcW w:w="2268" w:type="dxa"/>
            <w:tcBorders>
              <w:top w:val="single" w:sz="4" w:space="0" w:color="auto"/>
              <w:left w:val="single" w:sz="4" w:space="0" w:color="auto"/>
              <w:bottom w:val="single" w:sz="4" w:space="0" w:color="auto"/>
              <w:right w:val="single" w:sz="4" w:space="0" w:color="auto"/>
            </w:tcBorders>
            <w:shd w:val="clear" w:color="auto" w:fill="6295FF" w:themeFill="accent1" w:themeFillTint="66"/>
            <w:vAlign w:val="center"/>
            <w:hideMark/>
          </w:tcPr>
          <w:p w14:paraId="721F0D4C" w14:textId="32A7FC60" w:rsidR="00CF5EEC" w:rsidRPr="00CF5EEC" w:rsidRDefault="00CF5EEC" w:rsidP="00ED1A47">
            <w:pPr>
              <w:spacing w:before="120" w:after="120" w:line="276" w:lineRule="auto"/>
              <w:ind w:left="75"/>
              <w:rPr>
                <w:rFonts w:ascii="Calibri" w:hAnsi="Calibri" w:cs="Calibri"/>
                <w:bCs/>
                <w:i/>
                <w:sz w:val="20"/>
                <w:u w:val="single"/>
              </w:rPr>
            </w:pPr>
            <w:r w:rsidRPr="00CF5EEC">
              <w:rPr>
                <w:rFonts w:ascii="Calibri" w:hAnsi="Calibri" w:cs="Calibri"/>
                <w:bCs/>
                <w:i/>
                <w:sz w:val="20"/>
                <w:u w:val="single"/>
              </w:rPr>
              <w:t>Dokumentácia skutočného</w:t>
            </w:r>
            <w:r w:rsidR="002F5C20">
              <w:rPr>
                <w:rFonts w:ascii="Calibri" w:hAnsi="Calibri" w:cs="Calibri"/>
                <w:bCs/>
                <w:i/>
                <w:sz w:val="20"/>
                <w:u w:val="single"/>
              </w:rPr>
              <w:t xml:space="preserve"> </w:t>
            </w:r>
            <w:r w:rsidRPr="00CF5EEC">
              <w:rPr>
                <w:rFonts w:ascii="Calibri" w:hAnsi="Calibri" w:cs="Calibri"/>
                <w:bCs/>
                <w:i/>
                <w:sz w:val="20"/>
                <w:u w:val="single"/>
              </w:rPr>
              <w:t>realizovania stavby</w:t>
            </w:r>
          </w:p>
        </w:tc>
        <w:tc>
          <w:tcPr>
            <w:tcW w:w="3396" w:type="dxa"/>
            <w:tcBorders>
              <w:top w:val="single" w:sz="4" w:space="0" w:color="auto"/>
              <w:left w:val="single" w:sz="4" w:space="0" w:color="auto"/>
              <w:bottom w:val="single" w:sz="4" w:space="0" w:color="auto"/>
              <w:right w:val="single" w:sz="4" w:space="0" w:color="auto"/>
            </w:tcBorders>
            <w:shd w:val="clear" w:color="auto" w:fill="6295FF" w:themeFill="accent1" w:themeFillTint="66"/>
            <w:vAlign w:val="center"/>
            <w:hideMark/>
          </w:tcPr>
          <w:p w14:paraId="356B628D" w14:textId="75C69F88" w:rsidR="00CF5EEC" w:rsidRPr="00CF5EEC" w:rsidRDefault="00CF5EEC" w:rsidP="00ED1A47">
            <w:pPr>
              <w:spacing w:before="120" w:after="120" w:line="276" w:lineRule="auto"/>
              <w:ind w:left="124"/>
              <w:rPr>
                <w:rFonts w:ascii="Calibri" w:hAnsi="Calibri" w:cs="Calibri"/>
                <w:bCs/>
                <w:i/>
                <w:sz w:val="20"/>
                <w:u w:val="single"/>
              </w:rPr>
            </w:pPr>
            <w:r w:rsidRPr="00CF5EEC">
              <w:rPr>
                <w:rFonts w:ascii="Calibri" w:hAnsi="Calibri" w:cs="Calibri"/>
                <w:bCs/>
                <w:i/>
                <w:sz w:val="20"/>
                <w:u w:val="single"/>
              </w:rPr>
              <w:t>Monitoring náročných úsekov</w:t>
            </w:r>
            <w:r w:rsidR="002F5C20">
              <w:rPr>
                <w:rFonts w:ascii="Calibri" w:hAnsi="Calibri" w:cs="Calibri"/>
                <w:bCs/>
                <w:i/>
                <w:sz w:val="20"/>
                <w:u w:val="single"/>
              </w:rPr>
              <w:t xml:space="preserve"> </w:t>
            </w:r>
            <w:r w:rsidRPr="00CF5EEC">
              <w:rPr>
                <w:rFonts w:ascii="Calibri" w:hAnsi="Calibri" w:cs="Calibri"/>
                <w:bCs/>
                <w:i/>
                <w:sz w:val="20"/>
                <w:u w:val="single"/>
              </w:rPr>
              <w:t>stavby, kontrola sanačných</w:t>
            </w:r>
            <w:r w:rsidR="002F5C20">
              <w:rPr>
                <w:rFonts w:ascii="Calibri" w:hAnsi="Calibri" w:cs="Calibri"/>
                <w:bCs/>
                <w:i/>
                <w:sz w:val="20"/>
                <w:u w:val="single"/>
              </w:rPr>
              <w:t xml:space="preserve"> </w:t>
            </w:r>
            <w:r w:rsidRPr="00CF5EEC">
              <w:rPr>
                <w:rFonts w:ascii="Calibri" w:hAnsi="Calibri" w:cs="Calibri"/>
                <w:bCs/>
                <w:i/>
                <w:sz w:val="20"/>
                <w:u w:val="single"/>
              </w:rPr>
              <w:t>opatrení, kontrola základových</w:t>
            </w:r>
            <w:r w:rsidR="002F5C20">
              <w:rPr>
                <w:rFonts w:ascii="Calibri" w:hAnsi="Calibri" w:cs="Calibri"/>
                <w:bCs/>
                <w:i/>
                <w:sz w:val="20"/>
                <w:u w:val="single"/>
              </w:rPr>
              <w:t xml:space="preserve"> p</w:t>
            </w:r>
            <w:r w:rsidRPr="00CF5EEC">
              <w:rPr>
                <w:rFonts w:ascii="Calibri" w:hAnsi="Calibri" w:cs="Calibri"/>
                <w:bCs/>
                <w:i/>
                <w:sz w:val="20"/>
                <w:u w:val="single"/>
              </w:rPr>
              <w:t>omerov a hladiny podzemne</w:t>
            </w:r>
            <w:r w:rsidR="002F5C20">
              <w:rPr>
                <w:rFonts w:ascii="Calibri" w:hAnsi="Calibri" w:cs="Calibri"/>
                <w:bCs/>
                <w:i/>
                <w:sz w:val="20"/>
                <w:u w:val="single"/>
              </w:rPr>
              <w:t>j v</w:t>
            </w:r>
            <w:r w:rsidRPr="00CF5EEC">
              <w:rPr>
                <w:rFonts w:ascii="Calibri" w:hAnsi="Calibri" w:cs="Calibri"/>
                <w:bCs/>
                <w:i/>
                <w:sz w:val="20"/>
                <w:u w:val="single"/>
              </w:rPr>
              <w:t>ody</w:t>
            </w:r>
          </w:p>
        </w:tc>
      </w:tr>
    </w:tbl>
    <w:p w14:paraId="7E31CB67" w14:textId="77777777" w:rsidR="00A5243F" w:rsidRDefault="00A5243F" w:rsidP="00A5243F">
      <w:pPr>
        <w:pStyle w:val="Odsekzoznamu"/>
        <w:spacing w:after="120" w:line="276" w:lineRule="auto"/>
        <w:ind w:left="284"/>
        <w:jc w:val="both"/>
        <w:rPr>
          <w:rFonts w:ascii="Calibri" w:hAnsi="Calibri" w:cs="Calibri"/>
          <w:bCs/>
          <w:sz w:val="20"/>
        </w:rPr>
      </w:pPr>
    </w:p>
    <w:p w14:paraId="4B23930E" w14:textId="400796D2" w:rsidR="00C06163" w:rsidRDefault="00363909" w:rsidP="00110730">
      <w:pPr>
        <w:pStyle w:val="Odsekzoznamu"/>
        <w:numPr>
          <w:ilvl w:val="0"/>
          <w:numId w:val="69"/>
        </w:numPr>
        <w:spacing w:after="120" w:line="276" w:lineRule="auto"/>
        <w:ind w:left="284" w:hanging="284"/>
        <w:jc w:val="both"/>
        <w:rPr>
          <w:rFonts w:ascii="Calibri" w:hAnsi="Calibri" w:cs="Calibri"/>
          <w:bCs/>
          <w:sz w:val="20"/>
        </w:rPr>
      </w:pPr>
      <w:r>
        <w:rPr>
          <w:rFonts w:ascii="Calibri" w:hAnsi="Calibri" w:cs="Calibri"/>
          <w:bCs/>
          <w:sz w:val="20"/>
        </w:rPr>
        <w:t>SO odporúča prijímateľom</w:t>
      </w:r>
      <w:r w:rsidR="00CF5EEC" w:rsidRPr="00C06163">
        <w:rPr>
          <w:rFonts w:ascii="Calibri" w:hAnsi="Calibri" w:cs="Calibri"/>
          <w:bCs/>
          <w:sz w:val="20"/>
        </w:rPr>
        <w:t xml:space="preserve">, aby jednotlivé etapy IGP realizovali </w:t>
      </w:r>
      <w:r w:rsidR="00CF5EEC" w:rsidRPr="00C06163">
        <w:rPr>
          <w:rFonts w:ascii="Calibri" w:hAnsi="Calibri" w:cs="Calibri"/>
          <w:b/>
          <w:bCs/>
          <w:sz w:val="20"/>
        </w:rPr>
        <w:t>v dostatočnom predstihu</w:t>
      </w:r>
      <w:r w:rsidR="00CF5EEC" w:rsidRPr="00C06163">
        <w:rPr>
          <w:rFonts w:ascii="Calibri" w:hAnsi="Calibri" w:cs="Calibri"/>
          <w:bCs/>
          <w:sz w:val="20"/>
        </w:rPr>
        <w:t xml:space="preserve"> pred vypracovaním príslušného stupňa projektovej dokumentácie, pre ktorý vytvára podklady a aby dodržiavali hlavné zásady etapovitej realizácie IGP, a to najmä aby bol rozsah prác prispôsobený úrovni stupňa projektovej prípravy, resp. aby práce realizované v danej etape boli vykonané tak, aby ich výsledky bolo možné využiť v nasledujúcej etape a aby sa nadväzovalo na výsledky z predchádzajúcich etáp a závery každej etapy obsahovali odporúčania pre práce v prípadne ďalšej etape.</w:t>
      </w:r>
    </w:p>
    <w:p w14:paraId="5F4A17F9" w14:textId="2BDA52B0" w:rsidR="00CF5EEC" w:rsidRPr="00C06163" w:rsidRDefault="00CF5EEC" w:rsidP="00110730">
      <w:pPr>
        <w:pStyle w:val="Odsekzoznamu"/>
        <w:numPr>
          <w:ilvl w:val="0"/>
          <w:numId w:val="69"/>
        </w:numPr>
        <w:spacing w:after="120" w:line="276" w:lineRule="auto"/>
        <w:ind w:left="284" w:hanging="284"/>
        <w:jc w:val="both"/>
        <w:rPr>
          <w:rFonts w:ascii="Calibri" w:hAnsi="Calibri" w:cs="Calibri"/>
          <w:bCs/>
          <w:sz w:val="20"/>
        </w:rPr>
      </w:pPr>
      <w:r w:rsidRPr="00C06163">
        <w:rPr>
          <w:rFonts w:ascii="Calibri" w:hAnsi="Calibri" w:cs="Calibri"/>
          <w:bCs/>
          <w:sz w:val="20"/>
        </w:rPr>
        <w:t xml:space="preserve">Pri implementácii projektov PSK </w:t>
      </w:r>
      <w:r w:rsidRPr="00C06163">
        <w:rPr>
          <w:rFonts w:ascii="Calibri" w:hAnsi="Calibri" w:cs="Calibri"/>
          <w:b/>
          <w:bCs/>
          <w:sz w:val="20"/>
        </w:rPr>
        <w:t xml:space="preserve">bude SO </w:t>
      </w:r>
      <w:r w:rsidRPr="00C06163">
        <w:rPr>
          <w:rFonts w:ascii="Calibri" w:hAnsi="Calibri" w:cs="Calibri"/>
          <w:bCs/>
          <w:sz w:val="20"/>
        </w:rPr>
        <w:t xml:space="preserve">pri procesných postupoch zameraných na vypracovanie </w:t>
      </w:r>
      <w:r w:rsidR="00C06163">
        <w:rPr>
          <w:rFonts w:ascii="Calibri" w:hAnsi="Calibri" w:cs="Calibri"/>
          <w:bCs/>
          <w:sz w:val="20"/>
        </w:rPr>
        <w:t>IGP</w:t>
      </w:r>
      <w:r w:rsidRPr="00C06163">
        <w:rPr>
          <w:rFonts w:ascii="Calibri" w:hAnsi="Calibri" w:cs="Calibri"/>
          <w:bCs/>
          <w:sz w:val="20"/>
        </w:rPr>
        <w:t xml:space="preserve">, resp. geologickej úlohy </w:t>
      </w:r>
      <w:r w:rsidRPr="00C06163">
        <w:rPr>
          <w:rFonts w:ascii="Calibri" w:hAnsi="Calibri" w:cs="Calibri"/>
          <w:b/>
          <w:bCs/>
          <w:sz w:val="20"/>
        </w:rPr>
        <w:t>vychádzať z terminológie a metodológie nachádzajúcej sa v</w:t>
      </w:r>
      <w:r w:rsidR="00C06163">
        <w:rPr>
          <w:rFonts w:ascii="Calibri" w:hAnsi="Calibri" w:cs="Calibri"/>
          <w:b/>
          <w:bCs/>
          <w:sz w:val="20"/>
        </w:rPr>
        <w:t> </w:t>
      </w:r>
      <w:r w:rsidR="005C63FF">
        <w:rPr>
          <w:rFonts w:ascii="Calibri" w:hAnsi="Calibri" w:cs="Calibri"/>
          <w:b/>
          <w:bCs/>
          <w:sz w:val="20"/>
        </w:rPr>
        <w:t xml:space="preserve">prílohe č. 15 </w:t>
      </w:r>
      <w:r w:rsidR="001B7B31">
        <w:rPr>
          <w:rFonts w:ascii="Calibri" w:hAnsi="Calibri" w:cs="Calibri"/>
          <w:b/>
          <w:bCs/>
          <w:sz w:val="20"/>
        </w:rPr>
        <w:t>tejto príručky</w:t>
      </w:r>
      <w:r w:rsidRPr="00C06163">
        <w:rPr>
          <w:rFonts w:ascii="Calibri" w:hAnsi="Calibri" w:cs="Calibri"/>
          <w:b/>
          <w:bCs/>
          <w:sz w:val="20"/>
        </w:rPr>
        <w:t>.</w:t>
      </w:r>
      <w:r w:rsidRPr="00C06163">
        <w:rPr>
          <w:rFonts w:ascii="Calibri" w:hAnsi="Calibri" w:cs="Calibri"/>
          <w:bCs/>
          <w:sz w:val="20"/>
        </w:rPr>
        <w:t xml:space="preserve">  Overenie splnenia predmetných náležitosti IGP v zmysle tejto kap</w:t>
      </w:r>
      <w:r w:rsidR="005C63FF">
        <w:rPr>
          <w:rFonts w:ascii="Calibri" w:hAnsi="Calibri" w:cs="Calibri"/>
          <w:bCs/>
          <w:sz w:val="20"/>
        </w:rPr>
        <w:t>itoly</w:t>
      </w:r>
      <w:r w:rsidR="00C06163">
        <w:rPr>
          <w:rFonts w:ascii="Calibri" w:hAnsi="Calibri" w:cs="Calibri"/>
          <w:bCs/>
          <w:sz w:val="20"/>
        </w:rPr>
        <w:t xml:space="preserve"> </w:t>
      </w:r>
      <w:r w:rsidR="00363909">
        <w:rPr>
          <w:rFonts w:ascii="Calibri" w:hAnsi="Calibri" w:cs="Calibri"/>
          <w:bCs/>
          <w:sz w:val="20"/>
        </w:rPr>
        <w:t>v</w:t>
      </w:r>
      <w:r w:rsidRPr="00C06163">
        <w:rPr>
          <w:rFonts w:ascii="Calibri" w:hAnsi="Calibri" w:cs="Calibri"/>
          <w:bCs/>
          <w:sz w:val="20"/>
        </w:rPr>
        <w:t xml:space="preserve">ykonávajú manažéri SO v rámci svojich kompetencií a kontrolných činností priebežne počas doby implementácie projektu PSK. </w:t>
      </w:r>
    </w:p>
    <w:p w14:paraId="1BBA4606" w14:textId="70C6930B" w:rsidR="00CF5EEC" w:rsidRPr="002A3A5E" w:rsidRDefault="00CF5EEC" w:rsidP="002A3A5E">
      <w:pPr>
        <w:pStyle w:val="Nadpis3"/>
      </w:pPr>
      <w:bookmarkStart w:id="209" w:name="_Toc191041397"/>
      <w:r w:rsidRPr="002A3A5E">
        <w:t>Projektová dokumentácia dopravných stavieb (ďalej aj „PD“)</w:t>
      </w:r>
      <w:bookmarkEnd w:id="209"/>
    </w:p>
    <w:p w14:paraId="541D2553" w14:textId="7D93ED63" w:rsidR="00CF5EEC" w:rsidRPr="00C06163" w:rsidRDefault="00CF5EEC" w:rsidP="00110730">
      <w:pPr>
        <w:pStyle w:val="Odsekzoznamu"/>
        <w:numPr>
          <w:ilvl w:val="0"/>
          <w:numId w:val="76"/>
        </w:numPr>
        <w:spacing w:after="120" w:line="276" w:lineRule="auto"/>
        <w:jc w:val="both"/>
        <w:rPr>
          <w:rFonts w:ascii="Calibri" w:hAnsi="Calibri" w:cs="Calibri"/>
          <w:bCs/>
          <w:sz w:val="20"/>
        </w:rPr>
      </w:pPr>
      <w:r w:rsidRPr="00C06163">
        <w:rPr>
          <w:rFonts w:ascii="Calibri" w:hAnsi="Calibri" w:cs="Calibri"/>
          <w:bCs/>
          <w:sz w:val="20"/>
        </w:rPr>
        <w:t>Rešpektovanie a riadne uplatňovanie zásad a metodických postupov uvedených v TP 028/TP 089</w:t>
      </w:r>
      <w:r w:rsidR="00C03E1D">
        <w:rPr>
          <w:rFonts w:ascii="Calibri" w:hAnsi="Calibri" w:cs="Calibri"/>
          <w:bCs/>
          <w:sz w:val="20"/>
        </w:rPr>
        <w:t>/ TS 4-1</w:t>
      </w:r>
      <w:r w:rsidRPr="00C06163">
        <w:rPr>
          <w:rFonts w:ascii="Calibri" w:hAnsi="Calibri" w:cs="Calibri"/>
          <w:bCs/>
          <w:sz w:val="20"/>
        </w:rPr>
        <w:t xml:space="preserve"> a to už v procese projektovania je kľúčové pri následnej realizácii stavebnej činnosti a eliminácii naviac prác z dôvodu nepredvídateľných okolností (iné geologické pomery) a s tým súvisiacich naviac prác (dodatočných výdavkov) naviazaných na zmeny technických riešení dopravných stavieb ako projektov PSK. Z tohto titulu SO vyžaduje, aby bola pri projektoch PSK (dopravné stavby) preukázateľne </w:t>
      </w:r>
      <w:r w:rsidRPr="00C06163">
        <w:rPr>
          <w:rFonts w:ascii="Calibri" w:hAnsi="Calibri" w:cs="Calibri"/>
          <w:b/>
          <w:bCs/>
          <w:sz w:val="20"/>
        </w:rPr>
        <w:t>zabezpečená primeraná spolupráca medzi projektantom príslušného stupňa PD a geológa</w:t>
      </w:r>
      <w:r w:rsidRPr="00C06163">
        <w:rPr>
          <w:rFonts w:ascii="Calibri" w:hAnsi="Calibri" w:cs="Calibri"/>
          <w:bCs/>
          <w:sz w:val="20"/>
        </w:rPr>
        <w:t>, keďže inžinierskogeologický prieskum je prieskum, ktorý sa realizuje v stupni projektovej prípravy – DÚR</w:t>
      </w:r>
      <w:ins w:id="210" w:author="KH" w:date="2025-11-18T09:24:00Z">
        <w:r w:rsidR="001D0E6B">
          <w:rPr>
            <w:rFonts w:ascii="Calibri" w:hAnsi="Calibri" w:cs="Calibri"/>
            <w:bCs/>
            <w:sz w:val="20"/>
          </w:rPr>
          <w:t>/konanie o stavebnom zámere</w:t>
        </w:r>
      </w:ins>
      <w:r w:rsidRPr="00C06163">
        <w:rPr>
          <w:rFonts w:ascii="Calibri" w:hAnsi="Calibri" w:cs="Calibri"/>
          <w:bCs/>
          <w:sz w:val="20"/>
        </w:rPr>
        <w:t>, DSP</w:t>
      </w:r>
      <w:ins w:id="211" w:author="KH" w:date="2025-11-18T09:24:00Z">
        <w:r w:rsidR="001D0E6B">
          <w:rPr>
            <w:rFonts w:ascii="Calibri" w:hAnsi="Calibri" w:cs="Calibri"/>
            <w:bCs/>
            <w:sz w:val="20"/>
          </w:rPr>
          <w:t>/overenie projektu stavby a vypracovanie vykonávacieho projektu (ak je vykonávací projekt vyhradený pre daný typ stavby)</w:t>
        </w:r>
      </w:ins>
      <w:r w:rsidRPr="00C06163">
        <w:rPr>
          <w:rFonts w:ascii="Calibri" w:hAnsi="Calibri" w:cs="Calibri"/>
          <w:bCs/>
          <w:sz w:val="20"/>
        </w:rPr>
        <w:t xml:space="preserve">, resp. DRS (podľa etapy IG prieskumu), tzn. pre jeho správne navrhnutie rozsahu, obsahu a cieľov je nevyhnutná spolupráca uvedených odborníkov z dôvodu, aby spoločne správne definovali požadovaný rozsah geologických prác tak, aby bol splnený cieľ prieskumu a najmä zabezpečené potrebné výstupy z prieskumu, ktoré požaduje projektant pre potreby spracovania príslušného stupňa PD, a zároveň aby boli šetrené verejné zdroje a boli tak dodržané princípy hospodárnosti a efektívnosti výdavkov projektov PSK (tzn. len jedenkrát sú financované súvisiace práce ako zakreslenie a vytýčenie inžinierskych sietí, </w:t>
      </w:r>
      <w:r w:rsidRPr="00C06163">
        <w:rPr>
          <w:rFonts w:ascii="Calibri" w:hAnsi="Calibri" w:cs="Calibri"/>
          <w:bCs/>
          <w:sz w:val="20"/>
        </w:rPr>
        <w:lastRenderedPageBreak/>
        <w:t xml:space="preserve">spoločný súhlas na vstupy na cudzie nehnuteľnosti, ktoré sú potrebné aj pre projektovú prípravu, geodetické zameranie, spracovanie PD). </w:t>
      </w:r>
    </w:p>
    <w:p w14:paraId="7D2DD67D" w14:textId="4695E093" w:rsidR="00CF5EEC" w:rsidRPr="00C06163" w:rsidRDefault="00CF5EEC" w:rsidP="00110730">
      <w:pPr>
        <w:pStyle w:val="Odsekzoznamu"/>
        <w:numPr>
          <w:ilvl w:val="0"/>
          <w:numId w:val="76"/>
        </w:numPr>
        <w:spacing w:after="120" w:line="276" w:lineRule="auto"/>
        <w:jc w:val="both"/>
        <w:rPr>
          <w:rFonts w:ascii="Calibri" w:hAnsi="Calibri" w:cs="Calibri"/>
          <w:bCs/>
          <w:sz w:val="20"/>
        </w:rPr>
      </w:pPr>
      <w:r w:rsidRPr="00C06163">
        <w:rPr>
          <w:rFonts w:ascii="Calibri" w:hAnsi="Calibri" w:cs="Calibri"/>
          <w:bCs/>
          <w:sz w:val="20"/>
        </w:rPr>
        <w:t xml:space="preserve">Vo vzťahu k oprávnenosti výdavkov projektov PSK, bude preto SO za oprávnené výdavky na PD dopravných stavieb uznávať len za predpokladu a v tých prípadoch, v ktorých </w:t>
      </w:r>
      <w:r w:rsidRPr="00C06163">
        <w:rPr>
          <w:rFonts w:ascii="Calibri" w:hAnsi="Calibri" w:cs="Calibri"/>
          <w:b/>
          <w:bCs/>
          <w:sz w:val="20"/>
        </w:rPr>
        <w:t>prijímateľ preukázateľne zdokladuje riadne vykonanie inžinierskogeologického prieskumu v súlade s pravidlami uvedenými v TP 028/089</w:t>
      </w:r>
      <w:r w:rsidR="00C03E1D">
        <w:rPr>
          <w:rFonts w:ascii="Calibri" w:hAnsi="Calibri" w:cs="Calibri"/>
          <w:b/>
          <w:bCs/>
          <w:sz w:val="20"/>
        </w:rPr>
        <w:t>/TS 4-1</w:t>
      </w:r>
      <w:r w:rsidRPr="00C06163">
        <w:rPr>
          <w:rFonts w:ascii="Calibri" w:hAnsi="Calibri" w:cs="Calibri"/>
          <w:b/>
          <w:bCs/>
          <w:sz w:val="20"/>
        </w:rPr>
        <w:t xml:space="preserve"> už v príslušnom stupni PD</w:t>
      </w:r>
      <w:r w:rsidRPr="00C06163">
        <w:rPr>
          <w:rFonts w:ascii="Calibri" w:hAnsi="Calibri" w:cs="Calibri"/>
          <w:bCs/>
          <w:sz w:val="20"/>
        </w:rPr>
        <w:t xml:space="preserve"> </w:t>
      </w:r>
      <w:del w:id="212" w:author="KH" w:date="2025-11-18T09:25:00Z">
        <w:r w:rsidRPr="00C06163" w:rsidDel="001D0E6B">
          <w:rPr>
            <w:rFonts w:ascii="Calibri" w:hAnsi="Calibri" w:cs="Calibri"/>
            <w:bCs/>
            <w:sz w:val="20"/>
          </w:rPr>
          <w:delText xml:space="preserve"> – DÚR, DSP, resp. DRS (</w:delText>
        </w:r>
      </w:del>
      <w:r w:rsidRPr="00C06163">
        <w:rPr>
          <w:rFonts w:ascii="Calibri" w:hAnsi="Calibri" w:cs="Calibri"/>
          <w:bCs/>
          <w:sz w:val="20"/>
        </w:rPr>
        <w:t>podľa etapy IG prieskumu</w:t>
      </w:r>
      <w:ins w:id="213" w:author="KH" w:date="2025-11-18T09:25:00Z">
        <w:r w:rsidR="001D0E6B">
          <w:rPr>
            <w:rFonts w:ascii="Calibri" w:hAnsi="Calibri" w:cs="Calibri"/>
            <w:bCs/>
            <w:sz w:val="20"/>
          </w:rPr>
          <w:t xml:space="preserve"> </w:t>
        </w:r>
      </w:ins>
      <w:del w:id="214" w:author="KH" w:date="2025-11-18T09:25:00Z">
        <w:r w:rsidRPr="00C06163" w:rsidDel="001D0E6B">
          <w:rPr>
            <w:rFonts w:ascii="Calibri" w:hAnsi="Calibri" w:cs="Calibri"/>
            <w:bCs/>
            <w:sz w:val="20"/>
          </w:rPr>
          <w:delText>/</w:delText>
        </w:r>
      </w:del>
      <w:r w:rsidRPr="00C06163">
        <w:rPr>
          <w:rFonts w:ascii="Calibri" w:hAnsi="Calibri" w:cs="Calibri"/>
          <w:bCs/>
          <w:sz w:val="20"/>
        </w:rPr>
        <w:t>v zmysle požiadaviek uvedených v geologickom zákone, resp. vyhlášk</w:t>
      </w:r>
      <w:ins w:id="215" w:author="KH" w:date="2025-11-18T09:25:00Z">
        <w:r w:rsidR="001D0E6B">
          <w:rPr>
            <w:rFonts w:ascii="Calibri" w:hAnsi="Calibri" w:cs="Calibri"/>
            <w:bCs/>
            <w:sz w:val="20"/>
          </w:rPr>
          <w:t>a</w:t>
        </w:r>
      </w:ins>
      <w:del w:id="216" w:author="KH" w:date="2025-11-18T09:25:00Z">
        <w:r w:rsidRPr="00C06163" w:rsidDel="001D0E6B">
          <w:rPr>
            <w:rFonts w:ascii="Calibri" w:hAnsi="Calibri" w:cs="Calibri"/>
            <w:bCs/>
            <w:sz w:val="20"/>
          </w:rPr>
          <w:delText>y</w:delText>
        </w:r>
      </w:del>
      <w:r w:rsidRPr="00C06163">
        <w:rPr>
          <w:rFonts w:ascii="Calibri" w:hAnsi="Calibri" w:cs="Calibri"/>
          <w:bCs/>
          <w:sz w:val="20"/>
        </w:rPr>
        <w:t xml:space="preserve"> MŽP SR č. 51/2008</w:t>
      </w:r>
      <w:del w:id="217" w:author="KH" w:date="2025-11-18T09:25:00Z">
        <w:r w:rsidRPr="00C06163" w:rsidDel="001D0E6B">
          <w:rPr>
            <w:rFonts w:ascii="Calibri" w:hAnsi="Calibri" w:cs="Calibri"/>
            <w:bCs/>
            <w:sz w:val="20"/>
          </w:rPr>
          <w:delText>)</w:delText>
        </w:r>
      </w:del>
      <w:r w:rsidR="00576D35">
        <w:rPr>
          <w:rFonts w:ascii="Calibri" w:hAnsi="Calibri" w:cs="Calibri"/>
          <w:bCs/>
          <w:sz w:val="20"/>
        </w:rPr>
        <w:t xml:space="preserve"> – </w:t>
      </w:r>
      <w:r w:rsidR="00576D35" w:rsidRPr="00DC57DA">
        <w:rPr>
          <w:rFonts w:ascii="Calibri" w:hAnsi="Calibri" w:cs="Calibri"/>
          <w:b/>
          <w:bCs/>
          <w:sz w:val="20"/>
        </w:rPr>
        <w:t>detailné podmienky OV</w:t>
      </w:r>
      <w:r w:rsidR="00576D35">
        <w:rPr>
          <w:rFonts w:ascii="Calibri" w:hAnsi="Calibri" w:cs="Calibri"/>
          <w:b/>
          <w:bCs/>
          <w:sz w:val="20"/>
        </w:rPr>
        <w:t xml:space="preserve"> na PD</w:t>
      </w:r>
      <w:r w:rsidR="00576D35" w:rsidRPr="00DC57DA">
        <w:rPr>
          <w:rFonts w:ascii="Calibri" w:hAnsi="Calibri" w:cs="Calibri"/>
          <w:b/>
          <w:bCs/>
          <w:sz w:val="20"/>
        </w:rPr>
        <w:t xml:space="preserve"> </w:t>
      </w:r>
      <w:r w:rsidR="00467DE3">
        <w:rPr>
          <w:rFonts w:ascii="Calibri" w:hAnsi="Calibri" w:cs="Calibri"/>
          <w:b/>
          <w:bCs/>
          <w:sz w:val="20"/>
        </w:rPr>
        <w:t xml:space="preserve">vo vzťahu k IGP </w:t>
      </w:r>
      <w:r w:rsidR="00576D35" w:rsidRPr="00DC57DA">
        <w:rPr>
          <w:rFonts w:ascii="Calibri" w:hAnsi="Calibri" w:cs="Calibri"/>
          <w:b/>
          <w:bCs/>
          <w:sz w:val="20"/>
        </w:rPr>
        <w:t xml:space="preserve">musia byť </w:t>
      </w:r>
      <w:r w:rsidR="00467DE3">
        <w:rPr>
          <w:rFonts w:ascii="Calibri" w:hAnsi="Calibri" w:cs="Calibri"/>
          <w:b/>
          <w:bCs/>
          <w:sz w:val="20"/>
        </w:rPr>
        <w:t>za</w:t>
      </w:r>
      <w:r w:rsidR="00576D35" w:rsidRPr="00576D35">
        <w:rPr>
          <w:rFonts w:ascii="Calibri" w:hAnsi="Calibri" w:cs="Calibri"/>
          <w:b/>
          <w:bCs/>
          <w:sz w:val="20"/>
        </w:rPr>
        <w:t>definované</w:t>
      </w:r>
      <w:r w:rsidR="00576D35">
        <w:rPr>
          <w:rFonts w:ascii="Calibri" w:hAnsi="Calibri" w:cs="Calibri"/>
          <w:b/>
          <w:bCs/>
          <w:sz w:val="20"/>
        </w:rPr>
        <w:t xml:space="preserve"> v konkrétnych výzvach na predkladanie </w:t>
      </w:r>
      <w:proofErr w:type="spellStart"/>
      <w:r w:rsidR="00576D35">
        <w:rPr>
          <w:rFonts w:ascii="Calibri" w:hAnsi="Calibri" w:cs="Calibri"/>
          <w:b/>
          <w:bCs/>
          <w:sz w:val="20"/>
        </w:rPr>
        <w:t>ŽoNFP</w:t>
      </w:r>
      <w:proofErr w:type="spellEnd"/>
      <w:r w:rsidR="00467DE3">
        <w:rPr>
          <w:rFonts w:ascii="Calibri" w:hAnsi="Calibri" w:cs="Calibri"/>
          <w:b/>
          <w:bCs/>
          <w:sz w:val="20"/>
        </w:rPr>
        <w:t xml:space="preserve"> (ak relevantné)</w:t>
      </w:r>
      <w:r w:rsidRPr="00C06163">
        <w:rPr>
          <w:rFonts w:ascii="Calibri" w:hAnsi="Calibri" w:cs="Calibri"/>
          <w:bCs/>
          <w:sz w:val="20"/>
        </w:rPr>
        <w:t>;</w:t>
      </w:r>
    </w:p>
    <w:p w14:paraId="628A647B" w14:textId="60225310" w:rsidR="00CF5EEC" w:rsidRPr="002A3A5E" w:rsidRDefault="00CF5EEC" w:rsidP="002A3A5E">
      <w:pPr>
        <w:pStyle w:val="Nadpis3"/>
      </w:pPr>
      <w:bookmarkStart w:id="218" w:name="_Toc191041398"/>
      <w:r w:rsidRPr="002A3A5E">
        <w:t>Stavebný dozor (ďalej aj „SD“)</w:t>
      </w:r>
      <w:bookmarkEnd w:id="218"/>
    </w:p>
    <w:p w14:paraId="4100F209" w14:textId="2AC76A28" w:rsidR="00C06163" w:rsidRPr="00627FF5" w:rsidRDefault="00CF5EEC" w:rsidP="00110730">
      <w:pPr>
        <w:pStyle w:val="Odsekzoznamu"/>
        <w:numPr>
          <w:ilvl w:val="0"/>
          <w:numId w:val="77"/>
        </w:numPr>
        <w:spacing w:after="120" w:line="276" w:lineRule="auto"/>
        <w:jc w:val="both"/>
        <w:rPr>
          <w:rFonts w:ascii="Calibri" w:hAnsi="Calibri" w:cs="Calibri"/>
          <w:bCs/>
          <w:sz w:val="20"/>
          <w:szCs w:val="20"/>
        </w:rPr>
      </w:pPr>
      <w:r w:rsidRPr="00627FF5">
        <w:rPr>
          <w:rFonts w:ascii="Calibri" w:hAnsi="Calibri" w:cs="Calibri"/>
          <w:bCs/>
          <w:sz w:val="20"/>
          <w:szCs w:val="20"/>
        </w:rPr>
        <w:t xml:space="preserve">SO vyžaduje od prijímateľov PSK, ktorí realizujú projekty stavieb dopravnej infraštruktúry, aby v tíme stavebného </w:t>
      </w:r>
      <w:proofErr w:type="spellStart"/>
      <w:r w:rsidRPr="00627FF5">
        <w:rPr>
          <w:rFonts w:ascii="Calibri" w:hAnsi="Calibri" w:cs="Calibri"/>
          <w:bCs/>
          <w:sz w:val="20"/>
          <w:szCs w:val="20"/>
        </w:rPr>
        <w:t>dozora</w:t>
      </w:r>
      <w:proofErr w:type="spellEnd"/>
      <w:r w:rsidRPr="00627FF5">
        <w:rPr>
          <w:rFonts w:ascii="Calibri" w:hAnsi="Calibri" w:cs="Calibri"/>
          <w:bCs/>
          <w:sz w:val="20"/>
          <w:szCs w:val="20"/>
        </w:rPr>
        <w:t xml:space="preserve">, mali primeraným spôsobom </w:t>
      </w:r>
      <w:r w:rsidRPr="00627FF5">
        <w:rPr>
          <w:rFonts w:ascii="Calibri" w:hAnsi="Calibri" w:cs="Calibri"/>
          <w:b/>
          <w:bCs/>
          <w:sz w:val="20"/>
          <w:szCs w:val="20"/>
        </w:rPr>
        <w:t xml:space="preserve">obsadenú pozíciu </w:t>
      </w:r>
      <w:proofErr w:type="spellStart"/>
      <w:r w:rsidRPr="00627FF5">
        <w:rPr>
          <w:rFonts w:ascii="Calibri" w:hAnsi="Calibri" w:cs="Calibri"/>
          <w:b/>
          <w:bCs/>
          <w:sz w:val="20"/>
          <w:szCs w:val="20"/>
        </w:rPr>
        <w:t>profesistu</w:t>
      </w:r>
      <w:proofErr w:type="spellEnd"/>
      <w:r w:rsidRPr="00627FF5">
        <w:rPr>
          <w:rFonts w:ascii="Calibri" w:hAnsi="Calibri" w:cs="Calibri"/>
          <w:b/>
          <w:bCs/>
          <w:sz w:val="20"/>
          <w:szCs w:val="20"/>
        </w:rPr>
        <w:t xml:space="preserve"> inžinierskeho geológa</w:t>
      </w:r>
      <w:r w:rsidRPr="00627FF5">
        <w:rPr>
          <w:rFonts w:ascii="Calibri" w:hAnsi="Calibri" w:cs="Calibri"/>
          <w:bCs/>
          <w:sz w:val="20"/>
          <w:szCs w:val="20"/>
        </w:rPr>
        <w:t>, nakoľko je nevyhnutné zabezpečiť nestrannú, odborne spôsobilú osobu na strane objednávateľa podľa geologického zákona (odborná spôsobilosť – inžiniersky geológ</w:t>
      </w:r>
      <w:r w:rsidRPr="00627FF5">
        <w:rPr>
          <w:sz w:val="20"/>
          <w:szCs w:val="20"/>
          <w:vertAlign w:val="superscript"/>
        </w:rPr>
        <w:footnoteReference w:id="49"/>
      </w:r>
      <w:r w:rsidRPr="00627FF5">
        <w:rPr>
          <w:rFonts w:ascii="Calibri" w:hAnsi="Calibri" w:cs="Calibri"/>
          <w:bCs/>
          <w:sz w:val="20"/>
          <w:szCs w:val="20"/>
        </w:rPr>
        <w:t xml:space="preserve">) na výkon inžinierskogeologického </w:t>
      </w:r>
      <w:proofErr w:type="spellStart"/>
      <w:r w:rsidRPr="00627FF5">
        <w:rPr>
          <w:rFonts w:ascii="Calibri" w:hAnsi="Calibri" w:cs="Calibri"/>
          <w:bCs/>
          <w:sz w:val="20"/>
          <w:szCs w:val="20"/>
        </w:rPr>
        <w:t>dozora</w:t>
      </w:r>
      <w:proofErr w:type="spellEnd"/>
      <w:r w:rsidRPr="00627FF5">
        <w:rPr>
          <w:rFonts w:ascii="Calibri" w:hAnsi="Calibri" w:cs="Calibri"/>
          <w:bCs/>
          <w:sz w:val="20"/>
          <w:szCs w:val="20"/>
        </w:rPr>
        <w:t xml:space="preserve"> objednávateľa stavby ako prijímateľa PSK počas celej realizácie stavby.</w:t>
      </w:r>
    </w:p>
    <w:p w14:paraId="23360072" w14:textId="6DD6F5D0" w:rsidR="005F3D48" w:rsidRPr="00627FF5" w:rsidRDefault="00CF5EEC" w:rsidP="00110730">
      <w:pPr>
        <w:pStyle w:val="Odsekzoznamu"/>
        <w:numPr>
          <w:ilvl w:val="0"/>
          <w:numId w:val="77"/>
        </w:numPr>
        <w:spacing w:after="120" w:line="276" w:lineRule="auto"/>
        <w:jc w:val="both"/>
        <w:rPr>
          <w:rFonts w:ascii="Calibri" w:hAnsi="Calibri" w:cs="Calibri"/>
          <w:bCs/>
          <w:sz w:val="20"/>
          <w:szCs w:val="20"/>
        </w:rPr>
      </w:pPr>
      <w:r w:rsidRPr="00627FF5">
        <w:rPr>
          <w:rFonts w:ascii="Calibri" w:hAnsi="Calibri" w:cs="Calibri"/>
          <w:bCs/>
          <w:sz w:val="20"/>
          <w:szCs w:val="20"/>
        </w:rPr>
        <w:t>Nestrannú odborne spôsobilú osobu na strane objednáv</w:t>
      </w:r>
      <w:r w:rsidR="005C63FF" w:rsidRPr="00627FF5">
        <w:rPr>
          <w:rFonts w:ascii="Calibri" w:hAnsi="Calibri" w:cs="Calibri"/>
          <w:bCs/>
          <w:sz w:val="20"/>
          <w:szCs w:val="20"/>
        </w:rPr>
        <w:t>ateľa (prijímateľa</w:t>
      </w:r>
      <w:r w:rsidRPr="00627FF5">
        <w:rPr>
          <w:rFonts w:ascii="Calibri" w:hAnsi="Calibri" w:cs="Calibri"/>
          <w:bCs/>
          <w:sz w:val="20"/>
          <w:szCs w:val="20"/>
        </w:rPr>
        <w:t>) definuje geologický zákon, ako osobu oprávnenú na výkon odborného geologického dohľadu v zmysle §</w:t>
      </w:r>
      <w:r w:rsidR="005F3D48" w:rsidRPr="00627FF5">
        <w:rPr>
          <w:rFonts w:ascii="Calibri" w:hAnsi="Calibri" w:cs="Calibri"/>
          <w:bCs/>
          <w:sz w:val="20"/>
          <w:szCs w:val="20"/>
        </w:rPr>
        <w:t xml:space="preserve"> </w:t>
      </w:r>
      <w:r w:rsidRPr="00627FF5">
        <w:rPr>
          <w:rFonts w:ascii="Calibri" w:hAnsi="Calibri" w:cs="Calibri"/>
          <w:bCs/>
          <w:sz w:val="20"/>
          <w:szCs w:val="20"/>
        </w:rPr>
        <w:t>2 ods. 5 písm. d. geologického zákona. Tieto osoby majú v prípade dopravných stavieb kompetencie navrhovať opatrenia zamerané na sanáciu geologického prostredia, resp. špecializované technologické postupy zamerané na odstránenie, zníženie alebo izoláciu vplyvov ľudskej činnosti a </w:t>
      </w:r>
      <w:proofErr w:type="spellStart"/>
      <w:r w:rsidRPr="00627FF5">
        <w:rPr>
          <w:rFonts w:ascii="Calibri" w:hAnsi="Calibri" w:cs="Calibri"/>
          <w:bCs/>
          <w:sz w:val="20"/>
          <w:szCs w:val="20"/>
        </w:rPr>
        <w:t>geodynamických</w:t>
      </w:r>
      <w:proofErr w:type="spellEnd"/>
      <w:r w:rsidRPr="00627FF5">
        <w:rPr>
          <w:rFonts w:ascii="Calibri" w:hAnsi="Calibri" w:cs="Calibri"/>
          <w:bCs/>
          <w:sz w:val="20"/>
          <w:szCs w:val="20"/>
        </w:rPr>
        <w:t xml:space="preserve"> javov na životné prostredie (zosuvy, </w:t>
      </w:r>
      <w:proofErr w:type="spellStart"/>
      <w:r w:rsidRPr="00627FF5">
        <w:rPr>
          <w:rFonts w:ascii="Calibri" w:hAnsi="Calibri" w:cs="Calibri"/>
          <w:bCs/>
          <w:sz w:val="20"/>
          <w:szCs w:val="20"/>
        </w:rPr>
        <w:t>poddolované</w:t>
      </w:r>
      <w:proofErr w:type="spellEnd"/>
      <w:r w:rsidRPr="00627FF5">
        <w:rPr>
          <w:rFonts w:ascii="Calibri" w:hAnsi="Calibri" w:cs="Calibri"/>
          <w:bCs/>
          <w:sz w:val="20"/>
          <w:szCs w:val="20"/>
        </w:rPr>
        <w:t xml:space="preserve"> územia, </w:t>
      </w:r>
      <w:proofErr w:type="spellStart"/>
      <w:r w:rsidRPr="00627FF5">
        <w:rPr>
          <w:rFonts w:ascii="Calibri" w:hAnsi="Calibri" w:cs="Calibri"/>
          <w:bCs/>
          <w:sz w:val="20"/>
          <w:szCs w:val="20"/>
        </w:rPr>
        <w:t>atď</w:t>
      </w:r>
      <w:proofErr w:type="spellEnd"/>
      <w:r w:rsidRPr="00627FF5">
        <w:rPr>
          <w:rFonts w:ascii="Calibri" w:hAnsi="Calibri" w:cs="Calibri"/>
          <w:bCs/>
          <w:sz w:val="20"/>
          <w:szCs w:val="20"/>
        </w:rPr>
        <w:t>). Osoba inžinierskeho geológa vie tieto činnosti vykonávať a je aj odborne spôsobilá na ich kontrolu, návrh opatrení a dohľadu na stavbách. Odborne spôsobilá osoba na výkon odborného geologického dohľadu podľa § 16 ods. 7 geologického zákona je zároveň povinná vypracovávať správy o priebehu vykonávania geologickej úlohy a po ukončení geologickej úlohy</w:t>
      </w:r>
      <w:r w:rsidRPr="00627FF5">
        <w:rPr>
          <w:sz w:val="20"/>
          <w:szCs w:val="20"/>
          <w:vertAlign w:val="superscript"/>
        </w:rPr>
        <w:footnoteReference w:id="50"/>
      </w:r>
      <w:r w:rsidRPr="00627FF5">
        <w:rPr>
          <w:rFonts w:ascii="Calibri" w:hAnsi="Calibri" w:cs="Calibri"/>
          <w:bCs/>
          <w:sz w:val="20"/>
          <w:szCs w:val="20"/>
        </w:rPr>
        <w:t xml:space="preserve"> vypracovať správu o dosiahnutí cieľov, ktorú odovzdá objednávateľovi ako prijímateľovi PSK – tzn. dozerá nad výkonom geologických prác (zakladanie, sanácii zosuvov) pri realizácii stavebných prác, musí z týchto prác vypracovávať priebežné správy a na záver celkovú, kde vyhodnotí ako práce prebiehali na stavbe, či boli v súlade s projektom a najmä zisteniami s prieskumných prác pri projektovej príprave, či boli správne vykonané sanačné opatrenia v prípade zosuvov – stavebné práce na oporných, </w:t>
      </w:r>
      <w:proofErr w:type="spellStart"/>
      <w:r w:rsidRPr="00627FF5">
        <w:rPr>
          <w:rFonts w:ascii="Calibri" w:hAnsi="Calibri" w:cs="Calibri"/>
          <w:bCs/>
          <w:sz w:val="20"/>
          <w:szCs w:val="20"/>
        </w:rPr>
        <w:t>zárubných</w:t>
      </w:r>
      <w:proofErr w:type="spellEnd"/>
      <w:r w:rsidRPr="00627FF5">
        <w:rPr>
          <w:rFonts w:ascii="Calibri" w:hAnsi="Calibri" w:cs="Calibri"/>
          <w:bCs/>
          <w:sz w:val="20"/>
          <w:szCs w:val="20"/>
        </w:rPr>
        <w:t xml:space="preserve"> múroch atď.</w:t>
      </w:r>
    </w:p>
    <w:p w14:paraId="56815460" w14:textId="64928C1E" w:rsidR="00CF5EEC" w:rsidRPr="00627FF5" w:rsidRDefault="00CF5EEC" w:rsidP="00110730">
      <w:pPr>
        <w:pStyle w:val="Odsekzoznamu"/>
        <w:numPr>
          <w:ilvl w:val="0"/>
          <w:numId w:val="77"/>
        </w:numPr>
        <w:spacing w:line="276" w:lineRule="auto"/>
        <w:ind w:hanging="357"/>
        <w:jc w:val="both"/>
        <w:rPr>
          <w:rFonts w:ascii="Calibri" w:hAnsi="Calibri" w:cs="Calibri"/>
          <w:bCs/>
          <w:sz w:val="20"/>
          <w:szCs w:val="20"/>
        </w:rPr>
      </w:pPr>
      <w:r w:rsidRPr="00627FF5">
        <w:rPr>
          <w:rFonts w:ascii="Calibri" w:hAnsi="Calibri" w:cs="Calibri"/>
          <w:bCs/>
          <w:sz w:val="20"/>
          <w:szCs w:val="20"/>
        </w:rPr>
        <w:t>SO vyžaduje od prijímateľov PSK, aby zmluvy na poskytnutie služby</w:t>
      </w:r>
      <w:r w:rsidR="00E77B61">
        <w:rPr>
          <w:rFonts w:ascii="Calibri" w:hAnsi="Calibri" w:cs="Calibri"/>
          <w:bCs/>
          <w:sz w:val="20"/>
          <w:szCs w:val="20"/>
        </w:rPr>
        <w:t xml:space="preserve"> pri</w:t>
      </w:r>
      <w:r w:rsidRPr="00627FF5">
        <w:rPr>
          <w:rFonts w:ascii="Calibri" w:hAnsi="Calibri" w:cs="Calibri"/>
          <w:bCs/>
          <w:sz w:val="20"/>
          <w:szCs w:val="20"/>
        </w:rPr>
        <w:t xml:space="preserve"> činnosti inžinierskogeologického </w:t>
      </w:r>
      <w:proofErr w:type="spellStart"/>
      <w:r w:rsidRPr="00627FF5">
        <w:rPr>
          <w:rFonts w:ascii="Calibri" w:hAnsi="Calibri" w:cs="Calibri"/>
          <w:bCs/>
          <w:sz w:val="20"/>
          <w:szCs w:val="20"/>
        </w:rPr>
        <w:t>dozora</w:t>
      </w:r>
      <w:proofErr w:type="spellEnd"/>
      <w:r w:rsidRPr="00627FF5">
        <w:rPr>
          <w:rFonts w:ascii="Calibri" w:hAnsi="Calibri" w:cs="Calibri"/>
          <w:bCs/>
          <w:sz w:val="20"/>
          <w:szCs w:val="20"/>
        </w:rPr>
        <w:t xml:space="preserve"> obsahovali </w:t>
      </w:r>
      <w:r w:rsidR="00C03E1D" w:rsidRPr="00627FF5">
        <w:rPr>
          <w:rFonts w:ascii="Calibri" w:hAnsi="Calibri" w:cs="Calibri"/>
          <w:bCs/>
          <w:sz w:val="20"/>
          <w:szCs w:val="20"/>
        </w:rPr>
        <w:t xml:space="preserve">najmä </w:t>
      </w:r>
      <w:r w:rsidRPr="00627FF5">
        <w:rPr>
          <w:rFonts w:ascii="Calibri" w:hAnsi="Calibri" w:cs="Calibri"/>
          <w:bCs/>
          <w:sz w:val="20"/>
          <w:szCs w:val="20"/>
        </w:rPr>
        <w:t>nasledovné činnosti a úlohy:</w:t>
      </w:r>
    </w:p>
    <w:p w14:paraId="7A5BA871" w14:textId="77777777" w:rsidR="005F3D48" w:rsidRPr="00627FF5" w:rsidRDefault="00CF5EEC" w:rsidP="00110730">
      <w:pPr>
        <w:pStyle w:val="Odsekzoznamu"/>
        <w:numPr>
          <w:ilvl w:val="0"/>
          <w:numId w:val="70"/>
        </w:numPr>
        <w:spacing w:line="276" w:lineRule="auto"/>
        <w:ind w:hanging="357"/>
        <w:jc w:val="both"/>
        <w:rPr>
          <w:rFonts w:ascii="Calibri" w:hAnsi="Calibri" w:cs="Calibri"/>
          <w:bCs/>
          <w:sz w:val="20"/>
          <w:szCs w:val="20"/>
        </w:rPr>
      </w:pPr>
      <w:r w:rsidRPr="00627FF5">
        <w:rPr>
          <w:rFonts w:ascii="Calibri" w:hAnsi="Calibri" w:cs="Calibri"/>
          <w:bCs/>
          <w:sz w:val="20"/>
          <w:szCs w:val="20"/>
        </w:rPr>
        <w:t>spracovanie inžinierskogeologickej dokumentácie (písomnej, grafickej a hmotnej) o realizovanej stavbe, pričom rozsah a spôsob vedenia uvedenej dokumentácie je súčasťou projektu geologickej úlohy pre túto etapu IGP;</w:t>
      </w:r>
    </w:p>
    <w:p w14:paraId="3863AC9F" w14:textId="77777777" w:rsidR="005F3D48" w:rsidRPr="00627FF5" w:rsidRDefault="00CF5EEC" w:rsidP="00110730">
      <w:pPr>
        <w:pStyle w:val="Odsekzoznamu"/>
        <w:numPr>
          <w:ilvl w:val="0"/>
          <w:numId w:val="70"/>
        </w:numPr>
        <w:spacing w:line="276" w:lineRule="auto"/>
        <w:ind w:hanging="357"/>
        <w:jc w:val="both"/>
        <w:rPr>
          <w:rFonts w:ascii="Calibri" w:hAnsi="Calibri" w:cs="Calibri"/>
          <w:bCs/>
          <w:sz w:val="20"/>
          <w:szCs w:val="20"/>
        </w:rPr>
      </w:pPr>
      <w:r w:rsidRPr="00627FF5">
        <w:rPr>
          <w:rFonts w:ascii="Calibri" w:hAnsi="Calibri" w:cs="Calibri"/>
          <w:bCs/>
          <w:sz w:val="20"/>
          <w:szCs w:val="20"/>
        </w:rPr>
        <w:t>kontrola inžinierskogeologického profilu základovej pôdy počas výkopových prác a kontrola samotného stavu základovej pôdy;</w:t>
      </w:r>
    </w:p>
    <w:p w14:paraId="42B243AE" w14:textId="77777777" w:rsidR="005F3D48" w:rsidRPr="00627FF5" w:rsidRDefault="00CF5EEC" w:rsidP="00110730">
      <w:pPr>
        <w:pStyle w:val="Odsekzoznamu"/>
        <w:numPr>
          <w:ilvl w:val="0"/>
          <w:numId w:val="70"/>
        </w:numPr>
        <w:spacing w:line="276" w:lineRule="auto"/>
        <w:ind w:hanging="357"/>
        <w:jc w:val="both"/>
        <w:rPr>
          <w:rFonts w:ascii="Calibri" w:hAnsi="Calibri" w:cs="Calibri"/>
          <w:bCs/>
          <w:sz w:val="20"/>
          <w:szCs w:val="20"/>
        </w:rPr>
      </w:pPr>
      <w:r w:rsidRPr="00627FF5">
        <w:rPr>
          <w:rFonts w:ascii="Calibri" w:hAnsi="Calibri" w:cs="Calibri"/>
          <w:bCs/>
          <w:sz w:val="20"/>
          <w:szCs w:val="20"/>
        </w:rPr>
        <w:t>realizácia kontrolných skúšok na overenie geotechnických parametrov získaných z predchádzajúcich etáp IGP;</w:t>
      </w:r>
    </w:p>
    <w:p w14:paraId="39CFBFF6" w14:textId="77777777" w:rsidR="005F3D48" w:rsidRPr="00627FF5" w:rsidRDefault="00CF5EEC" w:rsidP="00110730">
      <w:pPr>
        <w:pStyle w:val="Odsekzoznamu"/>
        <w:numPr>
          <w:ilvl w:val="0"/>
          <w:numId w:val="70"/>
        </w:numPr>
        <w:spacing w:line="276" w:lineRule="auto"/>
        <w:ind w:hanging="357"/>
        <w:jc w:val="both"/>
        <w:rPr>
          <w:rFonts w:ascii="Calibri" w:hAnsi="Calibri" w:cs="Calibri"/>
          <w:bCs/>
          <w:sz w:val="20"/>
          <w:szCs w:val="20"/>
        </w:rPr>
      </w:pPr>
      <w:r w:rsidRPr="00627FF5">
        <w:rPr>
          <w:rFonts w:ascii="Calibri" w:hAnsi="Calibri" w:cs="Calibri"/>
          <w:bCs/>
          <w:sz w:val="20"/>
          <w:szCs w:val="20"/>
        </w:rPr>
        <w:t>kontrolné pochôdzky zosuvnými územiami;</w:t>
      </w:r>
    </w:p>
    <w:p w14:paraId="7D0D4218" w14:textId="697BCB9B" w:rsidR="00CF5EEC" w:rsidRPr="00627FF5" w:rsidRDefault="00CF5EEC" w:rsidP="00110730">
      <w:pPr>
        <w:pStyle w:val="Odsekzoznamu"/>
        <w:numPr>
          <w:ilvl w:val="0"/>
          <w:numId w:val="70"/>
        </w:numPr>
        <w:spacing w:after="120" w:line="276" w:lineRule="auto"/>
        <w:jc w:val="both"/>
        <w:rPr>
          <w:rFonts w:ascii="Calibri" w:hAnsi="Calibri" w:cs="Calibri"/>
          <w:bCs/>
          <w:sz w:val="20"/>
          <w:szCs w:val="20"/>
        </w:rPr>
      </w:pPr>
      <w:r w:rsidRPr="00627FF5">
        <w:rPr>
          <w:rFonts w:ascii="Calibri" w:hAnsi="Calibri" w:cs="Calibri"/>
          <w:bCs/>
          <w:sz w:val="20"/>
          <w:szCs w:val="20"/>
        </w:rPr>
        <w:t>v prípade zistenia závažných nezrovnalostí medzi predpokladanými a zistenými skutočnosťami okamžite informovať objednávateľa.</w:t>
      </w:r>
    </w:p>
    <w:p w14:paraId="7D001C71" w14:textId="553E27B0" w:rsidR="00576D35" w:rsidRPr="00F058DF" w:rsidRDefault="00CF5EEC" w:rsidP="00110730">
      <w:pPr>
        <w:pStyle w:val="Odsekzoznamu"/>
        <w:numPr>
          <w:ilvl w:val="0"/>
          <w:numId w:val="77"/>
        </w:numPr>
        <w:spacing w:after="120" w:line="276" w:lineRule="auto"/>
        <w:jc w:val="both"/>
        <w:rPr>
          <w:rFonts w:ascii="Calibri" w:hAnsi="Calibri" w:cs="Calibri"/>
          <w:bCs/>
          <w:sz w:val="20"/>
        </w:rPr>
      </w:pPr>
      <w:r w:rsidRPr="00627FF5">
        <w:rPr>
          <w:rFonts w:ascii="Calibri" w:hAnsi="Calibri" w:cs="Calibri"/>
          <w:bCs/>
          <w:sz w:val="20"/>
          <w:szCs w:val="20"/>
        </w:rPr>
        <w:t>Z uvedených dôvodov SO vyžaduje od prijímateľov PSK, ktorí realizujú projekty stavieb dopravnej infraštruktúr</w:t>
      </w:r>
      <w:r w:rsidR="00E77B61">
        <w:rPr>
          <w:rFonts w:ascii="Calibri" w:hAnsi="Calibri" w:cs="Calibri"/>
          <w:bCs/>
          <w:sz w:val="20"/>
          <w:szCs w:val="20"/>
        </w:rPr>
        <w:t xml:space="preserve">y, aby v tíme stavebného </w:t>
      </w:r>
      <w:proofErr w:type="spellStart"/>
      <w:r w:rsidR="00E77B61">
        <w:rPr>
          <w:rFonts w:ascii="Calibri" w:hAnsi="Calibri" w:cs="Calibri"/>
          <w:bCs/>
          <w:sz w:val="20"/>
          <w:szCs w:val="20"/>
        </w:rPr>
        <w:t>dozora</w:t>
      </w:r>
      <w:proofErr w:type="spellEnd"/>
      <w:r w:rsidRPr="00627FF5">
        <w:rPr>
          <w:rFonts w:ascii="Calibri" w:hAnsi="Calibri" w:cs="Calibri"/>
          <w:bCs/>
          <w:sz w:val="20"/>
          <w:szCs w:val="20"/>
        </w:rPr>
        <w:t xml:space="preserve"> mali primeraným spôsobom obsadenú pozíciu </w:t>
      </w:r>
      <w:proofErr w:type="spellStart"/>
      <w:r w:rsidRPr="00627FF5">
        <w:rPr>
          <w:rFonts w:ascii="Calibri" w:hAnsi="Calibri" w:cs="Calibri"/>
          <w:bCs/>
          <w:sz w:val="20"/>
          <w:szCs w:val="20"/>
        </w:rPr>
        <w:t>profesistu</w:t>
      </w:r>
      <w:proofErr w:type="spellEnd"/>
      <w:r w:rsidRPr="00627FF5">
        <w:rPr>
          <w:rFonts w:ascii="Calibri" w:hAnsi="Calibri" w:cs="Calibri"/>
          <w:bCs/>
          <w:sz w:val="20"/>
          <w:szCs w:val="20"/>
        </w:rPr>
        <w:t xml:space="preserve"> inžinierskeho geológa,</w:t>
      </w:r>
      <w:r w:rsidRPr="00627FF5">
        <w:rPr>
          <w:rFonts w:ascii="Calibri" w:hAnsi="Calibri" w:cs="Calibri"/>
          <w:b/>
          <w:bCs/>
          <w:sz w:val="20"/>
          <w:szCs w:val="20"/>
        </w:rPr>
        <w:t xml:space="preserve"> </w:t>
      </w:r>
      <w:r w:rsidRPr="00627FF5">
        <w:rPr>
          <w:rFonts w:ascii="Calibri" w:hAnsi="Calibri" w:cs="Calibri"/>
          <w:bCs/>
          <w:sz w:val="20"/>
          <w:szCs w:val="20"/>
        </w:rPr>
        <w:t xml:space="preserve">a preto vo vzťahu k oprávnenosti výdavkov projektov PSK (relevantné pre dopravné stavby), bude uznávať za oprávnené výdavky na SD len v tých prípadoch, v ktorých </w:t>
      </w:r>
      <w:r w:rsidRPr="00627FF5">
        <w:rPr>
          <w:rFonts w:ascii="Calibri" w:hAnsi="Calibri" w:cs="Calibri"/>
          <w:b/>
          <w:bCs/>
          <w:sz w:val="20"/>
          <w:szCs w:val="20"/>
        </w:rPr>
        <w:t xml:space="preserve">prijímateľ PSK zdokladuje </w:t>
      </w:r>
      <w:r w:rsidRPr="00627FF5">
        <w:rPr>
          <w:rFonts w:ascii="Calibri" w:hAnsi="Calibri" w:cs="Calibri"/>
          <w:b/>
          <w:bCs/>
          <w:sz w:val="20"/>
          <w:szCs w:val="20"/>
        </w:rPr>
        <w:lastRenderedPageBreak/>
        <w:t xml:space="preserve">riadne obsadenie pozície </w:t>
      </w:r>
      <w:proofErr w:type="spellStart"/>
      <w:r w:rsidRPr="00627FF5">
        <w:rPr>
          <w:rFonts w:ascii="Calibri" w:hAnsi="Calibri" w:cs="Calibri"/>
          <w:b/>
          <w:bCs/>
          <w:sz w:val="20"/>
          <w:szCs w:val="20"/>
        </w:rPr>
        <w:t>profesistu</w:t>
      </w:r>
      <w:proofErr w:type="spellEnd"/>
      <w:r w:rsidRPr="00627FF5">
        <w:rPr>
          <w:rFonts w:ascii="Calibri" w:hAnsi="Calibri" w:cs="Calibri"/>
          <w:b/>
          <w:bCs/>
          <w:sz w:val="20"/>
          <w:szCs w:val="20"/>
        </w:rPr>
        <w:t xml:space="preserve"> inžinierskeho geológa v tíme stavebného </w:t>
      </w:r>
      <w:proofErr w:type="spellStart"/>
      <w:r w:rsidRPr="00627FF5">
        <w:rPr>
          <w:rFonts w:ascii="Calibri" w:hAnsi="Calibri" w:cs="Calibri"/>
          <w:b/>
          <w:bCs/>
          <w:sz w:val="20"/>
          <w:szCs w:val="20"/>
        </w:rPr>
        <w:t>dozora</w:t>
      </w:r>
      <w:proofErr w:type="spellEnd"/>
      <w:r w:rsidRPr="00627FF5">
        <w:rPr>
          <w:rFonts w:ascii="Calibri" w:hAnsi="Calibri" w:cs="Calibri"/>
          <w:b/>
          <w:bCs/>
          <w:sz w:val="20"/>
          <w:szCs w:val="20"/>
        </w:rPr>
        <w:t xml:space="preserve"> a jeho preukázateľné zapojenie do činnosti SD </w:t>
      </w:r>
      <w:r w:rsidRPr="00627FF5">
        <w:rPr>
          <w:rFonts w:ascii="Calibri" w:hAnsi="Calibri" w:cs="Calibri"/>
          <w:bCs/>
          <w:sz w:val="20"/>
          <w:szCs w:val="20"/>
        </w:rPr>
        <w:t>(v zmysle požiadaviek uvedených v geologickom zákone, resp. vyhlášky MŽP SR č. 51/2008)</w:t>
      </w:r>
      <w:r w:rsidR="00576D35" w:rsidRPr="00627FF5">
        <w:rPr>
          <w:rFonts w:ascii="Calibri" w:hAnsi="Calibri" w:cs="Calibri"/>
          <w:bCs/>
          <w:sz w:val="20"/>
          <w:szCs w:val="20"/>
        </w:rPr>
        <w:t xml:space="preserve"> - </w:t>
      </w:r>
      <w:r w:rsidR="00576D35" w:rsidRPr="00627FF5">
        <w:rPr>
          <w:rFonts w:ascii="Calibri" w:hAnsi="Calibri" w:cs="Calibri"/>
          <w:b/>
          <w:bCs/>
          <w:sz w:val="20"/>
          <w:szCs w:val="20"/>
        </w:rPr>
        <w:t xml:space="preserve">detailné podmienky OV na SD </w:t>
      </w:r>
      <w:r w:rsidR="00467DE3" w:rsidRPr="00627FF5">
        <w:rPr>
          <w:rFonts w:ascii="Calibri" w:hAnsi="Calibri" w:cs="Calibri"/>
          <w:b/>
          <w:bCs/>
          <w:sz w:val="20"/>
          <w:szCs w:val="20"/>
        </w:rPr>
        <w:t>vo vzťahu k profesii inžinierskeho</w:t>
      </w:r>
      <w:r w:rsidR="00467DE3">
        <w:rPr>
          <w:rFonts w:ascii="Calibri" w:hAnsi="Calibri" w:cs="Calibri"/>
          <w:b/>
          <w:bCs/>
          <w:sz w:val="20"/>
        </w:rPr>
        <w:t xml:space="preserve"> geológa </w:t>
      </w:r>
      <w:r w:rsidR="00576D35" w:rsidRPr="00F058DF">
        <w:rPr>
          <w:rFonts w:ascii="Calibri" w:hAnsi="Calibri" w:cs="Calibri"/>
          <w:b/>
          <w:bCs/>
          <w:sz w:val="20"/>
        </w:rPr>
        <w:t xml:space="preserve">musia byť definované v konkrétnych výzvach na predkladanie </w:t>
      </w:r>
      <w:proofErr w:type="spellStart"/>
      <w:r w:rsidR="00576D35" w:rsidRPr="00F058DF">
        <w:rPr>
          <w:rFonts w:ascii="Calibri" w:hAnsi="Calibri" w:cs="Calibri"/>
          <w:b/>
          <w:bCs/>
          <w:sz w:val="20"/>
        </w:rPr>
        <w:t>ŽoNFP</w:t>
      </w:r>
      <w:proofErr w:type="spellEnd"/>
      <w:r w:rsidR="00467DE3">
        <w:rPr>
          <w:rFonts w:ascii="Calibri" w:hAnsi="Calibri" w:cs="Calibri"/>
          <w:b/>
          <w:bCs/>
          <w:sz w:val="20"/>
        </w:rPr>
        <w:t xml:space="preserve"> (ak relevantné)</w:t>
      </w:r>
      <w:r w:rsidR="00576D35" w:rsidRPr="00F058DF">
        <w:rPr>
          <w:rFonts w:ascii="Calibri" w:hAnsi="Calibri" w:cs="Calibri"/>
          <w:bCs/>
          <w:sz w:val="20"/>
        </w:rPr>
        <w:t>;</w:t>
      </w:r>
    </w:p>
    <w:p w14:paraId="1E62F40D" w14:textId="61354A61" w:rsidR="00CF5EEC" w:rsidRPr="002A3A5E" w:rsidRDefault="00CF5EEC" w:rsidP="002A3A5E">
      <w:pPr>
        <w:pStyle w:val="Nadpis3"/>
      </w:pPr>
      <w:bookmarkStart w:id="219" w:name="_Toc191041399"/>
      <w:r w:rsidRPr="002A3A5E">
        <w:t>Stavebné práce a dodatočné výdavky z dôvodu inej geológie</w:t>
      </w:r>
      <w:bookmarkEnd w:id="219"/>
    </w:p>
    <w:p w14:paraId="55396373" w14:textId="708DAB20" w:rsidR="00CF5EEC" w:rsidRPr="005F3D48" w:rsidRDefault="00CF5EEC" w:rsidP="00110730">
      <w:pPr>
        <w:pStyle w:val="Odsekzoznamu"/>
        <w:numPr>
          <w:ilvl w:val="0"/>
          <w:numId w:val="78"/>
        </w:numPr>
        <w:spacing w:after="120" w:line="276" w:lineRule="auto"/>
        <w:jc w:val="both"/>
        <w:rPr>
          <w:rFonts w:ascii="Calibri" w:hAnsi="Calibri" w:cs="Calibri"/>
          <w:bCs/>
          <w:sz w:val="20"/>
        </w:rPr>
      </w:pPr>
      <w:r w:rsidRPr="005F3D48">
        <w:rPr>
          <w:rFonts w:ascii="Calibri" w:hAnsi="Calibri" w:cs="Calibri"/>
          <w:bCs/>
          <w:sz w:val="20"/>
        </w:rPr>
        <w:t xml:space="preserve">Dodatočné výdavky za naviac práce z dôvodu “inej geológie“ bude </w:t>
      </w:r>
      <w:r w:rsidR="005F3D48">
        <w:rPr>
          <w:rFonts w:ascii="Calibri" w:hAnsi="Calibri" w:cs="Calibri"/>
          <w:bCs/>
          <w:sz w:val="20"/>
        </w:rPr>
        <w:t xml:space="preserve">SO </w:t>
      </w:r>
      <w:r w:rsidRPr="005F3D48">
        <w:rPr>
          <w:rFonts w:ascii="Calibri" w:hAnsi="Calibri" w:cs="Calibri"/>
          <w:bCs/>
          <w:sz w:val="20"/>
        </w:rPr>
        <w:t>uznávať len za predpokladu splnenia a riadneho aplikovania metodických postupov nachádzajúcich sa vo vecne príslušných technických predpisoch zaoberajúci sa vypracovaním inžinierskogeologického prieskumu/geologickej úlohy (napr. pre cestné stavby najmä TP 028/089</w:t>
      </w:r>
      <w:r w:rsidR="00561DD0">
        <w:rPr>
          <w:rFonts w:ascii="Calibri" w:hAnsi="Calibri" w:cs="Calibri"/>
          <w:bCs/>
          <w:sz w:val="20"/>
        </w:rPr>
        <w:t>, resp. železničné stavby TS 4-1</w:t>
      </w:r>
      <w:r w:rsidRPr="005F3D48">
        <w:rPr>
          <w:rFonts w:ascii="Calibri" w:hAnsi="Calibri" w:cs="Calibri"/>
          <w:bCs/>
          <w:sz w:val="20"/>
        </w:rPr>
        <w:t>) a za predpokladu, že prijímateľ okrem ostatných náležitostí vyžadovaných k naviac prácam predloží podrobný/doplnkový inžiniersko</w:t>
      </w:r>
      <w:r w:rsidR="005F3D48">
        <w:rPr>
          <w:rFonts w:ascii="Calibri" w:hAnsi="Calibri" w:cs="Calibri"/>
          <w:bCs/>
          <w:sz w:val="20"/>
        </w:rPr>
        <w:t>-</w:t>
      </w:r>
      <w:r w:rsidRPr="005F3D48">
        <w:rPr>
          <w:rFonts w:ascii="Calibri" w:hAnsi="Calibri" w:cs="Calibri"/>
          <w:bCs/>
          <w:sz w:val="20"/>
        </w:rPr>
        <w:t xml:space="preserve">geologicky prieskum, ktorým preukáže opodstatnenosť svojho nároku. </w:t>
      </w:r>
      <w:r w:rsidR="00E77B61" w:rsidRPr="003A7A01">
        <w:rPr>
          <w:rFonts w:ascii="Calibri" w:hAnsi="Calibri" w:cs="Calibri"/>
          <w:b/>
          <w:bCs/>
          <w:sz w:val="20"/>
          <w:szCs w:val="20"/>
        </w:rPr>
        <w:t>D</w:t>
      </w:r>
      <w:r w:rsidR="00E77B61" w:rsidRPr="00717F17">
        <w:rPr>
          <w:rFonts w:ascii="Calibri" w:hAnsi="Calibri" w:cs="Calibri"/>
          <w:b/>
          <w:bCs/>
          <w:sz w:val="20"/>
          <w:szCs w:val="20"/>
        </w:rPr>
        <w:t>e</w:t>
      </w:r>
      <w:r w:rsidR="00E77B61" w:rsidRPr="00627FF5">
        <w:rPr>
          <w:rFonts w:ascii="Calibri" w:hAnsi="Calibri" w:cs="Calibri"/>
          <w:b/>
          <w:bCs/>
          <w:sz w:val="20"/>
          <w:szCs w:val="20"/>
        </w:rPr>
        <w:t xml:space="preserve">tailné podmienky OV na </w:t>
      </w:r>
      <w:r w:rsidR="00E77B61">
        <w:rPr>
          <w:rFonts w:ascii="Calibri" w:hAnsi="Calibri" w:cs="Calibri"/>
          <w:b/>
          <w:bCs/>
          <w:sz w:val="20"/>
          <w:szCs w:val="20"/>
        </w:rPr>
        <w:t xml:space="preserve">stavebné práce a </w:t>
      </w:r>
      <w:r w:rsidR="00E77B61" w:rsidRPr="003A7A01">
        <w:rPr>
          <w:rFonts w:ascii="Calibri" w:hAnsi="Calibri" w:cs="Calibri"/>
          <w:b/>
          <w:bCs/>
          <w:sz w:val="20"/>
          <w:szCs w:val="20"/>
        </w:rPr>
        <w:t>dodatočné výdavky z dôvodu inej geológie</w:t>
      </w:r>
      <w:r w:rsidR="00E77B61">
        <w:rPr>
          <w:rFonts w:ascii="Calibri" w:hAnsi="Calibri" w:cs="Calibri"/>
          <w:b/>
          <w:bCs/>
          <w:sz w:val="20"/>
          <w:szCs w:val="20"/>
        </w:rPr>
        <w:t xml:space="preserve"> (v prípade </w:t>
      </w:r>
      <w:r w:rsidR="00E77B61" w:rsidRPr="00C7240A">
        <w:rPr>
          <w:rFonts w:ascii="Calibri" w:hAnsi="Calibri" w:cs="Calibri"/>
          <w:b/>
          <w:bCs/>
          <w:sz w:val="20"/>
          <w:szCs w:val="20"/>
        </w:rPr>
        <w:t>s</w:t>
      </w:r>
      <w:r w:rsidR="00E77B61">
        <w:rPr>
          <w:rFonts w:ascii="Calibri" w:hAnsi="Calibri" w:cs="Calibri"/>
          <w:b/>
          <w:bCs/>
          <w:sz w:val="20"/>
          <w:szCs w:val="20"/>
        </w:rPr>
        <w:t xml:space="preserve">tavebných prác) </w:t>
      </w:r>
      <w:r w:rsidR="00E77B61" w:rsidRPr="00C7240A">
        <w:rPr>
          <w:rFonts w:ascii="Calibri" w:hAnsi="Calibri" w:cs="Calibri"/>
          <w:b/>
          <w:bCs/>
          <w:sz w:val="20"/>
          <w:szCs w:val="20"/>
        </w:rPr>
        <w:t>musia byť definované v k</w:t>
      </w:r>
      <w:r w:rsidR="00E77B61" w:rsidRPr="00F058DF">
        <w:rPr>
          <w:rFonts w:ascii="Calibri" w:hAnsi="Calibri" w:cs="Calibri"/>
          <w:b/>
          <w:bCs/>
          <w:sz w:val="20"/>
        </w:rPr>
        <w:t xml:space="preserve">onkrétnych výzvach na predkladanie </w:t>
      </w:r>
      <w:proofErr w:type="spellStart"/>
      <w:r w:rsidR="00E77B61" w:rsidRPr="00F058DF">
        <w:rPr>
          <w:rFonts w:ascii="Calibri" w:hAnsi="Calibri" w:cs="Calibri"/>
          <w:b/>
          <w:bCs/>
          <w:sz w:val="20"/>
        </w:rPr>
        <w:t>ŽoNFP</w:t>
      </w:r>
      <w:proofErr w:type="spellEnd"/>
      <w:r w:rsidR="00E77B61">
        <w:rPr>
          <w:rFonts w:ascii="Calibri" w:hAnsi="Calibri" w:cs="Calibri"/>
          <w:b/>
          <w:bCs/>
          <w:sz w:val="20"/>
        </w:rPr>
        <w:t xml:space="preserve"> (ak relevantné)</w:t>
      </w:r>
      <w:r w:rsidR="00E77B61">
        <w:rPr>
          <w:rFonts w:ascii="Calibri" w:hAnsi="Calibri" w:cs="Calibri"/>
          <w:bCs/>
          <w:sz w:val="20"/>
        </w:rPr>
        <w:t>.</w:t>
      </w:r>
    </w:p>
    <w:p w14:paraId="15A9181F" w14:textId="0651D3D4" w:rsidR="00CF5EEC" w:rsidRDefault="00CF5EEC" w:rsidP="00110730">
      <w:pPr>
        <w:pStyle w:val="Odsekzoznamu"/>
        <w:numPr>
          <w:ilvl w:val="0"/>
          <w:numId w:val="78"/>
        </w:numPr>
        <w:spacing w:after="120" w:line="276" w:lineRule="auto"/>
        <w:jc w:val="both"/>
        <w:rPr>
          <w:rFonts w:ascii="Calibri" w:hAnsi="Calibri" w:cs="Calibri"/>
          <w:bCs/>
          <w:sz w:val="20"/>
        </w:rPr>
      </w:pPr>
      <w:r w:rsidRPr="005F3D48">
        <w:rPr>
          <w:rFonts w:ascii="Calibri" w:hAnsi="Calibri" w:cs="Calibri"/>
          <w:bCs/>
          <w:sz w:val="20"/>
        </w:rPr>
        <w:t xml:space="preserve">Pri dodatočných výdavkoch projektov PSK, ktoré vyplývajú z geologických dôvodov (tzv. „iná geológia“), sa </w:t>
      </w:r>
      <w:ins w:id="220" w:author="KH" w:date="2026-01-21T10:32:00Z">
        <w:r w:rsidR="00396156">
          <w:rPr>
            <w:rFonts w:ascii="Calibri" w:hAnsi="Calibri" w:cs="Calibri"/>
            <w:bCs/>
            <w:sz w:val="20"/>
          </w:rPr>
          <w:t>141</w:t>
        </w:r>
      </w:ins>
      <w:r w:rsidRPr="005F3D48">
        <w:rPr>
          <w:rFonts w:ascii="Calibri" w:hAnsi="Calibri" w:cs="Calibri"/>
          <w:bCs/>
          <w:sz w:val="20"/>
        </w:rPr>
        <w:t xml:space="preserve">preto okrem dokumentácie k DV </w:t>
      </w:r>
      <w:r w:rsidR="00E77B61">
        <w:rPr>
          <w:rFonts w:ascii="Calibri" w:hAnsi="Calibri" w:cs="Calibri"/>
          <w:bCs/>
          <w:sz w:val="20"/>
        </w:rPr>
        <w:t xml:space="preserve">(viď. </w:t>
      </w:r>
      <w:r w:rsidR="00E77B61" w:rsidRPr="005F3D48">
        <w:rPr>
          <w:rFonts w:ascii="Calibri" w:hAnsi="Calibri" w:cs="Calibri"/>
          <w:bCs/>
          <w:sz w:val="20"/>
        </w:rPr>
        <w:t xml:space="preserve">kap. 3.19  </w:t>
      </w:r>
      <w:r w:rsidR="00E77B61">
        <w:rPr>
          <w:rFonts w:ascii="Calibri" w:hAnsi="Calibri" w:cs="Calibri"/>
          <w:bCs/>
          <w:sz w:val="20"/>
        </w:rPr>
        <w:t xml:space="preserve">tejto príručky) </w:t>
      </w:r>
      <w:r w:rsidRPr="005F3D48">
        <w:rPr>
          <w:rFonts w:ascii="Calibri" w:hAnsi="Calibri" w:cs="Calibri"/>
          <w:bCs/>
          <w:sz w:val="20"/>
        </w:rPr>
        <w:t>vyžaduje aj predloženie podrobného inžinierskogeologického prieskumu, resp. doplnkového inžinierskogeologického prieskumu (ďalej podrobný/doplnkový IGP) vypracovaného v zmysle § 2, bod 3, ods. c, písm. 2),3) zákona 569/2007 Z.</w:t>
      </w:r>
      <w:r w:rsidR="005F3D48">
        <w:rPr>
          <w:rFonts w:ascii="Calibri" w:hAnsi="Calibri" w:cs="Calibri"/>
          <w:bCs/>
          <w:sz w:val="20"/>
        </w:rPr>
        <w:t xml:space="preserve"> </w:t>
      </w:r>
      <w:r w:rsidRPr="005F3D48">
        <w:rPr>
          <w:rFonts w:ascii="Calibri" w:hAnsi="Calibri" w:cs="Calibri"/>
          <w:bCs/>
          <w:sz w:val="20"/>
        </w:rPr>
        <w:t>z. o geologických prácach (tzv. geologický</w:t>
      </w:r>
      <w:r w:rsidR="000A2E94" w:rsidRPr="005F3D48">
        <w:rPr>
          <w:rFonts w:ascii="Calibri" w:hAnsi="Calibri" w:cs="Calibri"/>
          <w:bCs/>
          <w:sz w:val="20"/>
        </w:rPr>
        <w:t xml:space="preserve"> zákon)</w:t>
      </w:r>
      <w:r w:rsidR="00E77B61">
        <w:rPr>
          <w:rFonts w:ascii="Calibri" w:hAnsi="Calibri" w:cs="Calibri"/>
          <w:bCs/>
          <w:sz w:val="20"/>
        </w:rPr>
        <w:t>.</w:t>
      </w:r>
    </w:p>
    <w:p w14:paraId="1D7E1E34" w14:textId="430C82DC" w:rsidR="00C854B1" w:rsidRDefault="00C854B1" w:rsidP="00C854B1">
      <w:pPr>
        <w:pStyle w:val="Nadpis3"/>
        <w:rPr>
          <w:ins w:id="221" w:author="KH" w:date="2025-08-13T09:17:00Z"/>
        </w:rPr>
      </w:pPr>
      <w:ins w:id="222" w:author="KH" w:date="2025-08-13T09:18:00Z">
        <w:r>
          <w:t>Mechanizmus od</w:t>
        </w:r>
      </w:ins>
      <w:ins w:id="223" w:author="KH" w:date="2025-08-13T09:15:00Z">
        <w:r>
          <w:t xml:space="preserve">meňovania zhotoviteľa </w:t>
        </w:r>
      </w:ins>
    </w:p>
    <w:p w14:paraId="0A597228" w14:textId="77777777" w:rsidR="00C854B1" w:rsidRPr="00C854B1" w:rsidRDefault="00C854B1" w:rsidP="00C854B1">
      <w:pPr>
        <w:rPr>
          <w:ins w:id="224" w:author="KH" w:date="2025-08-13T09:17:00Z"/>
          <w:rFonts w:ascii="Calibri" w:hAnsi="Calibri" w:cs="Calibri"/>
          <w:bCs/>
          <w:sz w:val="20"/>
          <w:szCs w:val="20"/>
        </w:rPr>
      </w:pPr>
    </w:p>
    <w:p w14:paraId="247D2407" w14:textId="77777777" w:rsidR="00C854B1" w:rsidRPr="00C854B1" w:rsidRDefault="00C854B1" w:rsidP="00C854B1">
      <w:pPr>
        <w:pStyle w:val="Odsekzoznamu"/>
        <w:numPr>
          <w:ilvl w:val="0"/>
          <w:numId w:val="91"/>
        </w:numPr>
        <w:spacing w:line="276" w:lineRule="auto"/>
        <w:contextualSpacing/>
        <w:jc w:val="both"/>
        <w:rPr>
          <w:ins w:id="225" w:author="KH" w:date="2025-08-13T09:17:00Z"/>
          <w:rFonts w:ascii="Calibri" w:hAnsi="Calibri" w:cs="Calibri"/>
          <w:bCs/>
          <w:sz w:val="20"/>
          <w:szCs w:val="20"/>
        </w:rPr>
      </w:pPr>
      <w:ins w:id="226" w:author="KH" w:date="2025-08-13T09:17:00Z">
        <w:r w:rsidRPr="00C854B1">
          <w:rPr>
            <w:rFonts w:ascii="Calibri" w:hAnsi="Calibri" w:cs="Calibri"/>
            <w:bCs/>
            <w:sz w:val="20"/>
            <w:szCs w:val="20"/>
          </w:rPr>
          <w:t xml:space="preserve">Predmetom tejto kapitoly je určenie pravidiel a podmienok pre odmeňovanie zhotoviteľa za skoršie zhotovenia diela alebo jeho časti, alebo dosiahnutie iných míľnikov stanovených vo verejných zákazkách pri realizovaných stavbách zameraných na opravu a údržbu, výstavbu a modernizáciu a rekonštrukciu inžinierskych stavieb (ďalej aj „Zlepšenie diela“), ktoré prispejú k efektívnejšiemu a rýchlejšiemu plneniu zmluvných podmienok a to tak, aby postup zadávateľa zákazky napĺňal zákonné parametre ako aj kritériá účelnosti, efektivity, hospodárnosti, primeranosti a transparentnosti. </w:t>
        </w:r>
      </w:ins>
    </w:p>
    <w:p w14:paraId="6FDBDC8F" w14:textId="77777777" w:rsidR="00C854B1" w:rsidRPr="00C854B1" w:rsidRDefault="00C854B1" w:rsidP="00C854B1">
      <w:pPr>
        <w:pStyle w:val="Odsekzoznamu"/>
        <w:numPr>
          <w:ilvl w:val="0"/>
          <w:numId w:val="91"/>
        </w:numPr>
        <w:spacing w:line="276" w:lineRule="auto"/>
        <w:contextualSpacing/>
        <w:jc w:val="both"/>
        <w:rPr>
          <w:ins w:id="227" w:author="KH" w:date="2025-08-13T09:17:00Z"/>
          <w:rFonts w:ascii="Calibri" w:hAnsi="Calibri" w:cs="Calibri"/>
          <w:bCs/>
          <w:sz w:val="20"/>
          <w:szCs w:val="20"/>
        </w:rPr>
      </w:pPr>
      <w:ins w:id="228" w:author="KH" w:date="2025-08-13T09:17:00Z">
        <w:r w:rsidRPr="00C854B1">
          <w:rPr>
            <w:rFonts w:ascii="Calibri" w:hAnsi="Calibri" w:cs="Calibri"/>
            <w:bCs/>
            <w:sz w:val="20"/>
            <w:szCs w:val="20"/>
          </w:rPr>
          <w:t>Objednávateľ (prijímateľ) je oprávnený v rámci zmluvných podmienok Zmluvy o dielo týkajúcich sa stavebných prác uviesť mechanizmus odmeňovania zhotoviteľa ako motivačný aspekt. Pre zhotoviteľov predstavuje odmena dodatočný peňažný tok, ktorý zvyšuje ziskovú maržu zo zákazky, objednávateľ za Zlepšenie diela</w:t>
        </w:r>
        <w:r w:rsidRPr="00C854B1" w:rsidDel="00F90A51">
          <w:rPr>
            <w:rFonts w:ascii="Calibri" w:hAnsi="Calibri" w:cs="Calibri"/>
            <w:bCs/>
            <w:sz w:val="20"/>
            <w:szCs w:val="20"/>
          </w:rPr>
          <w:t xml:space="preserve"> </w:t>
        </w:r>
        <w:r w:rsidRPr="00C854B1">
          <w:rPr>
            <w:rFonts w:ascii="Calibri" w:hAnsi="Calibri" w:cs="Calibri"/>
            <w:bCs/>
            <w:sz w:val="20"/>
            <w:szCs w:val="20"/>
          </w:rPr>
          <w:t xml:space="preserve">získava priamou a nepriamou formou dodatočné peňažné príjmy a tak isto sociálne prínosy, a to vo forme rôznej úspory nákladov, či už administratívnych, ale aj spoločenských prínosov, ako kratšie obmedzovanie služieb (výluky), kratšie zníženie kvality života v okolí staveniska a najmä skorší nástup ekonomických prínosov plynúcich z nového projektu. </w:t>
        </w:r>
      </w:ins>
    </w:p>
    <w:p w14:paraId="60A946BE" w14:textId="77777777" w:rsidR="00C854B1" w:rsidRPr="00C854B1" w:rsidRDefault="00C854B1" w:rsidP="00C854B1">
      <w:pPr>
        <w:pStyle w:val="Odsekzoznamu"/>
        <w:numPr>
          <w:ilvl w:val="0"/>
          <w:numId w:val="91"/>
        </w:numPr>
        <w:spacing w:line="276" w:lineRule="auto"/>
        <w:contextualSpacing/>
        <w:jc w:val="both"/>
        <w:rPr>
          <w:ins w:id="229" w:author="KH" w:date="2025-08-13T09:17:00Z"/>
          <w:rFonts w:ascii="Calibri" w:hAnsi="Calibri" w:cs="Calibri"/>
          <w:bCs/>
          <w:sz w:val="20"/>
          <w:szCs w:val="20"/>
        </w:rPr>
      </w:pPr>
      <w:ins w:id="230" w:author="KH" w:date="2025-08-13T09:17:00Z">
        <w:r w:rsidRPr="00C854B1">
          <w:rPr>
            <w:rFonts w:ascii="Calibri" w:hAnsi="Calibri" w:cs="Calibri"/>
            <w:bCs/>
            <w:sz w:val="20"/>
            <w:szCs w:val="20"/>
          </w:rPr>
          <w:t xml:space="preserve">Odmeňovanie zhotoviteľa sa môže týkať viacerých aspektov, najčastejšie ide o predčasné dokončenie diela a tým skrátenie lehoty výstavby. </w:t>
        </w:r>
      </w:ins>
    </w:p>
    <w:p w14:paraId="590BDD56" w14:textId="77777777" w:rsidR="00C854B1" w:rsidRPr="00C854B1" w:rsidRDefault="00C854B1" w:rsidP="00C854B1">
      <w:pPr>
        <w:pStyle w:val="Odsekzoznamu"/>
        <w:numPr>
          <w:ilvl w:val="0"/>
          <w:numId w:val="91"/>
        </w:numPr>
        <w:spacing w:line="276" w:lineRule="auto"/>
        <w:contextualSpacing/>
        <w:jc w:val="both"/>
        <w:rPr>
          <w:ins w:id="231" w:author="KH" w:date="2025-08-13T09:17:00Z"/>
          <w:rFonts w:ascii="Calibri" w:hAnsi="Calibri" w:cs="Calibri"/>
          <w:bCs/>
          <w:sz w:val="20"/>
          <w:szCs w:val="20"/>
        </w:rPr>
      </w:pPr>
      <w:ins w:id="232" w:author="KH" w:date="2025-08-13T09:17:00Z">
        <w:r w:rsidRPr="00C854B1">
          <w:rPr>
            <w:rFonts w:ascii="Calibri" w:hAnsi="Calibri" w:cs="Calibri"/>
            <w:bCs/>
            <w:sz w:val="20"/>
            <w:szCs w:val="20"/>
          </w:rPr>
          <w:t xml:space="preserve">Maximálne oprávnené výdavky projektu PSK na odmenu zhotoviteľa za zlepšenie diela nemôžu presiahnuť hodnotu 2 % z akceptovanej zmluvnej hodnoty diela uvedenej v Zmluve o dielo. </w:t>
        </w:r>
      </w:ins>
    </w:p>
    <w:p w14:paraId="3736FED0" w14:textId="77777777" w:rsidR="00C854B1" w:rsidRPr="00C854B1" w:rsidRDefault="00C854B1" w:rsidP="00C854B1">
      <w:pPr>
        <w:pStyle w:val="Odsekzoznamu"/>
        <w:numPr>
          <w:ilvl w:val="0"/>
          <w:numId w:val="91"/>
        </w:numPr>
        <w:spacing w:line="276" w:lineRule="auto"/>
        <w:contextualSpacing/>
        <w:jc w:val="both"/>
        <w:rPr>
          <w:ins w:id="233" w:author="KH" w:date="2025-08-13T09:17:00Z"/>
          <w:rFonts w:ascii="Calibri" w:hAnsi="Calibri" w:cs="Calibri"/>
          <w:bCs/>
          <w:sz w:val="20"/>
          <w:szCs w:val="20"/>
        </w:rPr>
      </w:pPr>
      <w:ins w:id="234" w:author="KH" w:date="2025-08-13T09:17:00Z">
        <w:r w:rsidRPr="00C854B1">
          <w:rPr>
            <w:rFonts w:ascii="Calibri" w:hAnsi="Calibri" w:cs="Calibri"/>
            <w:bCs/>
            <w:sz w:val="20"/>
            <w:szCs w:val="20"/>
          </w:rPr>
          <w:t xml:space="preserve">Objednávateľ (prijímateľ) je povinný vypracovať a uchovávať v rámci dokumentácie k VO podklad v rámci ktorého preukáže, akým spôsobom bola stanovená konkrétna výška odmeny zhotoviteľa za daný míľnik. </w:t>
        </w:r>
      </w:ins>
    </w:p>
    <w:p w14:paraId="53DA51D8" w14:textId="7ABF832E" w:rsidR="00C854B1" w:rsidRPr="00396156" w:rsidRDefault="00C854B1" w:rsidP="00C854B1">
      <w:pPr>
        <w:pStyle w:val="Odsekzoznamu"/>
        <w:numPr>
          <w:ilvl w:val="0"/>
          <w:numId w:val="91"/>
        </w:numPr>
        <w:spacing w:line="276" w:lineRule="auto"/>
        <w:contextualSpacing/>
        <w:jc w:val="both"/>
        <w:rPr>
          <w:ins w:id="235" w:author="KH" w:date="2025-08-13T09:17:00Z"/>
          <w:rFonts w:ascii="Calibri" w:hAnsi="Calibri" w:cs="Calibri"/>
          <w:bCs/>
          <w:sz w:val="20"/>
          <w:szCs w:val="20"/>
        </w:rPr>
      </w:pPr>
      <w:ins w:id="236" w:author="KH" w:date="2025-08-13T09:17:00Z">
        <w:r w:rsidRPr="00C854B1">
          <w:rPr>
            <w:rFonts w:ascii="Calibri" w:hAnsi="Calibri" w:cs="Calibri"/>
            <w:bCs/>
            <w:sz w:val="20"/>
            <w:szCs w:val="20"/>
          </w:rPr>
          <w:t>Podmienky odmeňovania zhotoviteľa musia byť riadne a </w:t>
        </w:r>
        <w:r w:rsidRPr="00396156">
          <w:rPr>
            <w:rFonts w:ascii="Calibri" w:hAnsi="Calibri" w:cs="Calibri"/>
            <w:bCs/>
            <w:sz w:val="20"/>
            <w:szCs w:val="20"/>
          </w:rPr>
          <w:t>jasne špecifikované v  návrhu Zmluvy o dielo, ktorý je povinnou súčasťou súťažných podkladov, a to tak, aby nedochádzalo k</w:t>
        </w:r>
      </w:ins>
      <w:ins w:id="237" w:author="KH" w:date="2026-01-19T09:45:00Z">
        <w:r w:rsidR="003D35B6" w:rsidRPr="00396156">
          <w:rPr>
            <w:rFonts w:ascii="Calibri" w:hAnsi="Calibri" w:cs="Calibri"/>
            <w:bCs/>
            <w:sz w:val="20"/>
            <w:szCs w:val="20"/>
          </w:rPr>
          <w:t xml:space="preserve"> porušeniu základných princípov súťaže podľa § </w:t>
        </w:r>
      </w:ins>
      <w:ins w:id="238" w:author="KH" w:date="2026-01-19T09:46:00Z">
        <w:r w:rsidR="003D35B6" w:rsidRPr="00396156">
          <w:rPr>
            <w:rFonts w:ascii="Calibri" w:hAnsi="Calibri" w:cs="Calibri"/>
            <w:bCs/>
            <w:sz w:val="20"/>
            <w:szCs w:val="20"/>
          </w:rPr>
          <w:t>10 ods. 2</w:t>
        </w:r>
        <w:r w:rsidR="00492697" w:rsidRPr="00396156">
          <w:rPr>
            <w:rFonts w:ascii="Calibri" w:hAnsi="Calibri" w:cs="Calibri"/>
            <w:bCs/>
            <w:sz w:val="20"/>
            <w:szCs w:val="20"/>
            <w:rPrChange w:id="239" w:author="KH" w:date="2026-01-21T10:32:00Z">
              <w:rPr>
                <w:rFonts w:ascii="Calibri" w:hAnsi="Calibri" w:cs="Calibri"/>
                <w:bCs/>
                <w:sz w:val="20"/>
                <w:szCs w:val="20"/>
                <w:highlight w:val="yellow"/>
              </w:rPr>
            </w:rPrChange>
          </w:rPr>
          <w:t xml:space="preserve"> ZVO</w:t>
        </w:r>
        <w:r w:rsidR="003D35B6" w:rsidRPr="00396156">
          <w:rPr>
            <w:rFonts w:ascii="Calibri" w:hAnsi="Calibri" w:cs="Calibri"/>
            <w:bCs/>
            <w:sz w:val="20"/>
            <w:szCs w:val="20"/>
          </w:rPr>
          <w:t>, najmä princíp transparentnosti, princíp nediskriminácie a princíp rovnakého zaobchádzania</w:t>
        </w:r>
      </w:ins>
      <w:ins w:id="240" w:author="KH" w:date="2025-08-13T09:17:00Z">
        <w:r w:rsidRPr="00396156">
          <w:rPr>
            <w:rFonts w:ascii="Calibri" w:hAnsi="Calibri" w:cs="Calibri"/>
            <w:bCs/>
            <w:sz w:val="20"/>
            <w:szCs w:val="20"/>
          </w:rPr>
          <w:t xml:space="preserve">. Zmluva o dielo </w:t>
        </w:r>
      </w:ins>
      <w:ins w:id="241" w:author="KH" w:date="2026-01-19T09:46:00Z">
        <w:r w:rsidR="003D35B6" w:rsidRPr="00396156">
          <w:rPr>
            <w:rFonts w:ascii="Calibri" w:hAnsi="Calibri" w:cs="Calibri"/>
            <w:bCs/>
            <w:sz w:val="20"/>
            <w:szCs w:val="20"/>
          </w:rPr>
          <w:t xml:space="preserve">musí </w:t>
        </w:r>
      </w:ins>
      <w:ins w:id="242" w:author="KH" w:date="2025-08-13T09:17:00Z">
        <w:r w:rsidRPr="00396156">
          <w:rPr>
            <w:rFonts w:ascii="Calibri" w:hAnsi="Calibri" w:cs="Calibri"/>
            <w:bCs/>
            <w:sz w:val="20"/>
            <w:szCs w:val="20"/>
          </w:rPr>
          <w:t xml:space="preserve">obsahovať samostatný článok, ktorý by upravoval </w:t>
        </w:r>
      </w:ins>
      <w:ins w:id="243" w:author="KH" w:date="2026-01-19T09:45:00Z">
        <w:r w:rsidR="003D35B6" w:rsidRPr="00396156">
          <w:rPr>
            <w:rFonts w:ascii="Calibri" w:hAnsi="Calibri" w:cs="Calibri"/>
            <w:bCs/>
            <w:sz w:val="20"/>
            <w:szCs w:val="20"/>
          </w:rPr>
          <w:t xml:space="preserve"> </w:t>
        </w:r>
      </w:ins>
      <w:ins w:id="244" w:author="KH" w:date="2025-08-13T09:17:00Z">
        <w:r w:rsidRPr="00396156">
          <w:rPr>
            <w:rFonts w:ascii="Calibri" w:hAnsi="Calibri" w:cs="Calibri"/>
            <w:bCs/>
            <w:sz w:val="20"/>
            <w:szCs w:val="20"/>
          </w:rPr>
          <w:t xml:space="preserve">podmienky odmeňovania a to minimálne v rozsahu: </w:t>
        </w:r>
      </w:ins>
    </w:p>
    <w:p w14:paraId="7982B4F7" w14:textId="77777777" w:rsidR="00C854B1" w:rsidRPr="00396156" w:rsidRDefault="00C854B1" w:rsidP="00C854B1">
      <w:pPr>
        <w:pStyle w:val="Odsekzoznamu"/>
        <w:numPr>
          <w:ilvl w:val="0"/>
          <w:numId w:val="92"/>
        </w:numPr>
        <w:spacing w:line="276" w:lineRule="auto"/>
        <w:contextualSpacing/>
        <w:jc w:val="both"/>
        <w:rPr>
          <w:ins w:id="245" w:author="KH" w:date="2025-08-13T09:17:00Z"/>
          <w:rFonts w:ascii="Calibri" w:hAnsi="Calibri" w:cs="Calibri"/>
          <w:bCs/>
          <w:sz w:val="20"/>
          <w:szCs w:val="20"/>
        </w:rPr>
      </w:pPr>
      <w:ins w:id="246" w:author="KH" w:date="2025-08-13T09:17:00Z">
        <w:r w:rsidRPr="00396156">
          <w:rPr>
            <w:rFonts w:ascii="Calibri" w:hAnsi="Calibri" w:cs="Calibri"/>
            <w:bCs/>
            <w:sz w:val="20"/>
            <w:szCs w:val="20"/>
          </w:rPr>
          <w:t xml:space="preserve">popis a kvantifikácia míľnika, ktorý sa má dosiahnuť, </w:t>
        </w:r>
      </w:ins>
    </w:p>
    <w:p w14:paraId="26655E58" w14:textId="77777777" w:rsidR="00C854B1" w:rsidRPr="00C854B1" w:rsidRDefault="00C854B1" w:rsidP="00C854B1">
      <w:pPr>
        <w:pStyle w:val="Odsekzoznamu"/>
        <w:numPr>
          <w:ilvl w:val="0"/>
          <w:numId w:val="92"/>
        </w:numPr>
        <w:spacing w:line="276" w:lineRule="auto"/>
        <w:contextualSpacing/>
        <w:jc w:val="both"/>
        <w:rPr>
          <w:ins w:id="247" w:author="KH" w:date="2025-08-13T09:17:00Z"/>
          <w:rFonts w:ascii="Calibri" w:hAnsi="Calibri" w:cs="Calibri"/>
          <w:bCs/>
          <w:sz w:val="20"/>
          <w:szCs w:val="20"/>
        </w:rPr>
      </w:pPr>
      <w:ins w:id="248" w:author="KH" w:date="2025-08-13T09:17:00Z">
        <w:r w:rsidRPr="00C854B1">
          <w:rPr>
            <w:rFonts w:ascii="Calibri" w:hAnsi="Calibri" w:cs="Calibri"/>
            <w:bCs/>
            <w:sz w:val="20"/>
            <w:szCs w:val="20"/>
          </w:rPr>
          <w:lastRenderedPageBreak/>
          <w:t>minimálna lehota výstavby, ktorá bude akceptovaná tak, aby boli zachované technologické postupy a podmienky na výstavbu,</w:t>
        </w:r>
      </w:ins>
    </w:p>
    <w:p w14:paraId="19E11E21" w14:textId="77777777" w:rsidR="00C854B1" w:rsidRPr="00C854B1" w:rsidRDefault="00C854B1" w:rsidP="00C854B1">
      <w:pPr>
        <w:pStyle w:val="Odsekzoznamu"/>
        <w:numPr>
          <w:ilvl w:val="0"/>
          <w:numId w:val="92"/>
        </w:numPr>
        <w:spacing w:line="276" w:lineRule="auto"/>
        <w:contextualSpacing/>
        <w:jc w:val="both"/>
        <w:rPr>
          <w:ins w:id="249" w:author="KH" w:date="2025-08-13T09:17:00Z"/>
          <w:rFonts w:ascii="Calibri" w:hAnsi="Calibri" w:cs="Calibri"/>
          <w:bCs/>
          <w:sz w:val="20"/>
          <w:szCs w:val="20"/>
        </w:rPr>
      </w:pPr>
      <w:ins w:id="250" w:author="KH" w:date="2025-08-13T09:17:00Z">
        <w:r w:rsidRPr="00C854B1">
          <w:rPr>
            <w:rFonts w:ascii="Calibri" w:hAnsi="Calibri" w:cs="Calibri"/>
            <w:bCs/>
            <w:sz w:val="20"/>
            <w:szCs w:val="20"/>
          </w:rPr>
          <w:t xml:space="preserve">výška odmeny zhotoviteľa,  </w:t>
        </w:r>
      </w:ins>
    </w:p>
    <w:p w14:paraId="6C4D8864" w14:textId="77777777" w:rsidR="00C854B1" w:rsidRPr="00C854B1" w:rsidRDefault="00C854B1" w:rsidP="00C854B1">
      <w:pPr>
        <w:pStyle w:val="Odsekzoznamu"/>
        <w:numPr>
          <w:ilvl w:val="0"/>
          <w:numId w:val="92"/>
        </w:numPr>
        <w:spacing w:line="276" w:lineRule="auto"/>
        <w:contextualSpacing/>
        <w:jc w:val="both"/>
        <w:rPr>
          <w:ins w:id="251" w:author="KH" w:date="2025-08-13T09:17:00Z"/>
          <w:rFonts w:ascii="Calibri" w:hAnsi="Calibri" w:cs="Calibri"/>
          <w:bCs/>
          <w:sz w:val="20"/>
          <w:szCs w:val="20"/>
        </w:rPr>
      </w:pPr>
      <w:ins w:id="252" w:author="KH" w:date="2025-08-13T09:17:00Z">
        <w:r w:rsidRPr="00C854B1">
          <w:rPr>
            <w:rFonts w:ascii="Calibri" w:hAnsi="Calibri" w:cs="Calibri"/>
            <w:bCs/>
            <w:sz w:val="20"/>
            <w:szCs w:val="20"/>
          </w:rPr>
          <w:t xml:space="preserve">mechanizmus výpočtu odmeny zhotoviteľa, </w:t>
        </w:r>
      </w:ins>
    </w:p>
    <w:p w14:paraId="75764B34" w14:textId="77777777" w:rsidR="00C854B1" w:rsidRPr="00C854B1" w:rsidRDefault="00C854B1" w:rsidP="00C854B1">
      <w:pPr>
        <w:pStyle w:val="Odsekzoznamu"/>
        <w:numPr>
          <w:ilvl w:val="0"/>
          <w:numId w:val="92"/>
        </w:numPr>
        <w:spacing w:line="276" w:lineRule="auto"/>
        <w:contextualSpacing/>
        <w:jc w:val="both"/>
        <w:rPr>
          <w:ins w:id="253" w:author="KH" w:date="2025-08-13T09:17:00Z"/>
          <w:rFonts w:ascii="Calibri" w:hAnsi="Calibri" w:cs="Calibri"/>
          <w:bCs/>
          <w:sz w:val="20"/>
          <w:szCs w:val="20"/>
        </w:rPr>
      </w:pPr>
      <w:ins w:id="254" w:author="KH" w:date="2025-08-13T09:17:00Z">
        <w:r w:rsidRPr="00C854B1">
          <w:rPr>
            <w:rFonts w:ascii="Calibri" w:hAnsi="Calibri" w:cs="Calibri"/>
            <w:bCs/>
            <w:sz w:val="20"/>
            <w:szCs w:val="20"/>
          </w:rPr>
          <w:t xml:space="preserve">množstvo a mernú jednotku míľnika, </w:t>
        </w:r>
      </w:ins>
    </w:p>
    <w:p w14:paraId="562FF2DD" w14:textId="77777777" w:rsidR="00C854B1" w:rsidRPr="00C854B1" w:rsidRDefault="00C854B1" w:rsidP="00C854B1">
      <w:pPr>
        <w:pStyle w:val="Odsekzoznamu"/>
        <w:numPr>
          <w:ilvl w:val="0"/>
          <w:numId w:val="92"/>
        </w:numPr>
        <w:spacing w:line="276" w:lineRule="auto"/>
        <w:contextualSpacing/>
        <w:jc w:val="both"/>
        <w:rPr>
          <w:ins w:id="255" w:author="KH" w:date="2025-08-13T09:17:00Z"/>
          <w:rFonts w:ascii="Calibri" w:hAnsi="Calibri" w:cs="Calibri"/>
          <w:bCs/>
          <w:sz w:val="20"/>
          <w:szCs w:val="20"/>
        </w:rPr>
      </w:pPr>
      <w:ins w:id="256" w:author="KH" w:date="2025-08-13T09:17:00Z">
        <w:r w:rsidRPr="00C854B1">
          <w:rPr>
            <w:rFonts w:ascii="Calibri" w:hAnsi="Calibri" w:cs="Calibri"/>
            <w:bCs/>
            <w:sz w:val="20"/>
            <w:szCs w:val="20"/>
          </w:rPr>
          <w:t xml:space="preserve">popis spôsobu merania dosiahnutých hodnôt míľnika (ak relevantné), </w:t>
        </w:r>
      </w:ins>
    </w:p>
    <w:p w14:paraId="0884F48F" w14:textId="77777777" w:rsidR="00C854B1" w:rsidRPr="00C854B1" w:rsidRDefault="00C854B1" w:rsidP="00C854B1">
      <w:pPr>
        <w:pStyle w:val="Odsekzoznamu"/>
        <w:numPr>
          <w:ilvl w:val="0"/>
          <w:numId w:val="92"/>
        </w:numPr>
        <w:spacing w:line="276" w:lineRule="auto"/>
        <w:contextualSpacing/>
        <w:jc w:val="both"/>
        <w:rPr>
          <w:ins w:id="257" w:author="KH" w:date="2025-08-13T09:17:00Z"/>
          <w:rFonts w:ascii="Calibri" w:hAnsi="Calibri" w:cs="Calibri"/>
          <w:bCs/>
          <w:sz w:val="20"/>
          <w:szCs w:val="20"/>
        </w:rPr>
      </w:pPr>
      <w:ins w:id="258" w:author="KH" w:date="2025-08-13T09:17:00Z">
        <w:r w:rsidRPr="00C854B1">
          <w:rPr>
            <w:rFonts w:ascii="Calibri" w:hAnsi="Calibri" w:cs="Calibri"/>
            <w:bCs/>
            <w:sz w:val="20"/>
            <w:szCs w:val="20"/>
          </w:rPr>
          <w:t xml:space="preserve">podmienky, za ktorých je možné uhradiť zhotoviteľovi odmenu, </w:t>
        </w:r>
      </w:ins>
    </w:p>
    <w:p w14:paraId="6FA6D77B" w14:textId="77777777" w:rsidR="00C854B1" w:rsidRPr="00C854B1" w:rsidRDefault="00C854B1" w:rsidP="00C854B1">
      <w:pPr>
        <w:pStyle w:val="Odsekzoznamu"/>
        <w:numPr>
          <w:ilvl w:val="0"/>
          <w:numId w:val="92"/>
        </w:numPr>
        <w:spacing w:line="276" w:lineRule="auto"/>
        <w:contextualSpacing/>
        <w:jc w:val="both"/>
        <w:rPr>
          <w:ins w:id="259" w:author="KH" w:date="2025-08-13T09:17:00Z"/>
          <w:rFonts w:ascii="Calibri" w:hAnsi="Calibri" w:cs="Calibri"/>
          <w:bCs/>
          <w:sz w:val="20"/>
          <w:szCs w:val="20"/>
        </w:rPr>
      </w:pPr>
      <w:ins w:id="260" w:author="KH" w:date="2025-08-13T09:17:00Z">
        <w:r w:rsidRPr="00C854B1">
          <w:rPr>
            <w:rFonts w:ascii="Calibri" w:hAnsi="Calibri" w:cs="Calibri"/>
            <w:bCs/>
            <w:sz w:val="20"/>
            <w:szCs w:val="20"/>
          </w:rPr>
          <w:t xml:space="preserve">moment oprávnenosti výdavku (výdavok bude oprávnený po schválení preberacieho protokolu alebo akceptačného protokolu, prípadne obdobného relevantného dokumentu, schválení protokolu o meraní hluku alebo iného relevantného dokumentu preukazujúce splnenie míľnika), </w:t>
        </w:r>
      </w:ins>
    </w:p>
    <w:p w14:paraId="6EA57919" w14:textId="77777777" w:rsidR="00C854B1" w:rsidRPr="00C854B1" w:rsidRDefault="00C854B1" w:rsidP="00C854B1">
      <w:pPr>
        <w:pStyle w:val="Odsekzoznamu"/>
        <w:numPr>
          <w:ilvl w:val="0"/>
          <w:numId w:val="92"/>
        </w:numPr>
        <w:spacing w:line="276" w:lineRule="auto"/>
        <w:contextualSpacing/>
        <w:jc w:val="both"/>
        <w:rPr>
          <w:ins w:id="261" w:author="KH" w:date="2025-08-13T09:17:00Z"/>
          <w:rFonts w:ascii="Calibri" w:hAnsi="Calibri" w:cs="Calibri"/>
          <w:bCs/>
          <w:sz w:val="20"/>
          <w:szCs w:val="20"/>
        </w:rPr>
      </w:pPr>
      <w:ins w:id="262" w:author="KH" w:date="2025-08-13T09:17:00Z">
        <w:r w:rsidRPr="00C854B1">
          <w:rPr>
            <w:rFonts w:ascii="Calibri" w:hAnsi="Calibri" w:cs="Calibri"/>
            <w:bCs/>
            <w:sz w:val="20"/>
            <w:szCs w:val="20"/>
          </w:rPr>
          <w:t xml:space="preserve">spôsob čerpania danej položky, </w:t>
        </w:r>
      </w:ins>
    </w:p>
    <w:p w14:paraId="5D23B82E" w14:textId="77777777" w:rsidR="00C854B1" w:rsidRPr="00C854B1" w:rsidRDefault="00C854B1" w:rsidP="00C854B1">
      <w:pPr>
        <w:pStyle w:val="Odsekzoznamu"/>
        <w:numPr>
          <w:ilvl w:val="0"/>
          <w:numId w:val="92"/>
        </w:numPr>
        <w:spacing w:line="276" w:lineRule="auto"/>
        <w:contextualSpacing/>
        <w:jc w:val="both"/>
        <w:rPr>
          <w:ins w:id="263" w:author="KH" w:date="2025-08-13T09:17:00Z"/>
          <w:rFonts w:ascii="Calibri" w:hAnsi="Calibri" w:cs="Calibri"/>
          <w:bCs/>
          <w:sz w:val="20"/>
          <w:szCs w:val="20"/>
        </w:rPr>
      </w:pPr>
      <w:ins w:id="264" w:author="KH" w:date="2025-08-13T09:17:00Z">
        <w:r w:rsidRPr="00C854B1">
          <w:rPr>
            <w:rFonts w:ascii="Calibri" w:hAnsi="Calibri" w:cs="Calibri"/>
            <w:bCs/>
            <w:sz w:val="20"/>
            <w:szCs w:val="20"/>
          </w:rPr>
          <w:t xml:space="preserve">podmienky, za ktorých nie je možné uhradiť zhotoviteľovi odmenu (najmä ak daný míľnik nebude dosiahnutý činnosťou zhotoviteľa, resp. ak nastane predĺženie lehoty výstavby, ak dielo nemá kvalitu predpokladanú Zmluvou o dielo, ak dielo nie je dokončené v plnom rozsahu a pod.), </w:t>
        </w:r>
      </w:ins>
    </w:p>
    <w:p w14:paraId="3E5D9F8B" w14:textId="77777777" w:rsidR="00C854B1" w:rsidRPr="00C854B1" w:rsidRDefault="00C854B1" w:rsidP="00C854B1">
      <w:pPr>
        <w:pStyle w:val="Odsekzoznamu"/>
        <w:numPr>
          <w:ilvl w:val="0"/>
          <w:numId w:val="92"/>
        </w:numPr>
        <w:spacing w:line="276" w:lineRule="auto"/>
        <w:contextualSpacing/>
        <w:jc w:val="both"/>
        <w:rPr>
          <w:ins w:id="265" w:author="KH" w:date="2025-08-13T09:17:00Z"/>
          <w:rFonts w:ascii="Calibri" w:hAnsi="Calibri" w:cs="Calibri"/>
          <w:bCs/>
          <w:sz w:val="20"/>
          <w:szCs w:val="20"/>
        </w:rPr>
      </w:pPr>
      <w:ins w:id="266" w:author="KH" w:date="2025-08-13T09:17:00Z">
        <w:r w:rsidRPr="00C854B1">
          <w:rPr>
            <w:rFonts w:ascii="Calibri" w:hAnsi="Calibri" w:cs="Calibri"/>
            <w:bCs/>
            <w:sz w:val="20"/>
            <w:szCs w:val="20"/>
          </w:rPr>
          <w:t xml:space="preserve">časové míľniky, pri ktorých sa vyhodnocuje Zlepšenie diela.  </w:t>
        </w:r>
      </w:ins>
    </w:p>
    <w:p w14:paraId="28BE6161" w14:textId="3A416A79" w:rsidR="00C854B1" w:rsidRPr="00C854B1" w:rsidRDefault="00C854B1" w:rsidP="00C854B1">
      <w:pPr>
        <w:pStyle w:val="Odsekzoznamu"/>
        <w:numPr>
          <w:ilvl w:val="0"/>
          <w:numId w:val="91"/>
        </w:numPr>
        <w:autoSpaceDE w:val="0"/>
        <w:autoSpaceDN w:val="0"/>
        <w:adjustRightInd w:val="0"/>
        <w:spacing w:after="200" w:line="276" w:lineRule="auto"/>
        <w:contextualSpacing/>
        <w:jc w:val="both"/>
        <w:rPr>
          <w:ins w:id="267" w:author="KH" w:date="2025-08-13T09:17:00Z"/>
          <w:rFonts w:ascii="Calibri" w:hAnsi="Calibri" w:cs="Calibri"/>
          <w:bCs/>
          <w:sz w:val="20"/>
          <w:szCs w:val="20"/>
        </w:rPr>
      </w:pPr>
      <w:ins w:id="268" w:author="KH" w:date="2025-08-13T09:17:00Z">
        <w:r w:rsidRPr="00C854B1">
          <w:rPr>
            <w:rFonts w:ascii="Calibri" w:hAnsi="Calibri" w:cs="Calibri"/>
            <w:bCs/>
            <w:sz w:val="20"/>
            <w:szCs w:val="20"/>
          </w:rPr>
          <w:t xml:space="preserve">Odmena za Zlepšenie diela sa môže nárokovať na základe dodatku k Zmluve o dielo podľa § 18 ods. a) </w:t>
        </w:r>
      </w:ins>
      <w:ins w:id="269" w:author="KH" w:date="2026-01-19T09:46:00Z">
        <w:r w:rsidR="003D35B6">
          <w:rPr>
            <w:rFonts w:ascii="Calibri" w:hAnsi="Calibri" w:cs="Calibri"/>
            <w:bCs/>
            <w:sz w:val="20"/>
            <w:szCs w:val="20"/>
          </w:rPr>
          <w:t>ZVO</w:t>
        </w:r>
      </w:ins>
      <w:ins w:id="270" w:author="KH" w:date="2025-08-13T09:17:00Z">
        <w:r w:rsidRPr="00C854B1">
          <w:rPr>
            <w:rFonts w:ascii="Calibri" w:hAnsi="Calibri" w:cs="Calibri"/>
            <w:bCs/>
            <w:sz w:val="20"/>
            <w:szCs w:val="20"/>
          </w:rPr>
          <w:t>. V súčasnosti platné znenie ZVO upravuje problematiku zmeny zmluvy, rámcovej dohody a koncesnej zmluvy v ustanovení § 18 ZVO, ktorý predstavuje základný právny rámec na posúdenie zákonnosti vykonania zmeny zmluvy počas jej trvania. Dodatky uzavreté k zmluvám sú posudzované so zreteľom na platnú a účinnú právnu úpravu ZVO v čase uzavretia dodatku k zmluve. Ak si zhotovitelia uplatňujú dodatočné finančné nároky v súvislosti s odmeňovaním zhotoviteľa, tak tieto nároky je v prvom rade nevyhnutné zákonným spôsobom premietnuť do vecne príslušných Zmlúv o dielo a to nasledovným spôsobom:</w:t>
        </w:r>
      </w:ins>
    </w:p>
    <w:p w14:paraId="2AAA7D76" w14:textId="77777777" w:rsidR="00C854B1" w:rsidRPr="00C854B1" w:rsidRDefault="00C854B1" w:rsidP="00C854B1">
      <w:pPr>
        <w:pStyle w:val="Odsekzoznamu"/>
        <w:numPr>
          <w:ilvl w:val="0"/>
          <w:numId w:val="93"/>
        </w:numPr>
        <w:autoSpaceDE w:val="0"/>
        <w:autoSpaceDN w:val="0"/>
        <w:adjustRightInd w:val="0"/>
        <w:spacing w:after="200" w:line="276" w:lineRule="auto"/>
        <w:ind w:left="1843" w:hanging="709"/>
        <w:contextualSpacing/>
        <w:jc w:val="both"/>
        <w:rPr>
          <w:ins w:id="271" w:author="KH" w:date="2025-08-13T09:17:00Z"/>
          <w:rFonts w:ascii="Calibri" w:hAnsi="Calibri" w:cs="Calibri"/>
          <w:bCs/>
          <w:sz w:val="20"/>
          <w:szCs w:val="20"/>
        </w:rPr>
      </w:pPr>
      <w:ins w:id="272" w:author="KH" w:date="2025-08-13T09:17:00Z">
        <w:r w:rsidRPr="00C854B1">
          <w:rPr>
            <w:rFonts w:ascii="Calibri" w:hAnsi="Calibri" w:cs="Calibri"/>
            <w:bCs/>
            <w:sz w:val="20"/>
            <w:szCs w:val="20"/>
          </w:rPr>
          <w:t xml:space="preserve">Zmena Zmluvy v rozsahu zmluvne dohodnutých mechanizmov (aplikovanie </w:t>
        </w:r>
        <w:r w:rsidRPr="00C854B1" w:rsidDel="00FE521C">
          <w:rPr>
            <w:rFonts w:ascii="Calibri" w:hAnsi="Calibri" w:cs="Calibri"/>
            <w:bCs/>
            <w:sz w:val="20"/>
            <w:szCs w:val="20"/>
          </w:rPr>
          <w:t>§ 18 ods. 1 písm. a)</w:t>
        </w:r>
        <w:r w:rsidRPr="00C854B1">
          <w:rPr>
            <w:rFonts w:ascii="Calibri" w:hAnsi="Calibri" w:cs="Calibri"/>
            <w:bCs/>
            <w:sz w:val="20"/>
            <w:szCs w:val="20"/>
          </w:rPr>
          <w:t xml:space="preserve"> ZVO) - pre stavby, pri ktorých už prebehol proces verejného obstarávania, a ktoré sú momentálne riadne realizované na základe existujúcich Zmlúv na uskutočnenie stavebných prác je rozhodujúce, či sa mechanizmus odmeňovania zhotoviteľa riadne premietol do príslušnej Zmluvy. Ak tomu tak bolo, tak takúto Zmluvu možno zmeniť počas jej trvania bez nového verejného obstarávania, lebo obsahuje jasné, presné a jednoznačné podmienky jej úpravy, vrátane úpravy ceny alebo opcie, rozsahu, povahy možných úprav a opcií a podmienok ich uplatnenia (§ 18 ods. 1 písm. a) zákona o verejnom obstarávaní). Prijímateľ pri vyčísľovaní prípadných nárokov v týchto prípadoch postupuje podľa existujúcich platných ustanovení Zmluvy. V tomto prípade sa z</w:t>
        </w:r>
        <w:r w:rsidRPr="00C854B1" w:rsidDel="00FE521C">
          <w:rPr>
            <w:rFonts w:ascii="Calibri" w:hAnsi="Calibri" w:cs="Calibri"/>
            <w:bCs/>
            <w:sz w:val="20"/>
            <w:szCs w:val="20"/>
          </w:rPr>
          <w:t xml:space="preserve">mena zmluvy </w:t>
        </w:r>
        <w:r w:rsidRPr="00C854B1">
          <w:rPr>
            <w:rFonts w:ascii="Calibri" w:hAnsi="Calibri" w:cs="Calibri"/>
            <w:bCs/>
            <w:sz w:val="20"/>
            <w:szCs w:val="20"/>
          </w:rPr>
          <w:t>vykonáva v zmysle</w:t>
        </w:r>
        <w:r w:rsidRPr="00C854B1" w:rsidDel="00FE521C">
          <w:rPr>
            <w:rFonts w:ascii="Calibri" w:hAnsi="Calibri" w:cs="Calibri"/>
            <w:bCs/>
            <w:sz w:val="20"/>
            <w:szCs w:val="20"/>
          </w:rPr>
          <w:t xml:space="preserve"> § 18 ods. 1 písm. a) zákona o verejnom obstarávaní</w:t>
        </w:r>
        <w:r w:rsidRPr="00C854B1">
          <w:rPr>
            <w:rFonts w:ascii="Calibri" w:hAnsi="Calibri" w:cs="Calibri"/>
            <w:bCs/>
            <w:sz w:val="20"/>
            <w:szCs w:val="20"/>
          </w:rPr>
          <w:t>.</w:t>
        </w:r>
      </w:ins>
    </w:p>
    <w:p w14:paraId="699BECAF" w14:textId="77777777" w:rsidR="00C854B1" w:rsidRPr="00C854B1" w:rsidRDefault="00C854B1" w:rsidP="00C854B1">
      <w:pPr>
        <w:pStyle w:val="Odsekzoznamu"/>
        <w:numPr>
          <w:ilvl w:val="0"/>
          <w:numId w:val="91"/>
        </w:numPr>
        <w:spacing w:line="276" w:lineRule="auto"/>
        <w:contextualSpacing/>
        <w:jc w:val="both"/>
        <w:rPr>
          <w:ins w:id="273" w:author="KH" w:date="2025-08-13T09:17:00Z"/>
          <w:rFonts w:ascii="Calibri" w:hAnsi="Calibri" w:cs="Calibri"/>
          <w:bCs/>
          <w:sz w:val="20"/>
          <w:szCs w:val="20"/>
        </w:rPr>
      </w:pPr>
      <w:ins w:id="274" w:author="KH" w:date="2025-08-13T09:17:00Z">
        <w:r w:rsidRPr="00C854B1">
          <w:rPr>
            <w:rFonts w:ascii="Calibri" w:hAnsi="Calibri" w:cs="Calibri"/>
            <w:bCs/>
            <w:sz w:val="20"/>
            <w:szCs w:val="20"/>
          </w:rPr>
          <w:t>Nevyhnutnou podmienkou na čerpanie odmeny zhotoviteľa za skoršie zhotovenia diela alebo jeho časti je externý stavebný dozor na projekte, ktorý zhodnotí postupy zhotoviteľa v súvislosti so Zlepšením diela, dohliadne na kvalitu prevedenia diela a naplnenie podmienok na odmenu. Kvalita diela (všeobecné a zvláštne technické podmienky stanovené v súťažných podmienkach) nesmie byť v žiadnom prípade znížená.</w:t>
        </w:r>
      </w:ins>
    </w:p>
    <w:p w14:paraId="04AC0541" w14:textId="77777777" w:rsidR="003D35B6" w:rsidRDefault="00C854B1">
      <w:pPr>
        <w:pStyle w:val="Odsekzoznamu"/>
        <w:numPr>
          <w:ilvl w:val="0"/>
          <w:numId w:val="91"/>
        </w:numPr>
        <w:spacing w:line="276" w:lineRule="auto"/>
        <w:contextualSpacing/>
        <w:jc w:val="both"/>
        <w:rPr>
          <w:ins w:id="275" w:author="KH" w:date="2026-01-19T09:47:00Z"/>
          <w:rFonts w:ascii="Calibri" w:hAnsi="Calibri" w:cs="Calibri"/>
          <w:bCs/>
          <w:sz w:val="20"/>
          <w:szCs w:val="20"/>
        </w:rPr>
        <w:pPrChange w:id="276" w:author="KH" w:date="2026-01-19T09:47:00Z">
          <w:pPr>
            <w:pStyle w:val="Odsekzoznamu"/>
            <w:numPr>
              <w:numId w:val="96"/>
            </w:numPr>
            <w:spacing w:line="276" w:lineRule="auto"/>
            <w:ind w:left="1440" w:hanging="360"/>
            <w:contextualSpacing/>
            <w:jc w:val="both"/>
          </w:pPr>
        </w:pPrChange>
      </w:pPr>
      <w:ins w:id="277" w:author="KH" w:date="2025-08-13T09:17:00Z">
        <w:r w:rsidRPr="00C854B1">
          <w:rPr>
            <w:rFonts w:ascii="Calibri" w:hAnsi="Calibri" w:cs="Calibri"/>
            <w:bCs/>
            <w:sz w:val="20"/>
            <w:szCs w:val="20"/>
          </w:rPr>
          <w:t xml:space="preserve">Odmena za konkrétny míľnik bude môcť byť vyplatená jednorazovo do lehoty stanovenej v Zmluve o dielo a to až po záverečnom odovzdaní a protokolárnom vyhodnotení diela bez vád a nedorobkov, resp. s takými vadami a nedorobkami, ktoré nebránia bezpečnému a riadnemu užívaniu a prevádzke Diela a ktoré budú odstránené v lehote dohodnutej v Preberacom protokole a po riadnom potvrdení externého stavebného dozoru o splnení podmienok na odmenu zhotoviteľa. Úhrada bude naviazaná na splnenie míľnika. Je však nevyhnutné, aby bola zmluvne upravená povinnosť zhotoviteľa vrátiť finančné prostriedky objednávateľovi v prípade, ak sa v neskoršej fáze zistí porušenie/nesplnenie míľnika a to tak, aby nedošlo k bezdôvodnému obohateniu zhotoviteľa.  </w:t>
        </w:r>
      </w:ins>
    </w:p>
    <w:p w14:paraId="71D7DD5F" w14:textId="77777777" w:rsidR="003D35B6" w:rsidRPr="00396156" w:rsidRDefault="003D35B6">
      <w:pPr>
        <w:pStyle w:val="Odsekzoznamu"/>
        <w:numPr>
          <w:ilvl w:val="0"/>
          <w:numId w:val="91"/>
        </w:numPr>
        <w:spacing w:line="276" w:lineRule="auto"/>
        <w:contextualSpacing/>
        <w:jc w:val="both"/>
        <w:rPr>
          <w:ins w:id="278" w:author="KH" w:date="2026-01-19T09:48:00Z"/>
          <w:rFonts w:ascii="Calibri" w:hAnsi="Calibri" w:cs="Calibri"/>
          <w:bCs/>
          <w:sz w:val="20"/>
          <w:szCs w:val="20"/>
        </w:rPr>
        <w:pPrChange w:id="279" w:author="KH" w:date="2026-01-19T09:47:00Z">
          <w:pPr>
            <w:pStyle w:val="Odsekzoznamu"/>
            <w:numPr>
              <w:numId w:val="96"/>
            </w:numPr>
            <w:spacing w:line="276" w:lineRule="auto"/>
            <w:ind w:left="1440" w:hanging="360"/>
            <w:contextualSpacing/>
            <w:jc w:val="both"/>
          </w:pPr>
        </w:pPrChange>
      </w:pPr>
      <w:ins w:id="280" w:author="KH" w:date="2025-08-13T09:17:00Z">
        <w:r w:rsidRPr="00396156">
          <w:rPr>
            <w:rFonts w:ascii="Calibri" w:hAnsi="Calibri" w:cs="Calibri"/>
            <w:bCs/>
            <w:sz w:val="20"/>
            <w:szCs w:val="20"/>
          </w:rPr>
          <w:lastRenderedPageBreak/>
          <w:t>V prípade, ak po</w:t>
        </w:r>
      </w:ins>
      <w:ins w:id="281" w:author="KH" w:date="2026-01-19T09:47:00Z">
        <w:r w:rsidRPr="00396156">
          <w:rPr>
            <w:rFonts w:ascii="Calibri" w:hAnsi="Calibri" w:cs="Calibri"/>
            <w:bCs/>
            <w:sz w:val="20"/>
            <w:szCs w:val="20"/>
          </w:rPr>
          <w:t xml:space="preserve">čas </w:t>
        </w:r>
      </w:ins>
      <w:ins w:id="282" w:author="KH" w:date="2025-08-13T09:17:00Z">
        <w:r w:rsidRPr="00396156">
          <w:rPr>
            <w:rFonts w:ascii="Calibri" w:hAnsi="Calibri" w:cs="Calibri"/>
            <w:bCs/>
            <w:sz w:val="20"/>
            <w:szCs w:val="20"/>
          </w:rPr>
          <w:t>realizácie diela</w:t>
        </w:r>
        <w:r w:rsidR="00C854B1" w:rsidRPr="00396156">
          <w:rPr>
            <w:rFonts w:ascii="Calibri" w:hAnsi="Calibri" w:cs="Calibri"/>
            <w:bCs/>
            <w:sz w:val="20"/>
            <w:szCs w:val="20"/>
          </w:rPr>
          <w:t xml:space="preserve"> </w:t>
        </w:r>
      </w:ins>
      <w:ins w:id="283" w:author="KH" w:date="2026-01-19T09:47:00Z">
        <w:r w:rsidRPr="00396156">
          <w:rPr>
            <w:rFonts w:ascii="Calibri" w:hAnsi="Calibri" w:cs="Calibri"/>
            <w:bCs/>
            <w:sz w:val="20"/>
            <w:szCs w:val="20"/>
          </w:rPr>
          <w:t>(</w:t>
        </w:r>
      </w:ins>
      <w:ins w:id="284" w:author="KH" w:date="2025-08-13T09:17:00Z">
        <w:r w:rsidR="00C854B1" w:rsidRPr="00396156">
          <w:rPr>
            <w:rFonts w:ascii="Calibri" w:hAnsi="Calibri" w:cs="Calibri"/>
            <w:bCs/>
            <w:sz w:val="20"/>
            <w:szCs w:val="20"/>
          </w:rPr>
          <w:t>stavby</w:t>
        </w:r>
      </w:ins>
      <w:ins w:id="285" w:author="KH" w:date="2026-01-19T09:47:00Z">
        <w:r w:rsidRPr="00396156">
          <w:rPr>
            <w:rFonts w:ascii="Calibri" w:hAnsi="Calibri" w:cs="Calibri"/>
            <w:bCs/>
            <w:sz w:val="20"/>
            <w:szCs w:val="20"/>
          </w:rPr>
          <w:t>)</w:t>
        </w:r>
      </w:ins>
      <w:ins w:id="286" w:author="KH" w:date="2025-08-13T09:17:00Z">
        <w:r w:rsidR="00C854B1" w:rsidRPr="00396156">
          <w:rPr>
            <w:rFonts w:ascii="Calibri" w:hAnsi="Calibri" w:cs="Calibri"/>
            <w:bCs/>
            <w:sz w:val="20"/>
            <w:szCs w:val="20"/>
          </w:rPr>
          <w:t xml:space="preserve"> dôjde k predĺženiu lehoty výstavby alebo zme</w:t>
        </w:r>
        <w:r w:rsidRPr="00396156">
          <w:rPr>
            <w:rFonts w:ascii="Calibri" w:hAnsi="Calibri" w:cs="Calibri"/>
            <w:bCs/>
            <w:sz w:val="20"/>
            <w:szCs w:val="20"/>
          </w:rPr>
          <w:t>ne harmonogramu podpisu z</w:t>
        </w:r>
        <w:r w:rsidR="00C854B1" w:rsidRPr="00396156">
          <w:rPr>
            <w:rFonts w:ascii="Calibri" w:hAnsi="Calibri" w:cs="Calibri"/>
            <w:bCs/>
            <w:sz w:val="20"/>
            <w:szCs w:val="20"/>
          </w:rPr>
          <w:t>mluvy o</w:t>
        </w:r>
      </w:ins>
      <w:ins w:id="287" w:author="KH" w:date="2025-12-17T07:20:00Z">
        <w:r w:rsidR="00303AF3" w:rsidRPr="00396156">
          <w:rPr>
            <w:rFonts w:ascii="Calibri" w:hAnsi="Calibri" w:cs="Calibri"/>
            <w:bCs/>
            <w:sz w:val="20"/>
            <w:szCs w:val="20"/>
          </w:rPr>
          <w:t> </w:t>
        </w:r>
      </w:ins>
      <w:ins w:id="288" w:author="KH" w:date="2025-08-13T09:17:00Z">
        <w:r w:rsidR="00C854B1" w:rsidRPr="00396156">
          <w:rPr>
            <w:rFonts w:ascii="Calibri" w:hAnsi="Calibri" w:cs="Calibri"/>
            <w:bCs/>
            <w:sz w:val="20"/>
            <w:szCs w:val="20"/>
          </w:rPr>
          <w:t xml:space="preserve">dielo, na základe udalostí, ktoré </w:t>
        </w:r>
      </w:ins>
      <w:ins w:id="289" w:author="KH" w:date="2026-01-19T09:47:00Z">
        <w:r w:rsidRPr="00396156">
          <w:rPr>
            <w:rFonts w:ascii="Calibri" w:hAnsi="Calibri" w:cs="Calibri"/>
            <w:bCs/>
            <w:sz w:val="20"/>
            <w:szCs w:val="20"/>
          </w:rPr>
          <w:t xml:space="preserve">: </w:t>
        </w:r>
      </w:ins>
    </w:p>
    <w:p w14:paraId="4D1F4431" w14:textId="4AA688B8" w:rsidR="003D35B6" w:rsidRPr="00396156" w:rsidRDefault="003D35B6" w:rsidP="003D35B6">
      <w:pPr>
        <w:pStyle w:val="Odsekzoznamu"/>
        <w:numPr>
          <w:ilvl w:val="0"/>
          <w:numId w:val="97"/>
        </w:numPr>
        <w:spacing w:line="276" w:lineRule="auto"/>
        <w:contextualSpacing/>
        <w:jc w:val="both"/>
        <w:rPr>
          <w:ins w:id="290" w:author="KH" w:date="2026-01-19T09:47:00Z"/>
          <w:rFonts w:ascii="Calibri" w:hAnsi="Calibri" w:cs="Calibri"/>
          <w:bCs/>
          <w:sz w:val="20"/>
          <w:szCs w:val="20"/>
        </w:rPr>
      </w:pPr>
      <w:ins w:id="291" w:author="KH" w:date="2026-01-19T09:47:00Z">
        <w:r w:rsidRPr="00396156">
          <w:rPr>
            <w:rFonts w:ascii="Calibri" w:hAnsi="Calibri" w:cs="Calibri"/>
            <w:bCs/>
            <w:sz w:val="20"/>
            <w:szCs w:val="20"/>
          </w:rPr>
          <w:t>nebolo možné predvídať napriek dôkladnej príprave zhotoviteľa, </w:t>
        </w:r>
      </w:ins>
    </w:p>
    <w:p w14:paraId="4387EB2F" w14:textId="3586BA6D" w:rsidR="003D35B6" w:rsidRPr="00396156" w:rsidRDefault="003D35B6" w:rsidP="003D35B6">
      <w:pPr>
        <w:pStyle w:val="Odsekzoznamu"/>
        <w:numPr>
          <w:ilvl w:val="0"/>
          <w:numId w:val="96"/>
        </w:numPr>
        <w:spacing w:line="276" w:lineRule="auto"/>
        <w:contextualSpacing/>
        <w:jc w:val="both"/>
        <w:rPr>
          <w:ins w:id="292" w:author="KH" w:date="2026-01-19T09:47:00Z"/>
          <w:rFonts w:ascii="Calibri" w:hAnsi="Calibri" w:cs="Calibri"/>
          <w:bCs/>
          <w:sz w:val="20"/>
          <w:szCs w:val="20"/>
        </w:rPr>
      </w:pPr>
      <w:ins w:id="293" w:author="KH" w:date="2026-01-19T09:47:00Z">
        <w:r w:rsidRPr="00396156">
          <w:rPr>
            <w:rFonts w:ascii="Calibri" w:hAnsi="Calibri" w:cs="Calibri"/>
            <w:bCs/>
            <w:sz w:val="20"/>
            <w:szCs w:val="20"/>
          </w:rPr>
          <w:t>nepredstavujú podstatnú zmenu Zmluvy o</w:t>
        </w:r>
      </w:ins>
      <w:ins w:id="294" w:author="KH" w:date="2026-01-19T09:48:00Z">
        <w:r w:rsidRPr="00396156">
          <w:rPr>
            <w:rFonts w:ascii="Calibri" w:hAnsi="Calibri" w:cs="Calibri"/>
            <w:bCs/>
            <w:sz w:val="20"/>
            <w:szCs w:val="20"/>
          </w:rPr>
          <w:t> </w:t>
        </w:r>
      </w:ins>
      <w:ins w:id="295" w:author="KH" w:date="2026-01-19T09:47:00Z">
        <w:r w:rsidRPr="00396156">
          <w:rPr>
            <w:rFonts w:ascii="Calibri" w:hAnsi="Calibri" w:cs="Calibri"/>
            <w:bCs/>
            <w:sz w:val="20"/>
            <w:szCs w:val="20"/>
          </w:rPr>
          <w:t>dielo,</w:t>
        </w:r>
      </w:ins>
      <w:ins w:id="296" w:author="KH" w:date="2026-01-19T09:48:00Z">
        <w:r w:rsidRPr="00396156">
          <w:rPr>
            <w:rFonts w:ascii="Calibri" w:hAnsi="Calibri" w:cs="Calibri"/>
            <w:bCs/>
            <w:sz w:val="20"/>
            <w:szCs w:val="20"/>
          </w:rPr>
          <w:t xml:space="preserve"> </w:t>
        </w:r>
      </w:ins>
    </w:p>
    <w:p w14:paraId="50564CAE" w14:textId="77777777" w:rsidR="003D35B6" w:rsidRPr="00396156" w:rsidRDefault="003D35B6" w:rsidP="003D35B6">
      <w:pPr>
        <w:pStyle w:val="Odsekzoznamu"/>
        <w:numPr>
          <w:ilvl w:val="0"/>
          <w:numId w:val="96"/>
        </w:numPr>
        <w:spacing w:line="276" w:lineRule="auto"/>
        <w:contextualSpacing/>
        <w:jc w:val="both"/>
        <w:rPr>
          <w:ins w:id="297" w:author="KH" w:date="2026-01-19T09:47:00Z"/>
          <w:rFonts w:ascii="Calibri" w:hAnsi="Calibri" w:cs="Calibri"/>
          <w:bCs/>
          <w:sz w:val="20"/>
          <w:szCs w:val="20"/>
        </w:rPr>
      </w:pPr>
      <w:ins w:id="298" w:author="KH" w:date="2026-01-19T09:47:00Z">
        <w:r w:rsidRPr="00396156">
          <w:rPr>
            <w:rFonts w:ascii="Calibri" w:hAnsi="Calibri" w:cs="Calibri"/>
            <w:bCs/>
            <w:sz w:val="20"/>
            <w:szCs w:val="20"/>
          </w:rPr>
          <w:t xml:space="preserve">zmena Zmluvy o dielo v časti predĺženia lehoty na dodanie diela (predĺženie lehoty výstavby) sa udiala dodatkom na základe § 18 ods. 1 písm. c) ZVO a zároveň </w:t>
        </w:r>
      </w:ins>
    </w:p>
    <w:p w14:paraId="19C88A8D" w14:textId="77777777" w:rsidR="003D35B6" w:rsidRPr="00396156" w:rsidRDefault="003D35B6" w:rsidP="003D35B6">
      <w:pPr>
        <w:pStyle w:val="Odsekzoznamu"/>
        <w:numPr>
          <w:ilvl w:val="0"/>
          <w:numId w:val="96"/>
        </w:numPr>
        <w:spacing w:line="276" w:lineRule="auto"/>
        <w:contextualSpacing/>
        <w:jc w:val="both"/>
        <w:rPr>
          <w:ins w:id="299" w:author="KH" w:date="2026-01-19T09:47:00Z"/>
          <w:rFonts w:ascii="Calibri" w:hAnsi="Calibri" w:cs="Calibri"/>
          <w:bCs/>
          <w:sz w:val="20"/>
          <w:szCs w:val="20"/>
        </w:rPr>
      </w:pPr>
      <w:ins w:id="300" w:author="KH" w:date="2026-01-19T09:47:00Z">
        <w:r w:rsidRPr="00396156">
          <w:rPr>
            <w:rFonts w:ascii="Calibri" w:hAnsi="Calibri" w:cs="Calibri"/>
            <w:bCs/>
            <w:sz w:val="20"/>
            <w:szCs w:val="20"/>
          </w:rPr>
          <w:t xml:space="preserve">boli splnené podmienky na priznanie odmeny zhotoviteľovi podľa Zmluvy o dielo, </w:t>
        </w:r>
      </w:ins>
    </w:p>
    <w:p w14:paraId="65553E50" w14:textId="494F8ADD" w:rsidR="00C854B1" w:rsidRPr="00396156" w:rsidRDefault="00C854B1" w:rsidP="003D35B6">
      <w:pPr>
        <w:pStyle w:val="Odsekzoznamu"/>
        <w:spacing w:line="276" w:lineRule="auto"/>
        <w:contextualSpacing/>
        <w:jc w:val="both"/>
        <w:rPr>
          <w:ins w:id="301" w:author="KH" w:date="2025-08-13T09:17:00Z"/>
          <w:rFonts w:ascii="Calibri" w:hAnsi="Calibri" w:cs="Calibri"/>
          <w:bCs/>
          <w:sz w:val="20"/>
          <w:szCs w:val="20"/>
        </w:rPr>
      </w:pPr>
      <w:ins w:id="302" w:author="KH" w:date="2025-08-13T09:17:00Z">
        <w:r w:rsidRPr="00396156">
          <w:rPr>
            <w:rFonts w:ascii="Calibri" w:hAnsi="Calibri" w:cs="Calibri"/>
            <w:bCs/>
            <w:sz w:val="20"/>
            <w:szCs w:val="20"/>
          </w:rPr>
          <w:t xml:space="preserve">zhotoviteľ bude mať nárok na odmenu zhotoviteľa podľa podmienok uvedených v Zmluve o dielo. </w:t>
        </w:r>
      </w:ins>
    </w:p>
    <w:p w14:paraId="12445E8E" w14:textId="77777777" w:rsidR="00C854B1" w:rsidRPr="00C854B1" w:rsidRDefault="00C854B1" w:rsidP="00C854B1">
      <w:pPr>
        <w:pStyle w:val="Odsekzoznamu"/>
        <w:numPr>
          <w:ilvl w:val="0"/>
          <w:numId w:val="91"/>
        </w:numPr>
        <w:spacing w:line="276" w:lineRule="auto"/>
        <w:contextualSpacing/>
        <w:jc w:val="both"/>
        <w:rPr>
          <w:ins w:id="303" w:author="KH" w:date="2025-08-13T09:17:00Z"/>
          <w:rFonts w:ascii="Calibri" w:hAnsi="Calibri" w:cs="Calibri"/>
          <w:bCs/>
          <w:sz w:val="20"/>
          <w:szCs w:val="20"/>
        </w:rPr>
      </w:pPr>
      <w:ins w:id="304" w:author="KH" w:date="2025-08-13T09:17:00Z">
        <w:r w:rsidRPr="00396156">
          <w:rPr>
            <w:rFonts w:ascii="Calibri" w:hAnsi="Calibri" w:cs="Calibri"/>
            <w:bCs/>
            <w:sz w:val="20"/>
            <w:szCs w:val="20"/>
          </w:rPr>
          <w:t>Výška odmeny zhotoviteľa za splnenie míľnikov nemôže byť v priebehu realizácie diela navýšená. SO MD SR bude za základ pre výpočet výšky odmeny a určení oprávnenosti a hospodárnosti výdavku pri skrátení lehoty výstavby/dosiahnutí iného míľnika považovať najmä ekonomickú časť Analýzu  nákladov a prínosov (CBA). V CBA sú vypočítané predpokladané čisté ekonomické prínosy plynúce z investície</w:t>
        </w:r>
        <w:r w:rsidRPr="00C854B1">
          <w:rPr>
            <w:rFonts w:ascii="Calibri" w:hAnsi="Calibri" w:cs="Calibri"/>
            <w:bCs/>
            <w:sz w:val="20"/>
            <w:szCs w:val="20"/>
          </w:rPr>
          <w:t xml:space="preserve"> počas obdobia jej prevádzky, ktoré možno použiť ako základ pre overenie efektívnosti a hospodárnosti potenciálnej odmeny pre zhotoviteľa za Zlepšenie diela. Z CBA musí byť zrejmé, aká hodnota ekonomických prínosov v peňažnom vyjadrení vznikne v prvom plnom roku prevádzky projektu. Táto  hodnota je základom pre overenie hospodárnosti výdavkov projektu PSK v súvislosti s výpočtom oprávnenej výšky odmeny pre zhotoviteľa. Maximálna oprávnená výška odmeny projektu PSK bude štandardne polovica z tejto hodnoty. </w:t>
        </w:r>
      </w:ins>
    </w:p>
    <w:p w14:paraId="63EC18BE" w14:textId="77777777" w:rsidR="00C854B1" w:rsidRPr="00C854B1" w:rsidRDefault="00C854B1" w:rsidP="00C854B1">
      <w:pPr>
        <w:pStyle w:val="Odsekzoznamu"/>
        <w:numPr>
          <w:ilvl w:val="0"/>
          <w:numId w:val="91"/>
        </w:numPr>
        <w:spacing w:line="276" w:lineRule="auto"/>
        <w:contextualSpacing/>
        <w:jc w:val="both"/>
        <w:rPr>
          <w:ins w:id="305" w:author="KH" w:date="2025-08-13T09:17:00Z"/>
          <w:rFonts w:ascii="Calibri" w:hAnsi="Calibri" w:cs="Calibri"/>
          <w:bCs/>
          <w:sz w:val="20"/>
          <w:szCs w:val="20"/>
        </w:rPr>
      </w:pPr>
      <w:ins w:id="306" w:author="KH" w:date="2025-08-13T09:17:00Z">
        <w:r w:rsidRPr="00C854B1">
          <w:rPr>
            <w:rFonts w:ascii="Calibri" w:hAnsi="Calibri" w:cs="Calibri"/>
            <w:bCs/>
            <w:sz w:val="20"/>
            <w:szCs w:val="20"/>
          </w:rPr>
          <w:t xml:space="preserve">Prijímateľ je pri predložení žiadosti o poskytnutí NFP povinný uviesť samostatnú položku „Odmena zhotoviteľa“ v rámci prílohy č. 3 Zmluvy o poskytnutí NFP – Rozpočet a daný výdavok zahrnúť do skupiny 021 – Stavby. Takéto výdavky, ktoré spĺňajú podmienky Zmluvy o dielo, môžu byť prijímateľovi preplatené iba za podmienky preukázania hospodárnosti, efektívnosti, účinnosti a účelnosti výdavku.   </w:t>
        </w:r>
      </w:ins>
    </w:p>
    <w:p w14:paraId="737E22D6" w14:textId="77777777" w:rsidR="00C854B1" w:rsidRPr="00C854B1" w:rsidRDefault="00C854B1" w:rsidP="00C854B1">
      <w:pPr>
        <w:pStyle w:val="Textkomentra"/>
        <w:numPr>
          <w:ilvl w:val="0"/>
          <w:numId w:val="91"/>
        </w:numPr>
        <w:spacing w:after="160" w:line="276" w:lineRule="auto"/>
        <w:jc w:val="both"/>
        <w:rPr>
          <w:ins w:id="307" w:author="KH" w:date="2025-08-13T09:17:00Z"/>
          <w:rFonts w:ascii="Calibri" w:hAnsi="Calibri" w:cs="Calibri"/>
          <w:bCs/>
        </w:rPr>
      </w:pPr>
      <w:ins w:id="308" w:author="KH" w:date="2025-08-13T09:17:00Z">
        <w:r w:rsidRPr="00C854B1">
          <w:rPr>
            <w:rFonts w:ascii="Calibri" w:hAnsi="Calibri" w:cs="Calibri"/>
            <w:bCs/>
          </w:rPr>
          <w:t xml:space="preserve">V procese implementácie si prijímateľ môže nárokovať výdavky za odmenu zhotoviteľa po ukončení realizácie aktivít v Záverečnej </w:t>
        </w:r>
        <w:proofErr w:type="spellStart"/>
        <w:r w:rsidRPr="00C854B1">
          <w:rPr>
            <w:rFonts w:ascii="Calibri" w:hAnsi="Calibri" w:cs="Calibri"/>
            <w:bCs/>
          </w:rPr>
          <w:t>ŽoP</w:t>
        </w:r>
        <w:proofErr w:type="spellEnd"/>
        <w:r w:rsidRPr="00C854B1">
          <w:rPr>
            <w:rFonts w:ascii="Calibri" w:hAnsi="Calibri" w:cs="Calibri"/>
            <w:bCs/>
          </w:rPr>
          <w:t xml:space="preserve"> v rámci finančného ukončenia projektu. Výdavok bude zahrnutý do skupiny výdavkov 021 – Stavby. V rámci podpornej dokumentácie </w:t>
        </w:r>
        <w:proofErr w:type="spellStart"/>
        <w:r w:rsidRPr="00C854B1">
          <w:rPr>
            <w:rFonts w:ascii="Calibri" w:hAnsi="Calibri" w:cs="Calibri"/>
            <w:bCs/>
          </w:rPr>
          <w:t>ŽoP</w:t>
        </w:r>
        <w:proofErr w:type="spellEnd"/>
        <w:r w:rsidRPr="00C854B1">
          <w:rPr>
            <w:rFonts w:ascii="Calibri" w:hAnsi="Calibri" w:cs="Calibri"/>
            <w:bCs/>
          </w:rPr>
          <w:t xml:space="preserve"> je prijímateľ povinný k nárokovaniu odmeny zhotoviteľa predložiť schválenie preberacieho protokolu alebo akceptačného protokolu, resp. protokolárne vyhodnotenie diela vrátane potvrdenia externého stavebného dozoru o splnení podmienok na odmenu zhotoviteľa.</w:t>
        </w:r>
      </w:ins>
    </w:p>
    <w:p w14:paraId="490B6893" w14:textId="77777777" w:rsidR="00C854B1" w:rsidRPr="00C854B1" w:rsidRDefault="00C854B1" w:rsidP="00C854B1">
      <w:pPr>
        <w:pStyle w:val="Odsekzoznamu"/>
        <w:numPr>
          <w:ilvl w:val="0"/>
          <w:numId w:val="91"/>
        </w:numPr>
        <w:spacing w:line="276" w:lineRule="auto"/>
        <w:contextualSpacing/>
        <w:jc w:val="both"/>
        <w:rPr>
          <w:ins w:id="309" w:author="KH" w:date="2025-08-13T09:17:00Z"/>
          <w:rFonts w:ascii="Calibri" w:hAnsi="Calibri" w:cs="Calibri"/>
          <w:bCs/>
          <w:sz w:val="20"/>
          <w:szCs w:val="20"/>
        </w:rPr>
      </w:pPr>
      <w:ins w:id="310" w:author="KH" w:date="2025-08-13T09:17:00Z">
        <w:r w:rsidRPr="00C854B1">
          <w:rPr>
            <w:rFonts w:ascii="Calibri" w:hAnsi="Calibri" w:cs="Calibri"/>
            <w:bCs/>
            <w:sz w:val="20"/>
            <w:szCs w:val="20"/>
          </w:rPr>
          <w:t xml:space="preserve">V rámci administratívnej finančnej kontroly </w:t>
        </w:r>
        <w:proofErr w:type="spellStart"/>
        <w:r w:rsidRPr="00C854B1">
          <w:rPr>
            <w:rFonts w:ascii="Calibri" w:hAnsi="Calibri" w:cs="Calibri"/>
            <w:bCs/>
            <w:sz w:val="20"/>
            <w:szCs w:val="20"/>
          </w:rPr>
          <w:t>ŽoP</w:t>
        </w:r>
        <w:proofErr w:type="spellEnd"/>
        <w:r w:rsidRPr="00C854B1">
          <w:rPr>
            <w:rFonts w:ascii="Calibri" w:hAnsi="Calibri" w:cs="Calibri"/>
            <w:bCs/>
            <w:sz w:val="20"/>
            <w:szCs w:val="20"/>
          </w:rPr>
          <w:t xml:space="preserve"> bude zo strany SO predmetná podporná dokumentácia overená v súvislosti so splnením stanoveného míľnika vyplývajúceho z uzatvorenej Zmluvy o dielo.</w:t>
        </w:r>
      </w:ins>
    </w:p>
    <w:p w14:paraId="70857102" w14:textId="251757C0" w:rsidR="00C854B1" w:rsidRPr="00C854B1" w:rsidRDefault="00C854B1" w:rsidP="00C854B1">
      <w:pPr>
        <w:spacing w:after="120" w:line="276" w:lineRule="auto"/>
        <w:jc w:val="both"/>
        <w:rPr>
          <w:rFonts w:ascii="Calibri" w:hAnsi="Calibri" w:cs="Calibri"/>
          <w:bCs/>
          <w:sz w:val="20"/>
        </w:rPr>
      </w:pPr>
    </w:p>
    <w:p w14:paraId="79DF47B4" w14:textId="1F2C5A4F" w:rsidR="002D4F35" w:rsidRPr="008C66FC" w:rsidRDefault="00A62460" w:rsidP="008C66FC">
      <w:pPr>
        <w:pStyle w:val="Nadpis1"/>
      </w:pPr>
      <w:bookmarkStart w:id="311" w:name="_Toc157690415"/>
      <w:bookmarkStart w:id="312" w:name="_Toc191041400"/>
      <w:r w:rsidRPr="008C66FC">
        <w:t>Informovanie, komunikácia, viditeľnosť</w:t>
      </w:r>
      <w:bookmarkEnd w:id="311"/>
      <w:bookmarkEnd w:id="312"/>
    </w:p>
    <w:p w14:paraId="4233DD11" w14:textId="1844151E" w:rsidR="00A62460" w:rsidRDefault="00A62460" w:rsidP="00110730">
      <w:pPr>
        <w:pStyle w:val="Odsekzoznamu"/>
        <w:numPr>
          <w:ilvl w:val="0"/>
          <w:numId w:val="28"/>
        </w:numPr>
        <w:spacing w:after="120" w:line="276" w:lineRule="auto"/>
        <w:ind w:left="425" w:hanging="425"/>
        <w:jc w:val="both"/>
        <w:rPr>
          <w:rFonts w:asciiTheme="minorHAnsi" w:hAnsiTheme="minorHAnsi" w:cstheme="minorHAnsi"/>
          <w:bCs/>
          <w:sz w:val="20"/>
        </w:rPr>
      </w:pPr>
      <w:r w:rsidRPr="00A62460">
        <w:rPr>
          <w:rFonts w:asciiTheme="minorHAnsi" w:hAnsiTheme="minorHAnsi" w:cstheme="minorHAnsi"/>
          <w:bCs/>
          <w:sz w:val="20"/>
        </w:rPr>
        <w:t xml:space="preserve">Prijímateľ je povinný počas platnosti a účinnosti </w:t>
      </w:r>
      <w:r>
        <w:rPr>
          <w:rFonts w:asciiTheme="minorHAnsi" w:hAnsiTheme="minorHAnsi" w:cstheme="minorHAnsi"/>
          <w:bCs/>
          <w:sz w:val="20"/>
        </w:rPr>
        <w:t>Zmluvy</w:t>
      </w:r>
      <w:r w:rsidRPr="00A62460">
        <w:rPr>
          <w:rFonts w:asciiTheme="minorHAnsi" w:hAnsiTheme="minorHAnsi" w:cstheme="minorHAnsi"/>
          <w:bCs/>
          <w:sz w:val="20"/>
        </w:rPr>
        <w:t xml:space="preserve"> informovať účastníkov projektu a verejnosť o tom, že realizované aktivity sa uskutočňujú vďaka pomoci EÚ.</w:t>
      </w:r>
    </w:p>
    <w:p w14:paraId="6916006C" w14:textId="32E2EAE7" w:rsidR="00A62460" w:rsidRDefault="00A62460" w:rsidP="00110730">
      <w:pPr>
        <w:pStyle w:val="Odsekzoznamu"/>
        <w:numPr>
          <w:ilvl w:val="0"/>
          <w:numId w:val="28"/>
        </w:numPr>
        <w:spacing w:after="120" w:line="276" w:lineRule="auto"/>
        <w:ind w:left="425" w:hanging="425"/>
        <w:jc w:val="both"/>
        <w:rPr>
          <w:rFonts w:asciiTheme="minorHAnsi" w:hAnsiTheme="minorHAnsi" w:cstheme="minorHAnsi"/>
          <w:bCs/>
          <w:sz w:val="20"/>
        </w:rPr>
      </w:pPr>
      <w:r w:rsidRPr="00A62460">
        <w:rPr>
          <w:rFonts w:asciiTheme="minorHAnsi" w:hAnsiTheme="minorHAnsi" w:cstheme="minorHAnsi"/>
          <w:b/>
          <w:bCs/>
          <w:sz w:val="20"/>
        </w:rPr>
        <w:t>Predmetom propagácie</w:t>
      </w:r>
      <w:r w:rsidRPr="00A62460">
        <w:rPr>
          <w:rFonts w:asciiTheme="minorHAnsi" w:hAnsiTheme="minorHAnsi" w:cstheme="minorHAnsi"/>
          <w:bCs/>
          <w:sz w:val="20"/>
        </w:rPr>
        <w:t xml:space="preserve"> sú informácie, ktoré obsahujú odkaz na EÚ spolu so znakom EÚ podľa požadovaného grafického štandardu a povinný text „Financované Európskou úniou“ alebo „Spolufinancované Európskou úniou“.</w:t>
      </w:r>
    </w:p>
    <w:p w14:paraId="465A611B" w14:textId="0C9234BA" w:rsidR="00A62460" w:rsidRPr="00DB2352" w:rsidRDefault="00A62460" w:rsidP="00110730">
      <w:pPr>
        <w:pStyle w:val="Odsekzoznamu"/>
        <w:numPr>
          <w:ilvl w:val="0"/>
          <w:numId w:val="28"/>
        </w:numPr>
        <w:spacing w:after="120" w:line="276" w:lineRule="auto"/>
        <w:ind w:left="425" w:hanging="425"/>
        <w:jc w:val="both"/>
        <w:rPr>
          <w:rFonts w:asciiTheme="minorHAnsi" w:hAnsiTheme="minorHAnsi" w:cstheme="minorHAnsi"/>
          <w:bCs/>
          <w:sz w:val="20"/>
        </w:rPr>
      </w:pPr>
      <w:r w:rsidRPr="00A62460">
        <w:rPr>
          <w:rFonts w:asciiTheme="minorHAnsi" w:hAnsiTheme="minorHAnsi" w:cstheme="minorHAnsi"/>
          <w:bCs/>
          <w:sz w:val="20"/>
        </w:rPr>
        <w:t>Minimálne štandardy a jednotný postup v oblasti informovania a komunikácie sú definované v </w:t>
      </w:r>
      <w:r w:rsidRPr="00DB2352">
        <w:rPr>
          <w:rFonts w:asciiTheme="minorHAnsi" w:hAnsiTheme="minorHAnsi" w:cstheme="minorHAnsi"/>
          <w:bCs/>
          <w:sz w:val="20"/>
        </w:rPr>
        <w:t xml:space="preserve">Manuáli </w:t>
      </w:r>
      <w:r w:rsidR="002D4F35" w:rsidRPr="00DB2352">
        <w:rPr>
          <w:rFonts w:asciiTheme="minorHAnsi" w:hAnsiTheme="minorHAnsi" w:cstheme="minorHAnsi"/>
          <w:bCs/>
          <w:sz w:val="20"/>
        </w:rPr>
        <w:t xml:space="preserve">pre informovanie a komunikáciu, ktorý vydáva </w:t>
      </w:r>
      <w:r w:rsidR="006A4579">
        <w:rPr>
          <w:rFonts w:asciiTheme="minorHAnsi" w:hAnsiTheme="minorHAnsi" w:cstheme="minorHAnsi"/>
          <w:bCs/>
          <w:sz w:val="20"/>
        </w:rPr>
        <w:t>RO.</w:t>
      </w:r>
      <w:r w:rsidR="002D4F35" w:rsidRPr="00DB2352">
        <w:rPr>
          <w:rFonts w:asciiTheme="minorHAnsi" w:hAnsiTheme="minorHAnsi" w:cstheme="minorHAnsi"/>
          <w:bCs/>
          <w:sz w:val="20"/>
        </w:rPr>
        <w:t xml:space="preserve"> </w:t>
      </w:r>
    </w:p>
    <w:p w14:paraId="3FE7DAE9" w14:textId="24C958D7" w:rsidR="00A62460" w:rsidRPr="00DB2352" w:rsidRDefault="00A62460" w:rsidP="00110730">
      <w:pPr>
        <w:pStyle w:val="Odsekzoznamu"/>
        <w:numPr>
          <w:ilvl w:val="0"/>
          <w:numId w:val="28"/>
        </w:numPr>
        <w:spacing w:after="120" w:line="276" w:lineRule="auto"/>
        <w:ind w:left="425" w:hanging="425"/>
        <w:jc w:val="both"/>
        <w:rPr>
          <w:rFonts w:asciiTheme="minorHAnsi" w:hAnsiTheme="minorHAnsi" w:cstheme="minorHAnsi"/>
          <w:bCs/>
          <w:sz w:val="20"/>
        </w:rPr>
      </w:pPr>
      <w:r w:rsidRPr="00DB2352">
        <w:rPr>
          <w:rFonts w:asciiTheme="minorHAnsi" w:hAnsiTheme="minorHAnsi" w:cstheme="minorHAnsi"/>
          <w:bCs/>
          <w:sz w:val="20"/>
        </w:rPr>
        <w:t>Ďalšie informácie o informovaní a viditeľnosti sú uvedené v </w:t>
      </w:r>
      <w:r w:rsidRPr="00656F67">
        <w:rPr>
          <w:rFonts w:asciiTheme="minorHAnsi" w:hAnsiTheme="minorHAnsi" w:cstheme="minorHAnsi"/>
          <w:b/>
          <w:bCs/>
          <w:sz w:val="20"/>
        </w:rPr>
        <w:t>Čl. 5 VZP.</w:t>
      </w:r>
      <w:r w:rsidRPr="00DB2352">
        <w:rPr>
          <w:rFonts w:asciiTheme="minorHAnsi" w:hAnsiTheme="minorHAnsi" w:cstheme="minorHAnsi"/>
          <w:bCs/>
          <w:sz w:val="20"/>
        </w:rPr>
        <w:t xml:space="preserve"> </w:t>
      </w:r>
    </w:p>
    <w:p w14:paraId="30DF5821" w14:textId="4DAD2B4F" w:rsidR="00A62460" w:rsidRPr="00AF3516" w:rsidRDefault="00A62460" w:rsidP="008C66FC">
      <w:pPr>
        <w:pStyle w:val="Nadpis1"/>
      </w:pPr>
      <w:bookmarkStart w:id="313" w:name="_Toc157690416"/>
      <w:bookmarkStart w:id="314" w:name="_Toc191041401"/>
      <w:r w:rsidRPr="00AF3516">
        <w:t>Informačný monitorovací systém</w:t>
      </w:r>
      <w:bookmarkEnd w:id="313"/>
      <w:bookmarkEnd w:id="314"/>
    </w:p>
    <w:p w14:paraId="1278F915" w14:textId="6BA11D58" w:rsidR="00784B47" w:rsidRDefault="00A62460" w:rsidP="00110730">
      <w:pPr>
        <w:pStyle w:val="Odsekzoznamu"/>
        <w:numPr>
          <w:ilvl w:val="0"/>
          <w:numId w:val="29"/>
        </w:numPr>
        <w:spacing w:after="120" w:line="276" w:lineRule="auto"/>
        <w:ind w:left="425" w:hanging="425"/>
        <w:jc w:val="both"/>
        <w:rPr>
          <w:rFonts w:asciiTheme="minorHAnsi" w:hAnsiTheme="minorHAnsi" w:cstheme="minorHAnsi"/>
          <w:bCs/>
          <w:sz w:val="20"/>
        </w:rPr>
      </w:pPr>
      <w:r w:rsidRPr="00784B47">
        <w:rPr>
          <w:rFonts w:asciiTheme="minorHAnsi" w:hAnsiTheme="minorHAnsi" w:cstheme="minorHAnsi"/>
          <w:b/>
          <w:bCs/>
          <w:sz w:val="20"/>
        </w:rPr>
        <w:t>ITMS</w:t>
      </w:r>
      <w:r w:rsidR="00116A73">
        <w:rPr>
          <w:rFonts w:asciiTheme="minorHAnsi" w:hAnsiTheme="minorHAnsi" w:cstheme="minorHAnsi"/>
          <w:b/>
          <w:bCs/>
          <w:sz w:val="20"/>
        </w:rPr>
        <w:t>21+</w:t>
      </w:r>
      <w:r w:rsidRPr="00784B47">
        <w:rPr>
          <w:rFonts w:asciiTheme="minorHAnsi" w:hAnsiTheme="minorHAnsi" w:cstheme="minorHAnsi"/>
          <w:b/>
          <w:bCs/>
          <w:sz w:val="20"/>
        </w:rPr>
        <w:t xml:space="preserve"> </w:t>
      </w:r>
      <w:r w:rsidRPr="00784B47">
        <w:rPr>
          <w:rFonts w:asciiTheme="minorHAnsi" w:hAnsiTheme="minorHAnsi" w:cstheme="minorHAnsi"/>
          <w:bCs/>
          <w:sz w:val="20"/>
        </w:rPr>
        <w:t xml:space="preserve">predstavuje centrálny informačný systém, ktorý slúži na evidenciu, následné spracovávanie, export a výmenu dát, údajov a dokumentov a zároveň predstavuje podporný spôsob k písomnej komunikácii medzi prijímateľom, </w:t>
      </w:r>
      <w:r w:rsidR="00784B47">
        <w:rPr>
          <w:rFonts w:asciiTheme="minorHAnsi" w:hAnsiTheme="minorHAnsi" w:cstheme="minorHAnsi"/>
          <w:bCs/>
          <w:sz w:val="20"/>
        </w:rPr>
        <w:t>SO</w:t>
      </w:r>
      <w:r w:rsidRPr="00784B47">
        <w:rPr>
          <w:rFonts w:asciiTheme="minorHAnsi" w:hAnsiTheme="minorHAnsi" w:cstheme="minorHAnsi"/>
          <w:bCs/>
          <w:sz w:val="20"/>
        </w:rPr>
        <w:t xml:space="preserve"> a ďalšími orgánmi zapojenými do implementácie fondov EÚ. Výmena dát, údajov a </w:t>
      </w:r>
      <w:r w:rsidRPr="00784B47">
        <w:rPr>
          <w:rFonts w:asciiTheme="minorHAnsi" w:hAnsiTheme="minorHAnsi" w:cstheme="minorHAnsi"/>
          <w:bCs/>
          <w:sz w:val="20"/>
        </w:rPr>
        <w:lastRenderedPageBreak/>
        <w:t xml:space="preserve">dokumentov medzi prijímateľom a </w:t>
      </w:r>
      <w:r w:rsidR="00784B47">
        <w:rPr>
          <w:rFonts w:asciiTheme="minorHAnsi" w:hAnsiTheme="minorHAnsi" w:cstheme="minorHAnsi"/>
          <w:bCs/>
          <w:sz w:val="20"/>
        </w:rPr>
        <w:t>SO</w:t>
      </w:r>
      <w:r w:rsidRPr="00784B47">
        <w:rPr>
          <w:rFonts w:asciiTheme="minorHAnsi" w:hAnsiTheme="minorHAnsi" w:cstheme="minorHAnsi"/>
          <w:bCs/>
          <w:sz w:val="20"/>
        </w:rPr>
        <w:t xml:space="preserve"> a inými orgánmi zapojenými do implementácie fondov EÚ bude vykonávaná najmä v elektronickej podobe</w:t>
      </w:r>
      <w:r w:rsidR="00116A73">
        <w:rPr>
          <w:rFonts w:asciiTheme="minorHAnsi" w:hAnsiTheme="minorHAnsi" w:cstheme="minorHAnsi"/>
          <w:bCs/>
          <w:sz w:val="20"/>
        </w:rPr>
        <w:t xml:space="preserve"> na webovom sídle </w:t>
      </w:r>
      <w:r w:rsidR="00116A73">
        <w:rPr>
          <w:rFonts w:ascii="ArialNarrow" w:hAnsi="ArialNarrow" w:cs="ArialNarrow"/>
          <w:color w:val="0000FF"/>
          <w:sz w:val="17"/>
          <w:szCs w:val="17"/>
        </w:rPr>
        <w:t>public.itms21.sk</w:t>
      </w:r>
      <w:r w:rsidRPr="00784B47">
        <w:rPr>
          <w:rFonts w:asciiTheme="minorHAnsi" w:hAnsiTheme="minorHAnsi" w:cstheme="minorHAnsi"/>
          <w:bCs/>
          <w:sz w:val="20"/>
        </w:rPr>
        <w:t xml:space="preserve">. </w:t>
      </w:r>
    </w:p>
    <w:p w14:paraId="32FBDBFD" w14:textId="08DAB23D" w:rsidR="00A62460" w:rsidRPr="00784B47" w:rsidRDefault="00A62460" w:rsidP="00110730">
      <w:pPr>
        <w:pStyle w:val="Odsekzoznamu"/>
        <w:numPr>
          <w:ilvl w:val="0"/>
          <w:numId w:val="29"/>
        </w:numPr>
        <w:spacing w:after="120" w:line="276" w:lineRule="auto"/>
        <w:ind w:left="425" w:hanging="425"/>
        <w:jc w:val="both"/>
        <w:rPr>
          <w:rFonts w:asciiTheme="minorHAnsi" w:hAnsiTheme="minorHAnsi" w:cstheme="minorHAnsi"/>
          <w:bCs/>
          <w:sz w:val="20"/>
        </w:rPr>
      </w:pPr>
      <w:r w:rsidRPr="00784B47">
        <w:rPr>
          <w:rFonts w:asciiTheme="minorHAnsi" w:hAnsiTheme="minorHAnsi" w:cstheme="minorHAnsi"/>
          <w:bCs/>
          <w:sz w:val="20"/>
        </w:rPr>
        <w:t>Verejná časť ITMS</w:t>
      </w:r>
      <w:r w:rsidR="00116A73">
        <w:rPr>
          <w:rFonts w:asciiTheme="minorHAnsi" w:hAnsiTheme="minorHAnsi" w:cstheme="minorHAnsi"/>
          <w:bCs/>
          <w:sz w:val="20"/>
        </w:rPr>
        <w:t>21+</w:t>
      </w:r>
      <w:r w:rsidRPr="00784B47">
        <w:rPr>
          <w:rFonts w:asciiTheme="minorHAnsi" w:hAnsiTheme="minorHAnsi" w:cstheme="minorHAnsi"/>
          <w:bCs/>
          <w:sz w:val="20"/>
        </w:rPr>
        <w:t xml:space="preserve"> je prístupná verejnosti a prijímateľom prostredníctvom internetu.</w:t>
      </w:r>
    </w:p>
    <w:p w14:paraId="06384AC5" w14:textId="3DBEC178" w:rsidR="00116A73" w:rsidRPr="00116A73" w:rsidRDefault="00116A73" w:rsidP="00110730">
      <w:pPr>
        <w:pStyle w:val="Odsekzoznamu"/>
        <w:numPr>
          <w:ilvl w:val="0"/>
          <w:numId w:val="29"/>
        </w:numPr>
        <w:spacing w:after="120" w:line="276" w:lineRule="auto"/>
        <w:ind w:left="425" w:hanging="425"/>
        <w:jc w:val="both"/>
        <w:rPr>
          <w:rFonts w:asciiTheme="minorHAnsi" w:hAnsiTheme="minorHAnsi" w:cstheme="minorHAnsi"/>
          <w:bCs/>
          <w:sz w:val="20"/>
        </w:rPr>
      </w:pPr>
      <w:r w:rsidRPr="00116A73">
        <w:rPr>
          <w:rFonts w:asciiTheme="minorHAnsi" w:hAnsiTheme="minorHAnsi" w:cstheme="minorHAnsi"/>
          <w:bCs/>
          <w:sz w:val="20"/>
        </w:rPr>
        <w:t>Prijímateľ je povinný vkladať do ITMS21+ úplnú</w:t>
      </w:r>
      <w:r w:rsidR="00AE406F">
        <w:rPr>
          <w:rFonts w:asciiTheme="minorHAnsi" w:hAnsiTheme="minorHAnsi" w:cstheme="minorHAnsi"/>
          <w:bCs/>
          <w:sz w:val="20"/>
        </w:rPr>
        <w:t>,</w:t>
      </w:r>
      <w:r w:rsidRPr="00116A73">
        <w:rPr>
          <w:rFonts w:asciiTheme="minorHAnsi" w:hAnsiTheme="minorHAnsi" w:cstheme="minorHAnsi"/>
          <w:bCs/>
          <w:sz w:val="20"/>
        </w:rPr>
        <w:t xml:space="preserve"> presnú a pravdivú dokumentáciu týkajúcu sa</w:t>
      </w:r>
      <w:r>
        <w:rPr>
          <w:rFonts w:asciiTheme="minorHAnsi" w:hAnsiTheme="minorHAnsi" w:cstheme="minorHAnsi"/>
          <w:bCs/>
          <w:sz w:val="20"/>
        </w:rPr>
        <w:t xml:space="preserve"> </w:t>
      </w:r>
      <w:r w:rsidRPr="00116A73">
        <w:rPr>
          <w:rFonts w:asciiTheme="minorHAnsi" w:hAnsiTheme="minorHAnsi" w:cstheme="minorHAnsi"/>
          <w:bCs/>
          <w:sz w:val="20"/>
        </w:rPr>
        <w:t>implementácie a kontroly projektov. Údaje evidované</w:t>
      </w:r>
      <w:r w:rsidR="00182E4D">
        <w:rPr>
          <w:rFonts w:asciiTheme="minorHAnsi" w:hAnsiTheme="minorHAnsi" w:cstheme="minorHAnsi"/>
          <w:bCs/>
          <w:sz w:val="20"/>
        </w:rPr>
        <w:t xml:space="preserve"> v ITMS21+ budú zo strany SO</w:t>
      </w:r>
      <w:r w:rsidRPr="00116A73">
        <w:rPr>
          <w:rFonts w:asciiTheme="minorHAnsi" w:hAnsiTheme="minorHAnsi" w:cstheme="minorHAnsi"/>
          <w:bCs/>
          <w:sz w:val="20"/>
        </w:rPr>
        <w:t xml:space="preserve"> priebežne</w:t>
      </w:r>
      <w:r>
        <w:rPr>
          <w:rFonts w:asciiTheme="minorHAnsi" w:hAnsiTheme="minorHAnsi" w:cstheme="minorHAnsi"/>
          <w:bCs/>
          <w:sz w:val="20"/>
        </w:rPr>
        <w:t xml:space="preserve"> </w:t>
      </w:r>
      <w:r w:rsidRPr="00116A73">
        <w:rPr>
          <w:rFonts w:asciiTheme="minorHAnsi" w:hAnsiTheme="minorHAnsi" w:cstheme="minorHAnsi"/>
          <w:bCs/>
          <w:sz w:val="20"/>
        </w:rPr>
        <w:t>kontrolované</w:t>
      </w:r>
      <w:r w:rsidRPr="00116A73">
        <w:rPr>
          <w:rFonts w:ascii="ArialNarrow-Bold" w:hAnsi="ArialNarrow-Bold" w:cs="ArialNarrow-Bold"/>
          <w:b/>
          <w:bCs/>
          <w:sz w:val="17"/>
          <w:szCs w:val="17"/>
        </w:rPr>
        <w:t>.</w:t>
      </w:r>
    </w:p>
    <w:p w14:paraId="5DDF9959" w14:textId="47EE1E50" w:rsidR="00784B47" w:rsidRPr="00784B47" w:rsidRDefault="00784B47" w:rsidP="00110730">
      <w:pPr>
        <w:pStyle w:val="Odsekzoznamu"/>
        <w:numPr>
          <w:ilvl w:val="0"/>
          <w:numId w:val="29"/>
        </w:numPr>
        <w:tabs>
          <w:tab w:val="left" w:pos="142"/>
        </w:tabs>
        <w:spacing w:after="120" w:line="276" w:lineRule="auto"/>
        <w:ind w:left="425" w:hanging="425"/>
        <w:jc w:val="both"/>
        <w:rPr>
          <w:rFonts w:asciiTheme="minorHAnsi" w:hAnsiTheme="minorHAnsi" w:cstheme="minorHAnsi"/>
          <w:bCs/>
          <w:sz w:val="20"/>
        </w:rPr>
      </w:pPr>
      <w:r>
        <w:rPr>
          <w:rFonts w:asciiTheme="minorHAnsi" w:hAnsiTheme="minorHAnsi" w:cstheme="minorHAnsi"/>
          <w:bCs/>
          <w:sz w:val="20"/>
        </w:rPr>
        <w:t>Ďalšie in</w:t>
      </w:r>
      <w:r w:rsidR="00656F67">
        <w:rPr>
          <w:rFonts w:asciiTheme="minorHAnsi" w:hAnsiTheme="minorHAnsi" w:cstheme="minorHAnsi"/>
          <w:bCs/>
          <w:sz w:val="20"/>
        </w:rPr>
        <w:t>formácie ohľadom práce s</w:t>
      </w:r>
      <w:r w:rsidR="00116A73">
        <w:rPr>
          <w:rFonts w:asciiTheme="minorHAnsi" w:hAnsiTheme="minorHAnsi" w:cstheme="minorHAnsi"/>
          <w:bCs/>
          <w:sz w:val="20"/>
        </w:rPr>
        <w:t> </w:t>
      </w:r>
      <w:r w:rsidR="00656F67">
        <w:rPr>
          <w:rFonts w:asciiTheme="minorHAnsi" w:hAnsiTheme="minorHAnsi" w:cstheme="minorHAnsi"/>
          <w:bCs/>
          <w:sz w:val="20"/>
        </w:rPr>
        <w:t>ITMS</w:t>
      </w:r>
      <w:r w:rsidR="00116A73">
        <w:rPr>
          <w:rFonts w:asciiTheme="minorHAnsi" w:hAnsiTheme="minorHAnsi" w:cstheme="minorHAnsi"/>
          <w:bCs/>
          <w:sz w:val="20"/>
        </w:rPr>
        <w:t>21+</w:t>
      </w:r>
      <w:r w:rsidR="00656F67">
        <w:rPr>
          <w:rFonts w:asciiTheme="minorHAnsi" w:hAnsiTheme="minorHAnsi" w:cstheme="minorHAnsi"/>
          <w:bCs/>
          <w:sz w:val="20"/>
        </w:rPr>
        <w:t xml:space="preserve"> sú uvedené</w:t>
      </w:r>
      <w:r>
        <w:rPr>
          <w:rFonts w:asciiTheme="minorHAnsi" w:hAnsiTheme="minorHAnsi" w:cstheme="minorHAnsi"/>
          <w:bCs/>
          <w:sz w:val="20"/>
        </w:rPr>
        <w:t xml:space="preserve"> v Príručke pre prácu s verejnou časťou ITMS, zverejnenej na: </w:t>
      </w:r>
      <w:hyperlink r:id="rId31" w:history="1">
        <w:r w:rsidRPr="00E00F8D">
          <w:rPr>
            <w:rStyle w:val="Hypertextovprepojenie"/>
            <w:rFonts w:asciiTheme="minorHAnsi" w:hAnsiTheme="minorHAnsi" w:cstheme="minorHAnsi"/>
            <w:bCs/>
            <w:sz w:val="20"/>
          </w:rPr>
          <w:t>https://eurofondy.gov.sk/dokumenty-a-publikacie/metodicke-dokumenty/</w:t>
        </w:r>
      </w:hyperlink>
      <w:r>
        <w:rPr>
          <w:rFonts w:asciiTheme="minorHAnsi" w:hAnsiTheme="minorHAnsi" w:cstheme="minorHAnsi"/>
          <w:bCs/>
          <w:sz w:val="20"/>
        </w:rPr>
        <w:t xml:space="preserve">. </w:t>
      </w:r>
    </w:p>
    <w:p w14:paraId="738391F0" w14:textId="544CBE01" w:rsidR="002D4F35" w:rsidRPr="00AF3516" w:rsidRDefault="00784B47" w:rsidP="008C66FC">
      <w:pPr>
        <w:pStyle w:val="Nadpis1"/>
      </w:pPr>
      <w:bookmarkStart w:id="315" w:name="_Toc157690417"/>
      <w:bookmarkStart w:id="316" w:name="_Toc191041402"/>
      <w:r w:rsidRPr="00AF3516">
        <w:t>Uchovávanie dokumentácie</w:t>
      </w:r>
      <w:bookmarkEnd w:id="315"/>
      <w:bookmarkEnd w:id="316"/>
    </w:p>
    <w:p w14:paraId="789C5FA1" w14:textId="35DD41E3" w:rsidR="002900A5" w:rsidRDefault="00784B47" w:rsidP="00110730">
      <w:pPr>
        <w:pStyle w:val="Odsekzoznamu"/>
        <w:numPr>
          <w:ilvl w:val="0"/>
          <w:numId w:val="30"/>
        </w:numPr>
        <w:spacing w:after="120" w:line="276" w:lineRule="auto"/>
        <w:ind w:left="425" w:hanging="425"/>
        <w:jc w:val="both"/>
        <w:rPr>
          <w:rFonts w:asciiTheme="minorHAnsi" w:hAnsiTheme="minorHAnsi" w:cstheme="minorHAnsi"/>
          <w:bCs/>
          <w:sz w:val="20"/>
        </w:rPr>
      </w:pPr>
      <w:r w:rsidRPr="00784B47">
        <w:rPr>
          <w:rFonts w:asciiTheme="minorHAnsi" w:hAnsiTheme="minorHAnsi" w:cstheme="minorHAnsi"/>
          <w:bCs/>
          <w:sz w:val="20"/>
        </w:rPr>
        <w:t xml:space="preserve">Dokumentáciu k projektu musí prijímateľ uchovávať </w:t>
      </w:r>
      <w:r w:rsidR="00B84450">
        <w:rPr>
          <w:rFonts w:asciiTheme="minorHAnsi" w:hAnsiTheme="minorHAnsi" w:cstheme="minorHAnsi"/>
          <w:bCs/>
          <w:sz w:val="20"/>
        </w:rPr>
        <w:t xml:space="preserve">spravidla do </w:t>
      </w:r>
      <w:r w:rsidR="00B84450" w:rsidRPr="00B84450">
        <w:rPr>
          <w:rFonts w:asciiTheme="minorHAnsi" w:hAnsiTheme="minorHAnsi" w:cstheme="minorHAnsi"/>
          <w:b/>
          <w:bCs/>
          <w:sz w:val="20"/>
        </w:rPr>
        <w:t>31. decembra 2034</w:t>
      </w:r>
      <w:r w:rsidR="00B84450">
        <w:rPr>
          <w:rFonts w:asciiTheme="minorHAnsi" w:hAnsiTheme="minorHAnsi" w:cstheme="minorHAnsi"/>
          <w:bCs/>
          <w:sz w:val="20"/>
        </w:rPr>
        <w:t xml:space="preserve">, resp. </w:t>
      </w:r>
      <w:r w:rsidR="00B84450" w:rsidRPr="00B84450">
        <w:rPr>
          <w:rFonts w:asciiTheme="minorHAnsi" w:hAnsiTheme="minorHAnsi" w:cstheme="minorHAnsi"/>
          <w:b/>
          <w:bCs/>
          <w:sz w:val="20"/>
        </w:rPr>
        <w:t>do 10 (desiatich) rokov</w:t>
      </w:r>
      <w:r w:rsidR="00B84450">
        <w:rPr>
          <w:rFonts w:asciiTheme="minorHAnsi" w:hAnsiTheme="minorHAnsi" w:cstheme="minorHAnsi"/>
          <w:bCs/>
          <w:sz w:val="20"/>
        </w:rPr>
        <w:t xml:space="preserve"> od schválenia poslednej NMS, ak došlo v rámci projektu k poskytnutiu štátnej pomoci, resp. </w:t>
      </w:r>
      <w:r w:rsidR="00206366">
        <w:rPr>
          <w:rFonts w:asciiTheme="minorHAnsi" w:hAnsiTheme="minorHAnsi" w:cstheme="minorHAnsi"/>
          <w:bCs/>
          <w:sz w:val="20"/>
        </w:rPr>
        <w:t>do uplynutia lehôt podľa Č</w:t>
      </w:r>
      <w:r w:rsidR="00E078EE">
        <w:rPr>
          <w:rFonts w:asciiTheme="minorHAnsi" w:hAnsiTheme="minorHAnsi" w:cstheme="minorHAnsi"/>
          <w:bCs/>
          <w:sz w:val="20"/>
        </w:rPr>
        <w:t>l. 6 ods. 6</w:t>
      </w:r>
      <w:r w:rsidRPr="00784B47">
        <w:rPr>
          <w:rFonts w:asciiTheme="minorHAnsi" w:hAnsiTheme="minorHAnsi" w:cstheme="minorHAnsi"/>
          <w:bCs/>
          <w:sz w:val="20"/>
        </w:rPr>
        <w:t>.2 Zmluvy</w:t>
      </w:r>
      <w:r w:rsidR="00B84450">
        <w:rPr>
          <w:rFonts w:asciiTheme="minorHAnsi" w:hAnsiTheme="minorHAnsi" w:cstheme="minorHAnsi"/>
          <w:bCs/>
          <w:sz w:val="20"/>
        </w:rPr>
        <w:t xml:space="preserve">. Do </w:t>
      </w:r>
      <w:r w:rsidRPr="00784B47">
        <w:rPr>
          <w:rFonts w:asciiTheme="minorHAnsi" w:hAnsiTheme="minorHAnsi" w:cstheme="minorHAnsi"/>
          <w:bCs/>
          <w:sz w:val="20"/>
        </w:rPr>
        <w:t>tejto doby musí aj strpieť výkon kontroly/auditu zo</w:t>
      </w:r>
      <w:r w:rsidR="00CC37BA">
        <w:rPr>
          <w:rFonts w:asciiTheme="minorHAnsi" w:hAnsiTheme="minorHAnsi" w:cstheme="minorHAnsi"/>
          <w:bCs/>
          <w:sz w:val="20"/>
        </w:rPr>
        <w:t xml:space="preserve"> strany oprávnených osôb podľa Č</w:t>
      </w:r>
      <w:r w:rsidR="00B84450">
        <w:rPr>
          <w:rFonts w:asciiTheme="minorHAnsi" w:hAnsiTheme="minorHAnsi" w:cstheme="minorHAnsi"/>
          <w:bCs/>
          <w:sz w:val="20"/>
        </w:rPr>
        <w:t xml:space="preserve">l. 13 VZP. </w:t>
      </w:r>
    </w:p>
    <w:p w14:paraId="674FD6A4" w14:textId="6F99C15F" w:rsidR="008041ED" w:rsidRDefault="00B84450" w:rsidP="00110730">
      <w:pPr>
        <w:pStyle w:val="Odsekzoznamu"/>
        <w:numPr>
          <w:ilvl w:val="0"/>
          <w:numId w:val="30"/>
        </w:numPr>
        <w:spacing w:after="120" w:line="276" w:lineRule="auto"/>
        <w:ind w:left="425" w:hanging="425"/>
        <w:jc w:val="both"/>
        <w:rPr>
          <w:rFonts w:asciiTheme="minorHAnsi" w:hAnsiTheme="minorHAnsi" w:cstheme="minorHAnsi"/>
          <w:bCs/>
          <w:sz w:val="20"/>
        </w:rPr>
      </w:pPr>
      <w:r>
        <w:rPr>
          <w:rFonts w:asciiTheme="minorHAnsi" w:hAnsiTheme="minorHAnsi" w:cstheme="minorHAnsi"/>
          <w:bCs/>
          <w:sz w:val="20"/>
        </w:rPr>
        <w:t>Tieto lehoty</w:t>
      </w:r>
      <w:r w:rsidR="002900A5">
        <w:rPr>
          <w:rFonts w:asciiTheme="minorHAnsi" w:hAnsiTheme="minorHAnsi" w:cstheme="minorHAnsi"/>
          <w:bCs/>
          <w:sz w:val="20"/>
        </w:rPr>
        <w:t xml:space="preserve"> môžu byť automaticky predĺžené </w:t>
      </w:r>
      <w:r w:rsidR="00784B47" w:rsidRPr="00784B47">
        <w:rPr>
          <w:rFonts w:asciiTheme="minorHAnsi" w:hAnsiTheme="minorHAnsi" w:cstheme="minorHAnsi"/>
          <w:bCs/>
          <w:sz w:val="20"/>
        </w:rPr>
        <w:t>v prípade súdneho konania alebo na základe žiadosti EK. Nedodržanie povinností v súvislosti s uchovávaním dokumentácie sa p</w:t>
      </w:r>
      <w:r w:rsidR="00F11F3E">
        <w:rPr>
          <w:rFonts w:asciiTheme="minorHAnsi" w:hAnsiTheme="minorHAnsi" w:cstheme="minorHAnsi"/>
          <w:bCs/>
          <w:sz w:val="20"/>
        </w:rPr>
        <w:t>ovažuje za podstatné porušenie Z</w:t>
      </w:r>
      <w:r w:rsidR="00784B47" w:rsidRPr="00784B47">
        <w:rPr>
          <w:rFonts w:asciiTheme="minorHAnsi" w:hAnsiTheme="minorHAnsi" w:cstheme="minorHAnsi"/>
          <w:bCs/>
          <w:sz w:val="20"/>
        </w:rPr>
        <w:t>mluvy.</w:t>
      </w:r>
    </w:p>
    <w:p w14:paraId="7FD382E1" w14:textId="77777777" w:rsidR="002900A5" w:rsidRDefault="008041ED" w:rsidP="00110730">
      <w:pPr>
        <w:pStyle w:val="Odsekzoznamu"/>
        <w:numPr>
          <w:ilvl w:val="0"/>
          <w:numId w:val="30"/>
        </w:numPr>
        <w:spacing w:after="120" w:line="276" w:lineRule="auto"/>
        <w:ind w:left="425" w:hanging="425"/>
        <w:jc w:val="both"/>
        <w:rPr>
          <w:rFonts w:asciiTheme="minorHAnsi" w:hAnsiTheme="minorHAnsi" w:cstheme="minorHAnsi"/>
          <w:bCs/>
          <w:sz w:val="20"/>
        </w:rPr>
      </w:pPr>
      <w:r w:rsidRPr="008041ED">
        <w:rPr>
          <w:rFonts w:asciiTheme="minorHAnsi" w:hAnsiTheme="minorHAnsi" w:cstheme="minorHAnsi"/>
          <w:bCs/>
          <w:sz w:val="20"/>
        </w:rPr>
        <w:t xml:space="preserve">Ak nie je možné predložiť dokumenty v elektronickej forme, prijímateľ zabezpečí, aby dodávateľ/zhotoviteľ vyhotovoval účtovné doklady minimálne v 2 (dvoch) rovnopisoch (ak nie je možné predložiť dokumenty v elektronickej forme), pričom jeden </w:t>
      </w:r>
      <w:r w:rsidR="002900A5">
        <w:rPr>
          <w:rFonts w:asciiTheme="minorHAnsi" w:hAnsiTheme="minorHAnsi" w:cstheme="minorHAnsi"/>
          <w:bCs/>
          <w:sz w:val="20"/>
        </w:rPr>
        <w:t>uchováva prijímateľ a druhý SO.</w:t>
      </w:r>
    </w:p>
    <w:p w14:paraId="1C03E110" w14:textId="77777777" w:rsidR="002900A5" w:rsidRDefault="00784B47" w:rsidP="00110730">
      <w:pPr>
        <w:pStyle w:val="Odsekzoznamu"/>
        <w:numPr>
          <w:ilvl w:val="0"/>
          <w:numId w:val="30"/>
        </w:numPr>
        <w:spacing w:after="120" w:line="276" w:lineRule="auto"/>
        <w:ind w:left="425" w:hanging="425"/>
        <w:jc w:val="both"/>
        <w:rPr>
          <w:rFonts w:asciiTheme="minorHAnsi" w:hAnsiTheme="minorHAnsi" w:cstheme="minorHAnsi"/>
          <w:bCs/>
          <w:sz w:val="20"/>
        </w:rPr>
      </w:pPr>
      <w:r w:rsidRPr="002900A5">
        <w:rPr>
          <w:rFonts w:asciiTheme="minorHAnsi" w:hAnsiTheme="minorHAnsi" w:cstheme="minorHAnsi"/>
          <w:bCs/>
          <w:sz w:val="20"/>
        </w:rPr>
        <w:t>Pravidlá pre uchovávanie dokumentácie sú uvedené v </w:t>
      </w:r>
      <w:r w:rsidRPr="002900A5">
        <w:rPr>
          <w:rFonts w:asciiTheme="minorHAnsi" w:hAnsiTheme="minorHAnsi" w:cstheme="minorHAnsi"/>
          <w:b/>
          <w:bCs/>
          <w:sz w:val="20"/>
        </w:rPr>
        <w:t>Čl. 20 VZP.</w:t>
      </w:r>
      <w:r w:rsidRPr="002900A5">
        <w:rPr>
          <w:rFonts w:asciiTheme="minorHAnsi" w:hAnsiTheme="minorHAnsi" w:cstheme="minorHAnsi"/>
          <w:bCs/>
          <w:sz w:val="20"/>
        </w:rPr>
        <w:t xml:space="preserve"> </w:t>
      </w:r>
    </w:p>
    <w:p w14:paraId="35334D44" w14:textId="181643A2" w:rsidR="00182E4D" w:rsidRDefault="002900A5" w:rsidP="00110730">
      <w:pPr>
        <w:pStyle w:val="Odsekzoznamu"/>
        <w:numPr>
          <w:ilvl w:val="0"/>
          <w:numId w:val="30"/>
        </w:numPr>
        <w:spacing w:after="120" w:line="276" w:lineRule="auto"/>
        <w:ind w:left="425" w:hanging="425"/>
        <w:jc w:val="both"/>
        <w:rPr>
          <w:rFonts w:asciiTheme="minorHAnsi" w:hAnsiTheme="minorHAnsi" w:cstheme="minorHAnsi"/>
          <w:bCs/>
          <w:sz w:val="20"/>
        </w:rPr>
      </w:pPr>
      <w:r w:rsidRPr="002900A5">
        <w:rPr>
          <w:rFonts w:asciiTheme="minorHAnsi" w:hAnsiTheme="minorHAnsi" w:cstheme="minorHAnsi"/>
          <w:bCs/>
          <w:sz w:val="20"/>
        </w:rPr>
        <w:t>Účtovnú dokumentáciu týkajúcu sa projektu je Prijímateľ povinný uchovávať a ochraňovať v</w:t>
      </w:r>
      <w:r>
        <w:rPr>
          <w:rFonts w:asciiTheme="minorHAnsi" w:hAnsiTheme="minorHAnsi" w:cstheme="minorHAnsi"/>
          <w:bCs/>
          <w:sz w:val="20"/>
        </w:rPr>
        <w:t xml:space="preserve"> </w:t>
      </w:r>
      <w:r w:rsidRPr="002900A5">
        <w:rPr>
          <w:rFonts w:asciiTheme="minorHAnsi" w:hAnsiTheme="minorHAnsi" w:cstheme="minorHAnsi"/>
          <w:bCs/>
          <w:sz w:val="20"/>
        </w:rPr>
        <w:t>súlade so zákonom o</w:t>
      </w:r>
      <w:r w:rsidR="00182E4D">
        <w:rPr>
          <w:rFonts w:asciiTheme="minorHAnsi" w:hAnsiTheme="minorHAnsi" w:cstheme="minorHAnsi"/>
          <w:bCs/>
          <w:sz w:val="20"/>
        </w:rPr>
        <w:t> </w:t>
      </w:r>
      <w:r w:rsidRPr="002900A5">
        <w:rPr>
          <w:rFonts w:asciiTheme="minorHAnsi" w:hAnsiTheme="minorHAnsi" w:cstheme="minorHAnsi"/>
          <w:bCs/>
          <w:sz w:val="20"/>
        </w:rPr>
        <w:t>účtovníctve</w:t>
      </w:r>
      <w:r w:rsidR="00182E4D">
        <w:rPr>
          <w:rFonts w:asciiTheme="minorHAnsi" w:hAnsiTheme="minorHAnsi" w:cstheme="minorHAnsi"/>
          <w:bCs/>
          <w:sz w:val="20"/>
        </w:rPr>
        <w:t xml:space="preserve"> a v súlade s Čl. 12 VZP</w:t>
      </w:r>
      <w:r w:rsidRPr="002900A5">
        <w:rPr>
          <w:rFonts w:asciiTheme="minorHAnsi" w:hAnsiTheme="minorHAnsi" w:cstheme="minorHAnsi"/>
          <w:bCs/>
          <w:sz w:val="20"/>
        </w:rPr>
        <w:t>. Evidencia a uchovávanie dokumentov musí byť zabezpečené aj v</w:t>
      </w:r>
      <w:r>
        <w:rPr>
          <w:rFonts w:asciiTheme="minorHAnsi" w:hAnsiTheme="minorHAnsi" w:cstheme="minorHAnsi"/>
          <w:bCs/>
          <w:sz w:val="20"/>
        </w:rPr>
        <w:t xml:space="preserve"> </w:t>
      </w:r>
      <w:r w:rsidRPr="002900A5">
        <w:rPr>
          <w:rFonts w:asciiTheme="minorHAnsi" w:hAnsiTheme="minorHAnsi" w:cstheme="minorHAnsi"/>
          <w:bCs/>
          <w:sz w:val="20"/>
        </w:rPr>
        <w:t>súlade so zákonom č. 395/2002 Z. z. o archívoch a registratúrach a o doplnení niektorých zákonov.</w:t>
      </w:r>
    </w:p>
    <w:p w14:paraId="121AA645" w14:textId="7FD9B5F7" w:rsidR="00784B47" w:rsidRPr="00182E4D" w:rsidRDefault="002900A5" w:rsidP="00110730">
      <w:pPr>
        <w:pStyle w:val="Odsekzoznamu"/>
        <w:numPr>
          <w:ilvl w:val="0"/>
          <w:numId w:val="30"/>
        </w:numPr>
        <w:spacing w:after="120" w:line="276" w:lineRule="auto"/>
        <w:ind w:left="425" w:hanging="425"/>
        <w:jc w:val="both"/>
        <w:rPr>
          <w:rFonts w:ascii="ArialNarrow" w:hAnsi="ArialNarrow" w:cs="ArialNarrow"/>
          <w:color w:val="2E98D4"/>
          <w:sz w:val="17"/>
          <w:szCs w:val="17"/>
        </w:rPr>
      </w:pPr>
      <w:r w:rsidRPr="00182E4D">
        <w:rPr>
          <w:rFonts w:asciiTheme="minorHAnsi" w:hAnsiTheme="minorHAnsi" w:cstheme="minorHAnsi"/>
          <w:bCs/>
          <w:sz w:val="20"/>
        </w:rPr>
        <w:t>Uchovávané dokumenty musia poskytovať dostatočnú záruku spoľahlivosti na účely auditu a kontroly. V prípade, ak existujú dokumenty len v elektronickej podobe, musia používané počítačové systémy spĺňať bezpečnostné štandardy, ktoré zabezpečia, že uchovávané dokumenty sú v súlade so záväznými právnymi predpismi SR a sú dôveryhodné na účely auditu a kontroly.</w:t>
      </w:r>
      <w:r w:rsidR="00182E4D" w:rsidRPr="00182E4D">
        <w:rPr>
          <w:rFonts w:asciiTheme="minorHAnsi" w:hAnsiTheme="minorHAnsi" w:cstheme="minorHAnsi"/>
          <w:bCs/>
          <w:sz w:val="20"/>
        </w:rPr>
        <w:t xml:space="preserve"> Elektronické dokumenty súvisiace s realizáciou projektu (napríklad zmluvy, faktúry, objednávky, dodacie listy, prieskumy trhu, zaznamenané formou </w:t>
      </w:r>
      <w:proofErr w:type="spellStart"/>
      <w:r w:rsidR="00182E4D" w:rsidRPr="00182E4D">
        <w:rPr>
          <w:rFonts w:asciiTheme="minorHAnsi" w:hAnsiTheme="minorHAnsi" w:cstheme="minorHAnsi"/>
          <w:bCs/>
          <w:sz w:val="20"/>
        </w:rPr>
        <w:t>print</w:t>
      </w:r>
      <w:proofErr w:type="spellEnd"/>
      <w:r w:rsidR="00182E4D" w:rsidRPr="00182E4D">
        <w:rPr>
          <w:rFonts w:asciiTheme="minorHAnsi" w:hAnsiTheme="minorHAnsi" w:cstheme="minorHAnsi"/>
          <w:bCs/>
          <w:sz w:val="20"/>
        </w:rPr>
        <w:t xml:space="preserve"> </w:t>
      </w:r>
      <w:proofErr w:type="spellStart"/>
      <w:r w:rsidR="00182E4D" w:rsidRPr="00182E4D">
        <w:rPr>
          <w:rFonts w:asciiTheme="minorHAnsi" w:hAnsiTheme="minorHAnsi" w:cstheme="minorHAnsi"/>
          <w:bCs/>
          <w:sz w:val="20"/>
        </w:rPr>
        <w:t>screenov</w:t>
      </w:r>
      <w:proofErr w:type="spellEnd"/>
      <w:r w:rsidR="00182E4D" w:rsidRPr="00182E4D">
        <w:rPr>
          <w:rFonts w:asciiTheme="minorHAnsi" w:hAnsiTheme="minorHAnsi" w:cstheme="minorHAnsi"/>
          <w:bCs/>
          <w:sz w:val="20"/>
        </w:rPr>
        <w:t>, e</w:t>
      </w:r>
      <w:r w:rsidR="00182E4D">
        <w:rPr>
          <w:rFonts w:asciiTheme="minorHAnsi" w:hAnsiTheme="minorHAnsi" w:cstheme="minorHAnsi"/>
          <w:bCs/>
          <w:sz w:val="20"/>
        </w:rPr>
        <w:t>-</w:t>
      </w:r>
      <w:r w:rsidR="00182E4D" w:rsidRPr="00182E4D">
        <w:rPr>
          <w:rFonts w:asciiTheme="minorHAnsi" w:hAnsiTheme="minorHAnsi" w:cstheme="minorHAnsi"/>
          <w:bCs/>
          <w:sz w:val="20"/>
        </w:rPr>
        <w:t xml:space="preserve">mailovú komunikáciu s prijímateľom, dokumenty ako PDF, </w:t>
      </w:r>
      <w:proofErr w:type="spellStart"/>
      <w:r w:rsidR="00182E4D" w:rsidRPr="00182E4D">
        <w:rPr>
          <w:rFonts w:asciiTheme="minorHAnsi" w:hAnsiTheme="minorHAnsi" w:cstheme="minorHAnsi"/>
          <w:bCs/>
          <w:sz w:val="20"/>
        </w:rPr>
        <w:t>docx</w:t>
      </w:r>
      <w:proofErr w:type="spellEnd"/>
      <w:r w:rsidR="00182E4D" w:rsidRPr="00182E4D">
        <w:rPr>
          <w:rFonts w:asciiTheme="minorHAnsi" w:hAnsiTheme="minorHAnsi" w:cstheme="minorHAnsi"/>
          <w:bCs/>
          <w:sz w:val="20"/>
        </w:rPr>
        <w:t xml:space="preserve">, </w:t>
      </w:r>
      <w:proofErr w:type="spellStart"/>
      <w:r w:rsidR="00182E4D" w:rsidRPr="00182E4D">
        <w:rPr>
          <w:rFonts w:asciiTheme="minorHAnsi" w:hAnsiTheme="minorHAnsi" w:cstheme="minorHAnsi"/>
          <w:bCs/>
          <w:sz w:val="20"/>
        </w:rPr>
        <w:t>xlsx</w:t>
      </w:r>
      <w:proofErr w:type="spellEnd"/>
      <w:r w:rsidR="00182E4D" w:rsidRPr="00182E4D">
        <w:rPr>
          <w:rFonts w:asciiTheme="minorHAnsi" w:hAnsiTheme="minorHAnsi" w:cstheme="minorHAnsi"/>
          <w:bCs/>
          <w:sz w:val="20"/>
        </w:rPr>
        <w:t xml:space="preserve"> generované informačným systémom, ktoré majú ucelenú podobu bez potreby podpisovania a pod.) v prípade, ak ich prijímateľ vloží do ITMS</w:t>
      </w:r>
      <w:r w:rsidR="00182E4D">
        <w:rPr>
          <w:rFonts w:asciiTheme="minorHAnsi" w:hAnsiTheme="minorHAnsi" w:cstheme="minorHAnsi"/>
          <w:bCs/>
          <w:sz w:val="20"/>
        </w:rPr>
        <w:t>21+,</w:t>
      </w:r>
      <w:r w:rsidR="00182E4D" w:rsidRPr="00182E4D">
        <w:rPr>
          <w:rFonts w:asciiTheme="minorHAnsi" w:hAnsiTheme="minorHAnsi" w:cstheme="minorHAnsi"/>
          <w:bCs/>
          <w:sz w:val="20"/>
        </w:rPr>
        <w:t xml:space="preserve"> uchováva SO výhradne v ITMS21+, bez ich vytlačenia do listinnej podoby.</w:t>
      </w:r>
    </w:p>
    <w:p w14:paraId="1A8C5933" w14:textId="6969A11F" w:rsidR="00784B47" w:rsidRPr="00AF3516" w:rsidRDefault="00784B47" w:rsidP="008C66FC">
      <w:pPr>
        <w:pStyle w:val="Nadpis1"/>
      </w:pPr>
      <w:bookmarkStart w:id="317" w:name="_Toc157690418"/>
      <w:bookmarkStart w:id="318" w:name="_Toc191041403"/>
      <w:r w:rsidRPr="00AF3516">
        <w:t>Najčastejšie chyby v priebehu implementácie projektov</w:t>
      </w:r>
      <w:bookmarkEnd w:id="317"/>
      <w:bookmarkEnd w:id="318"/>
    </w:p>
    <w:p w14:paraId="33470142" w14:textId="538F6277" w:rsidR="0097608D" w:rsidRPr="0097608D" w:rsidRDefault="006A2314" w:rsidP="00110730">
      <w:pPr>
        <w:pStyle w:val="Odsekzoznamu"/>
        <w:numPr>
          <w:ilvl w:val="3"/>
          <w:numId w:val="40"/>
        </w:numPr>
        <w:spacing w:after="120" w:line="276" w:lineRule="auto"/>
        <w:ind w:left="426" w:hanging="426"/>
        <w:jc w:val="both"/>
        <w:rPr>
          <w:rFonts w:asciiTheme="minorHAnsi" w:hAnsiTheme="minorHAnsi" w:cstheme="minorHAnsi"/>
          <w:bCs/>
          <w:sz w:val="20"/>
        </w:rPr>
      </w:pPr>
      <w:r w:rsidRPr="0097608D">
        <w:rPr>
          <w:rFonts w:asciiTheme="minorHAnsi" w:hAnsiTheme="minorHAnsi" w:cstheme="minorHAnsi"/>
          <w:bCs/>
          <w:sz w:val="20"/>
        </w:rPr>
        <w:t>V</w:t>
      </w:r>
      <w:r w:rsidR="00E52DB7" w:rsidRPr="0097608D">
        <w:rPr>
          <w:rFonts w:asciiTheme="minorHAnsi" w:hAnsiTheme="minorHAnsi" w:cstheme="minorHAnsi"/>
          <w:bCs/>
          <w:sz w:val="20"/>
        </w:rPr>
        <w:t xml:space="preserve"> tejto kapitole SO uvádza</w:t>
      </w:r>
      <w:r w:rsidR="00784B47" w:rsidRPr="0097608D">
        <w:rPr>
          <w:rFonts w:asciiTheme="minorHAnsi" w:hAnsiTheme="minorHAnsi" w:cstheme="minorHAnsi"/>
          <w:bCs/>
          <w:sz w:val="20"/>
        </w:rPr>
        <w:t xml:space="preserve"> prípady najčastejších chýb v p</w:t>
      </w:r>
      <w:r w:rsidR="00E52DB7" w:rsidRPr="0097608D">
        <w:rPr>
          <w:rFonts w:asciiTheme="minorHAnsi" w:hAnsiTheme="minorHAnsi" w:cstheme="minorHAnsi"/>
          <w:bCs/>
          <w:sz w:val="20"/>
        </w:rPr>
        <w:t xml:space="preserve">riebehu implementácie projektov, ktorým je </w:t>
      </w:r>
      <w:r w:rsidR="00D2793F" w:rsidRPr="0097608D">
        <w:rPr>
          <w:rFonts w:asciiTheme="minorHAnsi" w:hAnsiTheme="minorHAnsi" w:cstheme="minorHAnsi"/>
          <w:bCs/>
          <w:sz w:val="20"/>
        </w:rPr>
        <w:t xml:space="preserve">prijímateľ povinný predchádzať. </w:t>
      </w:r>
    </w:p>
    <w:p w14:paraId="523A7176" w14:textId="246EEBE8" w:rsidR="0097608D" w:rsidRDefault="0097608D" w:rsidP="00110730">
      <w:pPr>
        <w:pStyle w:val="Odsekzoznamu"/>
        <w:numPr>
          <w:ilvl w:val="0"/>
          <w:numId w:val="41"/>
        </w:numPr>
        <w:spacing w:line="276" w:lineRule="auto"/>
        <w:ind w:hanging="357"/>
        <w:jc w:val="both"/>
        <w:rPr>
          <w:rFonts w:asciiTheme="minorHAnsi" w:hAnsiTheme="minorHAnsi" w:cstheme="minorHAnsi"/>
          <w:bCs/>
          <w:sz w:val="20"/>
        </w:rPr>
      </w:pPr>
      <w:r>
        <w:rPr>
          <w:rFonts w:asciiTheme="minorHAnsi" w:hAnsiTheme="minorHAnsi" w:cstheme="minorHAnsi"/>
          <w:bCs/>
          <w:sz w:val="20"/>
        </w:rPr>
        <w:t xml:space="preserve">V súvislosti </w:t>
      </w:r>
      <w:r w:rsidRPr="00D67FAD">
        <w:rPr>
          <w:rFonts w:asciiTheme="minorHAnsi" w:hAnsiTheme="minorHAnsi" w:cstheme="minorHAnsi"/>
          <w:bCs/>
          <w:sz w:val="20"/>
        </w:rPr>
        <w:t>s</w:t>
      </w:r>
      <w:r w:rsidR="00265B8E">
        <w:rPr>
          <w:rFonts w:asciiTheme="minorHAnsi" w:hAnsiTheme="minorHAnsi" w:cstheme="minorHAnsi"/>
          <w:bCs/>
          <w:sz w:val="20"/>
        </w:rPr>
        <w:t> </w:t>
      </w:r>
      <w:r w:rsidR="00182E4D">
        <w:rPr>
          <w:rFonts w:asciiTheme="minorHAnsi" w:hAnsiTheme="minorHAnsi" w:cstheme="minorHAnsi"/>
          <w:bCs/>
          <w:sz w:val="20"/>
        </w:rPr>
        <w:t>pr</w:t>
      </w:r>
      <w:r w:rsidR="00265B8E">
        <w:rPr>
          <w:rFonts w:asciiTheme="minorHAnsi" w:hAnsiTheme="minorHAnsi" w:cstheme="minorHAnsi"/>
          <w:bCs/>
          <w:sz w:val="20"/>
        </w:rPr>
        <w:t>ípravnou fázou projektu</w:t>
      </w:r>
      <w:r w:rsidR="00182E4D">
        <w:rPr>
          <w:rFonts w:asciiTheme="minorHAnsi" w:hAnsiTheme="minorHAnsi" w:cstheme="minorHAnsi"/>
          <w:bCs/>
          <w:sz w:val="20"/>
        </w:rPr>
        <w:t xml:space="preserve"> a </w:t>
      </w:r>
      <w:r w:rsidRPr="00D67FAD">
        <w:rPr>
          <w:rFonts w:asciiTheme="minorHAnsi" w:hAnsiTheme="minorHAnsi" w:cstheme="minorHAnsi"/>
          <w:b/>
          <w:bCs/>
          <w:sz w:val="20"/>
        </w:rPr>
        <w:t xml:space="preserve"> Žiadosťou o platbu</w:t>
      </w:r>
      <w:r>
        <w:rPr>
          <w:rFonts w:asciiTheme="minorHAnsi" w:hAnsiTheme="minorHAnsi" w:cstheme="minorHAnsi"/>
          <w:bCs/>
          <w:sz w:val="20"/>
        </w:rPr>
        <w:t xml:space="preserve"> je prijímateľ povinný</w:t>
      </w:r>
      <w:r w:rsidR="007C4989">
        <w:rPr>
          <w:rFonts w:asciiTheme="minorHAnsi" w:hAnsiTheme="minorHAnsi" w:cstheme="minorHAnsi"/>
          <w:bCs/>
          <w:sz w:val="20"/>
        </w:rPr>
        <w:t xml:space="preserve"> najmä:</w:t>
      </w:r>
    </w:p>
    <w:p w14:paraId="5629DBE8" w14:textId="2C306729" w:rsidR="00265B8E" w:rsidRDefault="00265B8E" w:rsidP="00110730">
      <w:pPr>
        <w:pStyle w:val="Odsekzoznamu"/>
        <w:numPr>
          <w:ilvl w:val="0"/>
          <w:numId w:val="44"/>
        </w:numPr>
        <w:spacing w:line="276" w:lineRule="auto"/>
        <w:ind w:hanging="357"/>
        <w:jc w:val="both"/>
        <w:rPr>
          <w:rFonts w:asciiTheme="minorHAnsi" w:hAnsiTheme="minorHAnsi" w:cstheme="minorHAnsi"/>
          <w:bCs/>
          <w:sz w:val="20"/>
        </w:rPr>
      </w:pPr>
      <w:r>
        <w:rPr>
          <w:rFonts w:asciiTheme="minorHAnsi" w:hAnsiTheme="minorHAnsi" w:cstheme="minorHAnsi"/>
          <w:bCs/>
          <w:sz w:val="20"/>
        </w:rPr>
        <w:t xml:space="preserve">predchádzať nedostatkom pri príprave projektovej dokumentácie, </w:t>
      </w:r>
    </w:p>
    <w:p w14:paraId="6EA629E1" w14:textId="77777777" w:rsidR="00265B8E" w:rsidRPr="00182E4D" w:rsidRDefault="00265B8E" w:rsidP="00110730">
      <w:pPr>
        <w:pStyle w:val="Odsekzoznamu"/>
        <w:numPr>
          <w:ilvl w:val="0"/>
          <w:numId w:val="44"/>
        </w:numPr>
        <w:spacing w:line="276" w:lineRule="auto"/>
        <w:ind w:hanging="357"/>
        <w:jc w:val="both"/>
        <w:rPr>
          <w:rFonts w:asciiTheme="minorHAnsi" w:hAnsiTheme="minorHAnsi" w:cstheme="minorHAnsi"/>
          <w:bCs/>
          <w:sz w:val="20"/>
        </w:rPr>
      </w:pPr>
      <w:r>
        <w:rPr>
          <w:rFonts w:asciiTheme="minorHAnsi" w:hAnsiTheme="minorHAnsi" w:cstheme="minorHAnsi"/>
          <w:bCs/>
          <w:sz w:val="20"/>
        </w:rPr>
        <w:t xml:space="preserve">dodržiavať lehoty stanovené zo strany SO na doplnenie dokumentácie v prípade výzvy zo strany SO, </w:t>
      </w:r>
    </w:p>
    <w:p w14:paraId="462BC445" w14:textId="132324C5" w:rsidR="00182E4D" w:rsidRDefault="00265B8E" w:rsidP="00110730">
      <w:pPr>
        <w:pStyle w:val="Odsekzoznamu"/>
        <w:numPr>
          <w:ilvl w:val="0"/>
          <w:numId w:val="44"/>
        </w:numPr>
        <w:spacing w:line="276" w:lineRule="auto"/>
        <w:ind w:hanging="357"/>
        <w:jc w:val="both"/>
        <w:rPr>
          <w:rFonts w:asciiTheme="minorHAnsi" w:hAnsiTheme="minorHAnsi" w:cstheme="minorHAnsi"/>
          <w:bCs/>
          <w:sz w:val="20"/>
        </w:rPr>
      </w:pPr>
      <w:r>
        <w:rPr>
          <w:rFonts w:asciiTheme="minorHAnsi" w:hAnsiTheme="minorHAnsi" w:cstheme="minorHAnsi"/>
          <w:bCs/>
          <w:sz w:val="20"/>
        </w:rPr>
        <w:t>p</w:t>
      </w:r>
      <w:r w:rsidR="00182E4D">
        <w:rPr>
          <w:rFonts w:asciiTheme="minorHAnsi" w:hAnsiTheme="minorHAnsi" w:cstheme="minorHAnsi"/>
          <w:bCs/>
          <w:sz w:val="20"/>
        </w:rPr>
        <w:t xml:space="preserve">oskytovať dostatočnú súčinnosť pri vypracovaní návrhu Zmluvy, </w:t>
      </w:r>
    </w:p>
    <w:p w14:paraId="35046094" w14:textId="29781B39" w:rsidR="0097608D" w:rsidRDefault="007C4989" w:rsidP="00110730">
      <w:pPr>
        <w:pStyle w:val="Odsekzoznamu"/>
        <w:numPr>
          <w:ilvl w:val="0"/>
          <w:numId w:val="44"/>
        </w:numPr>
        <w:spacing w:line="276" w:lineRule="auto"/>
        <w:ind w:hanging="357"/>
        <w:jc w:val="both"/>
        <w:rPr>
          <w:rFonts w:asciiTheme="minorHAnsi" w:hAnsiTheme="minorHAnsi" w:cstheme="minorHAnsi"/>
          <w:bCs/>
          <w:sz w:val="20"/>
        </w:rPr>
      </w:pPr>
      <w:r>
        <w:rPr>
          <w:rFonts w:asciiTheme="minorHAnsi" w:hAnsiTheme="minorHAnsi" w:cstheme="minorHAnsi"/>
          <w:bCs/>
          <w:sz w:val="20"/>
        </w:rPr>
        <w:t>p</w:t>
      </w:r>
      <w:r w:rsidR="0097608D">
        <w:rPr>
          <w:rFonts w:asciiTheme="minorHAnsi" w:hAnsiTheme="minorHAnsi" w:cstheme="minorHAnsi"/>
          <w:bCs/>
          <w:sz w:val="20"/>
        </w:rPr>
        <w:t xml:space="preserve">redkladať všetky povinné prílohy podľa </w:t>
      </w:r>
      <w:r w:rsidR="00265B8E">
        <w:rPr>
          <w:rFonts w:asciiTheme="minorHAnsi" w:hAnsiTheme="minorHAnsi" w:cstheme="minorHAnsi"/>
          <w:bCs/>
          <w:sz w:val="20"/>
        </w:rPr>
        <w:t xml:space="preserve">Výzvy, </w:t>
      </w:r>
      <w:r w:rsidR="0097608D">
        <w:rPr>
          <w:rFonts w:asciiTheme="minorHAnsi" w:hAnsiTheme="minorHAnsi" w:cstheme="minorHAnsi"/>
          <w:bCs/>
          <w:sz w:val="20"/>
        </w:rPr>
        <w:t xml:space="preserve">Zmluvy a tejto príručky, </w:t>
      </w:r>
    </w:p>
    <w:p w14:paraId="5E7E223B" w14:textId="57F07196" w:rsidR="0097608D" w:rsidRDefault="007C4989" w:rsidP="00110730">
      <w:pPr>
        <w:pStyle w:val="Odsekzoznamu"/>
        <w:numPr>
          <w:ilvl w:val="0"/>
          <w:numId w:val="44"/>
        </w:numPr>
        <w:spacing w:line="276" w:lineRule="auto"/>
        <w:ind w:hanging="357"/>
        <w:jc w:val="both"/>
        <w:rPr>
          <w:rFonts w:asciiTheme="minorHAnsi" w:hAnsiTheme="minorHAnsi" w:cstheme="minorHAnsi"/>
          <w:bCs/>
          <w:sz w:val="20"/>
        </w:rPr>
      </w:pPr>
      <w:r>
        <w:rPr>
          <w:rFonts w:asciiTheme="minorHAnsi" w:hAnsiTheme="minorHAnsi" w:cstheme="minorHAnsi"/>
          <w:bCs/>
          <w:sz w:val="20"/>
        </w:rPr>
        <w:t>d</w:t>
      </w:r>
      <w:r w:rsidR="0097608D">
        <w:rPr>
          <w:rFonts w:asciiTheme="minorHAnsi" w:hAnsiTheme="minorHAnsi" w:cstheme="minorHAnsi"/>
          <w:bCs/>
          <w:sz w:val="20"/>
        </w:rPr>
        <w:t xml:space="preserve">ostatočne preukazovať, že nedochádza k dvojitému financovaniu, </w:t>
      </w:r>
    </w:p>
    <w:p w14:paraId="172903D5" w14:textId="77777777" w:rsidR="00182E4D" w:rsidRDefault="007C4989" w:rsidP="00110730">
      <w:pPr>
        <w:pStyle w:val="Odsekzoznamu"/>
        <w:numPr>
          <w:ilvl w:val="0"/>
          <w:numId w:val="44"/>
        </w:numPr>
        <w:spacing w:line="276" w:lineRule="auto"/>
        <w:ind w:hanging="357"/>
        <w:jc w:val="both"/>
        <w:rPr>
          <w:rFonts w:asciiTheme="minorHAnsi" w:hAnsiTheme="minorHAnsi" w:cstheme="minorHAnsi"/>
          <w:bCs/>
          <w:sz w:val="20"/>
        </w:rPr>
      </w:pPr>
      <w:r>
        <w:rPr>
          <w:rFonts w:asciiTheme="minorHAnsi" w:hAnsiTheme="minorHAnsi" w:cstheme="minorHAnsi"/>
          <w:bCs/>
          <w:sz w:val="20"/>
        </w:rPr>
        <w:t>u</w:t>
      </w:r>
      <w:r w:rsidR="0097608D">
        <w:rPr>
          <w:rFonts w:asciiTheme="minorHAnsi" w:hAnsiTheme="minorHAnsi" w:cstheme="minorHAnsi"/>
          <w:bCs/>
          <w:sz w:val="20"/>
        </w:rPr>
        <w:t>vádzať štruktúru výdavkov v súlade s rozpočtom v Zmluve,</w:t>
      </w:r>
    </w:p>
    <w:p w14:paraId="416DE557" w14:textId="0E388AF8" w:rsidR="00182E4D" w:rsidRDefault="00182E4D" w:rsidP="00110730">
      <w:pPr>
        <w:pStyle w:val="Odsekzoznamu"/>
        <w:numPr>
          <w:ilvl w:val="0"/>
          <w:numId w:val="44"/>
        </w:numPr>
        <w:spacing w:line="276" w:lineRule="auto"/>
        <w:ind w:hanging="357"/>
        <w:jc w:val="both"/>
        <w:rPr>
          <w:rFonts w:asciiTheme="minorHAnsi" w:hAnsiTheme="minorHAnsi" w:cstheme="minorHAnsi"/>
          <w:bCs/>
          <w:sz w:val="20"/>
        </w:rPr>
      </w:pPr>
      <w:r>
        <w:rPr>
          <w:rFonts w:asciiTheme="minorHAnsi" w:hAnsiTheme="minorHAnsi" w:cstheme="minorHAnsi"/>
          <w:bCs/>
          <w:sz w:val="20"/>
        </w:rPr>
        <w:lastRenderedPageBreak/>
        <w:t xml:space="preserve">dodržiavať lehoty na predkladanie </w:t>
      </w:r>
      <w:proofErr w:type="spellStart"/>
      <w:r>
        <w:rPr>
          <w:rFonts w:asciiTheme="minorHAnsi" w:hAnsiTheme="minorHAnsi" w:cstheme="minorHAnsi"/>
          <w:bCs/>
          <w:sz w:val="20"/>
        </w:rPr>
        <w:t>ŽoP</w:t>
      </w:r>
      <w:proofErr w:type="spellEnd"/>
      <w:r>
        <w:rPr>
          <w:rFonts w:asciiTheme="minorHAnsi" w:hAnsiTheme="minorHAnsi" w:cstheme="minorHAnsi"/>
          <w:bCs/>
          <w:sz w:val="20"/>
        </w:rPr>
        <w:t xml:space="preserve">, lehoty na zúčtovanie </w:t>
      </w:r>
      <w:proofErr w:type="spellStart"/>
      <w:r>
        <w:rPr>
          <w:rFonts w:asciiTheme="minorHAnsi" w:hAnsiTheme="minorHAnsi" w:cstheme="minorHAnsi"/>
          <w:bCs/>
          <w:sz w:val="20"/>
        </w:rPr>
        <w:t>predfinancovania</w:t>
      </w:r>
      <w:proofErr w:type="spellEnd"/>
      <w:r w:rsidR="00265B8E">
        <w:rPr>
          <w:rFonts w:asciiTheme="minorHAnsi" w:hAnsiTheme="minorHAnsi" w:cstheme="minorHAnsi"/>
          <w:bCs/>
          <w:sz w:val="20"/>
        </w:rPr>
        <w:t>,</w:t>
      </w:r>
    </w:p>
    <w:p w14:paraId="2231796B" w14:textId="77777777" w:rsidR="00182E4D" w:rsidRDefault="00182E4D" w:rsidP="00110730">
      <w:pPr>
        <w:pStyle w:val="Odsekzoznamu"/>
        <w:numPr>
          <w:ilvl w:val="0"/>
          <w:numId w:val="44"/>
        </w:numPr>
        <w:spacing w:line="276" w:lineRule="auto"/>
        <w:ind w:hanging="357"/>
        <w:jc w:val="both"/>
        <w:rPr>
          <w:rFonts w:asciiTheme="minorHAnsi" w:hAnsiTheme="minorHAnsi" w:cstheme="minorHAnsi"/>
          <w:bCs/>
          <w:sz w:val="20"/>
        </w:rPr>
      </w:pPr>
      <w:r>
        <w:rPr>
          <w:rFonts w:asciiTheme="minorHAnsi" w:hAnsiTheme="minorHAnsi" w:cstheme="minorHAnsi"/>
          <w:bCs/>
          <w:sz w:val="20"/>
        </w:rPr>
        <w:t xml:space="preserve">správne priraďovať VO k jednotlivým aktivitám, </w:t>
      </w:r>
    </w:p>
    <w:p w14:paraId="5ED408A5" w14:textId="1A762855" w:rsidR="00503FCE" w:rsidRPr="00503FCE" w:rsidRDefault="00503FCE" w:rsidP="00110730">
      <w:pPr>
        <w:pStyle w:val="Odsekzoznamu"/>
        <w:numPr>
          <w:ilvl w:val="0"/>
          <w:numId w:val="44"/>
        </w:numPr>
        <w:spacing w:line="276" w:lineRule="auto"/>
        <w:ind w:hanging="357"/>
        <w:jc w:val="both"/>
        <w:rPr>
          <w:rFonts w:asciiTheme="minorHAnsi" w:hAnsiTheme="minorHAnsi" w:cstheme="minorHAnsi"/>
          <w:bCs/>
          <w:sz w:val="20"/>
        </w:rPr>
      </w:pPr>
      <w:r>
        <w:rPr>
          <w:rFonts w:asciiTheme="minorHAnsi" w:hAnsiTheme="minorHAnsi" w:cstheme="minorHAnsi"/>
          <w:bCs/>
          <w:sz w:val="20"/>
        </w:rPr>
        <w:t>predkladať relevantnú dokumentáciu k </w:t>
      </w:r>
      <w:proofErr w:type="spellStart"/>
      <w:r>
        <w:rPr>
          <w:rFonts w:asciiTheme="minorHAnsi" w:hAnsiTheme="minorHAnsi" w:cstheme="minorHAnsi"/>
          <w:bCs/>
          <w:sz w:val="20"/>
        </w:rPr>
        <w:t>ŽoP</w:t>
      </w:r>
      <w:proofErr w:type="spellEnd"/>
      <w:r>
        <w:rPr>
          <w:rFonts w:asciiTheme="minorHAnsi" w:hAnsiTheme="minorHAnsi" w:cstheme="minorHAnsi"/>
          <w:bCs/>
          <w:sz w:val="20"/>
        </w:rPr>
        <w:t xml:space="preserve"> v ITMS21+</w:t>
      </w:r>
      <w:r w:rsidR="00265B8E">
        <w:rPr>
          <w:rFonts w:asciiTheme="minorHAnsi" w:hAnsiTheme="minorHAnsi" w:cstheme="minorHAnsi"/>
          <w:bCs/>
          <w:sz w:val="20"/>
        </w:rPr>
        <w:t>.</w:t>
      </w:r>
    </w:p>
    <w:p w14:paraId="4747A35C" w14:textId="2201C781" w:rsidR="0097608D" w:rsidRDefault="007C4989" w:rsidP="00110730">
      <w:pPr>
        <w:pStyle w:val="Odsekzoznamu"/>
        <w:numPr>
          <w:ilvl w:val="0"/>
          <w:numId w:val="41"/>
        </w:numPr>
        <w:spacing w:line="276" w:lineRule="auto"/>
        <w:ind w:hanging="357"/>
        <w:jc w:val="both"/>
        <w:rPr>
          <w:rFonts w:asciiTheme="minorHAnsi" w:hAnsiTheme="minorHAnsi" w:cstheme="minorHAnsi"/>
          <w:bCs/>
          <w:sz w:val="20"/>
        </w:rPr>
      </w:pPr>
      <w:r>
        <w:rPr>
          <w:rFonts w:asciiTheme="minorHAnsi" w:hAnsiTheme="minorHAnsi" w:cstheme="minorHAnsi"/>
          <w:bCs/>
          <w:sz w:val="20"/>
        </w:rPr>
        <w:t>V súvislosti s </w:t>
      </w:r>
      <w:r w:rsidRPr="00D67FAD">
        <w:rPr>
          <w:rFonts w:asciiTheme="minorHAnsi" w:hAnsiTheme="minorHAnsi" w:cstheme="minorHAnsi"/>
          <w:b/>
          <w:bCs/>
          <w:sz w:val="20"/>
        </w:rPr>
        <w:t>Monitorovaním projektu</w:t>
      </w:r>
      <w:r>
        <w:rPr>
          <w:rFonts w:asciiTheme="minorHAnsi" w:hAnsiTheme="minorHAnsi" w:cstheme="minorHAnsi"/>
          <w:bCs/>
          <w:sz w:val="20"/>
        </w:rPr>
        <w:t xml:space="preserve"> je prijímateľ povinný najmä:</w:t>
      </w:r>
    </w:p>
    <w:p w14:paraId="2C01BC6F" w14:textId="77777777" w:rsidR="007C4989" w:rsidRDefault="007C4989" w:rsidP="00110730">
      <w:pPr>
        <w:pStyle w:val="Odsekzoznamu"/>
        <w:numPr>
          <w:ilvl w:val="0"/>
          <w:numId w:val="45"/>
        </w:numPr>
        <w:spacing w:line="276" w:lineRule="auto"/>
        <w:ind w:hanging="357"/>
        <w:jc w:val="both"/>
        <w:rPr>
          <w:rFonts w:asciiTheme="minorHAnsi" w:hAnsiTheme="minorHAnsi" w:cstheme="minorHAnsi"/>
          <w:bCs/>
          <w:sz w:val="20"/>
        </w:rPr>
      </w:pPr>
      <w:r w:rsidRPr="007C4989">
        <w:rPr>
          <w:rFonts w:asciiTheme="minorHAnsi" w:hAnsiTheme="minorHAnsi" w:cstheme="minorHAnsi"/>
          <w:bCs/>
          <w:sz w:val="20"/>
        </w:rPr>
        <w:t>uvádzať správny dátum monitorovacieho obdobia v </w:t>
      </w:r>
      <w:r w:rsidRPr="00D2793F">
        <w:rPr>
          <w:rFonts w:asciiTheme="minorHAnsi" w:hAnsiTheme="minorHAnsi" w:cstheme="minorHAnsi"/>
          <w:bCs/>
          <w:sz w:val="20"/>
        </w:rPr>
        <w:t>súlade</w:t>
      </w:r>
      <w:r>
        <w:rPr>
          <w:rFonts w:asciiTheme="minorHAnsi" w:hAnsiTheme="minorHAnsi" w:cstheme="minorHAnsi"/>
          <w:bCs/>
          <w:sz w:val="20"/>
        </w:rPr>
        <w:t xml:space="preserve"> s pravidlami uvedenými v Zmluve,</w:t>
      </w:r>
    </w:p>
    <w:p w14:paraId="67AC0F5E" w14:textId="3700CB3B" w:rsidR="007C4989" w:rsidRDefault="007C4989" w:rsidP="00110730">
      <w:pPr>
        <w:pStyle w:val="Odsekzoznamu"/>
        <w:numPr>
          <w:ilvl w:val="0"/>
          <w:numId w:val="45"/>
        </w:numPr>
        <w:spacing w:line="276" w:lineRule="auto"/>
        <w:ind w:hanging="357"/>
        <w:jc w:val="both"/>
        <w:rPr>
          <w:rFonts w:asciiTheme="minorHAnsi" w:hAnsiTheme="minorHAnsi" w:cstheme="minorHAnsi"/>
          <w:bCs/>
          <w:sz w:val="20"/>
        </w:rPr>
      </w:pPr>
      <w:r w:rsidRPr="007C4989">
        <w:rPr>
          <w:rFonts w:asciiTheme="minorHAnsi" w:hAnsiTheme="minorHAnsi" w:cstheme="minorHAnsi"/>
          <w:bCs/>
          <w:sz w:val="20"/>
        </w:rPr>
        <w:t>predkladať všetky povinné prílohy k monitorovacím</w:t>
      </w:r>
      <w:r w:rsidR="005C63FF">
        <w:rPr>
          <w:rFonts w:asciiTheme="minorHAnsi" w:hAnsiTheme="minorHAnsi" w:cstheme="minorHAnsi"/>
          <w:bCs/>
          <w:sz w:val="20"/>
        </w:rPr>
        <w:t xml:space="preserve"> údajom</w:t>
      </w:r>
      <w:r w:rsidRPr="007C4989">
        <w:rPr>
          <w:rFonts w:asciiTheme="minorHAnsi" w:hAnsiTheme="minorHAnsi" w:cstheme="minorHAnsi"/>
          <w:bCs/>
          <w:sz w:val="20"/>
        </w:rPr>
        <w:t>,</w:t>
      </w:r>
    </w:p>
    <w:p w14:paraId="7714102C" w14:textId="04A4537F" w:rsidR="00D67FAD" w:rsidRDefault="00D67FAD" w:rsidP="00110730">
      <w:pPr>
        <w:pStyle w:val="Odsekzoznamu"/>
        <w:numPr>
          <w:ilvl w:val="0"/>
          <w:numId w:val="45"/>
        </w:numPr>
        <w:spacing w:line="276" w:lineRule="auto"/>
        <w:ind w:hanging="357"/>
        <w:jc w:val="both"/>
        <w:rPr>
          <w:rFonts w:asciiTheme="minorHAnsi" w:hAnsiTheme="minorHAnsi" w:cstheme="minorHAnsi"/>
          <w:bCs/>
          <w:sz w:val="20"/>
        </w:rPr>
      </w:pPr>
      <w:r>
        <w:rPr>
          <w:rFonts w:asciiTheme="minorHAnsi" w:hAnsiTheme="minorHAnsi" w:cstheme="minorHAnsi"/>
          <w:bCs/>
          <w:sz w:val="20"/>
        </w:rPr>
        <w:t>riadne zdôvodniť prípadné nedodržanie plánovaných termínov začatia a ukončenia realizácie hlavných aktivít projektu,</w:t>
      </w:r>
    </w:p>
    <w:p w14:paraId="2F23ED1B" w14:textId="7AAEBE45" w:rsidR="00D67FAD" w:rsidRDefault="00D67FAD" w:rsidP="00110730">
      <w:pPr>
        <w:pStyle w:val="Odsekzoznamu"/>
        <w:numPr>
          <w:ilvl w:val="0"/>
          <w:numId w:val="45"/>
        </w:numPr>
        <w:spacing w:line="276" w:lineRule="auto"/>
        <w:ind w:hanging="357"/>
        <w:jc w:val="both"/>
        <w:rPr>
          <w:rFonts w:asciiTheme="minorHAnsi" w:hAnsiTheme="minorHAnsi" w:cstheme="minorHAnsi"/>
          <w:bCs/>
          <w:sz w:val="20"/>
        </w:rPr>
      </w:pPr>
      <w:r>
        <w:rPr>
          <w:rFonts w:asciiTheme="minorHAnsi" w:hAnsiTheme="minorHAnsi" w:cstheme="minorHAnsi"/>
          <w:bCs/>
          <w:sz w:val="20"/>
        </w:rPr>
        <w:t>uvádzať aktuálne a reálne údaje v monitorovacích</w:t>
      </w:r>
      <w:r w:rsidR="005C63FF">
        <w:rPr>
          <w:rFonts w:asciiTheme="minorHAnsi" w:hAnsiTheme="minorHAnsi" w:cstheme="minorHAnsi"/>
          <w:bCs/>
          <w:sz w:val="20"/>
        </w:rPr>
        <w:t xml:space="preserve"> údajoch</w:t>
      </w:r>
      <w:r>
        <w:rPr>
          <w:rFonts w:asciiTheme="minorHAnsi" w:hAnsiTheme="minorHAnsi" w:cstheme="minorHAnsi"/>
          <w:bCs/>
          <w:sz w:val="20"/>
        </w:rPr>
        <w:t>,</w:t>
      </w:r>
    </w:p>
    <w:p w14:paraId="76F5FA6E" w14:textId="7CAB51B1" w:rsidR="00D67FAD" w:rsidRDefault="00D67FAD" w:rsidP="00110730">
      <w:pPr>
        <w:pStyle w:val="Odsekzoznamu"/>
        <w:numPr>
          <w:ilvl w:val="0"/>
          <w:numId w:val="45"/>
        </w:numPr>
        <w:spacing w:line="276" w:lineRule="auto"/>
        <w:ind w:hanging="357"/>
        <w:jc w:val="both"/>
        <w:rPr>
          <w:rFonts w:asciiTheme="minorHAnsi" w:hAnsiTheme="minorHAnsi" w:cstheme="minorHAnsi"/>
          <w:bCs/>
          <w:sz w:val="20"/>
        </w:rPr>
      </w:pPr>
      <w:r w:rsidRPr="00607B43">
        <w:rPr>
          <w:rFonts w:asciiTheme="minorHAnsi" w:hAnsiTheme="minorHAnsi" w:cstheme="minorHAnsi"/>
          <w:bCs/>
          <w:sz w:val="20"/>
        </w:rPr>
        <w:t xml:space="preserve">dostatočne popísať priebeh aktivít za monitorované obdobie, </w:t>
      </w:r>
    </w:p>
    <w:p w14:paraId="536A0017" w14:textId="1A5669B3" w:rsidR="00182E4D" w:rsidRPr="00607B43" w:rsidRDefault="00182E4D" w:rsidP="00110730">
      <w:pPr>
        <w:pStyle w:val="Odsekzoznamu"/>
        <w:numPr>
          <w:ilvl w:val="0"/>
          <w:numId w:val="45"/>
        </w:numPr>
        <w:spacing w:line="276" w:lineRule="auto"/>
        <w:ind w:hanging="357"/>
        <w:jc w:val="both"/>
        <w:rPr>
          <w:rFonts w:asciiTheme="minorHAnsi" w:hAnsiTheme="minorHAnsi" w:cstheme="minorHAnsi"/>
          <w:bCs/>
          <w:sz w:val="20"/>
        </w:rPr>
      </w:pPr>
      <w:r>
        <w:rPr>
          <w:rFonts w:asciiTheme="minorHAnsi" w:hAnsiTheme="minorHAnsi" w:cstheme="minorHAnsi"/>
          <w:bCs/>
          <w:sz w:val="20"/>
        </w:rPr>
        <w:t xml:space="preserve">predkladať </w:t>
      </w:r>
      <w:del w:id="319" w:author="KH" w:date="2025-11-17T10:51:00Z">
        <w:r w:rsidDel="001D0FD2">
          <w:rPr>
            <w:rFonts w:asciiTheme="minorHAnsi" w:hAnsiTheme="minorHAnsi" w:cstheme="minorHAnsi"/>
            <w:bCs/>
            <w:sz w:val="20"/>
          </w:rPr>
          <w:delText>m</w:delText>
        </w:r>
      </w:del>
      <w:ins w:id="320" w:author="KH" w:date="2025-11-17T10:51:00Z">
        <w:r w:rsidR="001D0FD2">
          <w:rPr>
            <w:rFonts w:asciiTheme="minorHAnsi" w:hAnsiTheme="minorHAnsi" w:cstheme="minorHAnsi"/>
            <w:bCs/>
            <w:sz w:val="20"/>
          </w:rPr>
          <w:t>M</w:t>
        </w:r>
      </w:ins>
      <w:r>
        <w:rPr>
          <w:rFonts w:asciiTheme="minorHAnsi" w:hAnsiTheme="minorHAnsi" w:cstheme="minorHAnsi"/>
          <w:bCs/>
          <w:sz w:val="20"/>
        </w:rPr>
        <w:t>onitorovacie správy (zmenu projektu typu Monitorovanie) v </w:t>
      </w:r>
      <w:r w:rsidR="006D16FF">
        <w:rPr>
          <w:rFonts w:asciiTheme="minorHAnsi" w:hAnsiTheme="minorHAnsi" w:cstheme="minorHAnsi"/>
          <w:bCs/>
          <w:sz w:val="20"/>
        </w:rPr>
        <w:t>stanovených</w:t>
      </w:r>
      <w:r>
        <w:rPr>
          <w:rFonts w:asciiTheme="minorHAnsi" w:hAnsiTheme="minorHAnsi" w:cstheme="minorHAnsi"/>
          <w:bCs/>
          <w:sz w:val="20"/>
        </w:rPr>
        <w:t xml:space="preserve"> term</w:t>
      </w:r>
      <w:r w:rsidR="006D16FF">
        <w:rPr>
          <w:rFonts w:asciiTheme="minorHAnsi" w:hAnsiTheme="minorHAnsi" w:cstheme="minorHAnsi"/>
          <w:bCs/>
          <w:sz w:val="20"/>
        </w:rPr>
        <w:t>ínoch</w:t>
      </w:r>
      <w:ins w:id="321" w:author="KH" w:date="2025-11-12T09:25:00Z">
        <w:r w:rsidR="005A2C22">
          <w:rPr>
            <w:rFonts w:asciiTheme="minorHAnsi" w:hAnsiTheme="minorHAnsi" w:cstheme="minorHAnsi"/>
            <w:bCs/>
            <w:sz w:val="20"/>
          </w:rPr>
          <w:t xml:space="preserve"> prostredníctvom ITMS21+</w:t>
        </w:r>
      </w:ins>
      <w:r w:rsidR="006D16FF">
        <w:rPr>
          <w:rFonts w:asciiTheme="minorHAnsi" w:hAnsiTheme="minorHAnsi" w:cstheme="minorHAnsi"/>
          <w:bCs/>
          <w:sz w:val="20"/>
        </w:rPr>
        <w:t xml:space="preserve">, </w:t>
      </w:r>
    </w:p>
    <w:p w14:paraId="0D14F21C" w14:textId="04C57DBA" w:rsidR="00D67FAD" w:rsidRDefault="00D67FAD" w:rsidP="00110730">
      <w:pPr>
        <w:pStyle w:val="Odsekzoznamu"/>
        <w:numPr>
          <w:ilvl w:val="0"/>
          <w:numId w:val="45"/>
        </w:numPr>
        <w:spacing w:line="276" w:lineRule="auto"/>
        <w:ind w:hanging="357"/>
        <w:jc w:val="both"/>
        <w:rPr>
          <w:rFonts w:asciiTheme="minorHAnsi" w:hAnsiTheme="minorHAnsi" w:cstheme="minorHAnsi"/>
          <w:bCs/>
          <w:sz w:val="20"/>
        </w:rPr>
      </w:pPr>
      <w:r w:rsidRPr="00D67FAD">
        <w:rPr>
          <w:rFonts w:asciiTheme="minorHAnsi" w:hAnsiTheme="minorHAnsi" w:cstheme="minorHAnsi"/>
          <w:bCs/>
          <w:sz w:val="20"/>
        </w:rPr>
        <w:t xml:space="preserve">jednotne vypĺňať merateľné ukazovatele v období udržateľnosti. </w:t>
      </w:r>
    </w:p>
    <w:p w14:paraId="413CDAE2" w14:textId="692E97EC" w:rsidR="00607B43" w:rsidRDefault="00607B43" w:rsidP="00110730">
      <w:pPr>
        <w:pStyle w:val="Odsekzoznamu"/>
        <w:numPr>
          <w:ilvl w:val="0"/>
          <w:numId w:val="41"/>
        </w:numPr>
        <w:spacing w:line="276" w:lineRule="auto"/>
        <w:ind w:hanging="357"/>
        <w:jc w:val="both"/>
        <w:rPr>
          <w:rFonts w:asciiTheme="minorHAnsi" w:hAnsiTheme="minorHAnsi" w:cstheme="minorHAnsi"/>
          <w:bCs/>
          <w:sz w:val="20"/>
        </w:rPr>
      </w:pPr>
      <w:r>
        <w:rPr>
          <w:rFonts w:asciiTheme="minorHAnsi" w:hAnsiTheme="minorHAnsi" w:cstheme="minorHAnsi"/>
          <w:bCs/>
          <w:sz w:val="20"/>
        </w:rPr>
        <w:t>V súvislosti s </w:t>
      </w:r>
      <w:r w:rsidRPr="00607B43">
        <w:rPr>
          <w:rFonts w:asciiTheme="minorHAnsi" w:hAnsiTheme="minorHAnsi" w:cstheme="minorHAnsi"/>
          <w:b/>
          <w:bCs/>
          <w:sz w:val="20"/>
        </w:rPr>
        <w:t>implementáciou projektu</w:t>
      </w:r>
      <w:r>
        <w:rPr>
          <w:rFonts w:asciiTheme="minorHAnsi" w:hAnsiTheme="minorHAnsi" w:cstheme="minorHAnsi"/>
          <w:bCs/>
          <w:sz w:val="20"/>
        </w:rPr>
        <w:t xml:space="preserve"> je prijímateľ povinný najmä:</w:t>
      </w:r>
    </w:p>
    <w:p w14:paraId="3B8739D6" w14:textId="262E35E9" w:rsidR="00607B43" w:rsidRDefault="00607B43" w:rsidP="00110730">
      <w:pPr>
        <w:pStyle w:val="Odsekzoznamu"/>
        <w:numPr>
          <w:ilvl w:val="0"/>
          <w:numId w:val="58"/>
        </w:numPr>
        <w:spacing w:line="276" w:lineRule="auto"/>
        <w:ind w:hanging="357"/>
        <w:jc w:val="both"/>
        <w:rPr>
          <w:rFonts w:asciiTheme="minorHAnsi" w:hAnsiTheme="minorHAnsi" w:cstheme="minorHAnsi"/>
          <w:bCs/>
          <w:sz w:val="20"/>
        </w:rPr>
      </w:pPr>
      <w:r>
        <w:rPr>
          <w:rFonts w:asciiTheme="minorHAnsi" w:hAnsiTheme="minorHAnsi" w:cstheme="minorHAnsi"/>
          <w:bCs/>
          <w:sz w:val="20"/>
        </w:rPr>
        <w:t xml:space="preserve">dodržiavať termíny stanovené Zmluvou a SO, </w:t>
      </w:r>
    </w:p>
    <w:p w14:paraId="68331F72" w14:textId="5E230E45" w:rsidR="00607B43" w:rsidRPr="00607B43" w:rsidRDefault="00607B43" w:rsidP="00110730">
      <w:pPr>
        <w:pStyle w:val="Odsekzoznamu"/>
        <w:numPr>
          <w:ilvl w:val="0"/>
          <w:numId w:val="58"/>
        </w:numPr>
        <w:spacing w:line="276" w:lineRule="auto"/>
        <w:ind w:hanging="357"/>
        <w:jc w:val="both"/>
        <w:rPr>
          <w:rFonts w:asciiTheme="minorHAnsi" w:hAnsiTheme="minorHAnsi" w:cstheme="minorHAnsi"/>
          <w:bCs/>
          <w:sz w:val="20"/>
        </w:rPr>
      </w:pPr>
      <w:r>
        <w:rPr>
          <w:rFonts w:asciiTheme="minorHAnsi" w:hAnsiTheme="minorHAnsi" w:cstheme="minorHAnsi"/>
          <w:bCs/>
          <w:sz w:val="20"/>
        </w:rPr>
        <w:t>p</w:t>
      </w:r>
      <w:r w:rsidRPr="00607B43">
        <w:rPr>
          <w:rFonts w:asciiTheme="minorHAnsi" w:hAnsiTheme="minorHAnsi" w:cstheme="minorHAnsi"/>
          <w:bCs/>
          <w:sz w:val="20"/>
        </w:rPr>
        <w:t>redkladať dostatočne vypracované podklady,</w:t>
      </w:r>
    </w:p>
    <w:p w14:paraId="2D857F6D" w14:textId="7ECB71FC" w:rsidR="00607B43" w:rsidRDefault="00607B43" w:rsidP="00110730">
      <w:pPr>
        <w:pStyle w:val="Odsekzoznamu"/>
        <w:numPr>
          <w:ilvl w:val="0"/>
          <w:numId w:val="58"/>
        </w:numPr>
        <w:spacing w:line="276" w:lineRule="auto"/>
        <w:ind w:hanging="357"/>
        <w:jc w:val="both"/>
        <w:rPr>
          <w:rFonts w:asciiTheme="minorHAnsi" w:hAnsiTheme="minorHAnsi" w:cstheme="minorHAnsi"/>
          <w:bCs/>
          <w:sz w:val="20"/>
        </w:rPr>
      </w:pPr>
      <w:r>
        <w:rPr>
          <w:rFonts w:asciiTheme="minorHAnsi" w:hAnsiTheme="minorHAnsi" w:cstheme="minorHAnsi"/>
          <w:bCs/>
          <w:sz w:val="20"/>
        </w:rPr>
        <w:t>dodržiavať lehoty na doplnenie dokumentácie v prípade výzvy zo strany SO,</w:t>
      </w:r>
    </w:p>
    <w:p w14:paraId="12FC07FC" w14:textId="401980C1" w:rsidR="00607B43" w:rsidRDefault="00607B43" w:rsidP="00110730">
      <w:pPr>
        <w:pStyle w:val="Odsekzoznamu"/>
        <w:numPr>
          <w:ilvl w:val="0"/>
          <w:numId w:val="58"/>
        </w:numPr>
        <w:spacing w:line="276" w:lineRule="auto"/>
        <w:ind w:hanging="357"/>
        <w:jc w:val="both"/>
        <w:rPr>
          <w:rFonts w:asciiTheme="minorHAnsi" w:hAnsiTheme="minorHAnsi" w:cstheme="minorHAnsi"/>
          <w:bCs/>
          <w:sz w:val="20"/>
        </w:rPr>
      </w:pPr>
      <w:r>
        <w:rPr>
          <w:rFonts w:asciiTheme="minorHAnsi" w:hAnsiTheme="minorHAnsi" w:cstheme="minorHAnsi"/>
          <w:bCs/>
          <w:sz w:val="20"/>
        </w:rPr>
        <w:t xml:space="preserve">uvádzať úplné a správne informácie ohľadom realizácie projektu, </w:t>
      </w:r>
    </w:p>
    <w:p w14:paraId="2D6D40DC" w14:textId="1B817269" w:rsidR="00182E4D" w:rsidRDefault="00182E4D" w:rsidP="00110730">
      <w:pPr>
        <w:pStyle w:val="Odsekzoznamu"/>
        <w:numPr>
          <w:ilvl w:val="0"/>
          <w:numId w:val="58"/>
        </w:numPr>
        <w:spacing w:line="276" w:lineRule="auto"/>
        <w:ind w:hanging="357"/>
        <w:jc w:val="both"/>
        <w:rPr>
          <w:rFonts w:asciiTheme="minorHAnsi" w:hAnsiTheme="minorHAnsi" w:cstheme="minorHAnsi"/>
          <w:bCs/>
          <w:sz w:val="20"/>
        </w:rPr>
      </w:pPr>
      <w:r>
        <w:rPr>
          <w:rFonts w:asciiTheme="minorHAnsi" w:hAnsiTheme="minorHAnsi" w:cstheme="minorHAnsi"/>
          <w:bCs/>
          <w:sz w:val="20"/>
        </w:rPr>
        <w:t xml:space="preserve">riadne archivovať dokumentáciu  v súlade so Zmluvou, </w:t>
      </w:r>
    </w:p>
    <w:p w14:paraId="500EDC51" w14:textId="7E4081B7" w:rsidR="00182E4D" w:rsidRDefault="00182E4D" w:rsidP="00110730">
      <w:pPr>
        <w:pStyle w:val="Odsekzoznamu"/>
        <w:numPr>
          <w:ilvl w:val="0"/>
          <w:numId w:val="58"/>
        </w:numPr>
        <w:spacing w:line="276" w:lineRule="auto"/>
        <w:ind w:hanging="357"/>
        <w:jc w:val="both"/>
        <w:rPr>
          <w:rFonts w:asciiTheme="minorHAnsi" w:hAnsiTheme="minorHAnsi" w:cstheme="minorHAnsi"/>
          <w:bCs/>
          <w:sz w:val="20"/>
        </w:rPr>
      </w:pPr>
      <w:r>
        <w:rPr>
          <w:rFonts w:asciiTheme="minorHAnsi" w:hAnsiTheme="minorHAnsi" w:cstheme="minorHAnsi"/>
          <w:bCs/>
          <w:sz w:val="20"/>
        </w:rPr>
        <w:t>predchádzať častému predkladaniu žiadostí o zmenu Zmluvy a tým aj naviac prácam,</w:t>
      </w:r>
    </w:p>
    <w:p w14:paraId="0BBD5082" w14:textId="2B182025" w:rsidR="00503FCE" w:rsidRDefault="00503FCE" w:rsidP="00110730">
      <w:pPr>
        <w:pStyle w:val="Odsekzoznamu"/>
        <w:numPr>
          <w:ilvl w:val="0"/>
          <w:numId w:val="58"/>
        </w:numPr>
        <w:spacing w:line="276" w:lineRule="auto"/>
        <w:ind w:hanging="357"/>
        <w:jc w:val="both"/>
        <w:rPr>
          <w:rFonts w:asciiTheme="minorHAnsi" w:hAnsiTheme="minorHAnsi" w:cstheme="minorHAnsi"/>
          <w:bCs/>
          <w:sz w:val="20"/>
        </w:rPr>
      </w:pPr>
      <w:r>
        <w:rPr>
          <w:rFonts w:asciiTheme="minorHAnsi" w:hAnsiTheme="minorHAnsi" w:cstheme="minorHAnsi"/>
          <w:bCs/>
          <w:sz w:val="20"/>
        </w:rPr>
        <w:t xml:space="preserve">neprekračovať jednotlivé množstvá zo strany dodávateľa vo výkazoch výmer, </w:t>
      </w:r>
    </w:p>
    <w:p w14:paraId="5795EFB3" w14:textId="1AA195FF" w:rsidR="00503FCE" w:rsidRDefault="00503FCE" w:rsidP="00110730">
      <w:pPr>
        <w:pStyle w:val="Odsekzoznamu"/>
        <w:numPr>
          <w:ilvl w:val="0"/>
          <w:numId w:val="58"/>
        </w:numPr>
        <w:spacing w:line="276" w:lineRule="auto"/>
        <w:ind w:hanging="357"/>
        <w:jc w:val="both"/>
        <w:rPr>
          <w:rFonts w:asciiTheme="minorHAnsi" w:hAnsiTheme="minorHAnsi" w:cstheme="minorHAnsi"/>
          <w:bCs/>
          <w:sz w:val="20"/>
        </w:rPr>
      </w:pPr>
      <w:r>
        <w:rPr>
          <w:rFonts w:asciiTheme="minorHAnsi" w:hAnsiTheme="minorHAnsi" w:cstheme="minorHAnsi"/>
          <w:bCs/>
          <w:sz w:val="20"/>
        </w:rPr>
        <w:t xml:space="preserve">dodržiavať lehoty na úhradu účtovných dokladov dodávateľovi od pripísania prostriedkov na účet prijímateľa, </w:t>
      </w:r>
    </w:p>
    <w:p w14:paraId="4404142E" w14:textId="238200F0" w:rsidR="00503FCE" w:rsidRDefault="00503FCE" w:rsidP="00110730">
      <w:pPr>
        <w:pStyle w:val="Odsekzoznamu"/>
        <w:numPr>
          <w:ilvl w:val="0"/>
          <w:numId w:val="58"/>
        </w:numPr>
        <w:spacing w:line="276" w:lineRule="auto"/>
        <w:ind w:hanging="357"/>
        <w:jc w:val="both"/>
        <w:rPr>
          <w:rFonts w:asciiTheme="minorHAnsi" w:hAnsiTheme="minorHAnsi" w:cstheme="minorHAnsi"/>
          <w:bCs/>
          <w:sz w:val="20"/>
        </w:rPr>
      </w:pPr>
      <w:r>
        <w:rPr>
          <w:rFonts w:asciiTheme="minorHAnsi" w:hAnsiTheme="minorHAnsi" w:cstheme="minorHAnsi"/>
          <w:bCs/>
          <w:sz w:val="20"/>
        </w:rPr>
        <w:t>predchádzať matematickým chybám vo faktúrach a dodacích listoch, dokladať likvidačné listy k faktúram,</w:t>
      </w:r>
    </w:p>
    <w:p w14:paraId="4D6ACF27" w14:textId="7DD7A827" w:rsidR="00503FCE" w:rsidRPr="00503FCE" w:rsidRDefault="00503FCE" w:rsidP="00110730">
      <w:pPr>
        <w:pStyle w:val="Odsekzoznamu"/>
        <w:numPr>
          <w:ilvl w:val="0"/>
          <w:numId w:val="58"/>
        </w:numPr>
        <w:spacing w:line="276" w:lineRule="auto"/>
        <w:jc w:val="both"/>
        <w:rPr>
          <w:rFonts w:asciiTheme="minorHAnsi" w:hAnsiTheme="minorHAnsi" w:cstheme="minorHAnsi"/>
          <w:bCs/>
          <w:sz w:val="20"/>
        </w:rPr>
      </w:pPr>
      <w:r>
        <w:rPr>
          <w:rFonts w:asciiTheme="minorHAnsi" w:hAnsiTheme="minorHAnsi" w:cstheme="minorHAnsi"/>
          <w:bCs/>
          <w:sz w:val="20"/>
        </w:rPr>
        <w:t xml:space="preserve">dodržiavať finančné limity v súlade s Príručkou k oprávnenosti výdavkov, </w:t>
      </w:r>
      <w:r w:rsidRPr="00503FCE">
        <w:rPr>
          <w:rFonts w:asciiTheme="minorHAnsi" w:hAnsiTheme="minorHAnsi" w:cstheme="minorHAnsi"/>
          <w:bCs/>
          <w:sz w:val="20"/>
        </w:rPr>
        <w:t xml:space="preserve">  </w:t>
      </w:r>
    </w:p>
    <w:p w14:paraId="21523225" w14:textId="643B6AE7" w:rsidR="00503FCE" w:rsidRDefault="00503FCE" w:rsidP="00110730">
      <w:pPr>
        <w:pStyle w:val="Odsekzoznamu"/>
        <w:numPr>
          <w:ilvl w:val="0"/>
          <w:numId w:val="58"/>
        </w:numPr>
        <w:spacing w:line="276" w:lineRule="auto"/>
        <w:ind w:hanging="357"/>
        <w:jc w:val="both"/>
        <w:rPr>
          <w:rFonts w:asciiTheme="minorHAnsi" w:hAnsiTheme="minorHAnsi" w:cstheme="minorHAnsi"/>
          <w:bCs/>
          <w:sz w:val="20"/>
        </w:rPr>
      </w:pPr>
      <w:r>
        <w:rPr>
          <w:rFonts w:asciiTheme="minorHAnsi" w:hAnsiTheme="minorHAnsi" w:cstheme="minorHAnsi"/>
          <w:bCs/>
          <w:sz w:val="20"/>
        </w:rPr>
        <w:t>správne priraďovať skupiny výdavkov v deklarovaných výdavkoch, správne priraďovať výdavky k aktivitám projektu</w:t>
      </w:r>
    </w:p>
    <w:p w14:paraId="54538757" w14:textId="4DE83AA1" w:rsidR="00607B43" w:rsidRDefault="00182E4D" w:rsidP="00110730">
      <w:pPr>
        <w:pStyle w:val="Odsekzoznamu"/>
        <w:numPr>
          <w:ilvl w:val="0"/>
          <w:numId w:val="58"/>
        </w:numPr>
        <w:spacing w:after="120" w:line="276" w:lineRule="auto"/>
        <w:jc w:val="both"/>
        <w:rPr>
          <w:rFonts w:asciiTheme="minorHAnsi" w:hAnsiTheme="minorHAnsi" w:cstheme="minorHAnsi"/>
          <w:bCs/>
          <w:sz w:val="20"/>
        </w:rPr>
      </w:pPr>
      <w:r>
        <w:rPr>
          <w:rFonts w:asciiTheme="minorHAnsi" w:hAnsiTheme="minorHAnsi" w:cstheme="minorHAnsi"/>
          <w:bCs/>
          <w:sz w:val="20"/>
        </w:rPr>
        <w:t xml:space="preserve">bezodkladne </w:t>
      </w:r>
      <w:r w:rsidR="00607B43">
        <w:rPr>
          <w:rFonts w:asciiTheme="minorHAnsi" w:hAnsiTheme="minorHAnsi" w:cstheme="minorHAnsi"/>
          <w:bCs/>
          <w:sz w:val="20"/>
        </w:rPr>
        <w:t>informovať o problémoch pri realizácii projektu.</w:t>
      </w:r>
    </w:p>
    <w:p w14:paraId="33C538DA" w14:textId="7B0F5E3D" w:rsidR="000A5CFC" w:rsidRDefault="000A5CFC">
      <w:pPr>
        <w:spacing w:after="200" w:line="276" w:lineRule="auto"/>
        <w:rPr>
          <w:rFonts w:asciiTheme="minorHAnsi" w:hAnsiTheme="minorHAnsi" w:cstheme="minorHAnsi"/>
          <w:bCs/>
          <w:sz w:val="20"/>
        </w:rPr>
      </w:pPr>
      <w:r>
        <w:rPr>
          <w:rFonts w:asciiTheme="minorHAnsi" w:hAnsiTheme="minorHAnsi" w:cstheme="minorHAnsi"/>
          <w:bCs/>
          <w:sz w:val="20"/>
        </w:rPr>
        <w:br w:type="page"/>
      </w:r>
    </w:p>
    <w:p w14:paraId="3FB55EB0" w14:textId="1FE42A4F" w:rsidR="00784B47" w:rsidRPr="00AF3516" w:rsidRDefault="00784B47" w:rsidP="008C66FC">
      <w:pPr>
        <w:pStyle w:val="Nadpis1"/>
      </w:pPr>
      <w:bookmarkStart w:id="322" w:name="_Toc157690419"/>
      <w:bookmarkStart w:id="323" w:name="_Toc191041404"/>
      <w:r w:rsidRPr="00AF3516">
        <w:lastRenderedPageBreak/>
        <w:t>Prílohy</w:t>
      </w:r>
      <w:bookmarkEnd w:id="322"/>
      <w:bookmarkEnd w:id="323"/>
    </w:p>
    <w:tbl>
      <w:tblPr>
        <w:tblW w:w="51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7413"/>
        <w:gridCol w:w="1358"/>
      </w:tblGrid>
      <w:tr w:rsidR="004E78A0" w:rsidRPr="00A23944" w:rsidDel="0008338E" w14:paraId="353406B6" w14:textId="77777777" w:rsidTr="00DD4117">
        <w:trPr>
          <w:trHeight w:val="319"/>
        </w:trPr>
        <w:tc>
          <w:tcPr>
            <w:tcW w:w="580" w:type="dxa"/>
            <w:shd w:val="clear" w:color="auto" w:fill="92D400"/>
            <w:vAlign w:val="center"/>
          </w:tcPr>
          <w:p w14:paraId="362B8D4D" w14:textId="046E4953" w:rsidR="004E78A0" w:rsidRPr="00F475B4" w:rsidRDefault="00083652" w:rsidP="00C3097D">
            <w:pPr>
              <w:spacing w:before="60" w:after="60"/>
              <w:rPr>
                <w:rFonts w:ascii="Calibri" w:hAnsi="Calibri" w:cs="Calibri"/>
                <w:b/>
                <w:bCs/>
                <w:sz w:val="20"/>
                <w:szCs w:val="20"/>
              </w:rPr>
            </w:pPr>
            <w:r>
              <w:rPr>
                <w:rFonts w:ascii="Calibri" w:hAnsi="Calibri" w:cs="Calibri"/>
                <w:b/>
                <w:bCs/>
                <w:sz w:val="20"/>
                <w:szCs w:val="20"/>
              </w:rPr>
              <w:t>P. č.</w:t>
            </w:r>
          </w:p>
        </w:tc>
        <w:tc>
          <w:tcPr>
            <w:tcW w:w="7413" w:type="dxa"/>
            <w:shd w:val="clear" w:color="auto" w:fill="92D400"/>
            <w:vAlign w:val="center"/>
          </w:tcPr>
          <w:p w14:paraId="3FD88D60" w14:textId="2C609ACF" w:rsidR="004E78A0" w:rsidRPr="00F475B4" w:rsidRDefault="004E78A0" w:rsidP="00C3097D">
            <w:pPr>
              <w:spacing w:before="60" w:after="60"/>
              <w:rPr>
                <w:rFonts w:ascii="Calibri" w:hAnsi="Calibri" w:cs="Calibri"/>
                <w:b/>
                <w:bCs/>
                <w:sz w:val="20"/>
                <w:szCs w:val="20"/>
              </w:rPr>
            </w:pPr>
            <w:r w:rsidRPr="00F475B4">
              <w:rPr>
                <w:rFonts w:ascii="Calibri" w:hAnsi="Calibri" w:cs="Calibri"/>
                <w:b/>
                <w:bCs/>
                <w:sz w:val="20"/>
                <w:szCs w:val="20"/>
              </w:rPr>
              <w:t>Názov prílohy</w:t>
            </w:r>
          </w:p>
        </w:tc>
        <w:tc>
          <w:tcPr>
            <w:tcW w:w="1358" w:type="dxa"/>
            <w:shd w:val="clear" w:color="auto" w:fill="92D400"/>
            <w:vAlign w:val="center"/>
          </w:tcPr>
          <w:p w14:paraId="71B483DF" w14:textId="58AD6E28" w:rsidR="004E78A0" w:rsidRPr="00F475B4" w:rsidDel="0008338E" w:rsidRDefault="004E78A0" w:rsidP="00C3097D">
            <w:pPr>
              <w:spacing w:before="60" w:after="60"/>
              <w:rPr>
                <w:rFonts w:ascii="Calibri" w:hAnsi="Calibri" w:cs="Calibri"/>
                <w:b/>
                <w:bCs/>
                <w:sz w:val="20"/>
                <w:szCs w:val="20"/>
              </w:rPr>
            </w:pPr>
            <w:r w:rsidRPr="00F475B4">
              <w:rPr>
                <w:rFonts w:ascii="Calibri" w:hAnsi="Calibri" w:cs="Calibri"/>
                <w:b/>
                <w:bCs/>
                <w:sz w:val="20"/>
                <w:szCs w:val="20"/>
              </w:rPr>
              <w:t>Dátum poslednej revízie</w:t>
            </w:r>
          </w:p>
        </w:tc>
      </w:tr>
      <w:tr w:rsidR="004E78A0" w:rsidRPr="004C7018" w:rsidDel="0008338E" w14:paraId="4DE2F231" w14:textId="77777777" w:rsidTr="00DD4117">
        <w:tc>
          <w:tcPr>
            <w:tcW w:w="580" w:type="dxa"/>
            <w:shd w:val="clear" w:color="auto" w:fill="D2EECE" w:themeFill="accent5" w:themeFillTint="33"/>
            <w:vAlign w:val="center"/>
          </w:tcPr>
          <w:p w14:paraId="104342AA" w14:textId="77777777" w:rsidR="004E78A0" w:rsidRPr="00A23944" w:rsidRDefault="004E78A0" w:rsidP="00C3097D">
            <w:pPr>
              <w:spacing w:before="60" w:after="60"/>
              <w:rPr>
                <w:rFonts w:ascii="Calibri" w:hAnsi="Calibri" w:cs="Calibri"/>
                <w:b/>
                <w:bCs/>
                <w:sz w:val="20"/>
                <w:szCs w:val="20"/>
              </w:rPr>
            </w:pPr>
            <w:r w:rsidRPr="00A23944">
              <w:rPr>
                <w:rFonts w:ascii="Calibri" w:hAnsi="Calibri" w:cs="Calibri"/>
                <w:b/>
                <w:bCs/>
                <w:sz w:val="20"/>
                <w:szCs w:val="20"/>
              </w:rPr>
              <w:t>1</w:t>
            </w:r>
          </w:p>
        </w:tc>
        <w:tc>
          <w:tcPr>
            <w:tcW w:w="7413" w:type="dxa"/>
            <w:shd w:val="clear" w:color="auto" w:fill="FFFFFF"/>
            <w:vAlign w:val="center"/>
          </w:tcPr>
          <w:p w14:paraId="4D6CA299" w14:textId="29F2C6FF" w:rsidR="004E78A0" w:rsidRPr="00A23944" w:rsidDel="0008338E" w:rsidRDefault="004E78A0" w:rsidP="00C3097D">
            <w:pPr>
              <w:spacing w:before="60" w:after="60"/>
              <w:rPr>
                <w:rFonts w:ascii="Calibri" w:hAnsi="Calibri" w:cs="Calibri"/>
                <w:bCs/>
                <w:sz w:val="20"/>
                <w:szCs w:val="20"/>
              </w:rPr>
            </w:pPr>
            <w:r w:rsidRPr="00A23944">
              <w:rPr>
                <w:rFonts w:ascii="Calibri" w:hAnsi="Calibri" w:cs="Calibri"/>
                <w:bCs/>
                <w:sz w:val="20"/>
                <w:szCs w:val="20"/>
              </w:rPr>
              <w:t>Oznámenie o zmene projektu</w:t>
            </w:r>
            <w:r w:rsidR="00C57466">
              <w:rPr>
                <w:rFonts w:ascii="Calibri" w:hAnsi="Calibri" w:cs="Calibri"/>
                <w:bCs/>
                <w:sz w:val="20"/>
                <w:szCs w:val="20"/>
              </w:rPr>
              <w:t xml:space="preserve"> – neuplatňuje sa</w:t>
            </w:r>
          </w:p>
        </w:tc>
        <w:tc>
          <w:tcPr>
            <w:tcW w:w="1358" w:type="dxa"/>
            <w:shd w:val="clear" w:color="auto" w:fill="FFFFFF"/>
            <w:vAlign w:val="center"/>
          </w:tcPr>
          <w:p w14:paraId="7F612C07" w14:textId="37DEA3B9" w:rsidR="004E78A0" w:rsidRPr="00A23944" w:rsidDel="0008338E" w:rsidRDefault="00C57466" w:rsidP="008C3047">
            <w:pPr>
              <w:spacing w:before="60" w:after="60"/>
              <w:jc w:val="right"/>
              <w:rPr>
                <w:rFonts w:ascii="Calibri" w:hAnsi="Calibri" w:cs="Calibri"/>
                <w:bCs/>
                <w:sz w:val="20"/>
                <w:szCs w:val="20"/>
              </w:rPr>
            </w:pPr>
            <w:r>
              <w:rPr>
                <w:rFonts w:ascii="Calibri" w:hAnsi="Calibri" w:cs="Calibri"/>
                <w:bCs/>
                <w:sz w:val="20"/>
                <w:szCs w:val="20"/>
              </w:rPr>
              <w:t>7</w:t>
            </w:r>
            <w:r w:rsidR="0045604D" w:rsidRPr="00A23944">
              <w:rPr>
                <w:rFonts w:ascii="Calibri" w:hAnsi="Calibri" w:cs="Calibri"/>
                <w:bCs/>
                <w:sz w:val="20"/>
                <w:szCs w:val="20"/>
              </w:rPr>
              <w:t>/202</w:t>
            </w:r>
            <w:r>
              <w:rPr>
                <w:rFonts w:ascii="Calibri" w:hAnsi="Calibri" w:cs="Calibri"/>
                <w:bCs/>
                <w:sz w:val="20"/>
                <w:szCs w:val="20"/>
              </w:rPr>
              <w:t>5</w:t>
            </w:r>
          </w:p>
        </w:tc>
      </w:tr>
      <w:tr w:rsidR="00206366" w:rsidRPr="004C7018" w:rsidDel="0008338E" w14:paraId="5FB12614" w14:textId="77777777" w:rsidTr="00DD4117">
        <w:tc>
          <w:tcPr>
            <w:tcW w:w="580" w:type="dxa"/>
            <w:shd w:val="clear" w:color="auto" w:fill="D2EECE" w:themeFill="accent5" w:themeFillTint="33"/>
            <w:vAlign w:val="center"/>
          </w:tcPr>
          <w:p w14:paraId="16722023" w14:textId="77777777"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2</w:t>
            </w:r>
          </w:p>
        </w:tc>
        <w:tc>
          <w:tcPr>
            <w:tcW w:w="7413" w:type="dxa"/>
            <w:shd w:val="clear" w:color="auto" w:fill="FFFFFF"/>
            <w:vAlign w:val="center"/>
          </w:tcPr>
          <w:p w14:paraId="45B2B5B7" w14:textId="74325A2E" w:rsidR="00206366" w:rsidRPr="00A23944" w:rsidDel="0008338E" w:rsidRDefault="00206366" w:rsidP="00C3097D">
            <w:pPr>
              <w:spacing w:before="60" w:after="60"/>
              <w:rPr>
                <w:rFonts w:ascii="Calibri" w:hAnsi="Calibri" w:cs="Calibri"/>
                <w:bCs/>
                <w:sz w:val="20"/>
                <w:szCs w:val="20"/>
              </w:rPr>
            </w:pPr>
            <w:r w:rsidRPr="00A23944">
              <w:rPr>
                <w:rFonts w:ascii="Calibri" w:hAnsi="Calibri" w:cs="Calibri"/>
                <w:bCs/>
                <w:sz w:val="20"/>
                <w:szCs w:val="20"/>
              </w:rPr>
              <w:t>Žiadosť o zmenu projektu</w:t>
            </w:r>
          </w:p>
        </w:tc>
        <w:tc>
          <w:tcPr>
            <w:tcW w:w="1358" w:type="dxa"/>
            <w:shd w:val="clear" w:color="auto" w:fill="FFFFFF"/>
            <w:vAlign w:val="center"/>
          </w:tcPr>
          <w:p w14:paraId="3347AC7E" w14:textId="4C205AB8" w:rsidR="00206366" w:rsidRPr="00A23944" w:rsidDel="0008338E" w:rsidRDefault="00206366" w:rsidP="008C3047">
            <w:pPr>
              <w:spacing w:before="60" w:after="60"/>
              <w:jc w:val="right"/>
              <w:rPr>
                <w:rFonts w:ascii="Calibri" w:hAnsi="Calibri" w:cs="Calibri"/>
                <w:bCs/>
                <w:sz w:val="20"/>
                <w:szCs w:val="20"/>
              </w:rPr>
            </w:pPr>
            <w:r w:rsidRPr="00A23944">
              <w:rPr>
                <w:rFonts w:ascii="Calibri" w:hAnsi="Calibri" w:cs="Calibri"/>
                <w:bCs/>
                <w:sz w:val="20"/>
                <w:szCs w:val="20"/>
              </w:rPr>
              <w:t>5/2024</w:t>
            </w:r>
          </w:p>
        </w:tc>
      </w:tr>
      <w:tr w:rsidR="00206366" w:rsidRPr="004C7018" w:rsidDel="0008338E" w14:paraId="00EA6270" w14:textId="77777777" w:rsidTr="00DD4117">
        <w:tc>
          <w:tcPr>
            <w:tcW w:w="580" w:type="dxa"/>
            <w:shd w:val="clear" w:color="auto" w:fill="D2EECE" w:themeFill="accent5" w:themeFillTint="33"/>
            <w:vAlign w:val="center"/>
          </w:tcPr>
          <w:p w14:paraId="787E0487" w14:textId="079E3498"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3</w:t>
            </w:r>
          </w:p>
        </w:tc>
        <w:tc>
          <w:tcPr>
            <w:tcW w:w="7413" w:type="dxa"/>
            <w:shd w:val="clear" w:color="auto" w:fill="FFFFFF"/>
            <w:vAlign w:val="center"/>
          </w:tcPr>
          <w:p w14:paraId="35F1BFE4" w14:textId="33B18F2B" w:rsidR="00206366" w:rsidRPr="00A23944" w:rsidDel="0008338E" w:rsidRDefault="00206366" w:rsidP="00C3097D">
            <w:pPr>
              <w:spacing w:before="60" w:after="60"/>
              <w:rPr>
                <w:rFonts w:ascii="Calibri" w:hAnsi="Calibri" w:cs="Calibri"/>
                <w:bCs/>
                <w:sz w:val="20"/>
                <w:szCs w:val="20"/>
              </w:rPr>
            </w:pPr>
            <w:r w:rsidRPr="00A23944">
              <w:rPr>
                <w:rFonts w:ascii="Calibri" w:hAnsi="Calibri" w:cs="Calibri"/>
                <w:bCs/>
                <w:sz w:val="20"/>
                <w:szCs w:val="20"/>
              </w:rPr>
              <w:t>Oznámenie o zistení nezrovnalosti</w:t>
            </w:r>
          </w:p>
        </w:tc>
        <w:tc>
          <w:tcPr>
            <w:tcW w:w="1358" w:type="dxa"/>
            <w:shd w:val="clear" w:color="auto" w:fill="FFFFFF"/>
            <w:vAlign w:val="center"/>
          </w:tcPr>
          <w:p w14:paraId="15809540" w14:textId="4A20C9EE" w:rsidR="00206366" w:rsidRPr="00A23944" w:rsidDel="0008338E" w:rsidRDefault="00206366" w:rsidP="008C3047">
            <w:pPr>
              <w:spacing w:before="60" w:after="60"/>
              <w:jc w:val="right"/>
              <w:rPr>
                <w:rFonts w:ascii="Calibri" w:hAnsi="Calibri" w:cs="Calibri"/>
                <w:bCs/>
                <w:sz w:val="20"/>
                <w:szCs w:val="20"/>
              </w:rPr>
            </w:pPr>
            <w:r w:rsidRPr="00A23944">
              <w:rPr>
                <w:rFonts w:ascii="Calibri" w:hAnsi="Calibri" w:cs="Calibri"/>
                <w:bCs/>
                <w:sz w:val="20"/>
                <w:szCs w:val="20"/>
              </w:rPr>
              <w:t>5/2024</w:t>
            </w:r>
          </w:p>
        </w:tc>
      </w:tr>
      <w:tr w:rsidR="00206366" w:rsidRPr="004C7018" w:rsidDel="0008338E" w14:paraId="6841D88D" w14:textId="77777777" w:rsidTr="00DD4117">
        <w:trPr>
          <w:trHeight w:val="40"/>
        </w:trPr>
        <w:tc>
          <w:tcPr>
            <w:tcW w:w="580" w:type="dxa"/>
            <w:shd w:val="clear" w:color="auto" w:fill="D2EECE" w:themeFill="accent5" w:themeFillTint="33"/>
            <w:vAlign w:val="center"/>
          </w:tcPr>
          <w:p w14:paraId="3ACF2047" w14:textId="5D0041E7"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4</w:t>
            </w:r>
          </w:p>
        </w:tc>
        <w:tc>
          <w:tcPr>
            <w:tcW w:w="7413" w:type="dxa"/>
            <w:shd w:val="clear" w:color="auto" w:fill="FFFFFF"/>
            <w:vAlign w:val="center"/>
          </w:tcPr>
          <w:p w14:paraId="61B33D5D" w14:textId="07D96EA9" w:rsidR="00206366" w:rsidRPr="00A23944" w:rsidDel="0008338E" w:rsidRDefault="00206366" w:rsidP="00442989">
            <w:pPr>
              <w:spacing w:before="60" w:after="60"/>
              <w:rPr>
                <w:rFonts w:ascii="Calibri" w:hAnsi="Calibri" w:cs="Calibri"/>
                <w:bCs/>
                <w:sz w:val="20"/>
                <w:szCs w:val="20"/>
              </w:rPr>
            </w:pPr>
            <w:r w:rsidRPr="00A23944">
              <w:rPr>
                <w:rFonts w:ascii="Calibri" w:hAnsi="Calibri" w:cs="Calibri"/>
                <w:bCs/>
                <w:sz w:val="20"/>
                <w:szCs w:val="20"/>
              </w:rPr>
              <w:t>Pracovný výkaz</w:t>
            </w:r>
          </w:p>
        </w:tc>
        <w:tc>
          <w:tcPr>
            <w:tcW w:w="1358" w:type="dxa"/>
            <w:shd w:val="clear" w:color="auto" w:fill="FFFFFF"/>
            <w:vAlign w:val="center"/>
          </w:tcPr>
          <w:p w14:paraId="37162979" w14:textId="0497998D" w:rsidR="00206366" w:rsidRPr="00A23944" w:rsidDel="0008338E" w:rsidRDefault="009F17A2" w:rsidP="008C3047">
            <w:pPr>
              <w:spacing w:before="60" w:after="60"/>
              <w:jc w:val="right"/>
              <w:rPr>
                <w:rFonts w:ascii="Calibri" w:hAnsi="Calibri" w:cs="Calibri"/>
                <w:bCs/>
                <w:sz w:val="20"/>
                <w:szCs w:val="20"/>
              </w:rPr>
            </w:pPr>
            <w:r>
              <w:rPr>
                <w:rFonts w:ascii="Calibri" w:hAnsi="Calibri" w:cs="Calibri"/>
                <w:bCs/>
                <w:sz w:val="20"/>
                <w:szCs w:val="20"/>
              </w:rPr>
              <w:t>5</w:t>
            </w:r>
            <w:r w:rsidR="00206366" w:rsidRPr="00A23944">
              <w:rPr>
                <w:rFonts w:ascii="Calibri" w:hAnsi="Calibri" w:cs="Calibri"/>
                <w:bCs/>
                <w:sz w:val="20"/>
                <w:szCs w:val="20"/>
              </w:rPr>
              <w:t>/2024</w:t>
            </w:r>
          </w:p>
        </w:tc>
      </w:tr>
      <w:tr w:rsidR="00206366" w:rsidRPr="004C7018" w:rsidDel="0008338E" w14:paraId="143EF3B3" w14:textId="77777777" w:rsidTr="00DD4117">
        <w:tc>
          <w:tcPr>
            <w:tcW w:w="580" w:type="dxa"/>
            <w:shd w:val="clear" w:color="auto" w:fill="D2EECE" w:themeFill="accent5" w:themeFillTint="33"/>
            <w:vAlign w:val="center"/>
          </w:tcPr>
          <w:p w14:paraId="173D41CD" w14:textId="4294FC9D"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5a</w:t>
            </w:r>
          </w:p>
        </w:tc>
        <w:tc>
          <w:tcPr>
            <w:tcW w:w="7413" w:type="dxa"/>
            <w:shd w:val="clear" w:color="auto" w:fill="FFFFFF"/>
            <w:vAlign w:val="center"/>
          </w:tcPr>
          <w:p w14:paraId="24120581" w14:textId="524FCE6D" w:rsidR="00206366" w:rsidRPr="00A23944" w:rsidDel="0008338E" w:rsidRDefault="00206366" w:rsidP="009A4882">
            <w:pPr>
              <w:spacing w:before="60" w:after="60"/>
              <w:rPr>
                <w:rFonts w:ascii="Calibri" w:hAnsi="Calibri" w:cs="Calibri"/>
                <w:bCs/>
                <w:sz w:val="20"/>
                <w:szCs w:val="20"/>
              </w:rPr>
            </w:pPr>
            <w:r w:rsidRPr="00A23944">
              <w:rPr>
                <w:rFonts w:ascii="Calibri" w:hAnsi="Calibri" w:cs="Calibri"/>
                <w:bCs/>
                <w:sz w:val="20"/>
                <w:szCs w:val="20"/>
              </w:rPr>
              <w:t>Sumarizačný hárok</w:t>
            </w:r>
            <w:r w:rsidR="009A4882">
              <w:rPr>
                <w:rFonts w:ascii="Calibri" w:hAnsi="Calibri" w:cs="Calibri"/>
                <w:bCs/>
                <w:sz w:val="20"/>
                <w:szCs w:val="20"/>
              </w:rPr>
              <w:t xml:space="preserve"> - </w:t>
            </w:r>
            <w:r w:rsidRPr="00A23944">
              <w:rPr>
                <w:rFonts w:ascii="Calibri" w:hAnsi="Calibri" w:cs="Calibri"/>
                <w:bCs/>
                <w:sz w:val="20"/>
                <w:szCs w:val="20"/>
              </w:rPr>
              <w:t>osobné výdavky</w:t>
            </w:r>
          </w:p>
        </w:tc>
        <w:tc>
          <w:tcPr>
            <w:tcW w:w="1358" w:type="dxa"/>
            <w:shd w:val="clear" w:color="auto" w:fill="FFFFFF"/>
            <w:vAlign w:val="center"/>
          </w:tcPr>
          <w:p w14:paraId="6269E9E5" w14:textId="73435492" w:rsidR="00206366" w:rsidRPr="00A23944" w:rsidDel="0008338E" w:rsidRDefault="00206366" w:rsidP="008C3047">
            <w:pPr>
              <w:spacing w:before="60" w:after="60"/>
              <w:jc w:val="right"/>
              <w:rPr>
                <w:rFonts w:ascii="Calibri" w:hAnsi="Calibri" w:cs="Calibri"/>
                <w:bCs/>
                <w:sz w:val="20"/>
                <w:szCs w:val="20"/>
              </w:rPr>
            </w:pPr>
            <w:r w:rsidRPr="00A23944">
              <w:rPr>
                <w:rFonts w:ascii="Calibri" w:hAnsi="Calibri" w:cs="Calibri"/>
                <w:bCs/>
                <w:sz w:val="20"/>
                <w:szCs w:val="20"/>
              </w:rPr>
              <w:t>5/2024</w:t>
            </w:r>
          </w:p>
        </w:tc>
      </w:tr>
      <w:tr w:rsidR="00206366" w:rsidRPr="004C7018" w:rsidDel="0008338E" w14:paraId="5508A8DB" w14:textId="77777777" w:rsidTr="00DD4117">
        <w:tc>
          <w:tcPr>
            <w:tcW w:w="580" w:type="dxa"/>
            <w:shd w:val="clear" w:color="auto" w:fill="D2EECE" w:themeFill="accent5" w:themeFillTint="33"/>
            <w:vAlign w:val="center"/>
          </w:tcPr>
          <w:p w14:paraId="3084CB58" w14:textId="1AB96A13"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5b</w:t>
            </w:r>
          </w:p>
        </w:tc>
        <w:tc>
          <w:tcPr>
            <w:tcW w:w="7413" w:type="dxa"/>
            <w:shd w:val="clear" w:color="auto" w:fill="FFFFFF"/>
            <w:vAlign w:val="center"/>
          </w:tcPr>
          <w:p w14:paraId="7179B985" w14:textId="4563CD36" w:rsidR="00206366" w:rsidRPr="00A23944" w:rsidRDefault="00206366" w:rsidP="00C3097D">
            <w:pPr>
              <w:spacing w:before="60" w:after="60"/>
              <w:rPr>
                <w:rFonts w:ascii="Calibri" w:hAnsi="Calibri" w:cs="Calibri"/>
                <w:bCs/>
                <w:sz w:val="20"/>
                <w:szCs w:val="20"/>
              </w:rPr>
            </w:pPr>
            <w:r w:rsidRPr="00A23944">
              <w:rPr>
                <w:rFonts w:ascii="Calibri" w:hAnsi="Calibri" w:cs="Calibri"/>
                <w:bCs/>
                <w:sz w:val="20"/>
                <w:szCs w:val="20"/>
              </w:rPr>
              <w:t>Sumarizačný hárok</w:t>
            </w:r>
            <w:r w:rsidR="009A4882">
              <w:rPr>
                <w:rFonts w:ascii="Calibri" w:hAnsi="Calibri" w:cs="Calibri"/>
                <w:bCs/>
                <w:sz w:val="20"/>
                <w:szCs w:val="20"/>
              </w:rPr>
              <w:t xml:space="preserve"> - </w:t>
            </w:r>
            <w:r w:rsidRPr="00A23944">
              <w:rPr>
                <w:rFonts w:ascii="Calibri" w:hAnsi="Calibri" w:cs="Calibri"/>
                <w:bCs/>
                <w:sz w:val="20"/>
                <w:szCs w:val="20"/>
              </w:rPr>
              <w:t>finančné limity</w:t>
            </w:r>
          </w:p>
        </w:tc>
        <w:tc>
          <w:tcPr>
            <w:tcW w:w="1358" w:type="dxa"/>
            <w:shd w:val="clear" w:color="auto" w:fill="FFFFFF"/>
            <w:vAlign w:val="center"/>
          </w:tcPr>
          <w:p w14:paraId="65CF1940" w14:textId="05310B77" w:rsidR="00206366" w:rsidRPr="00A23944" w:rsidRDefault="00206366" w:rsidP="008C3047">
            <w:pPr>
              <w:spacing w:before="60" w:after="60"/>
              <w:jc w:val="right"/>
              <w:rPr>
                <w:rFonts w:ascii="Calibri" w:hAnsi="Calibri" w:cs="Calibri"/>
                <w:bCs/>
                <w:sz w:val="20"/>
                <w:szCs w:val="20"/>
              </w:rPr>
            </w:pPr>
            <w:r w:rsidRPr="00A23944">
              <w:rPr>
                <w:rFonts w:ascii="Calibri" w:hAnsi="Calibri" w:cs="Calibri"/>
                <w:bCs/>
                <w:sz w:val="20"/>
                <w:szCs w:val="20"/>
              </w:rPr>
              <w:t>5/2024</w:t>
            </w:r>
          </w:p>
        </w:tc>
      </w:tr>
      <w:tr w:rsidR="00206366" w:rsidRPr="004C7018" w:rsidDel="0008338E" w14:paraId="3B8E79A1" w14:textId="77777777" w:rsidTr="00DD4117">
        <w:tc>
          <w:tcPr>
            <w:tcW w:w="580" w:type="dxa"/>
            <w:shd w:val="clear" w:color="auto" w:fill="D2EECE" w:themeFill="accent5" w:themeFillTint="33"/>
            <w:vAlign w:val="center"/>
          </w:tcPr>
          <w:p w14:paraId="0BD268F6" w14:textId="7E6B8EAF"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5c</w:t>
            </w:r>
          </w:p>
        </w:tc>
        <w:tc>
          <w:tcPr>
            <w:tcW w:w="7413" w:type="dxa"/>
            <w:shd w:val="clear" w:color="auto" w:fill="FFFFFF"/>
            <w:vAlign w:val="center"/>
          </w:tcPr>
          <w:p w14:paraId="22116462" w14:textId="60DBE92F" w:rsidR="00206366" w:rsidRPr="00A23944" w:rsidRDefault="00206366" w:rsidP="00C3097D">
            <w:pPr>
              <w:spacing w:before="60" w:after="60"/>
              <w:rPr>
                <w:rFonts w:ascii="Calibri" w:hAnsi="Calibri" w:cs="Calibri"/>
                <w:bCs/>
                <w:sz w:val="20"/>
                <w:szCs w:val="20"/>
              </w:rPr>
            </w:pPr>
            <w:r w:rsidRPr="00A23944">
              <w:rPr>
                <w:rFonts w:ascii="Calibri" w:hAnsi="Calibri" w:cs="Calibri"/>
                <w:bCs/>
                <w:sz w:val="20"/>
                <w:szCs w:val="20"/>
              </w:rPr>
              <w:t>Sumarizačný hárok</w:t>
            </w:r>
            <w:r w:rsidR="009A4882">
              <w:rPr>
                <w:rFonts w:ascii="Calibri" w:hAnsi="Calibri" w:cs="Calibri"/>
                <w:bCs/>
                <w:sz w:val="20"/>
                <w:szCs w:val="20"/>
              </w:rPr>
              <w:t xml:space="preserve"> - </w:t>
            </w:r>
            <w:r w:rsidRPr="00A23944">
              <w:rPr>
                <w:rFonts w:ascii="Calibri" w:hAnsi="Calibri" w:cs="Calibri"/>
                <w:bCs/>
                <w:sz w:val="20"/>
                <w:szCs w:val="20"/>
              </w:rPr>
              <w:t>cestovné náhrady</w:t>
            </w:r>
          </w:p>
        </w:tc>
        <w:tc>
          <w:tcPr>
            <w:tcW w:w="1358" w:type="dxa"/>
            <w:shd w:val="clear" w:color="auto" w:fill="FFFFFF"/>
            <w:vAlign w:val="center"/>
          </w:tcPr>
          <w:p w14:paraId="1044D43A" w14:textId="79275268" w:rsidR="00206366" w:rsidRPr="00A23944" w:rsidRDefault="00206366" w:rsidP="008C3047">
            <w:pPr>
              <w:spacing w:before="60" w:after="60"/>
              <w:jc w:val="right"/>
              <w:rPr>
                <w:rFonts w:ascii="Calibri" w:hAnsi="Calibri" w:cs="Calibri"/>
                <w:bCs/>
                <w:sz w:val="20"/>
                <w:szCs w:val="20"/>
              </w:rPr>
            </w:pPr>
            <w:r w:rsidRPr="00A23944">
              <w:rPr>
                <w:rFonts w:ascii="Calibri" w:hAnsi="Calibri" w:cs="Calibri"/>
                <w:bCs/>
                <w:sz w:val="20"/>
                <w:szCs w:val="20"/>
              </w:rPr>
              <w:t>5/2024</w:t>
            </w:r>
          </w:p>
        </w:tc>
      </w:tr>
      <w:tr w:rsidR="00206366" w:rsidRPr="004C7018" w:rsidDel="0008338E" w14:paraId="60FD526A" w14:textId="77777777" w:rsidTr="00DD4117">
        <w:tc>
          <w:tcPr>
            <w:tcW w:w="580" w:type="dxa"/>
            <w:shd w:val="clear" w:color="auto" w:fill="D2EECE" w:themeFill="accent5" w:themeFillTint="33"/>
            <w:vAlign w:val="center"/>
          </w:tcPr>
          <w:p w14:paraId="01FAD766" w14:textId="569CDB4F"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5d</w:t>
            </w:r>
          </w:p>
        </w:tc>
        <w:tc>
          <w:tcPr>
            <w:tcW w:w="7413" w:type="dxa"/>
            <w:shd w:val="clear" w:color="auto" w:fill="FFFFFF"/>
            <w:vAlign w:val="center"/>
          </w:tcPr>
          <w:p w14:paraId="0F2624B9" w14:textId="5C13A618" w:rsidR="00206366" w:rsidRPr="00A23944" w:rsidRDefault="00206366" w:rsidP="00C3097D">
            <w:pPr>
              <w:spacing w:before="60" w:after="60"/>
              <w:rPr>
                <w:rFonts w:ascii="Calibri" w:hAnsi="Calibri" w:cs="Calibri"/>
                <w:bCs/>
                <w:sz w:val="20"/>
                <w:szCs w:val="20"/>
              </w:rPr>
            </w:pPr>
            <w:r w:rsidRPr="00A23944">
              <w:rPr>
                <w:rFonts w:ascii="Calibri" w:hAnsi="Calibri" w:cs="Calibri"/>
                <w:bCs/>
                <w:sz w:val="20"/>
                <w:szCs w:val="20"/>
              </w:rPr>
              <w:t>Sumarizačný hárok</w:t>
            </w:r>
            <w:r w:rsidR="009A4882">
              <w:rPr>
                <w:rFonts w:ascii="Calibri" w:hAnsi="Calibri" w:cs="Calibri"/>
                <w:bCs/>
                <w:sz w:val="20"/>
                <w:szCs w:val="20"/>
              </w:rPr>
              <w:t xml:space="preserve"> - </w:t>
            </w:r>
            <w:r w:rsidRPr="00A23944">
              <w:rPr>
                <w:rFonts w:ascii="Calibri" w:hAnsi="Calibri" w:cs="Calibri"/>
                <w:bCs/>
                <w:sz w:val="20"/>
                <w:szCs w:val="20"/>
              </w:rPr>
              <w:t>nízka hodnota</w:t>
            </w:r>
            <w:bookmarkStart w:id="324" w:name="_GoBack"/>
            <w:bookmarkEnd w:id="324"/>
          </w:p>
        </w:tc>
        <w:tc>
          <w:tcPr>
            <w:tcW w:w="1358" w:type="dxa"/>
            <w:shd w:val="clear" w:color="auto" w:fill="FFFFFF"/>
            <w:vAlign w:val="center"/>
          </w:tcPr>
          <w:p w14:paraId="455B7752" w14:textId="098C07BE" w:rsidR="00206366" w:rsidRPr="00A23944" w:rsidRDefault="00206366" w:rsidP="008C3047">
            <w:pPr>
              <w:spacing w:before="60" w:after="60"/>
              <w:jc w:val="right"/>
              <w:rPr>
                <w:rFonts w:ascii="Calibri" w:hAnsi="Calibri" w:cs="Calibri"/>
                <w:bCs/>
                <w:sz w:val="20"/>
                <w:szCs w:val="20"/>
              </w:rPr>
            </w:pPr>
            <w:r w:rsidRPr="00A23944">
              <w:rPr>
                <w:rFonts w:ascii="Calibri" w:hAnsi="Calibri" w:cs="Calibri"/>
                <w:bCs/>
                <w:sz w:val="20"/>
                <w:szCs w:val="20"/>
              </w:rPr>
              <w:t>5/2024</w:t>
            </w:r>
          </w:p>
        </w:tc>
      </w:tr>
      <w:tr w:rsidR="00206366" w:rsidRPr="004C7018" w:rsidDel="0008338E" w14:paraId="4B12C90E" w14:textId="77777777" w:rsidTr="00DD4117">
        <w:tc>
          <w:tcPr>
            <w:tcW w:w="580" w:type="dxa"/>
            <w:shd w:val="clear" w:color="auto" w:fill="D2EECE" w:themeFill="accent5" w:themeFillTint="33"/>
            <w:vAlign w:val="center"/>
          </w:tcPr>
          <w:p w14:paraId="102B45B9" w14:textId="5478A685"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6</w:t>
            </w:r>
          </w:p>
        </w:tc>
        <w:tc>
          <w:tcPr>
            <w:tcW w:w="7413" w:type="dxa"/>
            <w:shd w:val="clear" w:color="auto" w:fill="FFFFFF"/>
            <w:vAlign w:val="center"/>
          </w:tcPr>
          <w:p w14:paraId="671E7909" w14:textId="3B61E015" w:rsidR="00206366" w:rsidRPr="00A23944" w:rsidDel="0008338E" w:rsidRDefault="00206366" w:rsidP="00C3097D">
            <w:pPr>
              <w:spacing w:before="60" w:after="60"/>
              <w:rPr>
                <w:rFonts w:ascii="Calibri" w:hAnsi="Calibri" w:cs="Calibri"/>
                <w:bCs/>
                <w:sz w:val="20"/>
                <w:szCs w:val="20"/>
              </w:rPr>
            </w:pPr>
            <w:r w:rsidRPr="00A23944">
              <w:rPr>
                <w:rFonts w:ascii="Calibri" w:hAnsi="Calibri" w:cs="Calibri"/>
                <w:bCs/>
                <w:sz w:val="20"/>
                <w:szCs w:val="20"/>
              </w:rPr>
              <w:t>Monitorovacia správa projektu</w:t>
            </w:r>
            <w:r w:rsidR="00E81C3A" w:rsidRPr="00A23944">
              <w:rPr>
                <w:rFonts w:ascii="Calibri" w:hAnsi="Calibri" w:cs="Calibri"/>
                <w:bCs/>
                <w:sz w:val="20"/>
                <w:szCs w:val="20"/>
              </w:rPr>
              <w:t xml:space="preserve"> - neuplatňuje sa</w:t>
            </w:r>
          </w:p>
        </w:tc>
        <w:tc>
          <w:tcPr>
            <w:tcW w:w="1358" w:type="dxa"/>
            <w:shd w:val="clear" w:color="auto" w:fill="FFFFFF"/>
            <w:vAlign w:val="center"/>
          </w:tcPr>
          <w:p w14:paraId="17163C44" w14:textId="31265F3D" w:rsidR="00206366" w:rsidRPr="00A23944" w:rsidDel="0008338E" w:rsidRDefault="00206366" w:rsidP="008C3047">
            <w:pPr>
              <w:spacing w:before="60" w:after="60"/>
              <w:jc w:val="right"/>
              <w:rPr>
                <w:rFonts w:ascii="Calibri" w:hAnsi="Calibri" w:cs="Calibri"/>
                <w:bCs/>
                <w:sz w:val="20"/>
                <w:szCs w:val="20"/>
              </w:rPr>
            </w:pPr>
            <w:r w:rsidRPr="00A23944">
              <w:rPr>
                <w:rFonts w:ascii="Calibri" w:hAnsi="Calibri" w:cs="Calibri"/>
                <w:bCs/>
                <w:sz w:val="20"/>
                <w:szCs w:val="20"/>
              </w:rPr>
              <w:t>5/2024</w:t>
            </w:r>
          </w:p>
        </w:tc>
      </w:tr>
      <w:tr w:rsidR="00206366" w:rsidRPr="004C7018" w:rsidDel="0008338E" w14:paraId="060A5AB9" w14:textId="77777777" w:rsidTr="00DD4117">
        <w:tc>
          <w:tcPr>
            <w:tcW w:w="580" w:type="dxa"/>
            <w:shd w:val="clear" w:color="auto" w:fill="D2EECE" w:themeFill="accent5" w:themeFillTint="33"/>
            <w:vAlign w:val="center"/>
          </w:tcPr>
          <w:p w14:paraId="731C80C4" w14:textId="4FB06E7B"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7</w:t>
            </w:r>
          </w:p>
        </w:tc>
        <w:tc>
          <w:tcPr>
            <w:tcW w:w="7413" w:type="dxa"/>
            <w:shd w:val="clear" w:color="auto" w:fill="FFFFFF"/>
            <w:vAlign w:val="center"/>
          </w:tcPr>
          <w:p w14:paraId="2784C1D0" w14:textId="4BB3AD13" w:rsidR="00206366" w:rsidRPr="00A23944" w:rsidRDefault="00206366" w:rsidP="00C3097D">
            <w:pPr>
              <w:spacing w:before="60" w:after="60"/>
              <w:rPr>
                <w:rFonts w:ascii="Calibri" w:hAnsi="Calibri" w:cs="Calibri"/>
                <w:bCs/>
                <w:sz w:val="20"/>
                <w:szCs w:val="20"/>
              </w:rPr>
            </w:pPr>
            <w:r w:rsidRPr="00A23944">
              <w:rPr>
                <w:rFonts w:ascii="Calibri" w:hAnsi="Calibri" w:cs="Calibri"/>
                <w:bCs/>
                <w:sz w:val="20"/>
                <w:szCs w:val="20"/>
              </w:rPr>
              <w:t>Evidencia zmien</w:t>
            </w:r>
          </w:p>
        </w:tc>
        <w:tc>
          <w:tcPr>
            <w:tcW w:w="1358" w:type="dxa"/>
            <w:shd w:val="clear" w:color="auto" w:fill="FFFFFF"/>
            <w:vAlign w:val="center"/>
          </w:tcPr>
          <w:p w14:paraId="2B0BFD8A" w14:textId="079C64C2" w:rsidR="00206366" w:rsidRPr="00A23944" w:rsidRDefault="00110730" w:rsidP="008C3047">
            <w:pPr>
              <w:spacing w:before="60" w:after="60"/>
              <w:jc w:val="right"/>
              <w:rPr>
                <w:rFonts w:ascii="Calibri" w:hAnsi="Calibri" w:cs="Calibri"/>
                <w:bCs/>
                <w:sz w:val="20"/>
                <w:szCs w:val="20"/>
              </w:rPr>
            </w:pPr>
            <w:r>
              <w:rPr>
                <w:rFonts w:ascii="Calibri" w:hAnsi="Calibri" w:cs="Calibri"/>
                <w:bCs/>
                <w:sz w:val="20"/>
                <w:szCs w:val="20"/>
              </w:rPr>
              <w:t>7</w:t>
            </w:r>
            <w:r w:rsidR="00E6797C">
              <w:rPr>
                <w:rFonts w:ascii="Calibri" w:hAnsi="Calibri" w:cs="Calibri"/>
                <w:bCs/>
                <w:sz w:val="20"/>
                <w:szCs w:val="20"/>
              </w:rPr>
              <w:t>/2025</w:t>
            </w:r>
          </w:p>
        </w:tc>
      </w:tr>
      <w:tr w:rsidR="00206366" w:rsidRPr="004C7018" w:rsidDel="0008338E" w14:paraId="0CF73468" w14:textId="77777777" w:rsidTr="00DD4117">
        <w:tc>
          <w:tcPr>
            <w:tcW w:w="580" w:type="dxa"/>
            <w:shd w:val="clear" w:color="auto" w:fill="D2EECE" w:themeFill="accent5" w:themeFillTint="33"/>
            <w:vAlign w:val="center"/>
          </w:tcPr>
          <w:p w14:paraId="366E4CDB" w14:textId="3AA12F74"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8</w:t>
            </w:r>
          </w:p>
        </w:tc>
        <w:tc>
          <w:tcPr>
            <w:tcW w:w="7413" w:type="dxa"/>
            <w:shd w:val="clear" w:color="auto" w:fill="FFFFFF"/>
            <w:vAlign w:val="center"/>
          </w:tcPr>
          <w:p w14:paraId="408750B0" w14:textId="528BE71B" w:rsidR="00206366" w:rsidRPr="00A23944" w:rsidRDefault="00206366" w:rsidP="00C3097D">
            <w:pPr>
              <w:spacing w:before="60" w:after="60"/>
              <w:rPr>
                <w:rFonts w:ascii="Calibri" w:hAnsi="Calibri" w:cs="Calibri"/>
                <w:bCs/>
                <w:sz w:val="20"/>
                <w:szCs w:val="20"/>
              </w:rPr>
            </w:pPr>
            <w:r w:rsidRPr="00A23944">
              <w:rPr>
                <w:rFonts w:ascii="Calibri" w:hAnsi="Calibri" w:cs="Calibri"/>
                <w:bCs/>
                <w:sz w:val="20"/>
                <w:szCs w:val="20"/>
              </w:rPr>
              <w:t xml:space="preserve">Postup preukázania plnenia medzinárodných sankčných opatrení </w:t>
            </w:r>
            <w:r w:rsidR="006270CE" w:rsidRPr="00A23944">
              <w:rPr>
                <w:rFonts w:ascii="Calibri" w:hAnsi="Calibri" w:cs="Calibri"/>
                <w:bCs/>
                <w:sz w:val="20"/>
                <w:szCs w:val="20"/>
              </w:rPr>
              <w:t>EÚ</w:t>
            </w:r>
          </w:p>
        </w:tc>
        <w:tc>
          <w:tcPr>
            <w:tcW w:w="1358" w:type="dxa"/>
            <w:shd w:val="clear" w:color="auto" w:fill="FFFFFF"/>
            <w:vAlign w:val="center"/>
          </w:tcPr>
          <w:p w14:paraId="222F55B1" w14:textId="6EEFDB4A" w:rsidR="00206366" w:rsidRPr="00A23944" w:rsidRDefault="00307EBA" w:rsidP="008C3047">
            <w:pPr>
              <w:spacing w:before="60" w:after="60"/>
              <w:jc w:val="right"/>
              <w:rPr>
                <w:rFonts w:ascii="Calibri" w:hAnsi="Calibri" w:cs="Calibri"/>
                <w:bCs/>
                <w:sz w:val="20"/>
                <w:szCs w:val="20"/>
              </w:rPr>
            </w:pPr>
            <w:ins w:id="325" w:author="KH" w:date="2025-11-04T14:08:00Z">
              <w:r>
                <w:rPr>
                  <w:rFonts w:ascii="Calibri" w:hAnsi="Calibri" w:cs="Calibri"/>
                  <w:bCs/>
                  <w:sz w:val="20"/>
                  <w:szCs w:val="20"/>
                </w:rPr>
                <w:t>12</w:t>
              </w:r>
            </w:ins>
            <w:del w:id="326" w:author="KH" w:date="2025-11-04T14:08:00Z">
              <w:r w:rsidR="00206366" w:rsidRPr="00A23944" w:rsidDel="00EE5A9F">
                <w:rPr>
                  <w:rFonts w:ascii="Calibri" w:hAnsi="Calibri" w:cs="Calibri"/>
                  <w:bCs/>
                  <w:sz w:val="20"/>
                  <w:szCs w:val="20"/>
                </w:rPr>
                <w:delText>5</w:delText>
              </w:r>
            </w:del>
            <w:r w:rsidR="00206366" w:rsidRPr="00A23944">
              <w:rPr>
                <w:rFonts w:ascii="Calibri" w:hAnsi="Calibri" w:cs="Calibri"/>
                <w:bCs/>
                <w:sz w:val="20"/>
                <w:szCs w:val="20"/>
              </w:rPr>
              <w:t>/202</w:t>
            </w:r>
            <w:ins w:id="327" w:author="KH" w:date="2025-11-04T14:09:00Z">
              <w:r w:rsidR="00EE5A9F">
                <w:rPr>
                  <w:rFonts w:ascii="Calibri" w:hAnsi="Calibri" w:cs="Calibri"/>
                  <w:bCs/>
                  <w:sz w:val="20"/>
                  <w:szCs w:val="20"/>
                </w:rPr>
                <w:t>5</w:t>
              </w:r>
            </w:ins>
            <w:del w:id="328" w:author="KH" w:date="2025-11-04T14:08:00Z">
              <w:r w:rsidR="00206366" w:rsidRPr="00A23944" w:rsidDel="00EE5A9F">
                <w:rPr>
                  <w:rFonts w:ascii="Calibri" w:hAnsi="Calibri" w:cs="Calibri"/>
                  <w:bCs/>
                  <w:sz w:val="20"/>
                  <w:szCs w:val="20"/>
                </w:rPr>
                <w:delText>4</w:delText>
              </w:r>
            </w:del>
          </w:p>
        </w:tc>
      </w:tr>
      <w:tr w:rsidR="00206366" w:rsidRPr="004C7018" w:rsidDel="0008338E" w14:paraId="32EB7C6D" w14:textId="77777777" w:rsidTr="00DD4117">
        <w:tc>
          <w:tcPr>
            <w:tcW w:w="580" w:type="dxa"/>
            <w:shd w:val="clear" w:color="auto" w:fill="D2EECE" w:themeFill="accent5" w:themeFillTint="33"/>
            <w:vAlign w:val="center"/>
          </w:tcPr>
          <w:p w14:paraId="002D46AB" w14:textId="638A99F2"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9</w:t>
            </w:r>
          </w:p>
        </w:tc>
        <w:tc>
          <w:tcPr>
            <w:tcW w:w="7413" w:type="dxa"/>
            <w:shd w:val="clear" w:color="auto" w:fill="FFFFFF"/>
            <w:vAlign w:val="center"/>
          </w:tcPr>
          <w:p w14:paraId="63FCC7BD" w14:textId="367B62DF" w:rsidR="00206366" w:rsidRPr="00A23944" w:rsidRDefault="00206366" w:rsidP="00C3097D">
            <w:pPr>
              <w:spacing w:before="60" w:after="60"/>
              <w:rPr>
                <w:rFonts w:ascii="Calibri" w:hAnsi="Calibri" w:cs="Calibri"/>
                <w:bCs/>
                <w:sz w:val="20"/>
                <w:szCs w:val="20"/>
              </w:rPr>
            </w:pPr>
            <w:r w:rsidRPr="00A23944">
              <w:rPr>
                <w:rFonts w:ascii="Calibri" w:hAnsi="Calibri" w:cs="Calibri"/>
                <w:bCs/>
                <w:sz w:val="20"/>
                <w:szCs w:val="20"/>
              </w:rPr>
              <w:t>Postupy realizácie platieb</w:t>
            </w:r>
          </w:p>
        </w:tc>
        <w:tc>
          <w:tcPr>
            <w:tcW w:w="1358" w:type="dxa"/>
            <w:shd w:val="clear" w:color="auto" w:fill="FFFFFF"/>
            <w:vAlign w:val="center"/>
          </w:tcPr>
          <w:p w14:paraId="738791A6" w14:textId="35E76461" w:rsidR="00206366" w:rsidRPr="00A23944" w:rsidRDefault="00307EBA" w:rsidP="008C3047">
            <w:pPr>
              <w:spacing w:before="60" w:after="60"/>
              <w:jc w:val="right"/>
              <w:rPr>
                <w:rFonts w:ascii="Calibri" w:hAnsi="Calibri" w:cs="Calibri"/>
                <w:bCs/>
                <w:sz w:val="20"/>
                <w:szCs w:val="20"/>
              </w:rPr>
            </w:pPr>
            <w:ins w:id="329" w:author="KH" w:date="2025-11-25T09:14:00Z">
              <w:r>
                <w:rPr>
                  <w:rFonts w:ascii="Calibri" w:hAnsi="Calibri" w:cs="Calibri"/>
                  <w:bCs/>
                  <w:sz w:val="20"/>
                  <w:szCs w:val="20"/>
                </w:rPr>
                <w:t>12</w:t>
              </w:r>
            </w:ins>
            <w:del w:id="330" w:author="KH" w:date="2025-11-25T09:14:00Z">
              <w:r w:rsidR="00110730" w:rsidDel="00307EBA">
                <w:rPr>
                  <w:rFonts w:ascii="Calibri" w:hAnsi="Calibri" w:cs="Calibri"/>
                  <w:bCs/>
                  <w:sz w:val="20"/>
                  <w:szCs w:val="20"/>
                </w:rPr>
                <w:delText>7</w:delText>
              </w:r>
            </w:del>
            <w:r w:rsidR="00E6797C">
              <w:rPr>
                <w:rFonts w:ascii="Calibri" w:hAnsi="Calibri" w:cs="Calibri"/>
                <w:bCs/>
                <w:sz w:val="20"/>
                <w:szCs w:val="20"/>
              </w:rPr>
              <w:t>/2025</w:t>
            </w:r>
          </w:p>
        </w:tc>
      </w:tr>
      <w:tr w:rsidR="00206366" w:rsidRPr="004C7018" w:rsidDel="0008338E" w14:paraId="5DB685BE" w14:textId="77777777" w:rsidTr="00DD4117">
        <w:tc>
          <w:tcPr>
            <w:tcW w:w="580" w:type="dxa"/>
            <w:shd w:val="clear" w:color="auto" w:fill="D2EECE" w:themeFill="accent5" w:themeFillTint="33"/>
            <w:vAlign w:val="center"/>
          </w:tcPr>
          <w:p w14:paraId="6E2B18C5" w14:textId="0AF6D0C9"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10</w:t>
            </w:r>
          </w:p>
        </w:tc>
        <w:tc>
          <w:tcPr>
            <w:tcW w:w="7413" w:type="dxa"/>
            <w:shd w:val="clear" w:color="auto" w:fill="FFFFFF"/>
            <w:vAlign w:val="center"/>
          </w:tcPr>
          <w:p w14:paraId="06622E90" w14:textId="7C09C10E" w:rsidR="00206366" w:rsidRPr="00A23944" w:rsidRDefault="00206366" w:rsidP="00C3097D">
            <w:pPr>
              <w:spacing w:before="60" w:after="60"/>
              <w:rPr>
                <w:rFonts w:ascii="Calibri" w:hAnsi="Calibri" w:cs="Calibri"/>
                <w:bCs/>
                <w:sz w:val="20"/>
                <w:szCs w:val="20"/>
              </w:rPr>
            </w:pPr>
            <w:r w:rsidRPr="00A23944">
              <w:rPr>
                <w:rFonts w:ascii="Calibri" w:hAnsi="Calibri" w:cs="Calibri"/>
                <w:bCs/>
                <w:sz w:val="20"/>
                <w:szCs w:val="20"/>
              </w:rPr>
              <w:t>Doplňujúce údaje k preukázaniu dodania predmetu plnenia</w:t>
            </w:r>
            <w:r w:rsidR="003D5587" w:rsidRPr="00A23944">
              <w:rPr>
                <w:rFonts w:ascii="Calibri" w:hAnsi="Calibri" w:cs="Calibri"/>
                <w:bCs/>
                <w:sz w:val="20"/>
                <w:szCs w:val="20"/>
              </w:rPr>
              <w:t xml:space="preserve"> – neuplatňuje sa</w:t>
            </w:r>
          </w:p>
        </w:tc>
        <w:tc>
          <w:tcPr>
            <w:tcW w:w="1358" w:type="dxa"/>
            <w:shd w:val="clear" w:color="auto" w:fill="FFFFFF"/>
            <w:vAlign w:val="center"/>
          </w:tcPr>
          <w:p w14:paraId="7FA0FA7D" w14:textId="4B592AD3" w:rsidR="00206366" w:rsidRPr="00A23944" w:rsidRDefault="00206366" w:rsidP="008C3047">
            <w:pPr>
              <w:spacing w:before="60" w:after="60"/>
              <w:jc w:val="right"/>
              <w:rPr>
                <w:rFonts w:ascii="Calibri" w:hAnsi="Calibri" w:cs="Calibri"/>
                <w:bCs/>
                <w:sz w:val="20"/>
                <w:szCs w:val="20"/>
              </w:rPr>
            </w:pPr>
            <w:r w:rsidRPr="00A23944">
              <w:rPr>
                <w:rFonts w:ascii="Calibri" w:hAnsi="Calibri" w:cs="Calibri"/>
                <w:bCs/>
                <w:sz w:val="20"/>
                <w:szCs w:val="20"/>
              </w:rPr>
              <w:t>5/2024</w:t>
            </w:r>
          </w:p>
        </w:tc>
      </w:tr>
      <w:tr w:rsidR="00206366" w:rsidRPr="004C7018" w:rsidDel="0008338E" w14:paraId="658E6387" w14:textId="77777777" w:rsidTr="00DD4117">
        <w:trPr>
          <w:trHeight w:val="36"/>
        </w:trPr>
        <w:tc>
          <w:tcPr>
            <w:tcW w:w="580" w:type="dxa"/>
            <w:shd w:val="clear" w:color="auto" w:fill="D2EECE" w:themeFill="accent5" w:themeFillTint="33"/>
            <w:vAlign w:val="center"/>
          </w:tcPr>
          <w:p w14:paraId="4A6E8399" w14:textId="73A186D2"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11</w:t>
            </w:r>
          </w:p>
        </w:tc>
        <w:tc>
          <w:tcPr>
            <w:tcW w:w="7413" w:type="dxa"/>
            <w:shd w:val="clear" w:color="auto" w:fill="FFFFFF"/>
            <w:vAlign w:val="center"/>
          </w:tcPr>
          <w:p w14:paraId="0CBB5D27" w14:textId="218EF1FE" w:rsidR="00206366" w:rsidRPr="00A23944" w:rsidRDefault="00206366" w:rsidP="00C3097D">
            <w:pPr>
              <w:spacing w:before="60" w:after="60"/>
              <w:rPr>
                <w:rFonts w:ascii="Calibri" w:hAnsi="Calibri" w:cs="Calibri"/>
                <w:bCs/>
                <w:sz w:val="20"/>
                <w:szCs w:val="20"/>
              </w:rPr>
            </w:pPr>
            <w:r w:rsidRPr="00A23944">
              <w:rPr>
                <w:rFonts w:ascii="Calibri" w:hAnsi="Calibri" w:cs="Calibri"/>
                <w:bCs/>
                <w:sz w:val="20"/>
                <w:szCs w:val="20"/>
              </w:rPr>
              <w:t xml:space="preserve">Čestné vyhlásenie prijímateľa k uplatňovaniu medzinárodných sankcii </w:t>
            </w:r>
          </w:p>
        </w:tc>
        <w:tc>
          <w:tcPr>
            <w:tcW w:w="1358" w:type="dxa"/>
            <w:shd w:val="clear" w:color="auto" w:fill="FFFFFF"/>
            <w:vAlign w:val="center"/>
          </w:tcPr>
          <w:p w14:paraId="0AF1491C" w14:textId="32E8246A" w:rsidR="00206366" w:rsidRPr="00A23944" w:rsidRDefault="00206366" w:rsidP="008C3047">
            <w:pPr>
              <w:spacing w:before="60" w:after="60"/>
              <w:jc w:val="right"/>
              <w:rPr>
                <w:rFonts w:ascii="Calibri" w:hAnsi="Calibri" w:cs="Calibri"/>
                <w:bCs/>
                <w:sz w:val="20"/>
                <w:szCs w:val="20"/>
              </w:rPr>
            </w:pPr>
            <w:del w:id="331" w:author="KH" w:date="2025-11-04T13:44:00Z">
              <w:r w:rsidRPr="00A23944" w:rsidDel="00540D47">
                <w:rPr>
                  <w:rFonts w:ascii="Calibri" w:hAnsi="Calibri" w:cs="Calibri"/>
                  <w:bCs/>
                  <w:sz w:val="20"/>
                  <w:szCs w:val="20"/>
                </w:rPr>
                <w:delText>5</w:delText>
              </w:r>
            </w:del>
            <w:ins w:id="332" w:author="KH" w:date="2025-11-04T13:44:00Z">
              <w:r w:rsidR="00540D47">
                <w:rPr>
                  <w:rFonts w:ascii="Calibri" w:hAnsi="Calibri" w:cs="Calibri"/>
                  <w:bCs/>
                  <w:sz w:val="20"/>
                  <w:szCs w:val="20"/>
                </w:rPr>
                <w:t>12</w:t>
              </w:r>
            </w:ins>
            <w:r w:rsidRPr="00A23944">
              <w:rPr>
                <w:rFonts w:ascii="Calibri" w:hAnsi="Calibri" w:cs="Calibri"/>
                <w:bCs/>
                <w:sz w:val="20"/>
                <w:szCs w:val="20"/>
              </w:rPr>
              <w:t>/202</w:t>
            </w:r>
            <w:ins w:id="333" w:author="KH" w:date="2025-11-04T13:44:00Z">
              <w:r w:rsidR="00540D47">
                <w:rPr>
                  <w:rFonts w:ascii="Calibri" w:hAnsi="Calibri" w:cs="Calibri"/>
                  <w:bCs/>
                  <w:sz w:val="20"/>
                  <w:szCs w:val="20"/>
                </w:rPr>
                <w:t>5</w:t>
              </w:r>
            </w:ins>
            <w:del w:id="334" w:author="KH" w:date="2025-11-04T13:44:00Z">
              <w:r w:rsidRPr="00A23944" w:rsidDel="00540D47">
                <w:rPr>
                  <w:rFonts w:ascii="Calibri" w:hAnsi="Calibri" w:cs="Calibri"/>
                  <w:bCs/>
                  <w:sz w:val="20"/>
                  <w:szCs w:val="20"/>
                </w:rPr>
                <w:delText>4</w:delText>
              </w:r>
            </w:del>
          </w:p>
        </w:tc>
      </w:tr>
      <w:tr w:rsidR="00206366" w:rsidRPr="004C7018" w:rsidDel="0008338E" w14:paraId="279F7F5D" w14:textId="77777777" w:rsidTr="00DD4117">
        <w:tc>
          <w:tcPr>
            <w:tcW w:w="580" w:type="dxa"/>
            <w:shd w:val="clear" w:color="auto" w:fill="D2EECE" w:themeFill="accent5" w:themeFillTint="33"/>
            <w:vAlign w:val="center"/>
          </w:tcPr>
          <w:p w14:paraId="123F58A6" w14:textId="193D0398"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12</w:t>
            </w:r>
          </w:p>
        </w:tc>
        <w:tc>
          <w:tcPr>
            <w:tcW w:w="7413" w:type="dxa"/>
            <w:shd w:val="clear" w:color="auto" w:fill="FFFFFF"/>
            <w:vAlign w:val="center"/>
          </w:tcPr>
          <w:p w14:paraId="233890F4" w14:textId="4F8DC20F" w:rsidR="00206366" w:rsidRPr="00A23944" w:rsidRDefault="00206366" w:rsidP="00C3097D">
            <w:pPr>
              <w:spacing w:before="60" w:after="60"/>
              <w:rPr>
                <w:rFonts w:ascii="Calibri" w:hAnsi="Calibri" w:cs="Calibri"/>
                <w:bCs/>
                <w:sz w:val="20"/>
                <w:szCs w:val="20"/>
              </w:rPr>
            </w:pPr>
            <w:r w:rsidRPr="00A23944">
              <w:rPr>
                <w:rFonts w:ascii="Calibri" w:hAnsi="Calibri" w:cs="Calibri"/>
                <w:bCs/>
                <w:sz w:val="20"/>
                <w:szCs w:val="20"/>
              </w:rPr>
              <w:t>Súhrnný zoznam bankových účtov</w:t>
            </w:r>
          </w:p>
        </w:tc>
        <w:tc>
          <w:tcPr>
            <w:tcW w:w="1358" w:type="dxa"/>
            <w:shd w:val="clear" w:color="auto" w:fill="FFFFFF"/>
            <w:vAlign w:val="center"/>
          </w:tcPr>
          <w:p w14:paraId="4C1DA067" w14:textId="73015760" w:rsidR="00206366" w:rsidRPr="00A23944" w:rsidRDefault="00206366" w:rsidP="008C3047">
            <w:pPr>
              <w:spacing w:before="60" w:after="60"/>
              <w:jc w:val="right"/>
              <w:rPr>
                <w:rFonts w:ascii="Calibri" w:hAnsi="Calibri" w:cs="Calibri"/>
                <w:bCs/>
                <w:sz w:val="20"/>
                <w:szCs w:val="20"/>
              </w:rPr>
            </w:pPr>
            <w:r w:rsidRPr="00A23944">
              <w:rPr>
                <w:rFonts w:ascii="Calibri" w:hAnsi="Calibri" w:cs="Calibri"/>
                <w:bCs/>
                <w:sz w:val="20"/>
                <w:szCs w:val="20"/>
              </w:rPr>
              <w:t>5/2024</w:t>
            </w:r>
          </w:p>
        </w:tc>
      </w:tr>
      <w:tr w:rsidR="009C6A1E" w:rsidRPr="004C7018" w:rsidDel="0008338E" w14:paraId="32E35E46" w14:textId="77777777" w:rsidTr="00DD4117">
        <w:tc>
          <w:tcPr>
            <w:tcW w:w="580" w:type="dxa"/>
            <w:shd w:val="clear" w:color="auto" w:fill="D2EECE" w:themeFill="accent5" w:themeFillTint="33"/>
            <w:vAlign w:val="center"/>
          </w:tcPr>
          <w:p w14:paraId="741ABE49" w14:textId="377EA68F" w:rsidR="009C6A1E" w:rsidRPr="00A23944" w:rsidRDefault="009C6A1E" w:rsidP="00C3097D">
            <w:pPr>
              <w:spacing w:before="60" w:after="60"/>
              <w:rPr>
                <w:rFonts w:ascii="Calibri" w:hAnsi="Calibri" w:cs="Calibri"/>
                <w:b/>
                <w:bCs/>
                <w:sz w:val="20"/>
                <w:szCs w:val="20"/>
              </w:rPr>
            </w:pPr>
            <w:r w:rsidRPr="00A23944">
              <w:rPr>
                <w:rFonts w:ascii="Calibri" w:hAnsi="Calibri" w:cs="Calibri"/>
                <w:b/>
                <w:bCs/>
                <w:sz w:val="20"/>
                <w:szCs w:val="20"/>
              </w:rPr>
              <w:t>13</w:t>
            </w:r>
          </w:p>
        </w:tc>
        <w:tc>
          <w:tcPr>
            <w:tcW w:w="7413" w:type="dxa"/>
            <w:shd w:val="clear" w:color="auto" w:fill="FFFFFF"/>
            <w:vAlign w:val="center"/>
          </w:tcPr>
          <w:p w14:paraId="4102EAE2" w14:textId="31984205" w:rsidR="009C6A1E" w:rsidRPr="00A23944" w:rsidRDefault="000077BC" w:rsidP="00C3097D">
            <w:pPr>
              <w:spacing w:before="60" w:after="60"/>
              <w:rPr>
                <w:rFonts w:ascii="Calibri" w:hAnsi="Calibri" w:cs="Calibri"/>
                <w:bCs/>
                <w:sz w:val="20"/>
                <w:szCs w:val="20"/>
              </w:rPr>
            </w:pPr>
            <w:r w:rsidRPr="00A23944">
              <w:rPr>
                <w:rFonts w:ascii="Calibri" w:hAnsi="Calibri" w:cs="Calibri"/>
                <w:bCs/>
                <w:sz w:val="20"/>
                <w:szCs w:val="20"/>
              </w:rPr>
              <w:t>Mechanizmus indexácie cien projektov PSK</w:t>
            </w:r>
          </w:p>
        </w:tc>
        <w:tc>
          <w:tcPr>
            <w:tcW w:w="1358" w:type="dxa"/>
            <w:shd w:val="clear" w:color="auto" w:fill="FFFFFF"/>
            <w:vAlign w:val="center"/>
          </w:tcPr>
          <w:p w14:paraId="27F9BD64" w14:textId="22663637" w:rsidR="009C6A1E" w:rsidRPr="00A23944" w:rsidRDefault="00F058DF" w:rsidP="008C3047">
            <w:pPr>
              <w:spacing w:before="60" w:after="60"/>
              <w:jc w:val="right"/>
              <w:rPr>
                <w:rFonts w:ascii="Calibri" w:hAnsi="Calibri" w:cs="Calibri"/>
                <w:bCs/>
                <w:sz w:val="20"/>
                <w:szCs w:val="20"/>
              </w:rPr>
            </w:pPr>
            <w:r w:rsidRPr="00A23944">
              <w:rPr>
                <w:rFonts w:ascii="Calibri" w:hAnsi="Calibri" w:cs="Calibri"/>
                <w:bCs/>
                <w:sz w:val="20"/>
                <w:szCs w:val="20"/>
              </w:rPr>
              <w:t>2</w:t>
            </w:r>
            <w:r w:rsidR="009C6A1E" w:rsidRPr="00A23944">
              <w:rPr>
                <w:rFonts w:ascii="Calibri" w:hAnsi="Calibri" w:cs="Calibri"/>
                <w:bCs/>
                <w:sz w:val="20"/>
                <w:szCs w:val="20"/>
              </w:rPr>
              <w:t>/202</w:t>
            </w:r>
            <w:r w:rsidR="003D5587" w:rsidRPr="00A23944">
              <w:rPr>
                <w:rFonts w:ascii="Calibri" w:hAnsi="Calibri" w:cs="Calibri"/>
                <w:bCs/>
                <w:sz w:val="20"/>
                <w:szCs w:val="20"/>
              </w:rPr>
              <w:t>5</w:t>
            </w:r>
          </w:p>
        </w:tc>
      </w:tr>
      <w:tr w:rsidR="006270CE" w:rsidRPr="004C7018" w:rsidDel="0008338E" w14:paraId="44A6CF71" w14:textId="77777777" w:rsidTr="00DD4117">
        <w:tc>
          <w:tcPr>
            <w:tcW w:w="580" w:type="dxa"/>
            <w:shd w:val="clear" w:color="auto" w:fill="D2EECE" w:themeFill="accent5" w:themeFillTint="33"/>
            <w:vAlign w:val="center"/>
          </w:tcPr>
          <w:p w14:paraId="0053BA59" w14:textId="03369756" w:rsidR="006270CE" w:rsidRPr="00A23944" w:rsidRDefault="006270CE" w:rsidP="00C3097D">
            <w:pPr>
              <w:spacing w:before="60" w:after="60"/>
              <w:rPr>
                <w:rFonts w:ascii="Calibri" w:hAnsi="Calibri" w:cs="Calibri"/>
                <w:b/>
                <w:bCs/>
                <w:sz w:val="20"/>
                <w:szCs w:val="20"/>
              </w:rPr>
            </w:pPr>
            <w:r w:rsidRPr="00A23944">
              <w:rPr>
                <w:rFonts w:ascii="Calibri" w:hAnsi="Calibri" w:cs="Calibri"/>
                <w:b/>
                <w:bCs/>
                <w:sz w:val="20"/>
                <w:szCs w:val="20"/>
              </w:rPr>
              <w:t>14</w:t>
            </w:r>
          </w:p>
        </w:tc>
        <w:tc>
          <w:tcPr>
            <w:tcW w:w="7413" w:type="dxa"/>
            <w:shd w:val="clear" w:color="auto" w:fill="FFFFFF"/>
            <w:vAlign w:val="center"/>
          </w:tcPr>
          <w:p w14:paraId="27209691" w14:textId="25247A24" w:rsidR="006270CE" w:rsidRPr="00A23944" w:rsidRDefault="006270CE" w:rsidP="00C3097D">
            <w:pPr>
              <w:spacing w:before="60" w:after="60"/>
              <w:rPr>
                <w:rFonts w:ascii="Calibri" w:hAnsi="Calibri" w:cs="Calibri"/>
                <w:bCs/>
                <w:sz w:val="20"/>
                <w:szCs w:val="20"/>
              </w:rPr>
            </w:pPr>
            <w:r w:rsidRPr="00A23944">
              <w:rPr>
                <w:rFonts w:ascii="Calibri" w:hAnsi="Calibri" w:cs="Calibri"/>
                <w:bCs/>
                <w:sz w:val="20"/>
                <w:szCs w:val="20"/>
              </w:rPr>
              <w:t>Postupy realizácie projektov generujúci príjem</w:t>
            </w:r>
          </w:p>
        </w:tc>
        <w:tc>
          <w:tcPr>
            <w:tcW w:w="1358" w:type="dxa"/>
            <w:shd w:val="clear" w:color="auto" w:fill="FFFFFF"/>
            <w:vAlign w:val="center"/>
          </w:tcPr>
          <w:p w14:paraId="283CEEED" w14:textId="2555ECEB" w:rsidR="006270CE" w:rsidRPr="00A23944" w:rsidRDefault="00F058DF" w:rsidP="008C3047">
            <w:pPr>
              <w:spacing w:before="60" w:after="60"/>
              <w:jc w:val="right"/>
              <w:rPr>
                <w:rFonts w:ascii="Calibri" w:hAnsi="Calibri" w:cs="Calibri"/>
                <w:bCs/>
                <w:sz w:val="20"/>
                <w:szCs w:val="20"/>
              </w:rPr>
            </w:pPr>
            <w:r w:rsidRPr="00A23944">
              <w:rPr>
                <w:rFonts w:ascii="Calibri" w:hAnsi="Calibri" w:cs="Calibri"/>
                <w:bCs/>
                <w:sz w:val="20"/>
                <w:szCs w:val="20"/>
              </w:rPr>
              <w:t>2</w:t>
            </w:r>
            <w:r w:rsidR="006270CE" w:rsidRPr="00A23944">
              <w:rPr>
                <w:rFonts w:ascii="Calibri" w:hAnsi="Calibri" w:cs="Calibri"/>
                <w:bCs/>
                <w:sz w:val="20"/>
                <w:szCs w:val="20"/>
              </w:rPr>
              <w:t>/202</w:t>
            </w:r>
            <w:r w:rsidR="003D5587" w:rsidRPr="00A23944">
              <w:rPr>
                <w:rFonts w:ascii="Calibri" w:hAnsi="Calibri" w:cs="Calibri"/>
                <w:bCs/>
                <w:sz w:val="20"/>
                <w:szCs w:val="20"/>
              </w:rPr>
              <w:t>5</w:t>
            </w:r>
          </w:p>
        </w:tc>
      </w:tr>
      <w:tr w:rsidR="00152498" w:rsidRPr="004C7018" w:rsidDel="0008338E" w14:paraId="6BFF82EC" w14:textId="77777777" w:rsidTr="00DD4117">
        <w:tc>
          <w:tcPr>
            <w:tcW w:w="580" w:type="dxa"/>
            <w:shd w:val="clear" w:color="auto" w:fill="D2EECE" w:themeFill="accent5" w:themeFillTint="33"/>
            <w:vAlign w:val="center"/>
          </w:tcPr>
          <w:p w14:paraId="51A11C5C" w14:textId="293A22DC" w:rsidR="00152498" w:rsidRPr="00A23944" w:rsidRDefault="00152498" w:rsidP="00C3097D">
            <w:pPr>
              <w:spacing w:before="60" w:after="60"/>
              <w:rPr>
                <w:rFonts w:ascii="Calibri" w:hAnsi="Calibri" w:cs="Calibri"/>
                <w:b/>
                <w:bCs/>
                <w:sz w:val="20"/>
                <w:szCs w:val="20"/>
              </w:rPr>
            </w:pPr>
            <w:r w:rsidRPr="00A23944">
              <w:rPr>
                <w:rFonts w:ascii="Calibri" w:hAnsi="Calibri" w:cs="Calibri"/>
                <w:b/>
                <w:bCs/>
                <w:sz w:val="20"/>
                <w:szCs w:val="20"/>
              </w:rPr>
              <w:t>15</w:t>
            </w:r>
          </w:p>
        </w:tc>
        <w:tc>
          <w:tcPr>
            <w:tcW w:w="7413" w:type="dxa"/>
            <w:shd w:val="clear" w:color="auto" w:fill="FFFFFF"/>
            <w:vAlign w:val="center"/>
          </w:tcPr>
          <w:p w14:paraId="2CC9DD59" w14:textId="506C0EC2" w:rsidR="00152498" w:rsidRPr="00A23944" w:rsidRDefault="00152498" w:rsidP="00E70696">
            <w:pPr>
              <w:spacing w:before="60" w:after="60" w:line="276" w:lineRule="auto"/>
              <w:rPr>
                <w:rFonts w:ascii="Calibri" w:hAnsi="Calibri" w:cs="Calibri"/>
                <w:bCs/>
                <w:sz w:val="20"/>
                <w:szCs w:val="20"/>
              </w:rPr>
            </w:pPr>
            <w:r w:rsidRPr="00A23944">
              <w:rPr>
                <w:rFonts w:ascii="Calibri" w:hAnsi="Calibri" w:cs="Calibri"/>
                <w:bCs/>
                <w:sz w:val="20"/>
                <w:szCs w:val="20"/>
              </w:rPr>
              <w:t>Definície a metodické zásady Inži</w:t>
            </w:r>
            <w:r w:rsidR="00E70696">
              <w:rPr>
                <w:rFonts w:ascii="Calibri" w:hAnsi="Calibri" w:cs="Calibri"/>
                <w:bCs/>
                <w:sz w:val="20"/>
                <w:szCs w:val="20"/>
              </w:rPr>
              <w:t>niersko-geologického prieskumu</w:t>
            </w:r>
          </w:p>
        </w:tc>
        <w:tc>
          <w:tcPr>
            <w:tcW w:w="1358" w:type="dxa"/>
            <w:shd w:val="clear" w:color="auto" w:fill="FFFFFF"/>
            <w:vAlign w:val="center"/>
          </w:tcPr>
          <w:p w14:paraId="573D76B3" w14:textId="2BC37C3C" w:rsidR="00152498" w:rsidRPr="00A23944" w:rsidRDefault="00307EBA" w:rsidP="008C3047">
            <w:pPr>
              <w:spacing w:before="60" w:after="60"/>
              <w:jc w:val="right"/>
              <w:rPr>
                <w:rFonts w:ascii="Calibri" w:hAnsi="Calibri" w:cs="Calibri"/>
                <w:bCs/>
                <w:sz w:val="20"/>
                <w:szCs w:val="20"/>
              </w:rPr>
            </w:pPr>
            <w:ins w:id="335" w:author="KH" w:date="2025-11-25T09:14:00Z">
              <w:r>
                <w:rPr>
                  <w:rFonts w:ascii="Calibri" w:hAnsi="Calibri" w:cs="Calibri"/>
                  <w:bCs/>
                  <w:sz w:val="20"/>
                  <w:szCs w:val="20"/>
                </w:rPr>
                <w:t>1</w:t>
              </w:r>
            </w:ins>
            <w:r w:rsidR="00F058DF" w:rsidRPr="00A23944">
              <w:rPr>
                <w:rFonts w:ascii="Calibri" w:hAnsi="Calibri" w:cs="Calibri"/>
                <w:bCs/>
                <w:sz w:val="20"/>
                <w:szCs w:val="20"/>
              </w:rPr>
              <w:t>2</w:t>
            </w:r>
            <w:r w:rsidR="003D5587" w:rsidRPr="00A23944">
              <w:rPr>
                <w:rFonts w:ascii="Calibri" w:hAnsi="Calibri" w:cs="Calibri"/>
                <w:bCs/>
                <w:sz w:val="20"/>
                <w:szCs w:val="20"/>
              </w:rPr>
              <w:t>/2025</w:t>
            </w:r>
          </w:p>
        </w:tc>
      </w:tr>
      <w:tr w:rsidR="00152498" w:rsidRPr="004C7018" w:rsidDel="0008338E" w14:paraId="2289E59B" w14:textId="77777777" w:rsidTr="00DD4117">
        <w:tc>
          <w:tcPr>
            <w:tcW w:w="580" w:type="dxa"/>
            <w:shd w:val="clear" w:color="auto" w:fill="D2EECE" w:themeFill="accent5" w:themeFillTint="33"/>
            <w:vAlign w:val="center"/>
          </w:tcPr>
          <w:p w14:paraId="4EE104CC" w14:textId="7A515F0B" w:rsidR="00152498" w:rsidRPr="00A23944" w:rsidRDefault="00152498" w:rsidP="00C3097D">
            <w:pPr>
              <w:spacing w:before="60" w:after="60"/>
              <w:rPr>
                <w:rFonts w:ascii="Calibri" w:hAnsi="Calibri" w:cs="Calibri"/>
                <w:b/>
                <w:bCs/>
                <w:sz w:val="20"/>
                <w:szCs w:val="20"/>
              </w:rPr>
            </w:pPr>
            <w:r w:rsidRPr="00A23944">
              <w:rPr>
                <w:rFonts w:ascii="Calibri" w:hAnsi="Calibri" w:cs="Calibri"/>
                <w:b/>
                <w:bCs/>
                <w:sz w:val="20"/>
                <w:szCs w:val="20"/>
              </w:rPr>
              <w:t>16</w:t>
            </w:r>
          </w:p>
        </w:tc>
        <w:tc>
          <w:tcPr>
            <w:tcW w:w="7413" w:type="dxa"/>
            <w:shd w:val="clear" w:color="auto" w:fill="FFFFFF"/>
            <w:vAlign w:val="center"/>
          </w:tcPr>
          <w:p w14:paraId="2981DD41" w14:textId="321EB0FD" w:rsidR="00152498" w:rsidRPr="00A23944" w:rsidRDefault="00152498" w:rsidP="00C3097D">
            <w:pPr>
              <w:spacing w:before="60" w:after="60"/>
              <w:rPr>
                <w:rFonts w:ascii="Calibri" w:hAnsi="Calibri" w:cs="Calibri"/>
                <w:bCs/>
                <w:sz w:val="20"/>
                <w:szCs w:val="20"/>
              </w:rPr>
            </w:pPr>
            <w:r w:rsidRPr="00A23944">
              <w:rPr>
                <w:rFonts w:ascii="Calibri" w:hAnsi="Calibri" w:cs="Calibri"/>
                <w:bCs/>
                <w:sz w:val="20"/>
                <w:szCs w:val="20"/>
              </w:rPr>
              <w:t>Orientačný zoznam adaptačných riešení</w:t>
            </w:r>
          </w:p>
        </w:tc>
        <w:tc>
          <w:tcPr>
            <w:tcW w:w="1358" w:type="dxa"/>
            <w:shd w:val="clear" w:color="auto" w:fill="FFFFFF"/>
            <w:vAlign w:val="center"/>
          </w:tcPr>
          <w:p w14:paraId="7611C39A" w14:textId="31598264" w:rsidR="00152498" w:rsidRPr="00A23944" w:rsidRDefault="00F058DF" w:rsidP="008C3047">
            <w:pPr>
              <w:spacing w:before="60" w:after="60"/>
              <w:jc w:val="right"/>
              <w:rPr>
                <w:rFonts w:ascii="Calibri" w:hAnsi="Calibri" w:cs="Calibri"/>
                <w:bCs/>
                <w:sz w:val="20"/>
                <w:szCs w:val="20"/>
              </w:rPr>
            </w:pPr>
            <w:r w:rsidRPr="00A23944">
              <w:rPr>
                <w:rFonts w:ascii="Calibri" w:hAnsi="Calibri" w:cs="Calibri"/>
                <w:bCs/>
                <w:sz w:val="20"/>
                <w:szCs w:val="20"/>
              </w:rPr>
              <w:t>2</w:t>
            </w:r>
            <w:r w:rsidR="003D5587" w:rsidRPr="00A23944">
              <w:rPr>
                <w:rFonts w:ascii="Calibri" w:hAnsi="Calibri" w:cs="Calibri"/>
                <w:bCs/>
                <w:sz w:val="20"/>
                <w:szCs w:val="20"/>
              </w:rPr>
              <w:t>/2025</w:t>
            </w:r>
          </w:p>
        </w:tc>
      </w:tr>
      <w:tr w:rsidR="00E6797C" w:rsidRPr="004C7018" w:rsidDel="0008338E" w14:paraId="25858D58" w14:textId="77777777" w:rsidTr="00DD4117">
        <w:tc>
          <w:tcPr>
            <w:tcW w:w="580" w:type="dxa"/>
            <w:shd w:val="clear" w:color="auto" w:fill="D2EECE" w:themeFill="accent5" w:themeFillTint="33"/>
            <w:vAlign w:val="center"/>
          </w:tcPr>
          <w:p w14:paraId="0B8982A1" w14:textId="4A3C9166" w:rsidR="00E6797C" w:rsidRPr="00A23944" w:rsidRDefault="00E6797C" w:rsidP="00C3097D">
            <w:pPr>
              <w:spacing w:before="60" w:after="60"/>
              <w:rPr>
                <w:rFonts w:ascii="Calibri" w:hAnsi="Calibri" w:cs="Calibri"/>
                <w:b/>
                <w:bCs/>
                <w:sz w:val="20"/>
                <w:szCs w:val="20"/>
              </w:rPr>
            </w:pPr>
            <w:r>
              <w:rPr>
                <w:rFonts w:ascii="Calibri" w:hAnsi="Calibri" w:cs="Calibri"/>
                <w:b/>
                <w:bCs/>
                <w:sz w:val="20"/>
                <w:szCs w:val="20"/>
              </w:rPr>
              <w:t>17</w:t>
            </w:r>
          </w:p>
        </w:tc>
        <w:tc>
          <w:tcPr>
            <w:tcW w:w="7413" w:type="dxa"/>
            <w:shd w:val="clear" w:color="auto" w:fill="FFFFFF"/>
            <w:vAlign w:val="center"/>
          </w:tcPr>
          <w:p w14:paraId="356511B6" w14:textId="3F62E448" w:rsidR="00E6797C" w:rsidRPr="00A23944" w:rsidRDefault="00E6797C" w:rsidP="00E6797C">
            <w:pPr>
              <w:spacing w:before="60" w:after="60"/>
              <w:rPr>
                <w:rFonts w:ascii="Calibri" w:hAnsi="Calibri" w:cs="Calibri"/>
                <w:bCs/>
                <w:sz w:val="20"/>
                <w:szCs w:val="20"/>
              </w:rPr>
            </w:pPr>
            <w:r>
              <w:rPr>
                <w:rFonts w:ascii="Calibri" w:hAnsi="Calibri" w:cs="Calibri"/>
                <w:bCs/>
                <w:sz w:val="20"/>
                <w:szCs w:val="20"/>
              </w:rPr>
              <w:t>Sankčný mechanizmus (sankčná kalkulačka)</w:t>
            </w:r>
          </w:p>
        </w:tc>
        <w:tc>
          <w:tcPr>
            <w:tcW w:w="1358" w:type="dxa"/>
            <w:shd w:val="clear" w:color="auto" w:fill="FFFFFF"/>
            <w:vAlign w:val="center"/>
          </w:tcPr>
          <w:p w14:paraId="016547F1" w14:textId="363C79DA" w:rsidR="00E6797C" w:rsidRPr="00A23944" w:rsidRDefault="00461137" w:rsidP="008C3047">
            <w:pPr>
              <w:spacing w:before="60" w:after="60"/>
              <w:jc w:val="right"/>
              <w:rPr>
                <w:rFonts w:ascii="Calibri" w:hAnsi="Calibri" w:cs="Calibri"/>
                <w:bCs/>
                <w:sz w:val="20"/>
                <w:szCs w:val="20"/>
              </w:rPr>
            </w:pPr>
            <w:r>
              <w:rPr>
                <w:rFonts w:ascii="Calibri" w:hAnsi="Calibri" w:cs="Calibri"/>
                <w:bCs/>
                <w:sz w:val="20"/>
                <w:szCs w:val="20"/>
              </w:rPr>
              <w:t>07</w:t>
            </w:r>
            <w:r w:rsidR="00E6797C">
              <w:rPr>
                <w:rFonts w:ascii="Calibri" w:hAnsi="Calibri" w:cs="Calibri"/>
                <w:bCs/>
                <w:sz w:val="20"/>
                <w:szCs w:val="20"/>
              </w:rPr>
              <w:t>/2025</w:t>
            </w:r>
          </w:p>
        </w:tc>
      </w:tr>
    </w:tbl>
    <w:p w14:paraId="5740695D" w14:textId="77777777" w:rsidR="00A62460" w:rsidRDefault="00A62460" w:rsidP="00D33892">
      <w:pPr>
        <w:keepNext/>
        <w:keepLines/>
        <w:spacing w:after="240" w:line="276" w:lineRule="auto"/>
        <w:outlineLvl w:val="1"/>
        <w:rPr>
          <w:rFonts w:ascii="Arial Narrow" w:hAnsi="Arial Narrow" w:cstheme="minorHAnsi"/>
          <w:bCs/>
          <w:color w:val="4A81BD"/>
          <w:sz w:val="28"/>
        </w:rPr>
      </w:pPr>
    </w:p>
    <w:sectPr w:rsidR="00A62460" w:rsidSect="00EA45AE">
      <w:pgSz w:w="11906" w:h="16838"/>
      <w:pgMar w:top="1079" w:right="1417" w:bottom="108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B65C11" w14:textId="77777777" w:rsidR="009D03AA" w:rsidRDefault="009D03AA" w:rsidP="00092607">
      <w:r>
        <w:separator/>
      </w:r>
    </w:p>
  </w:endnote>
  <w:endnote w:type="continuationSeparator" w:id="0">
    <w:p w14:paraId="5D0EA7AC" w14:textId="77777777" w:rsidR="009D03AA" w:rsidRDefault="009D03AA" w:rsidP="00092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Helvetica">
    <w:panose1 w:val="020B0604020202020204"/>
    <w:charset w:val="EE"/>
    <w:family w:val="swiss"/>
    <w:pitch w:val="variable"/>
    <w:sig w:usb0="E0002EFF" w:usb1="C000785B" w:usb2="00000009" w:usb3="00000000" w:csb0="000001FF" w:csb1="00000000"/>
  </w:font>
  <w:font w:name="ArialNarrow">
    <w:altName w:val="Arial"/>
    <w:panose1 w:val="00000000000000000000"/>
    <w:charset w:val="00"/>
    <w:family w:val="swiss"/>
    <w:notTrueType/>
    <w:pitch w:val="default"/>
    <w:sig w:usb0="00000003" w:usb1="00000000" w:usb2="00000000" w:usb3="00000000" w:csb0="00000001" w:csb1="00000000"/>
  </w:font>
  <w:font w:name="ArialNarrow-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8F428" w14:textId="10055E0A" w:rsidR="009D03AA" w:rsidRPr="0026691E" w:rsidRDefault="009D03AA">
    <w:pPr>
      <w:pStyle w:val="Pta"/>
      <w:framePr w:wrap="auto" w:vAnchor="text" w:hAnchor="margin" w:xAlign="right" w:y="1"/>
      <w:rPr>
        <w:rStyle w:val="slostrany"/>
        <w:rFonts w:ascii="Arial" w:hAnsi="Arial" w:cs="Arial"/>
        <w:sz w:val="20"/>
        <w:szCs w:val="20"/>
      </w:rPr>
    </w:pPr>
    <w:r w:rsidRPr="0026691E">
      <w:rPr>
        <w:rStyle w:val="slostrany"/>
        <w:rFonts w:ascii="Arial" w:hAnsi="Arial" w:cs="Arial"/>
        <w:sz w:val="20"/>
        <w:szCs w:val="20"/>
      </w:rPr>
      <w:fldChar w:fldCharType="begin"/>
    </w:r>
    <w:r w:rsidRPr="0026691E">
      <w:rPr>
        <w:rStyle w:val="slostrany"/>
        <w:rFonts w:ascii="Arial" w:hAnsi="Arial" w:cs="Arial"/>
        <w:sz w:val="20"/>
        <w:szCs w:val="20"/>
      </w:rPr>
      <w:instrText xml:space="preserve">PAGE  </w:instrText>
    </w:r>
    <w:r w:rsidRPr="0026691E">
      <w:rPr>
        <w:rStyle w:val="slostrany"/>
        <w:rFonts w:ascii="Arial" w:hAnsi="Arial" w:cs="Arial"/>
        <w:sz w:val="20"/>
        <w:szCs w:val="20"/>
      </w:rPr>
      <w:fldChar w:fldCharType="separate"/>
    </w:r>
    <w:r w:rsidR="009E2712">
      <w:rPr>
        <w:rStyle w:val="slostrany"/>
        <w:rFonts w:ascii="Arial" w:hAnsi="Arial" w:cs="Arial"/>
        <w:noProof/>
        <w:sz w:val="20"/>
        <w:szCs w:val="20"/>
      </w:rPr>
      <w:t>57</w:t>
    </w:r>
    <w:r w:rsidRPr="0026691E">
      <w:rPr>
        <w:rStyle w:val="slostrany"/>
        <w:rFonts w:ascii="Arial" w:hAnsi="Arial" w:cs="Arial"/>
        <w:sz w:val="20"/>
        <w:szCs w:val="20"/>
      </w:rPr>
      <w:fldChar w:fldCharType="end"/>
    </w:r>
    <w:r>
      <w:rPr>
        <w:rStyle w:val="slostrany"/>
        <w:rFonts w:ascii="Arial" w:hAnsi="Arial" w:cs="Arial"/>
        <w:sz w:val="20"/>
        <w:szCs w:val="20"/>
      </w:rPr>
      <w:t xml:space="preserve"> / </w:t>
    </w:r>
    <w:r>
      <w:rPr>
        <w:rStyle w:val="slostrany"/>
        <w:rFonts w:ascii="Arial" w:hAnsi="Arial" w:cs="Arial"/>
        <w:sz w:val="20"/>
        <w:szCs w:val="20"/>
      </w:rPr>
      <w:fldChar w:fldCharType="begin"/>
    </w:r>
    <w:r>
      <w:rPr>
        <w:rStyle w:val="slostrany"/>
        <w:rFonts w:ascii="Arial" w:hAnsi="Arial" w:cs="Arial"/>
        <w:sz w:val="20"/>
        <w:szCs w:val="20"/>
      </w:rPr>
      <w:instrText xml:space="preserve"> DOCPROPERTY  Pages  \* MERGEFORMAT </w:instrText>
    </w:r>
    <w:r>
      <w:rPr>
        <w:rStyle w:val="slostrany"/>
        <w:rFonts w:ascii="Arial" w:hAnsi="Arial" w:cs="Arial"/>
        <w:sz w:val="20"/>
        <w:szCs w:val="20"/>
      </w:rPr>
      <w:fldChar w:fldCharType="separate"/>
    </w:r>
    <w:r>
      <w:rPr>
        <w:rStyle w:val="slostrany"/>
        <w:rFonts w:ascii="Arial" w:hAnsi="Arial" w:cs="Arial"/>
        <w:sz w:val="20"/>
        <w:szCs w:val="20"/>
      </w:rPr>
      <w:t>58</w:t>
    </w:r>
    <w:r>
      <w:rPr>
        <w:rStyle w:val="slostrany"/>
        <w:rFonts w:ascii="Arial" w:hAnsi="Arial" w:cs="Arial"/>
        <w:sz w:val="20"/>
        <w:szCs w:val="20"/>
      </w:rPr>
      <w:fldChar w:fldCharType="end"/>
    </w:r>
  </w:p>
  <w:p w14:paraId="5E4B880F" w14:textId="77777777" w:rsidR="009D03AA" w:rsidRDefault="009D03AA">
    <w:pPr>
      <w:pStyle w:val="Pta"/>
      <w:ind w:right="360"/>
      <w:rPr>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BD09C8" w14:textId="77777777" w:rsidR="009D03AA" w:rsidRDefault="009D03AA" w:rsidP="00092607">
      <w:r>
        <w:separator/>
      </w:r>
    </w:p>
  </w:footnote>
  <w:footnote w:type="continuationSeparator" w:id="0">
    <w:p w14:paraId="70E0BA62" w14:textId="77777777" w:rsidR="009D03AA" w:rsidRDefault="009D03AA" w:rsidP="00092607">
      <w:r>
        <w:continuationSeparator/>
      </w:r>
    </w:p>
  </w:footnote>
  <w:footnote w:id="1">
    <w:p w14:paraId="71A738E3" w14:textId="31178F8C" w:rsidR="009D03AA" w:rsidRDefault="009D03AA" w:rsidP="003D6580">
      <w:pPr>
        <w:pStyle w:val="Textpoznmkypodiarou"/>
        <w:jc w:val="both"/>
      </w:pPr>
      <w:r>
        <w:rPr>
          <w:rStyle w:val="Odkaznapoznmkupodiarou"/>
        </w:rPr>
        <w:footnoteRef/>
      </w:r>
      <w:r>
        <w:t xml:space="preserve"> </w:t>
      </w:r>
      <w:r w:rsidRPr="003D6580">
        <w:rPr>
          <w:rFonts w:asciiTheme="minorHAnsi" w:hAnsiTheme="minorHAnsi" w:cstheme="minorHAnsi"/>
          <w:sz w:val="18"/>
          <w:szCs w:val="24"/>
          <w:lang w:eastAsia="sk-SK"/>
        </w:rPr>
        <w:t>Elektronická pečať funguje na rovnakom princípe ako elektronický podpis a má rovnaké vlastnosti. Rozdielom medzi elektronickou pečaťou a elektronickým podpisom je v tom, že elektronický podpis je určený pre fyzické osoby a elektronická pečať pre právnické osoby a subjekty verejnej správy. Kvalifikovanou elektronickou pečaťou je elektronická pečať, ktorá je jedinečne spojená s pôvodcom pečate, umožňuje určenie totožnosti pôvodcu pečate, je vyhotovená na základe kvalifikovaného certifik</w:t>
      </w:r>
      <w:r>
        <w:rPr>
          <w:rFonts w:asciiTheme="minorHAnsi" w:hAnsiTheme="minorHAnsi" w:cstheme="minorHAnsi"/>
          <w:sz w:val="18"/>
          <w:szCs w:val="24"/>
          <w:lang w:eastAsia="sk-SK"/>
        </w:rPr>
        <w:t>á</w:t>
      </w:r>
      <w:r w:rsidRPr="003D6580">
        <w:rPr>
          <w:rFonts w:asciiTheme="minorHAnsi" w:hAnsiTheme="minorHAnsi" w:cstheme="minorHAnsi"/>
          <w:sz w:val="18"/>
          <w:szCs w:val="24"/>
          <w:lang w:eastAsia="sk-SK"/>
        </w:rPr>
        <w:t xml:space="preserve">tu a súkromného kľúča, ktorý má pôvodca s vysokou mierou dôveryhodnosti pod kontrolou a je prepojená s pečateným dokumentom takým spôsobom, ktorým je možné identifikovať dodatočnú zmenu dokumentu. </w:t>
      </w:r>
      <w:r w:rsidRPr="008F1CD8">
        <w:rPr>
          <w:rFonts w:asciiTheme="minorHAnsi" w:hAnsiTheme="minorHAnsi" w:cstheme="minorHAnsi"/>
          <w:sz w:val="18"/>
          <w:szCs w:val="24"/>
          <w:lang w:eastAsia="sk-SK"/>
        </w:rPr>
        <w:t>Podľa § 23 ods. 1 zákona číslo 305/2013 Z. z. o elektronickej podobe výkonu pôsobnosti orgánov verejnej moci a o zmene a doplnení niektorých zákonov (ďalej len „zákon o e-</w:t>
      </w:r>
      <w:proofErr w:type="spellStart"/>
      <w:r w:rsidRPr="008F1CD8">
        <w:rPr>
          <w:rFonts w:asciiTheme="minorHAnsi" w:hAnsiTheme="minorHAnsi" w:cstheme="minorHAnsi"/>
          <w:sz w:val="18"/>
          <w:szCs w:val="24"/>
          <w:lang w:eastAsia="sk-SK"/>
        </w:rPr>
        <w:t>Governmente</w:t>
      </w:r>
      <w:proofErr w:type="spellEnd"/>
      <w:r w:rsidRPr="008F1CD8">
        <w:rPr>
          <w:rFonts w:asciiTheme="minorHAnsi" w:hAnsiTheme="minorHAnsi" w:cstheme="minorHAnsi"/>
          <w:sz w:val="18"/>
          <w:szCs w:val="24"/>
          <w:lang w:eastAsia="sk-SK"/>
        </w:rPr>
        <w:t>“) orgán verejnej moci vykoná autorizáciu elektronického podania alebo elektronického úradného dokumentu kvalifikovaným elektronickým podpisom vyhotoveným s použitím mandátneho certifikátu alebo kvalifikovanou elektronickou pečaťou, ku ktorým pripojí kvalifikovanú elektronickú časovú pečiatku</w:t>
      </w:r>
      <w:r>
        <w:rPr>
          <w:rFonts w:asciiTheme="minorHAnsi" w:hAnsiTheme="minorHAnsi" w:cstheme="minorHAnsi"/>
          <w:sz w:val="18"/>
          <w:szCs w:val="24"/>
          <w:lang w:eastAsia="sk-SK"/>
        </w:rPr>
        <w:t xml:space="preserve">. </w:t>
      </w:r>
      <w:r w:rsidRPr="003D6580">
        <w:rPr>
          <w:rFonts w:asciiTheme="minorHAnsi" w:hAnsiTheme="minorHAnsi" w:cstheme="minorHAnsi"/>
          <w:sz w:val="18"/>
          <w:szCs w:val="24"/>
          <w:lang w:eastAsia="sk-SK"/>
        </w:rPr>
        <w:br/>
      </w:r>
      <w:r>
        <w:rPr>
          <w:rFonts w:ascii="Helvetica" w:hAnsi="Helvetica"/>
          <w:color w:val="353535"/>
        </w:rPr>
        <w:br/>
      </w:r>
    </w:p>
  </w:footnote>
  <w:footnote w:id="2">
    <w:p w14:paraId="2737FC89" w14:textId="71E00C2F" w:rsidR="009D03AA" w:rsidRPr="00941406" w:rsidRDefault="009D03AA" w:rsidP="002811ED">
      <w:pPr>
        <w:pStyle w:val="Textpoznmkypodiarou"/>
        <w:jc w:val="both"/>
        <w:rPr>
          <w:rFonts w:ascii="Calibri" w:hAnsi="Calibri" w:cs="Calibri"/>
        </w:rPr>
      </w:pPr>
      <w:r w:rsidRPr="00407984">
        <w:rPr>
          <w:rFonts w:ascii="Calibri" w:hAnsi="Calibri" w:cs="Calibri"/>
          <w:vertAlign w:val="superscript"/>
        </w:rPr>
        <w:footnoteRef/>
      </w:r>
      <w:r w:rsidRPr="00407984">
        <w:rPr>
          <w:rFonts w:ascii="Calibri" w:hAnsi="Calibri" w:cs="Calibri"/>
          <w:vertAlign w:val="superscript"/>
        </w:rPr>
        <w:t xml:space="preserve">  </w:t>
      </w:r>
      <w:r w:rsidRPr="00941406">
        <w:rPr>
          <w:rFonts w:ascii="Calibri" w:hAnsi="Calibri" w:cs="Calibri"/>
          <w:sz w:val="18"/>
        </w:rPr>
        <w:t>Rozhodnutie upravuje § 13 zákona</w:t>
      </w:r>
      <w:r>
        <w:rPr>
          <w:rFonts w:ascii="Calibri" w:hAnsi="Calibri" w:cs="Calibri"/>
          <w:sz w:val="18"/>
        </w:rPr>
        <w:t xml:space="preserve"> o príspevkoch z fondov</w:t>
      </w:r>
      <w:r w:rsidRPr="00941406">
        <w:rPr>
          <w:rFonts w:ascii="Calibri" w:hAnsi="Calibri" w:cs="Calibri"/>
          <w:sz w:val="18"/>
        </w:rPr>
        <w:t>.</w:t>
      </w:r>
    </w:p>
  </w:footnote>
  <w:footnote w:id="3">
    <w:p w14:paraId="3A60F1CE" w14:textId="128DFB8A" w:rsidR="009D03AA" w:rsidRDefault="009D03AA" w:rsidP="002811ED">
      <w:pPr>
        <w:pStyle w:val="Textpoznmkypodiarou"/>
        <w:jc w:val="both"/>
      </w:pPr>
      <w:r w:rsidRPr="00FC5B6A">
        <w:rPr>
          <w:rFonts w:ascii="Calibri" w:hAnsi="Calibri" w:cs="Calibri"/>
          <w:vertAlign w:val="superscript"/>
        </w:rPr>
        <w:footnoteRef/>
      </w:r>
      <w:r w:rsidRPr="00FC5B6A">
        <w:rPr>
          <w:rFonts w:ascii="Calibri" w:hAnsi="Calibri" w:cs="Calibri"/>
          <w:vertAlign w:val="superscript"/>
        </w:rPr>
        <w:t xml:space="preserve">  </w:t>
      </w:r>
      <w:hyperlink r:id="rId1" w:history="1">
        <w:r w:rsidRPr="000501D6">
          <w:rPr>
            <w:rStyle w:val="Hypertextovprepojenie"/>
            <w:rFonts w:asciiTheme="minorHAnsi" w:hAnsiTheme="minorHAnsi" w:cstheme="minorHAnsi"/>
            <w:sz w:val="18"/>
          </w:rPr>
          <w:t>https://eurofondy.gov.sk/dokumenty-a-publikacie/metodicke-dokumenty/</w:t>
        </w:r>
      </w:hyperlink>
      <w:r w:rsidRPr="000501D6">
        <w:rPr>
          <w:rFonts w:asciiTheme="minorHAnsi" w:hAnsiTheme="minorHAnsi" w:cstheme="minorHAnsi"/>
          <w:sz w:val="18"/>
        </w:rPr>
        <w:t>.</w:t>
      </w:r>
      <w:r w:rsidRPr="000501D6">
        <w:rPr>
          <w:sz w:val="18"/>
        </w:rPr>
        <w:t xml:space="preserve"> </w:t>
      </w:r>
    </w:p>
  </w:footnote>
  <w:footnote w:id="4">
    <w:p w14:paraId="639934ED" w14:textId="2DC94564" w:rsidR="009D03AA" w:rsidRPr="00D11296" w:rsidRDefault="009D03AA" w:rsidP="009F3296">
      <w:pPr>
        <w:pStyle w:val="Textpoznmkypodiarou"/>
        <w:ind w:left="142" w:hanging="142"/>
        <w:jc w:val="both"/>
        <w:rPr>
          <w:rFonts w:asciiTheme="minorHAnsi" w:hAnsiTheme="minorHAnsi" w:cstheme="minorHAnsi"/>
        </w:rPr>
      </w:pPr>
      <w:r w:rsidRPr="00FC5B6A">
        <w:rPr>
          <w:rFonts w:ascii="Calibri" w:hAnsi="Calibri" w:cs="Calibri"/>
          <w:vertAlign w:val="superscript"/>
        </w:rPr>
        <w:footnoteRef/>
      </w:r>
      <w:r w:rsidRPr="00FC5B6A">
        <w:rPr>
          <w:rFonts w:ascii="Calibri" w:hAnsi="Calibri" w:cs="Calibri"/>
          <w:vertAlign w:val="superscript"/>
        </w:rPr>
        <w:t xml:space="preserve">  </w:t>
      </w:r>
      <w:r w:rsidRPr="00CD20EA">
        <w:rPr>
          <w:rFonts w:asciiTheme="minorHAnsi" w:hAnsiTheme="minorHAnsi" w:cstheme="minorHAnsi"/>
          <w:sz w:val="18"/>
          <w:szCs w:val="24"/>
          <w:lang w:eastAsia="sk-SK"/>
        </w:rPr>
        <w:t xml:space="preserve">Uvedené pravidlo sa vzťahuje aj na prípady </w:t>
      </w:r>
      <w:proofErr w:type="spellStart"/>
      <w:r w:rsidRPr="00CD20EA">
        <w:rPr>
          <w:rFonts w:asciiTheme="minorHAnsi" w:hAnsiTheme="minorHAnsi" w:cstheme="minorHAnsi"/>
          <w:sz w:val="18"/>
          <w:szCs w:val="24"/>
          <w:lang w:eastAsia="sk-SK"/>
        </w:rPr>
        <w:t>späťvzatia</w:t>
      </w:r>
      <w:proofErr w:type="spellEnd"/>
      <w:r w:rsidRPr="00CD20EA">
        <w:rPr>
          <w:rFonts w:asciiTheme="minorHAnsi" w:hAnsiTheme="minorHAnsi" w:cstheme="minorHAnsi"/>
          <w:sz w:val="18"/>
          <w:szCs w:val="24"/>
          <w:lang w:eastAsia="sk-SK"/>
        </w:rPr>
        <w:t xml:space="preserve"> dokumentácie zo strany prijímateľa, pričom prijímateľ je oprávnený odstrániť nedostatky, ktoré sám identifikoval. Lehota na vyhlásenie nového VO/O je 45 dní od doručenia záznamu o zastavení finančnej kontroly.</w:t>
      </w:r>
    </w:p>
  </w:footnote>
  <w:footnote w:id="5">
    <w:p w14:paraId="17BE516B" w14:textId="46066941" w:rsidR="009D03AA" w:rsidRPr="00A0761D" w:rsidRDefault="009D03AA" w:rsidP="006C7A10">
      <w:pPr>
        <w:jc w:val="both"/>
        <w:rPr>
          <w:rFonts w:asciiTheme="minorHAnsi" w:hAnsiTheme="minorHAnsi" w:cstheme="minorHAnsi"/>
          <w:sz w:val="18"/>
        </w:rPr>
      </w:pPr>
      <w:r>
        <w:rPr>
          <w:rStyle w:val="Odkaznapoznmkupodiarou"/>
        </w:rPr>
        <w:footnoteRef/>
      </w:r>
      <w:r>
        <w:t xml:space="preserve"> </w:t>
      </w:r>
      <w:r w:rsidRPr="00A0761D">
        <w:rPr>
          <w:rFonts w:asciiTheme="minorHAnsi" w:hAnsiTheme="minorHAnsi" w:cstheme="minorHAnsi"/>
          <w:sz w:val="18"/>
        </w:rPr>
        <w:t>Prijímateľ informuje SO prostredníctvom ITMS21+ cez komunikáciu v ITMS21+</w:t>
      </w:r>
      <w:r>
        <w:rPr>
          <w:rFonts w:asciiTheme="minorHAnsi" w:hAnsiTheme="minorHAnsi" w:cstheme="minorHAnsi"/>
          <w:sz w:val="18"/>
        </w:rPr>
        <w:t xml:space="preserve"> </w:t>
      </w:r>
      <w:r w:rsidRPr="00A0761D">
        <w:rPr>
          <w:rFonts w:asciiTheme="minorHAnsi" w:hAnsiTheme="minorHAnsi" w:cstheme="minorHAnsi"/>
          <w:sz w:val="18"/>
        </w:rPr>
        <w:t>a vyplní dátum skutočného začiatku realizácie aktivít projektu priamo v ITMS21+. Formálna zmena predstavuje iba technické zaslanie hlásenia o realizácii aktivít projektu, nejedná sa o</w:t>
      </w:r>
      <w:del w:id="60" w:author="KH" w:date="2026-01-07T09:08:00Z">
        <w:r w:rsidRPr="00A0761D" w:rsidDel="00885F64">
          <w:rPr>
            <w:rFonts w:asciiTheme="minorHAnsi" w:hAnsiTheme="minorHAnsi" w:cstheme="minorHAnsi"/>
            <w:sz w:val="18"/>
          </w:rPr>
          <w:delText> </w:delText>
        </w:r>
      </w:del>
      <w:ins w:id="61" w:author="KH" w:date="2026-01-07T09:08:00Z">
        <w:r>
          <w:rPr>
            <w:rFonts w:asciiTheme="minorHAnsi" w:hAnsiTheme="minorHAnsi" w:cstheme="minorHAnsi"/>
            <w:sz w:val="18"/>
          </w:rPr>
          <w:t> </w:t>
        </w:r>
      </w:ins>
      <w:r w:rsidRPr="00A0761D">
        <w:rPr>
          <w:rFonts w:asciiTheme="minorHAnsi" w:hAnsiTheme="minorHAnsi" w:cstheme="minorHAnsi"/>
          <w:sz w:val="18"/>
        </w:rPr>
        <w:t>zmenu</w:t>
      </w:r>
      <w:ins w:id="62" w:author="KH" w:date="2026-01-07T09:08:00Z">
        <w:r>
          <w:rPr>
            <w:rFonts w:asciiTheme="minorHAnsi" w:hAnsiTheme="minorHAnsi" w:cstheme="minorHAnsi"/>
            <w:sz w:val="18"/>
          </w:rPr>
          <w:t xml:space="preserve"> projektu – typ monitorovanie</w:t>
        </w:r>
      </w:ins>
      <w:r w:rsidRPr="00A0761D">
        <w:rPr>
          <w:rFonts w:asciiTheme="minorHAnsi" w:hAnsiTheme="minorHAnsi" w:cstheme="minorHAnsi"/>
          <w:sz w:val="18"/>
        </w:rPr>
        <w:t>,</w:t>
      </w:r>
      <w:ins w:id="63" w:author="KH" w:date="2026-01-07T09:09:00Z">
        <w:r>
          <w:rPr>
            <w:rFonts w:asciiTheme="minorHAnsi" w:hAnsiTheme="minorHAnsi" w:cstheme="minorHAnsi"/>
            <w:sz w:val="18"/>
          </w:rPr>
          <w:t xml:space="preserve"> ani o zmenu projektu</w:t>
        </w:r>
      </w:ins>
      <w:r w:rsidRPr="00A0761D">
        <w:rPr>
          <w:rFonts w:asciiTheme="minorHAnsi" w:hAnsiTheme="minorHAnsi" w:cstheme="minorHAnsi"/>
          <w:sz w:val="18"/>
        </w:rPr>
        <w:t xml:space="preserve"> ktorá sa má oznamovať prostredníctvom prílohy č.</w:t>
      </w:r>
      <w:ins w:id="64" w:author="KH" w:date="2025-11-12T08:25:00Z">
        <w:r>
          <w:rPr>
            <w:rFonts w:asciiTheme="minorHAnsi" w:hAnsiTheme="minorHAnsi" w:cstheme="minorHAnsi"/>
            <w:sz w:val="18"/>
          </w:rPr>
          <w:t xml:space="preserve"> 2</w:t>
        </w:r>
      </w:ins>
      <w:del w:id="65" w:author="KH" w:date="2025-11-12T08:25:00Z">
        <w:r w:rsidRPr="00A0761D" w:rsidDel="00873A4C">
          <w:rPr>
            <w:rFonts w:asciiTheme="minorHAnsi" w:hAnsiTheme="minorHAnsi" w:cstheme="minorHAnsi"/>
            <w:sz w:val="18"/>
          </w:rPr>
          <w:delText xml:space="preserve"> 1</w:delText>
        </w:r>
      </w:del>
      <w:r w:rsidRPr="00A0761D">
        <w:rPr>
          <w:rFonts w:asciiTheme="minorHAnsi" w:hAnsiTheme="minorHAnsi" w:cstheme="minorHAnsi"/>
          <w:sz w:val="18"/>
        </w:rPr>
        <w:t xml:space="preserve"> tejto príručky. </w:t>
      </w:r>
    </w:p>
    <w:p w14:paraId="695720B3" w14:textId="46247B6E" w:rsidR="009D03AA" w:rsidRDefault="009D03AA">
      <w:pPr>
        <w:pStyle w:val="Textpoznmkypodiarou"/>
      </w:pPr>
    </w:p>
  </w:footnote>
  <w:footnote w:id="6">
    <w:p w14:paraId="623FA384" w14:textId="11C6EF44" w:rsidR="009D03AA" w:rsidRDefault="009D03AA" w:rsidP="00CC0BAF">
      <w:pPr>
        <w:pStyle w:val="Textpoznmkypodiarou"/>
        <w:ind w:left="142" w:hanging="142"/>
        <w:jc w:val="both"/>
      </w:pPr>
      <w:r w:rsidRPr="00210A9C">
        <w:rPr>
          <w:rFonts w:asciiTheme="minorHAnsi" w:hAnsiTheme="minorHAnsi" w:cstheme="minorHAnsi"/>
          <w:sz w:val="16"/>
          <w:szCs w:val="24"/>
          <w:lang w:eastAsia="sk-SK"/>
        </w:rPr>
        <w:footnoteRef/>
      </w:r>
      <w:r>
        <w:rPr>
          <w:rFonts w:asciiTheme="minorHAnsi" w:hAnsiTheme="minorHAnsi" w:cstheme="minorHAnsi"/>
          <w:sz w:val="18"/>
          <w:szCs w:val="24"/>
          <w:lang w:eastAsia="sk-SK"/>
        </w:rPr>
        <w:t xml:space="preserve"> Podľa</w:t>
      </w:r>
      <w:r w:rsidRPr="00230FBB">
        <w:rPr>
          <w:rFonts w:asciiTheme="minorHAnsi" w:hAnsiTheme="minorHAnsi" w:cstheme="minorHAnsi"/>
          <w:sz w:val="18"/>
          <w:szCs w:val="24"/>
          <w:lang w:eastAsia="sk-SK"/>
        </w:rPr>
        <w:t xml:space="preserve"> čl. 63 ods. 2 NSU sú výdavky na príspevok z fondov oprávnené, ak vznikli prijímateľovi alebo súkromnému partnerovi operácie verejno-súkromného partnerstva a boli zaplatené pri vykonávaní operácií medzi dátumom predloženia programu EK alebo 1. januárom 2021, podľa toho, ktorý dátum nastal skôr, a 31. decembrom 2029.</w:t>
      </w:r>
    </w:p>
  </w:footnote>
  <w:footnote w:id="7">
    <w:p w14:paraId="60B5E1A9" w14:textId="7DCC2E48" w:rsidR="009D03AA" w:rsidRDefault="009D03AA" w:rsidP="00D16AA6">
      <w:pPr>
        <w:pStyle w:val="Textpoznmkypodiarou"/>
        <w:jc w:val="both"/>
      </w:pPr>
      <w:r w:rsidRPr="00B0184C">
        <w:rPr>
          <w:vertAlign w:val="superscript"/>
        </w:rPr>
        <w:footnoteRef/>
      </w:r>
      <w:r w:rsidRPr="00B0184C">
        <w:rPr>
          <w:vertAlign w:val="superscript"/>
        </w:rPr>
        <w:t xml:space="preserve"> </w:t>
      </w:r>
      <w:r w:rsidRPr="00B0184C">
        <w:rPr>
          <w:rFonts w:ascii="Calibri" w:hAnsi="Calibri" w:cs="Calibri"/>
          <w:sz w:val="18"/>
        </w:rPr>
        <w:t>Prijímateľ je povinný samostatne predkladať Správu/doklad o odovzdaní stavebných odpadov a odpadov z rekonštrukcie spoločnosti oprávnenej na nakladanie s odpadmi do 31. marca nasledujúceho roka na SO MD SR V relevantnej Žiadosti o platbu (predloženej po tomto termíne) prijímateľ uvedie informáciu o predložení tejto Správy/dokladu na MD SR</w:t>
      </w:r>
      <w:r w:rsidRPr="00B0184C">
        <w:rPr>
          <w:sz w:val="18"/>
        </w:rPr>
        <w:t xml:space="preserve">. </w:t>
      </w:r>
    </w:p>
  </w:footnote>
  <w:footnote w:id="8">
    <w:p w14:paraId="240B6DF2" w14:textId="289953FE" w:rsidR="009D03AA" w:rsidRDefault="009D03AA" w:rsidP="00D16AA6">
      <w:pPr>
        <w:pStyle w:val="Textpoznmkypodiarou"/>
        <w:jc w:val="both"/>
      </w:pPr>
      <w:r w:rsidRPr="00B0184C">
        <w:rPr>
          <w:vertAlign w:val="superscript"/>
        </w:rPr>
        <w:footnoteRef/>
      </w:r>
      <w:r w:rsidRPr="00B0184C">
        <w:rPr>
          <w:vertAlign w:val="superscript"/>
        </w:rPr>
        <w:t xml:space="preserve"> </w:t>
      </w:r>
      <w:r w:rsidRPr="00D16AA6">
        <w:rPr>
          <w:rFonts w:ascii="Calibri" w:hAnsi="Calibri" w:cs="Calibri"/>
          <w:sz w:val="18"/>
        </w:rPr>
        <w:t xml:space="preserve">Elektronický formulár </w:t>
      </w:r>
      <w:proofErr w:type="spellStart"/>
      <w:r>
        <w:rPr>
          <w:rFonts w:ascii="Calibri" w:hAnsi="Calibri" w:cs="Calibri"/>
          <w:sz w:val="18"/>
        </w:rPr>
        <w:t>ŽoP</w:t>
      </w:r>
      <w:proofErr w:type="spellEnd"/>
      <w:r>
        <w:rPr>
          <w:rFonts w:ascii="Calibri" w:hAnsi="Calibri" w:cs="Calibri"/>
          <w:sz w:val="18"/>
        </w:rPr>
        <w:t xml:space="preserve"> je možné odoslať dvoma spôsobmi – listinne alebo elektronicky. </w:t>
      </w:r>
      <w:r w:rsidRPr="00B0184C">
        <w:rPr>
          <w:rFonts w:ascii="Calibri" w:hAnsi="Calibri" w:cs="Calibri"/>
          <w:sz w:val="18"/>
        </w:rPr>
        <w:t>Prípadne iným dohodnutým spôsobom v prípade nedostupnosti ITMS21+</w:t>
      </w:r>
      <w:r>
        <w:rPr>
          <w:rFonts w:ascii="Calibri" w:hAnsi="Calibri" w:cs="Calibri"/>
          <w:sz w:val="18"/>
        </w:rPr>
        <w:t xml:space="preserve">. </w:t>
      </w:r>
    </w:p>
  </w:footnote>
  <w:footnote w:id="9">
    <w:p w14:paraId="3CF51146" w14:textId="02F1BDCF" w:rsidR="009D03AA" w:rsidRPr="006F447A" w:rsidRDefault="009D03AA" w:rsidP="00D16AA6">
      <w:pPr>
        <w:pStyle w:val="Textpoznmkypodiarou"/>
        <w:jc w:val="both"/>
        <w:rPr>
          <w:rFonts w:ascii="Calibri" w:hAnsi="Calibri" w:cs="Calibri"/>
        </w:rPr>
      </w:pPr>
      <w:r w:rsidRPr="00B0184C">
        <w:rPr>
          <w:rFonts w:ascii="Calibri" w:hAnsi="Calibri" w:cs="Calibri"/>
          <w:vertAlign w:val="superscript"/>
        </w:rPr>
        <w:footnoteRef/>
      </w:r>
      <w:r w:rsidRPr="00B0184C">
        <w:rPr>
          <w:rFonts w:ascii="Calibri" w:hAnsi="Calibri" w:cs="Calibri"/>
          <w:vertAlign w:val="superscript"/>
        </w:rPr>
        <w:t xml:space="preserve"> </w:t>
      </w:r>
      <w:hyperlink r:id="rId2" w:history="1">
        <w:r w:rsidRPr="00B0184C">
          <w:rPr>
            <w:rStyle w:val="Hypertextovprepojenie"/>
            <w:rFonts w:ascii="Calibri" w:hAnsi="Calibri" w:cs="Calibri"/>
            <w:sz w:val="18"/>
          </w:rPr>
          <w:t>https://eurofondy.gov.sk/dokumenty-a-publikacie/metodicke-dokumenty/</w:t>
        </w:r>
      </w:hyperlink>
      <w:r w:rsidRPr="00B0184C">
        <w:rPr>
          <w:rFonts w:ascii="Calibri" w:hAnsi="Calibri" w:cs="Calibri"/>
          <w:sz w:val="18"/>
        </w:rPr>
        <w:t>.</w:t>
      </w:r>
    </w:p>
  </w:footnote>
  <w:footnote w:id="10">
    <w:p w14:paraId="36C9CE76" w14:textId="27D4AED9" w:rsidR="009D03AA" w:rsidRDefault="009D03AA" w:rsidP="00D16AA6">
      <w:pPr>
        <w:pStyle w:val="Textpoznmkypodiarou"/>
        <w:jc w:val="both"/>
      </w:pPr>
      <w:r>
        <w:rPr>
          <w:rStyle w:val="Odkaznapoznmkupodiarou"/>
        </w:rPr>
        <w:footnoteRef/>
      </w:r>
      <w:r>
        <w:t xml:space="preserve"> </w:t>
      </w:r>
      <w:r w:rsidRPr="00B0184C">
        <w:rPr>
          <w:rFonts w:ascii="Calibri" w:hAnsi="Calibri" w:cs="Calibri"/>
          <w:sz w:val="18"/>
        </w:rPr>
        <w:t>Súčasťou dokumentácie k projektu musí byť aj originál, resp. úradne osvedčené plnomocenstvo</w:t>
      </w:r>
      <w:r>
        <w:rPr>
          <w:rFonts w:ascii="Calibri" w:hAnsi="Calibri" w:cs="Calibri"/>
          <w:sz w:val="18"/>
        </w:rPr>
        <w:t xml:space="preserve"> alebo originál, resp. úradne osvedčené poverenie zamestnanca, </w:t>
      </w:r>
      <w:r w:rsidRPr="00772DB3">
        <w:rPr>
          <w:rFonts w:ascii="Calibri" w:hAnsi="Calibri" w:cs="Calibri"/>
          <w:sz w:val="18"/>
        </w:rPr>
        <w:t xml:space="preserve">alebo vo forme elektronického </w:t>
      </w:r>
      <w:r>
        <w:rPr>
          <w:rFonts w:ascii="Calibri" w:hAnsi="Calibri" w:cs="Calibri"/>
          <w:sz w:val="18"/>
        </w:rPr>
        <w:t>plnomocenstva</w:t>
      </w:r>
      <w:r w:rsidRPr="00772DB3">
        <w:rPr>
          <w:rFonts w:ascii="Calibri" w:hAnsi="Calibri" w:cs="Calibri"/>
          <w:sz w:val="18"/>
        </w:rPr>
        <w:t xml:space="preserve"> v prípade, ak </w:t>
      </w:r>
      <w:r>
        <w:rPr>
          <w:rFonts w:ascii="Calibri" w:hAnsi="Calibri" w:cs="Calibri"/>
          <w:sz w:val="18"/>
        </w:rPr>
        <w:t>plnomocenstvo</w:t>
      </w:r>
      <w:r w:rsidRPr="00772DB3">
        <w:rPr>
          <w:rFonts w:ascii="Calibri" w:hAnsi="Calibri" w:cs="Calibri"/>
          <w:sz w:val="18"/>
        </w:rPr>
        <w:t xml:space="preserve"> bolo vytvore</w:t>
      </w:r>
      <w:r>
        <w:rPr>
          <w:rFonts w:ascii="Calibri" w:hAnsi="Calibri" w:cs="Calibri"/>
          <w:sz w:val="18"/>
        </w:rPr>
        <w:t>né</w:t>
      </w:r>
      <w:r w:rsidRPr="00772DB3">
        <w:rPr>
          <w:rFonts w:ascii="Calibri" w:hAnsi="Calibri" w:cs="Calibri"/>
          <w:sz w:val="18"/>
        </w:rPr>
        <w:t xml:space="preserve"> ako pôvodný elektronický dokument alebo elektronický dokument vzniknutý zaručenou konverziou</w:t>
      </w:r>
      <w:r w:rsidRPr="00B0184C">
        <w:rPr>
          <w:rFonts w:ascii="Calibri" w:hAnsi="Calibri" w:cs="Calibri"/>
          <w:sz w:val="18"/>
        </w:rPr>
        <w:t>.</w:t>
      </w:r>
    </w:p>
  </w:footnote>
  <w:footnote w:id="11">
    <w:p w14:paraId="0FE4EC88" w14:textId="7F3F578E" w:rsidR="009D03AA" w:rsidRPr="006D0344" w:rsidRDefault="009D03AA" w:rsidP="00D16AA6">
      <w:pPr>
        <w:pStyle w:val="Textpoznmkypodiarou"/>
        <w:jc w:val="both"/>
        <w:rPr>
          <w:sz w:val="16"/>
          <w:szCs w:val="16"/>
        </w:rPr>
      </w:pPr>
      <w:r w:rsidRPr="00D16AA6">
        <w:rPr>
          <w:rStyle w:val="Odkaznapoznmkupodiarou"/>
          <w:sz w:val="18"/>
          <w:szCs w:val="16"/>
        </w:rPr>
        <w:footnoteRef/>
      </w:r>
      <w:r w:rsidRPr="00D16AA6">
        <w:rPr>
          <w:sz w:val="18"/>
          <w:szCs w:val="16"/>
        </w:rPr>
        <w:t xml:space="preserve"> </w:t>
      </w:r>
      <w:r w:rsidRPr="006D0344">
        <w:rPr>
          <w:sz w:val="16"/>
          <w:szCs w:val="16"/>
        </w:rPr>
        <w:t xml:space="preserve"> </w:t>
      </w:r>
      <w:r w:rsidRPr="00D16AA6">
        <w:rPr>
          <w:rFonts w:ascii="Calibri" w:hAnsi="Calibri" w:cs="Calibri"/>
          <w:sz w:val="18"/>
        </w:rPr>
        <w:t>Súčasťou dokumentácie k projektu musí byť aj originál, resp.</w:t>
      </w:r>
      <w:r>
        <w:rPr>
          <w:rFonts w:ascii="Calibri" w:hAnsi="Calibri" w:cs="Calibri"/>
          <w:sz w:val="18"/>
        </w:rPr>
        <w:t xml:space="preserve"> kópia</w:t>
      </w:r>
      <w:r w:rsidRPr="00D16AA6">
        <w:rPr>
          <w:rFonts w:ascii="Calibri" w:hAnsi="Calibri" w:cs="Calibri"/>
          <w:sz w:val="18"/>
        </w:rPr>
        <w:t xml:space="preserve"> úradne osvedčené</w:t>
      </w:r>
      <w:r>
        <w:rPr>
          <w:rFonts w:ascii="Calibri" w:hAnsi="Calibri" w:cs="Calibri"/>
          <w:sz w:val="18"/>
        </w:rPr>
        <w:t>ho plnomocenstva</w:t>
      </w:r>
      <w:r w:rsidRPr="00D16AA6">
        <w:rPr>
          <w:rFonts w:ascii="Calibri" w:hAnsi="Calibri" w:cs="Calibri"/>
          <w:sz w:val="18"/>
        </w:rPr>
        <w:t>.</w:t>
      </w:r>
    </w:p>
  </w:footnote>
  <w:footnote w:id="12">
    <w:p w14:paraId="5C52E962" w14:textId="078899BC" w:rsidR="009D03AA" w:rsidRPr="00E77262" w:rsidRDefault="009D03AA" w:rsidP="00D16AA6">
      <w:pPr>
        <w:pStyle w:val="Textpoznmkypodiarou"/>
        <w:jc w:val="both"/>
        <w:rPr>
          <w:sz w:val="18"/>
          <w:szCs w:val="18"/>
        </w:rPr>
      </w:pPr>
      <w:r w:rsidRPr="008156F2">
        <w:rPr>
          <w:rStyle w:val="Odkaznapoznmkupodiarou"/>
          <w:sz w:val="18"/>
          <w:szCs w:val="16"/>
        </w:rPr>
        <w:footnoteRef/>
      </w:r>
      <w:r w:rsidRPr="00D16AA6">
        <w:rPr>
          <w:szCs w:val="16"/>
        </w:rPr>
        <w:t xml:space="preserve"> </w:t>
      </w:r>
      <w:r w:rsidRPr="006D0344">
        <w:rPr>
          <w:sz w:val="16"/>
          <w:szCs w:val="16"/>
        </w:rPr>
        <w:t xml:space="preserve"> </w:t>
      </w:r>
      <w:r w:rsidRPr="008156F2">
        <w:rPr>
          <w:rFonts w:ascii="Calibri" w:hAnsi="Calibri" w:cs="Calibri"/>
          <w:sz w:val="18"/>
        </w:rPr>
        <w:t xml:space="preserve">Súčasťou dokumentácie k projektu musí byť aj originál, resp. </w:t>
      </w:r>
      <w:r>
        <w:rPr>
          <w:rFonts w:ascii="Calibri" w:hAnsi="Calibri" w:cs="Calibri"/>
          <w:sz w:val="18"/>
        </w:rPr>
        <w:t xml:space="preserve">kópia </w:t>
      </w:r>
      <w:r w:rsidRPr="008156F2">
        <w:rPr>
          <w:rFonts w:ascii="Calibri" w:hAnsi="Calibri" w:cs="Calibri"/>
          <w:sz w:val="18"/>
        </w:rPr>
        <w:t>úradne osvedčené</w:t>
      </w:r>
      <w:r>
        <w:rPr>
          <w:rFonts w:ascii="Calibri" w:hAnsi="Calibri" w:cs="Calibri"/>
          <w:sz w:val="18"/>
        </w:rPr>
        <w:t>ho poverenia</w:t>
      </w:r>
      <w:r w:rsidRPr="008156F2">
        <w:rPr>
          <w:rFonts w:ascii="Calibri" w:hAnsi="Calibri" w:cs="Calibri"/>
          <w:sz w:val="18"/>
        </w:rPr>
        <w:t xml:space="preserve"> zamestnanca.</w:t>
      </w:r>
    </w:p>
  </w:footnote>
  <w:footnote w:id="13">
    <w:p w14:paraId="51CC5216" w14:textId="37825F0E" w:rsidR="009D03AA" w:rsidRDefault="009D03AA" w:rsidP="003E77BF">
      <w:pPr>
        <w:pStyle w:val="Textpoznmkypodiarou"/>
        <w:ind w:left="284" w:hanging="284"/>
        <w:jc w:val="both"/>
      </w:pPr>
      <w:r w:rsidRPr="0051169C">
        <w:rPr>
          <w:vertAlign w:val="superscript"/>
        </w:rPr>
        <w:footnoteRef/>
      </w:r>
      <w:r>
        <w:rPr>
          <w:rFonts w:asciiTheme="minorHAnsi" w:hAnsiTheme="minorHAnsi" w:cstheme="minorHAnsi"/>
          <w:sz w:val="18"/>
        </w:rPr>
        <w:t xml:space="preserve"> </w:t>
      </w:r>
      <w:hyperlink r:id="rId3" w:history="1">
        <w:r w:rsidRPr="007579C2">
          <w:rPr>
            <w:rStyle w:val="Hypertextovprepojenie"/>
            <w:rFonts w:asciiTheme="minorHAnsi" w:hAnsiTheme="minorHAnsi" w:cstheme="minorHAnsi"/>
            <w:sz w:val="18"/>
          </w:rPr>
          <w:t>https://www.mfsr.sk/sk/financne-vztahyeu/povstupove-fondy-eu/programove-obdobie-2021-2027/usmernenia-sekcie-europskychfondov/usmernenia-vydane-roku-2023/usmernenie-c-1-2023-k-zakladnemu-rozsahu-udajovevidovanych-itms-ramci-financneho-riadenia-fondov-eu-programove-obdob/</w:t>
        </w:r>
      </w:hyperlink>
      <w:r>
        <w:rPr>
          <w:rFonts w:asciiTheme="minorHAnsi" w:hAnsiTheme="minorHAnsi" w:cstheme="minorHAnsi"/>
          <w:sz w:val="18"/>
        </w:rPr>
        <w:t xml:space="preserve">. </w:t>
      </w:r>
    </w:p>
  </w:footnote>
  <w:footnote w:id="14">
    <w:p w14:paraId="100E17C8" w14:textId="64AD662C" w:rsidR="009D03AA" w:rsidRPr="005E5008" w:rsidRDefault="009D03AA" w:rsidP="005E5008">
      <w:pPr>
        <w:autoSpaceDE w:val="0"/>
        <w:autoSpaceDN w:val="0"/>
        <w:adjustRightInd w:val="0"/>
        <w:jc w:val="both"/>
        <w:rPr>
          <w:rFonts w:ascii="ArialNarrow" w:hAnsi="ArialNarrow" w:cs="ArialNarrow"/>
          <w:sz w:val="16"/>
          <w:szCs w:val="14"/>
        </w:rPr>
      </w:pPr>
      <w:r w:rsidRPr="00326E3F">
        <w:rPr>
          <w:rStyle w:val="Odkaznapoznmkupodiarou"/>
          <w:sz w:val="22"/>
        </w:rPr>
        <w:footnoteRef/>
      </w:r>
      <w:r w:rsidRPr="00326E3F">
        <w:rPr>
          <w:sz w:val="22"/>
        </w:rPr>
        <w:t xml:space="preserve"> </w:t>
      </w:r>
      <w:r w:rsidRPr="007F1F28">
        <w:rPr>
          <w:rFonts w:ascii="Calibri" w:hAnsi="Calibri" w:cs="Calibri"/>
          <w:sz w:val="18"/>
          <w:szCs w:val="20"/>
          <w:lang w:eastAsia="cs-CZ"/>
        </w:rPr>
        <w:t xml:space="preserve">Relevantné pri prvom predložení faktúry/účtovného dokladu vystaveného predmetným dodávateľom (za účelom vykonania kontroly správnosti zaúčtovania výdavku v procese AFK </w:t>
      </w:r>
      <w:proofErr w:type="spellStart"/>
      <w:r w:rsidRPr="007F1F28">
        <w:rPr>
          <w:rFonts w:ascii="Calibri" w:hAnsi="Calibri" w:cs="Calibri"/>
          <w:sz w:val="18"/>
          <w:szCs w:val="20"/>
          <w:lang w:eastAsia="cs-CZ"/>
        </w:rPr>
        <w:t>ŽoP</w:t>
      </w:r>
      <w:proofErr w:type="spellEnd"/>
      <w:r w:rsidRPr="007F1F28">
        <w:rPr>
          <w:rFonts w:ascii="Calibri" w:hAnsi="Calibri" w:cs="Calibri"/>
          <w:sz w:val="18"/>
          <w:szCs w:val="20"/>
          <w:lang w:eastAsia="cs-CZ"/>
        </w:rPr>
        <w:t>). V prípade ďalších predkladaní faktúry/účtovného dokladu tým istým dodávateľom bude zaúčtovanie predmetom Finančnej kontroly na mieste.</w:t>
      </w:r>
      <w:r w:rsidRPr="005E5008">
        <w:rPr>
          <w:rFonts w:ascii="ArialNarrow" w:hAnsi="ArialNarrow" w:cs="ArialNarrow"/>
          <w:sz w:val="16"/>
          <w:szCs w:val="14"/>
        </w:rPr>
        <w:t xml:space="preserve"> </w:t>
      </w:r>
    </w:p>
  </w:footnote>
  <w:footnote w:id="15">
    <w:p w14:paraId="0CD69D3F" w14:textId="3C36EBF8" w:rsidR="009D03AA" w:rsidRDefault="009D03AA">
      <w:pPr>
        <w:pStyle w:val="Textpoznmkypodiarou"/>
      </w:pPr>
      <w:r w:rsidRPr="00AC2F8A">
        <w:rPr>
          <w:rStyle w:val="Odkaznapoznmkupodiarou"/>
          <w:rFonts w:ascii="Calibri" w:hAnsi="Calibri"/>
          <w:sz w:val="24"/>
        </w:rPr>
        <w:footnoteRef/>
      </w:r>
      <w:r w:rsidRPr="00AC2F8A">
        <w:rPr>
          <w:rFonts w:ascii="Calibri" w:hAnsi="Calibri"/>
          <w:sz w:val="24"/>
        </w:rPr>
        <w:t xml:space="preserve"> </w:t>
      </w:r>
      <w:r w:rsidRPr="00CD2B16">
        <w:rPr>
          <w:rFonts w:asciiTheme="minorHAnsi" w:hAnsiTheme="minorHAnsi" w:cstheme="minorHAnsi"/>
          <w:sz w:val="18"/>
          <w:lang w:eastAsia="sk-SK"/>
        </w:rPr>
        <w:t xml:space="preserve">Pod pojmom nezrovnalosť sa rozumie aj podozrenie z nezrovnalosti. </w:t>
      </w:r>
    </w:p>
  </w:footnote>
  <w:footnote w:id="16">
    <w:p w14:paraId="3C0244A7" w14:textId="133F79FF" w:rsidR="009D03AA" w:rsidRPr="00854C0E" w:rsidRDefault="009D03AA" w:rsidP="00D976A7">
      <w:pPr>
        <w:pStyle w:val="Textpoznmkypodiarou"/>
        <w:jc w:val="both"/>
        <w:rPr>
          <w:rFonts w:ascii="Calibri" w:hAnsi="Calibri" w:cs="Calibri"/>
        </w:rPr>
      </w:pPr>
      <w:r w:rsidRPr="00854C0E">
        <w:rPr>
          <w:rFonts w:ascii="Calibri" w:hAnsi="Calibri" w:cs="Calibri"/>
          <w:sz w:val="18"/>
        </w:rPr>
        <w:footnoteRef/>
      </w:r>
      <w:r>
        <w:rPr>
          <w:rFonts w:ascii="Calibri" w:hAnsi="Calibri" w:cs="Calibri"/>
          <w:sz w:val="18"/>
        </w:rPr>
        <w:t xml:space="preserve"> </w:t>
      </w:r>
      <w:hyperlink r:id="rId4" w:history="1">
        <w:r w:rsidRPr="00854C0E">
          <w:rPr>
            <w:rStyle w:val="Hypertextovprepojenie"/>
            <w:rFonts w:ascii="Calibri" w:hAnsi="Calibri" w:cs="Calibri"/>
            <w:sz w:val="18"/>
          </w:rPr>
          <w:t>https://www.mfsr.sk/sk/financne-vztahy-eu/povstupove-fondy-eu/programove-obdobie-2021-2027/prirucka-k-financnemu-riadeniu-fondov-eu-programove-obdobie-2021-2027/</w:t>
        </w:r>
      </w:hyperlink>
      <w:r w:rsidRPr="00854C0E">
        <w:rPr>
          <w:rFonts w:ascii="Calibri" w:hAnsi="Calibri" w:cs="Calibri"/>
          <w:sz w:val="18"/>
        </w:rPr>
        <w:t xml:space="preserve">. </w:t>
      </w:r>
    </w:p>
  </w:footnote>
  <w:footnote w:id="17">
    <w:p w14:paraId="52C7F963" w14:textId="22FE6C30" w:rsidR="009D03AA" w:rsidRDefault="009D03AA" w:rsidP="00D976A7">
      <w:pPr>
        <w:pStyle w:val="Textpoznmkypodiarou"/>
        <w:jc w:val="both"/>
      </w:pPr>
      <w:r w:rsidRPr="00CD2B16">
        <w:rPr>
          <w:rFonts w:ascii="Calibri" w:hAnsi="Calibri" w:cs="Calibri"/>
          <w:sz w:val="18"/>
        </w:rPr>
        <w:footnoteRef/>
      </w:r>
      <w:r>
        <w:t xml:space="preserve"> </w:t>
      </w:r>
      <w:hyperlink r:id="rId5" w:history="1">
        <w:r w:rsidRPr="00541203">
          <w:rPr>
            <w:rStyle w:val="Hypertextovprepojenie"/>
            <w:rFonts w:ascii="Calibri" w:hAnsi="Calibri" w:cs="Calibri"/>
            <w:sz w:val="18"/>
          </w:rPr>
          <w:t>https://www.mfsr.sk/sk/financne-vztahy-eu/povstupove-fondy-eu/programove-obdobie-2014-2020/europske-strukturalne-investicne-fondy/usmernenia-sekcie-europskych-fondov/usmernenia-vydane-roku-2015/usmernenie-c-2/2015-k-nezrovnalostiam-financnym-opravam-ramci-financneho-riade/</w:t>
        </w:r>
      </w:hyperlink>
      <w:r w:rsidRPr="00541203">
        <w:rPr>
          <w:rStyle w:val="Hypertextovprepojenie"/>
          <w:rFonts w:ascii="Calibri" w:hAnsi="Calibri" w:cs="Calibri"/>
          <w:sz w:val="18"/>
        </w:rPr>
        <w:t>.</w:t>
      </w:r>
      <w:r>
        <w:t xml:space="preserve">  </w:t>
      </w:r>
    </w:p>
  </w:footnote>
  <w:footnote w:id="18">
    <w:p w14:paraId="61BDE0BD" w14:textId="34D74CEC" w:rsidR="009D03AA" w:rsidRDefault="009D03AA" w:rsidP="00570381">
      <w:pPr>
        <w:pStyle w:val="Textpoznmkypodiarou"/>
        <w:jc w:val="both"/>
      </w:pPr>
      <w:r w:rsidRPr="0083045A">
        <w:rPr>
          <w:rFonts w:asciiTheme="minorHAnsi" w:hAnsiTheme="minorHAnsi"/>
          <w:sz w:val="16"/>
          <w:szCs w:val="18"/>
        </w:rPr>
        <w:footnoteRef/>
      </w:r>
      <w:r w:rsidRPr="0083045A">
        <w:rPr>
          <w:sz w:val="18"/>
        </w:rPr>
        <w:t xml:space="preserve">  </w:t>
      </w:r>
      <w:r>
        <w:t xml:space="preserve">   </w:t>
      </w:r>
      <w:hyperlink r:id="rId6" w:history="1">
        <w:r w:rsidRPr="002E1C45">
          <w:rPr>
            <w:rStyle w:val="Hypertextovprepojenie"/>
            <w:rFonts w:asciiTheme="minorHAnsi" w:hAnsiTheme="minorHAnsi"/>
            <w:sz w:val="18"/>
            <w:szCs w:val="18"/>
          </w:rPr>
          <w:t>https://www.mfsr.sk/sk/financne-vztahy-eu/povstupove-fondy-eu/programove-obdobie-2021-2027/usmernenia-sekcie-europskych-fondov/usmernenie-c-3/2024-k-scheme-procesov-vratenia-financnych-prostriedkov-ramci-financneho-riadenia-fondov-eu-programove-obdobie-2021-2027-verzia-1.0/</w:t>
        </w:r>
      </w:hyperlink>
      <w:r>
        <w:rPr>
          <w:rFonts w:asciiTheme="minorHAnsi" w:hAnsiTheme="minorHAnsi"/>
          <w:sz w:val="18"/>
          <w:szCs w:val="18"/>
        </w:rPr>
        <w:t xml:space="preserve">. </w:t>
      </w:r>
    </w:p>
  </w:footnote>
  <w:footnote w:id="19">
    <w:p w14:paraId="446A7F80" w14:textId="31CB76A7" w:rsidR="009D03AA" w:rsidRDefault="009D03AA" w:rsidP="00570381">
      <w:pPr>
        <w:pStyle w:val="Textpoznmkypodiarou"/>
        <w:jc w:val="both"/>
      </w:pPr>
      <w:r w:rsidRPr="0083045A">
        <w:rPr>
          <w:rFonts w:asciiTheme="minorHAnsi" w:hAnsiTheme="minorHAnsi"/>
          <w:sz w:val="16"/>
          <w:szCs w:val="18"/>
        </w:rPr>
        <w:footnoteRef/>
      </w:r>
      <w:r w:rsidRPr="0083045A">
        <w:rPr>
          <w:rFonts w:asciiTheme="minorHAnsi" w:hAnsiTheme="minorHAnsi"/>
          <w:sz w:val="16"/>
          <w:szCs w:val="18"/>
          <w:vertAlign w:val="superscript"/>
        </w:rPr>
        <w:t xml:space="preserve">  </w:t>
      </w:r>
      <w:r w:rsidRPr="0083045A">
        <w:rPr>
          <w:rFonts w:asciiTheme="minorHAnsi" w:hAnsiTheme="minorHAnsi"/>
          <w:sz w:val="16"/>
          <w:szCs w:val="18"/>
        </w:rPr>
        <w:t xml:space="preserve"> </w:t>
      </w:r>
      <w:r>
        <w:rPr>
          <w:rFonts w:asciiTheme="minorHAnsi" w:hAnsiTheme="minorHAnsi"/>
          <w:sz w:val="18"/>
          <w:szCs w:val="18"/>
        </w:rPr>
        <w:t xml:space="preserve">   </w:t>
      </w:r>
      <w:hyperlink r:id="rId7" w:history="1">
        <w:r w:rsidRPr="002E1C45">
          <w:rPr>
            <w:rStyle w:val="Hypertextovprepojenie"/>
            <w:rFonts w:asciiTheme="minorHAnsi" w:hAnsiTheme="minorHAnsi"/>
            <w:sz w:val="18"/>
            <w:szCs w:val="18"/>
          </w:rPr>
          <w:t>https://www.mfsr.sk/sk/financne-vztahy-eu/povstupove-fondy-eu/programove-obdobie-2021-2027/usmernenia-sekcie-europskych-fondov/usmernenia-vydane-roku-2023/usmernenie-c-1-2023-k-zakladnemu-rozsahu-udajov-evidovanych-itms-ramci-financneho-riadenia-fondov-eu-programove-obdob/</w:t>
        </w:r>
      </w:hyperlink>
      <w:r>
        <w:rPr>
          <w:rFonts w:asciiTheme="minorHAnsi" w:hAnsiTheme="minorHAnsi"/>
          <w:sz w:val="18"/>
          <w:szCs w:val="18"/>
        </w:rPr>
        <w:t xml:space="preserve">. </w:t>
      </w:r>
    </w:p>
  </w:footnote>
  <w:footnote w:id="20">
    <w:p w14:paraId="565E3742" w14:textId="7AC9342B" w:rsidR="009D03AA" w:rsidRDefault="009D03AA" w:rsidP="00570381">
      <w:pPr>
        <w:pStyle w:val="Textpoznmkypodiarou"/>
        <w:jc w:val="both"/>
      </w:pPr>
      <w:r w:rsidRPr="0083045A">
        <w:rPr>
          <w:rFonts w:ascii="Calibri" w:hAnsi="Calibri" w:cs="Calibri"/>
          <w:sz w:val="16"/>
        </w:rPr>
        <w:footnoteRef/>
      </w:r>
      <w:r w:rsidRPr="000222B6">
        <w:rPr>
          <w:rFonts w:ascii="Calibri" w:hAnsi="Calibri" w:cs="Calibri"/>
          <w:sz w:val="18"/>
        </w:rPr>
        <w:t xml:space="preserve"> </w:t>
      </w:r>
      <w:r>
        <w:rPr>
          <w:rFonts w:asciiTheme="minorHAnsi" w:eastAsia="Calibri" w:hAnsiTheme="minorHAnsi" w:cstheme="minorHAnsi"/>
          <w:sz w:val="18"/>
          <w:lang w:eastAsia="en-US"/>
        </w:rPr>
        <w:t>P</w:t>
      </w:r>
      <w:r w:rsidRPr="00594D2D">
        <w:rPr>
          <w:rFonts w:asciiTheme="minorHAnsi" w:eastAsia="Calibri" w:hAnsiTheme="minorHAnsi" w:cstheme="minorHAnsi"/>
          <w:sz w:val="18"/>
          <w:lang w:eastAsia="en-US"/>
        </w:rPr>
        <w:t>rijímateľ</w:t>
      </w:r>
      <w:r>
        <w:rPr>
          <w:rFonts w:asciiTheme="minorHAnsi" w:eastAsia="Calibri" w:hAnsiTheme="minorHAnsi" w:cstheme="minorHAnsi"/>
          <w:sz w:val="18"/>
          <w:lang w:eastAsia="en-US"/>
        </w:rPr>
        <w:t xml:space="preserve"> je</w:t>
      </w:r>
      <w:r w:rsidRPr="00594D2D">
        <w:rPr>
          <w:rFonts w:asciiTheme="minorHAnsi" w:eastAsia="Calibri" w:hAnsiTheme="minorHAnsi" w:cstheme="minorHAnsi"/>
          <w:sz w:val="18"/>
          <w:lang w:eastAsia="en-US"/>
        </w:rPr>
        <w:t xml:space="preserve"> povinný </w:t>
      </w:r>
      <w:r>
        <w:rPr>
          <w:rFonts w:asciiTheme="minorHAnsi" w:eastAsia="Calibri" w:hAnsiTheme="minorHAnsi" w:cstheme="minorHAnsi"/>
          <w:sz w:val="18"/>
          <w:lang w:eastAsia="en-US"/>
        </w:rPr>
        <w:t xml:space="preserve">v každom type monitorovania </w:t>
      </w:r>
      <w:r w:rsidRPr="00594D2D">
        <w:rPr>
          <w:rFonts w:asciiTheme="minorHAnsi" w:eastAsia="Calibri" w:hAnsiTheme="minorHAnsi" w:cstheme="minorHAnsi"/>
          <w:sz w:val="18"/>
          <w:lang w:eastAsia="en-US"/>
        </w:rPr>
        <w:t>vyk</w:t>
      </w:r>
      <w:r>
        <w:rPr>
          <w:rFonts w:asciiTheme="minorHAnsi" w:eastAsia="Calibri" w:hAnsiTheme="minorHAnsi" w:cstheme="minorHAnsi"/>
          <w:sz w:val="18"/>
          <w:lang w:eastAsia="en-US"/>
        </w:rPr>
        <w:t>onať aj monitorovanie horizontálnych princípov (HP)</w:t>
      </w:r>
      <w:r w:rsidRPr="00594D2D">
        <w:rPr>
          <w:rFonts w:asciiTheme="minorHAnsi" w:eastAsia="Calibri" w:hAnsiTheme="minorHAnsi" w:cstheme="minorHAnsi"/>
          <w:sz w:val="18"/>
          <w:lang w:eastAsia="en-US"/>
        </w:rPr>
        <w:t>. V prípade zistených porušení implementácie HP</w:t>
      </w:r>
      <w:r>
        <w:rPr>
          <w:rFonts w:asciiTheme="minorHAnsi" w:eastAsia="Calibri" w:hAnsiTheme="minorHAnsi" w:cstheme="minorHAnsi"/>
          <w:sz w:val="18"/>
          <w:lang w:eastAsia="en-US"/>
        </w:rPr>
        <w:t xml:space="preserve"> bude SO </w:t>
      </w:r>
      <w:r w:rsidRPr="00594D2D">
        <w:rPr>
          <w:rFonts w:asciiTheme="minorHAnsi" w:eastAsia="Calibri" w:hAnsiTheme="minorHAnsi" w:cstheme="minorHAnsi"/>
          <w:sz w:val="18"/>
          <w:lang w:eastAsia="en-US"/>
        </w:rPr>
        <w:t>kontaktovať gestora HP a konzultovať možné riešenia zistených skutočností.</w:t>
      </w:r>
    </w:p>
  </w:footnote>
  <w:footnote w:id="21">
    <w:p w14:paraId="29042DE5" w14:textId="75777150" w:rsidR="009D03AA" w:rsidRDefault="009D03AA" w:rsidP="00570381">
      <w:pPr>
        <w:pStyle w:val="Textpoznmkypodiarou"/>
        <w:jc w:val="both"/>
      </w:pPr>
      <w:r w:rsidRPr="0083045A">
        <w:rPr>
          <w:rFonts w:ascii="Calibri" w:hAnsi="Calibri" w:cs="Calibri"/>
          <w:sz w:val="16"/>
        </w:rPr>
        <w:footnoteRef/>
      </w:r>
      <w:r w:rsidRPr="0083045A">
        <w:rPr>
          <w:rFonts w:ascii="Calibri" w:hAnsi="Calibri" w:cs="Calibri"/>
          <w:sz w:val="16"/>
        </w:rPr>
        <w:t xml:space="preserve"> </w:t>
      </w:r>
      <w:r>
        <w:rPr>
          <w:rFonts w:asciiTheme="minorHAnsi" w:eastAsia="Calibri" w:hAnsiTheme="minorHAnsi" w:cstheme="minorHAnsi"/>
          <w:sz w:val="18"/>
          <w:lang w:eastAsia="en-US"/>
        </w:rPr>
        <w:t>Š</w:t>
      </w:r>
      <w:r w:rsidRPr="00B10E1C">
        <w:rPr>
          <w:rFonts w:asciiTheme="minorHAnsi" w:eastAsia="Calibri" w:hAnsiTheme="minorHAnsi" w:cstheme="minorHAnsi"/>
          <w:sz w:val="18"/>
          <w:lang w:eastAsia="en-US"/>
        </w:rPr>
        <w:t>tatutárny orgán prijímateľa alebo splnomocnená osoba</w:t>
      </w:r>
      <w:r>
        <w:rPr>
          <w:rFonts w:asciiTheme="minorHAnsi" w:eastAsia="Calibri" w:hAnsiTheme="minorHAnsi" w:cstheme="minorHAnsi"/>
          <w:sz w:val="18"/>
          <w:lang w:eastAsia="en-US"/>
        </w:rPr>
        <w:t>.</w:t>
      </w:r>
    </w:p>
  </w:footnote>
  <w:footnote w:id="22">
    <w:p w14:paraId="7094BBCB" w14:textId="4C049963" w:rsidR="009D03AA" w:rsidRPr="0083045A" w:rsidDel="005A2C22" w:rsidRDefault="009D03AA">
      <w:pPr>
        <w:pStyle w:val="Textpoznmkypodiarou"/>
        <w:rPr>
          <w:del w:id="120" w:author="KH" w:date="2025-11-12T09:27:00Z"/>
          <w:rFonts w:ascii="Calibri" w:hAnsi="Calibri" w:cs="Calibri"/>
          <w:sz w:val="18"/>
        </w:rPr>
      </w:pPr>
      <w:del w:id="121" w:author="KH" w:date="2025-11-12T09:27:00Z">
        <w:r w:rsidRPr="0083045A" w:rsidDel="005A2C22">
          <w:rPr>
            <w:rStyle w:val="Odkaznapoznmkupodiarou"/>
            <w:rFonts w:ascii="Calibri" w:hAnsi="Calibri" w:cs="Calibri"/>
          </w:rPr>
          <w:footnoteRef/>
        </w:r>
        <w:r w:rsidRPr="0083045A" w:rsidDel="005A2C22">
          <w:rPr>
            <w:rFonts w:ascii="Calibri" w:hAnsi="Calibri" w:cs="Calibri"/>
          </w:rPr>
          <w:delText xml:space="preserve"> </w:delText>
        </w:r>
        <w:r w:rsidRPr="0083045A" w:rsidDel="005A2C22">
          <w:rPr>
            <w:rFonts w:ascii="Calibri" w:hAnsi="Calibri" w:cs="Calibri"/>
            <w:sz w:val="18"/>
          </w:rPr>
          <w:delText>MS s príznakom výročná</w:delText>
        </w:r>
        <w:r w:rsidDel="005A2C22">
          <w:rPr>
            <w:rFonts w:ascii="Calibri" w:hAnsi="Calibri" w:cs="Calibri"/>
            <w:sz w:val="18"/>
          </w:rPr>
          <w:delText xml:space="preserve"> (VMS)</w:delText>
        </w:r>
        <w:r w:rsidRPr="0083045A" w:rsidDel="005A2C22">
          <w:rPr>
            <w:rFonts w:ascii="Calibri" w:hAnsi="Calibri" w:cs="Calibri"/>
            <w:sz w:val="18"/>
          </w:rPr>
          <w:delText xml:space="preserve">. </w:delText>
        </w:r>
      </w:del>
    </w:p>
  </w:footnote>
  <w:footnote w:id="23">
    <w:p w14:paraId="1D7B4CDF" w14:textId="7840270F" w:rsidR="009D03AA" w:rsidDel="005A2C22" w:rsidRDefault="009D03AA">
      <w:pPr>
        <w:pStyle w:val="Textpoznmkypodiarou"/>
        <w:rPr>
          <w:del w:id="129" w:author="KH" w:date="2025-11-12T09:27:00Z"/>
        </w:rPr>
      </w:pPr>
      <w:del w:id="130" w:author="KH" w:date="2025-11-12T09:27:00Z">
        <w:r w:rsidRPr="0083045A" w:rsidDel="005A2C22">
          <w:rPr>
            <w:rStyle w:val="Odkaznapoznmkupodiarou"/>
            <w:rFonts w:ascii="Calibri" w:hAnsi="Calibri" w:cs="Calibri"/>
          </w:rPr>
          <w:footnoteRef/>
        </w:r>
        <w:r w:rsidRPr="0083045A" w:rsidDel="005A2C22">
          <w:rPr>
            <w:rFonts w:ascii="Calibri" w:hAnsi="Calibri" w:cs="Calibri"/>
          </w:rPr>
          <w:delText xml:space="preserve"> </w:delText>
        </w:r>
        <w:r w:rsidDel="005A2C22">
          <w:rPr>
            <w:rFonts w:asciiTheme="minorHAnsi" w:eastAsia="Calibri" w:hAnsiTheme="minorHAnsi" w:cstheme="minorHAnsi"/>
            <w:sz w:val="18"/>
            <w:lang w:eastAsia="en-US"/>
          </w:rPr>
          <w:delText xml:space="preserve">MS s príznakom záverečná (ZMS). </w:delText>
        </w:r>
        <w:r w:rsidRPr="0083045A" w:rsidDel="005A2C22">
          <w:rPr>
            <w:sz w:val="18"/>
          </w:rPr>
          <w:delText xml:space="preserve"> </w:delText>
        </w:r>
      </w:del>
    </w:p>
  </w:footnote>
  <w:footnote w:id="24">
    <w:p w14:paraId="265211CF" w14:textId="767258F4" w:rsidR="009D03AA" w:rsidRPr="00990A99" w:rsidRDefault="009D03AA">
      <w:pPr>
        <w:pStyle w:val="Textpoznmkypodiarou"/>
        <w:rPr>
          <w:rFonts w:ascii="Calibri" w:hAnsi="Calibri"/>
        </w:rPr>
      </w:pPr>
      <w:r w:rsidRPr="00990A99">
        <w:rPr>
          <w:rStyle w:val="Odkaznapoznmkupodiarou"/>
          <w:rFonts w:ascii="Calibri" w:hAnsi="Calibri"/>
        </w:rPr>
        <w:footnoteRef/>
      </w:r>
      <w:r w:rsidRPr="00990A99">
        <w:rPr>
          <w:rFonts w:ascii="Calibri" w:hAnsi="Calibri"/>
        </w:rPr>
        <w:t xml:space="preserve"> </w:t>
      </w:r>
      <w:r w:rsidRPr="00990A99">
        <w:rPr>
          <w:rFonts w:ascii="Calibri" w:hAnsi="Calibri" w:cstheme="minorHAnsi"/>
        </w:rPr>
        <w:t>MS s príznakom následná.</w:t>
      </w:r>
      <w:r w:rsidRPr="00990A99">
        <w:rPr>
          <w:rFonts w:ascii="Calibri" w:hAnsi="Calibri"/>
        </w:rPr>
        <w:t xml:space="preserve"> </w:t>
      </w:r>
    </w:p>
  </w:footnote>
  <w:footnote w:id="25">
    <w:p w14:paraId="6B245BC4" w14:textId="72FCF044" w:rsidR="009D03AA" w:rsidRDefault="009D03AA">
      <w:pPr>
        <w:pStyle w:val="Textpoznmkypodiarou"/>
      </w:pPr>
      <w:r w:rsidRPr="001F35A2">
        <w:rPr>
          <w:rFonts w:ascii="Calibri" w:hAnsi="Calibri" w:cs="Calibri"/>
          <w:sz w:val="16"/>
        </w:rPr>
        <w:footnoteRef/>
      </w:r>
      <w:r w:rsidRPr="001F35A2">
        <w:rPr>
          <w:rFonts w:ascii="Calibri" w:hAnsi="Calibri" w:cs="Calibri"/>
          <w:sz w:val="16"/>
        </w:rPr>
        <w:t xml:space="preserve"> </w:t>
      </w:r>
      <w:r w:rsidRPr="00BE143F">
        <w:rPr>
          <w:rFonts w:ascii="Calibri" w:hAnsi="Calibri" w:cs="Calibri"/>
          <w:sz w:val="18"/>
        </w:rPr>
        <w:t>Formálne zmeny prijímateľ iba oznamuje SO.</w:t>
      </w:r>
      <w:r>
        <w:t xml:space="preserve"> </w:t>
      </w:r>
    </w:p>
  </w:footnote>
  <w:footnote w:id="26">
    <w:p w14:paraId="452C446E" w14:textId="63522FC5" w:rsidR="009D03AA" w:rsidRDefault="009D03AA">
      <w:pPr>
        <w:pStyle w:val="Textpoznmkypodiarou"/>
      </w:pPr>
      <w:r w:rsidRPr="001F35A2">
        <w:rPr>
          <w:rFonts w:ascii="Calibri" w:hAnsi="Calibri" w:cs="Calibri"/>
          <w:sz w:val="16"/>
        </w:rPr>
        <w:footnoteRef/>
      </w:r>
      <w:r w:rsidRPr="001F35A2">
        <w:rPr>
          <w:rFonts w:ascii="Calibri" w:hAnsi="Calibri" w:cs="Calibri"/>
          <w:sz w:val="16"/>
        </w:rPr>
        <w:t xml:space="preserve"> </w:t>
      </w:r>
      <w:r w:rsidRPr="00BE143F">
        <w:rPr>
          <w:rFonts w:ascii="Calibri" w:hAnsi="Calibri" w:cs="Calibri"/>
          <w:sz w:val="18"/>
        </w:rPr>
        <w:t>Menej významné zmeny prijímateľ oznamuje SO a SO musí zmenu akceptovať/neakceptovať.</w:t>
      </w:r>
    </w:p>
  </w:footnote>
  <w:footnote w:id="27">
    <w:p w14:paraId="077D3A21" w14:textId="03AECC2B" w:rsidR="009D03AA" w:rsidRDefault="009D03AA">
      <w:pPr>
        <w:pStyle w:val="Textpoznmkypodiarou"/>
      </w:pPr>
      <w:r w:rsidRPr="001F35A2">
        <w:rPr>
          <w:rFonts w:ascii="Calibri" w:hAnsi="Calibri" w:cs="Calibri"/>
          <w:sz w:val="16"/>
        </w:rPr>
        <w:footnoteRef/>
      </w:r>
      <w:r w:rsidRPr="001F35A2">
        <w:t xml:space="preserve"> </w:t>
      </w:r>
      <w:r w:rsidRPr="00BE143F">
        <w:rPr>
          <w:rFonts w:ascii="Calibri" w:hAnsi="Calibri" w:cs="Calibri"/>
          <w:sz w:val="18"/>
        </w:rPr>
        <w:t>Významnejšie zmeny podliehajú schváleniu zo strany SO.</w:t>
      </w:r>
      <w:r>
        <w:t xml:space="preserve"> </w:t>
      </w:r>
    </w:p>
  </w:footnote>
  <w:footnote w:id="28">
    <w:p w14:paraId="4A133AC2" w14:textId="048BC788" w:rsidR="009D03AA" w:rsidRPr="00104C20" w:rsidRDefault="009D03AA" w:rsidP="00854159">
      <w:pPr>
        <w:pStyle w:val="Textpoznmkypodiarou"/>
        <w:ind w:left="142" w:hanging="142"/>
        <w:jc w:val="both"/>
        <w:rPr>
          <w:rFonts w:ascii="Calibri" w:hAnsi="Calibri" w:cs="Calibri"/>
        </w:rPr>
      </w:pPr>
      <w:r w:rsidRPr="001F35A2">
        <w:rPr>
          <w:rFonts w:ascii="Calibri" w:hAnsi="Calibri" w:cs="Calibri"/>
          <w:sz w:val="16"/>
        </w:rPr>
        <w:footnoteRef/>
      </w:r>
      <w:r w:rsidRPr="0098677B">
        <w:rPr>
          <w:rFonts w:ascii="Calibri" w:hAnsi="Calibri" w:cs="Calibri"/>
          <w:sz w:val="16"/>
        </w:rPr>
        <w:t xml:space="preserve">  </w:t>
      </w:r>
      <w:r>
        <w:rPr>
          <w:rFonts w:ascii="Calibri" w:hAnsi="Calibri" w:cs="Calibri"/>
          <w:sz w:val="18"/>
        </w:rPr>
        <w:t>SO plošnou zmenou zmení Z</w:t>
      </w:r>
      <w:r w:rsidRPr="00104C20">
        <w:rPr>
          <w:rFonts w:ascii="Calibri" w:hAnsi="Calibri" w:cs="Calibri"/>
          <w:sz w:val="18"/>
        </w:rPr>
        <w:t>mluvu v rozsahu zmien obsiahnutých v právnom dokumente RO/SO s názvom „</w:t>
      </w:r>
      <w:r w:rsidRPr="00FF22D2">
        <w:rPr>
          <w:rFonts w:ascii="Calibri" w:hAnsi="Calibri" w:cs="Calibri"/>
          <w:i/>
          <w:sz w:val="18"/>
        </w:rPr>
        <w:t>Zmena Zmluvy o poskytnutí NFP vykonaná prostredníctvom plošnej zmeny podľa § 22 ods. 6 zák. č. 121/2022 Z. z</w:t>
      </w:r>
      <w:r w:rsidRPr="00104C20">
        <w:rPr>
          <w:rFonts w:ascii="Calibri" w:hAnsi="Calibri" w:cs="Calibri"/>
          <w:sz w:val="18"/>
        </w:rPr>
        <w:t>.“ s príslušným dátumom vykonania tohto právneho úkonu.</w:t>
      </w:r>
      <w:r>
        <w:rPr>
          <w:rFonts w:ascii="Calibri" w:hAnsi="Calibri" w:cs="Calibri"/>
          <w:sz w:val="18"/>
        </w:rPr>
        <w:t xml:space="preserve"> P</w:t>
      </w:r>
      <w:r w:rsidRPr="00C525EB">
        <w:rPr>
          <w:rFonts w:ascii="Calibri" w:hAnsi="Calibri" w:cs="Calibri"/>
          <w:sz w:val="18"/>
        </w:rPr>
        <w:t xml:space="preserve">rávny úkon zmeny </w:t>
      </w:r>
      <w:r>
        <w:rPr>
          <w:rFonts w:ascii="Calibri" w:hAnsi="Calibri" w:cs="Calibri"/>
          <w:sz w:val="18"/>
        </w:rPr>
        <w:t>Zmluvy</w:t>
      </w:r>
      <w:r w:rsidRPr="00C525EB">
        <w:rPr>
          <w:rFonts w:ascii="Calibri" w:hAnsi="Calibri" w:cs="Calibri"/>
          <w:sz w:val="18"/>
        </w:rPr>
        <w:t xml:space="preserve"> vykonanej prostredníctvom plošnej zm</w:t>
      </w:r>
      <w:r>
        <w:rPr>
          <w:rFonts w:ascii="Calibri" w:hAnsi="Calibri" w:cs="Calibri"/>
          <w:sz w:val="18"/>
        </w:rPr>
        <w:t>eny nahrádza dodatok k Zmluve</w:t>
      </w:r>
      <w:r w:rsidRPr="00C525EB">
        <w:rPr>
          <w:rFonts w:ascii="Calibri" w:hAnsi="Calibri" w:cs="Calibri"/>
          <w:sz w:val="18"/>
        </w:rPr>
        <w:t>, ktorý sa preto nevyhotovuje.</w:t>
      </w:r>
      <w:r>
        <w:rPr>
          <w:rFonts w:ascii="Calibri" w:hAnsi="Calibri" w:cs="Calibri"/>
          <w:sz w:val="18"/>
        </w:rPr>
        <w:t xml:space="preserve"> </w:t>
      </w:r>
    </w:p>
  </w:footnote>
  <w:footnote w:id="29">
    <w:p w14:paraId="0EC66F49" w14:textId="7309912C" w:rsidR="009D03AA" w:rsidRDefault="009D03AA" w:rsidP="00854159">
      <w:pPr>
        <w:pStyle w:val="Textpoznmkypodiarou"/>
        <w:ind w:left="142" w:hanging="142"/>
        <w:jc w:val="both"/>
      </w:pPr>
      <w:r w:rsidRPr="0098677B">
        <w:rPr>
          <w:rFonts w:ascii="Calibri" w:hAnsi="Calibri" w:cs="Calibri"/>
          <w:sz w:val="16"/>
        </w:rPr>
        <w:footnoteRef/>
      </w:r>
      <w:r w:rsidRPr="0098677B">
        <w:rPr>
          <w:rFonts w:ascii="Calibri" w:hAnsi="Calibri" w:cs="Calibri"/>
          <w:sz w:val="16"/>
        </w:rPr>
        <w:t xml:space="preserve"> </w:t>
      </w:r>
      <w:r w:rsidRPr="00854159">
        <w:rPr>
          <w:rFonts w:ascii="Calibri" w:hAnsi="Calibri" w:cs="Calibri"/>
          <w:sz w:val="18"/>
        </w:rPr>
        <w:t xml:space="preserve">Technická zmena </w:t>
      </w:r>
      <w:r>
        <w:rPr>
          <w:rFonts w:ascii="Calibri" w:hAnsi="Calibri" w:cs="Calibri"/>
          <w:sz w:val="18"/>
        </w:rPr>
        <w:t>Zmluvy</w:t>
      </w:r>
      <w:r w:rsidRPr="00854159">
        <w:rPr>
          <w:rFonts w:ascii="Calibri" w:hAnsi="Calibri" w:cs="Calibri"/>
          <w:sz w:val="18"/>
        </w:rPr>
        <w:t xml:space="preserve"> sa označuje ako</w:t>
      </w:r>
      <w:r w:rsidRPr="00854159">
        <w:rPr>
          <w:rFonts w:ascii="Calibri" w:hAnsi="Calibri" w:cs="Calibri"/>
          <w:i/>
          <w:sz w:val="18"/>
        </w:rPr>
        <w:t xml:space="preserve"> „Zmena zmluvy o poskytnutí NFP vykonaná podľa výsledku </w:t>
      </w:r>
      <w:r>
        <w:rPr>
          <w:rFonts w:ascii="Calibri" w:hAnsi="Calibri" w:cs="Calibri"/>
          <w:i/>
          <w:sz w:val="18"/>
        </w:rPr>
        <w:t xml:space="preserve"> </w:t>
      </w:r>
      <w:r w:rsidRPr="00854159">
        <w:rPr>
          <w:rFonts w:ascii="Calibri" w:hAnsi="Calibri" w:cs="Calibri"/>
          <w:i/>
          <w:sz w:val="18"/>
        </w:rPr>
        <w:t>postupu po</w:t>
      </w:r>
      <w:r>
        <w:rPr>
          <w:rFonts w:ascii="Calibri" w:hAnsi="Calibri" w:cs="Calibri"/>
          <w:i/>
          <w:sz w:val="18"/>
        </w:rPr>
        <w:t>d</w:t>
      </w:r>
      <w:r w:rsidRPr="00854159">
        <w:rPr>
          <w:rFonts w:ascii="Calibri" w:hAnsi="Calibri" w:cs="Calibri"/>
          <w:i/>
          <w:sz w:val="18"/>
        </w:rPr>
        <w:t xml:space="preserve">ľa </w:t>
      </w:r>
      <w:r>
        <w:rPr>
          <w:rFonts w:ascii="Calibri" w:hAnsi="Calibri" w:cs="Calibri"/>
          <w:i/>
          <w:sz w:val="18"/>
        </w:rPr>
        <w:t xml:space="preserve"> </w:t>
      </w:r>
      <w:r w:rsidRPr="00854159">
        <w:rPr>
          <w:rFonts w:ascii="Calibri" w:hAnsi="Calibri" w:cs="Calibri"/>
          <w:i/>
          <w:sz w:val="18"/>
        </w:rPr>
        <w:t>osobitného predpisu podľa § 22 ods. 7 zákona o príspevkoch z fondov“.</w:t>
      </w:r>
    </w:p>
  </w:footnote>
  <w:footnote w:id="30">
    <w:p w14:paraId="03D7AA4D" w14:textId="0ED7F261" w:rsidR="009D03AA" w:rsidRPr="00871D12" w:rsidRDefault="009D03AA" w:rsidP="006E3510">
      <w:pPr>
        <w:pStyle w:val="Textpoznmkypodiarou"/>
        <w:jc w:val="both"/>
        <w:rPr>
          <w:rFonts w:ascii="Calibri" w:hAnsi="Calibri" w:cs="Calibri"/>
        </w:rPr>
      </w:pPr>
      <w:r w:rsidRPr="00AE64D6">
        <w:rPr>
          <w:rFonts w:ascii="Calibri" w:hAnsi="Calibri" w:cs="Calibri"/>
          <w:sz w:val="18"/>
        </w:rPr>
        <w:footnoteRef/>
      </w:r>
      <w:r w:rsidRPr="00AE64D6">
        <w:rPr>
          <w:rFonts w:ascii="Calibri" w:hAnsi="Calibri" w:cs="Calibri"/>
          <w:sz w:val="18"/>
        </w:rPr>
        <w:t xml:space="preserve"> </w:t>
      </w:r>
      <w:r w:rsidRPr="00314DA3">
        <w:rPr>
          <w:rFonts w:ascii="Calibri" w:hAnsi="Calibri" w:cs="Calibri"/>
          <w:sz w:val="18"/>
        </w:rPr>
        <w:t>SO je povinný v prípade podstatnej zmeny projektu odstúpi</w:t>
      </w:r>
      <w:r>
        <w:rPr>
          <w:rFonts w:ascii="Calibri" w:hAnsi="Calibri" w:cs="Calibri"/>
          <w:sz w:val="18"/>
        </w:rPr>
        <w:t xml:space="preserve">ť od zmluvy, </w:t>
      </w:r>
      <w:r w:rsidRPr="00314DA3">
        <w:rPr>
          <w:rFonts w:ascii="Calibri" w:hAnsi="Calibri" w:cs="Calibri"/>
          <w:sz w:val="18"/>
        </w:rPr>
        <w:t>dochádza k ukončeniu projektu</w:t>
      </w:r>
      <w:r>
        <w:rPr>
          <w:rFonts w:ascii="Calibri" w:hAnsi="Calibri" w:cs="Calibri"/>
          <w:sz w:val="18"/>
        </w:rPr>
        <w:t xml:space="preserve"> a prijímateľ je povinný vrátiť celý </w:t>
      </w:r>
      <w:del w:id="143" w:author="KH" w:date="2025-11-17T09:58:00Z">
        <w:r w:rsidDel="005E1836">
          <w:rPr>
            <w:rFonts w:ascii="Calibri" w:hAnsi="Calibri" w:cs="Calibri"/>
            <w:sz w:val="18"/>
          </w:rPr>
          <w:delText xml:space="preserve">poskytnutý </w:delText>
        </w:r>
      </w:del>
      <w:r>
        <w:rPr>
          <w:rFonts w:ascii="Calibri" w:hAnsi="Calibri" w:cs="Calibri"/>
          <w:sz w:val="18"/>
        </w:rPr>
        <w:t>NFP</w:t>
      </w:r>
      <w:r w:rsidRPr="00314DA3">
        <w:rPr>
          <w:rFonts w:ascii="Calibri" w:hAnsi="Calibri" w:cs="Calibri"/>
          <w:sz w:val="18"/>
        </w:rPr>
        <w:t>.</w:t>
      </w:r>
      <w:r>
        <w:rPr>
          <w:rFonts w:ascii="Calibri" w:hAnsi="Calibri" w:cs="Calibri"/>
          <w:sz w:val="18"/>
        </w:rPr>
        <w:t xml:space="preserve"> V prípade, ak dôjde k podstatnej zmene projektu v období udržateľnosti, prijímateľ je povinný vrátiť </w:t>
      </w:r>
      <w:proofErr w:type="spellStart"/>
      <w:r>
        <w:rPr>
          <w:rFonts w:ascii="Calibri" w:hAnsi="Calibri" w:cs="Calibri"/>
          <w:sz w:val="18"/>
        </w:rPr>
        <w:t>alikvótnu</w:t>
      </w:r>
      <w:proofErr w:type="spellEnd"/>
      <w:r>
        <w:rPr>
          <w:rFonts w:ascii="Calibri" w:hAnsi="Calibri" w:cs="Calibri"/>
          <w:sz w:val="18"/>
        </w:rPr>
        <w:t xml:space="preserve"> časť NFP, nie celý NFP. </w:t>
      </w:r>
    </w:p>
  </w:footnote>
  <w:footnote w:id="31">
    <w:p w14:paraId="12761BA5" w14:textId="4367C3AD" w:rsidR="009D03AA" w:rsidRDefault="009D03AA" w:rsidP="005F6397">
      <w:pPr>
        <w:pStyle w:val="Textpoznmkypodiarou"/>
        <w:jc w:val="both"/>
      </w:pPr>
      <w:r w:rsidRPr="00321375">
        <w:rPr>
          <w:rFonts w:ascii="Calibri" w:hAnsi="Calibri" w:cs="Calibri"/>
          <w:sz w:val="18"/>
        </w:rPr>
        <w:footnoteRef/>
      </w:r>
      <w:r w:rsidRPr="00321375">
        <w:rPr>
          <w:rFonts w:ascii="Calibri" w:hAnsi="Calibri" w:cs="Calibri"/>
          <w:sz w:val="18"/>
        </w:rPr>
        <w:t xml:space="preserve"> Ak menej významná zmena predstavuje zmenu projektu bez vplyvu na znenie ustanovení Zmluvy, dodatok k Zmluve sa nevyhotovuje.</w:t>
      </w:r>
      <w:r>
        <w:rPr>
          <w:rFonts w:ascii="Calibri" w:hAnsi="Calibri" w:cs="Calibri"/>
          <w:sz w:val="18"/>
        </w:rPr>
        <w:t xml:space="preserve"> </w:t>
      </w:r>
    </w:p>
  </w:footnote>
  <w:footnote w:id="32">
    <w:p w14:paraId="50C28606" w14:textId="63E7740F" w:rsidR="009D03AA" w:rsidRPr="00C47C90" w:rsidRDefault="009D03AA">
      <w:pPr>
        <w:pStyle w:val="Textpoznmkypodiarou"/>
        <w:rPr>
          <w:rFonts w:ascii="Calibri" w:hAnsi="Calibri" w:cs="Calibri"/>
          <w:sz w:val="22"/>
        </w:rPr>
      </w:pPr>
      <w:r w:rsidRPr="00F94952">
        <w:rPr>
          <w:rFonts w:ascii="Calibri" w:hAnsi="Calibri" w:cs="Calibri"/>
          <w:sz w:val="18"/>
        </w:rPr>
        <w:footnoteRef/>
      </w:r>
      <w:r w:rsidRPr="00F94952">
        <w:rPr>
          <w:rFonts w:ascii="Calibri" w:hAnsi="Calibri" w:cs="Calibri"/>
          <w:sz w:val="18"/>
        </w:rPr>
        <w:t xml:space="preserve">  </w:t>
      </w:r>
      <w:r>
        <w:rPr>
          <w:rFonts w:ascii="Calibri" w:hAnsi="Calibri" w:cs="Calibri"/>
        </w:rPr>
        <w:t xml:space="preserve"> </w:t>
      </w:r>
      <w:r w:rsidRPr="00C47C90">
        <w:rPr>
          <w:rFonts w:ascii="Calibri" w:hAnsi="Calibri" w:cs="Calibri"/>
          <w:sz w:val="18"/>
        </w:rPr>
        <w:t>Ex-</w:t>
      </w:r>
      <w:proofErr w:type="spellStart"/>
      <w:r w:rsidRPr="00C47C90">
        <w:rPr>
          <w:rFonts w:ascii="Calibri" w:hAnsi="Calibri" w:cs="Calibri"/>
          <w:sz w:val="18"/>
        </w:rPr>
        <w:t>ante</w:t>
      </w:r>
      <w:proofErr w:type="spellEnd"/>
      <w:r w:rsidRPr="00C47C90">
        <w:rPr>
          <w:rFonts w:ascii="Calibri" w:hAnsi="Calibri" w:cs="Calibri"/>
          <w:sz w:val="18"/>
        </w:rPr>
        <w:t xml:space="preserve"> významnejšie zmeny sú definované v Čl. 16 ods. 12 VZP. </w:t>
      </w:r>
    </w:p>
  </w:footnote>
  <w:footnote w:id="33">
    <w:p w14:paraId="513CCEEF" w14:textId="19958D63" w:rsidR="009D03AA" w:rsidRPr="00C47C90" w:rsidRDefault="009D03AA">
      <w:pPr>
        <w:pStyle w:val="Textpoznmkypodiarou"/>
        <w:rPr>
          <w:rFonts w:ascii="Calibri" w:hAnsi="Calibri" w:cs="Calibri"/>
          <w:sz w:val="22"/>
        </w:rPr>
      </w:pPr>
      <w:r w:rsidRPr="00F94952">
        <w:rPr>
          <w:rFonts w:ascii="Calibri" w:hAnsi="Calibri" w:cs="Calibri"/>
          <w:sz w:val="18"/>
        </w:rPr>
        <w:footnoteRef/>
      </w:r>
      <w:r w:rsidRPr="00871D12">
        <w:rPr>
          <w:rFonts w:ascii="Calibri" w:hAnsi="Calibri" w:cs="Calibri"/>
        </w:rPr>
        <w:t xml:space="preserve"> </w:t>
      </w:r>
      <w:r>
        <w:rPr>
          <w:rFonts w:ascii="Calibri" w:hAnsi="Calibri" w:cs="Calibri"/>
        </w:rPr>
        <w:t xml:space="preserve">  </w:t>
      </w:r>
      <w:r w:rsidRPr="00C47C90">
        <w:rPr>
          <w:rFonts w:ascii="Calibri" w:hAnsi="Calibri" w:cs="Calibri"/>
          <w:sz w:val="18"/>
        </w:rPr>
        <w:t>Ex-post významnejšie zmeny sú definované v Čl. 16 ods. 18 VZP.</w:t>
      </w:r>
    </w:p>
  </w:footnote>
  <w:footnote w:id="34">
    <w:p w14:paraId="451DB120" w14:textId="7EA74B1E" w:rsidR="009D03AA" w:rsidRPr="00871D12" w:rsidRDefault="009D03AA">
      <w:pPr>
        <w:pStyle w:val="Textpoznmkypodiarou"/>
        <w:rPr>
          <w:rFonts w:ascii="Calibri" w:hAnsi="Calibri" w:cs="Calibri"/>
          <w:sz w:val="16"/>
          <w:szCs w:val="16"/>
        </w:rPr>
      </w:pPr>
      <w:r w:rsidRPr="00F94952">
        <w:rPr>
          <w:rFonts w:ascii="Calibri" w:hAnsi="Calibri" w:cs="Calibri"/>
          <w:sz w:val="18"/>
        </w:rPr>
        <w:footnoteRef/>
      </w:r>
      <w:r w:rsidRPr="00871D12">
        <w:rPr>
          <w:rFonts w:ascii="Calibri" w:hAnsi="Calibri" w:cs="Calibri"/>
        </w:rPr>
        <w:t xml:space="preserve"> </w:t>
      </w:r>
      <w:r>
        <w:rPr>
          <w:rFonts w:ascii="Calibri" w:hAnsi="Calibri" w:cs="Calibri"/>
        </w:rPr>
        <w:t xml:space="preserve">  </w:t>
      </w:r>
      <w:r w:rsidRPr="00C47C90">
        <w:rPr>
          <w:rFonts w:ascii="Calibri" w:hAnsi="Calibri" w:cs="Calibri"/>
          <w:sz w:val="18"/>
          <w:szCs w:val="16"/>
        </w:rPr>
        <w:t xml:space="preserve">Vždy v prípade významnejšej zmeny projektu. </w:t>
      </w:r>
    </w:p>
  </w:footnote>
  <w:footnote w:id="35">
    <w:p w14:paraId="0B7252F8" w14:textId="58A5C6FB" w:rsidR="009D03AA" w:rsidRPr="00FA374B" w:rsidRDefault="009D03AA" w:rsidP="006646C2">
      <w:pPr>
        <w:pStyle w:val="Textpoznmkypodiarou"/>
        <w:ind w:left="284" w:hanging="284"/>
        <w:jc w:val="both"/>
        <w:rPr>
          <w:rFonts w:asciiTheme="minorHAnsi" w:hAnsiTheme="minorHAnsi" w:cstheme="minorHAnsi"/>
          <w:sz w:val="16"/>
          <w:szCs w:val="16"/>
        </w:rPr>
      </w:pPr>
      <w:r w:rsidRPr="00F94952">
        <w:rPr>
          <w:rFonts w:ascii="Calibri" w:hAnsi="Calibri" w:cs="Calibri"/>
          <w:sz w:val="18"/>
        </w:rPr>
        <w:footnoteRef/>
      </w:r>
      <w:r w:rsidRPr="00F94952">
        <w:rPr>
          <w:sz w:val="18"/>
        </w:rPr>
        <w:t xml:space="preserve"> </w:t>
      </w:r>
      <w:r>
        <w:t xml:space="preserve"> </w:t>
      </w:r>
      <w:r w:rsidRPr="00C47C90">
        <w:rPr>
          <w:rFonts w:asciiTheme="minorHAnsi" w:hAnsiTheme="minorHAnsi" w:cstheme="minorHAnsi"/>
          <w:sz w:val="18"/>
          <w:szCs w:val="16"/>
        </w:rPr>
        <w:t>Do lehoty, v rámci ktorej je SO povinný zabezpečiť informovanie prijímateľa o schválení alebo neschválení jeho žiadosti o zmenu, sa nepočíta lehota potrebná na administráciu doplnenia chýbajúcich (formálnych) náležitostí žiadosti o zmenu projektu (t. j. doba potrebná na vypracovanie a doručenie výzvy na doplnenie chýbajúcich náležitostí žiadosti o zmenu, predloženie týchto náležitostí prijímateľom a ich posúdenie zo strany SO). V prípade technicky a odborne náročných zmien alebo nutnosti zabezpečenia odborného stanoviska zo strany externého experta je SO oprávnený lehotu na administráciu zmenového konania primerane predĺžiť.</w:t>
      </w:r>
    </w:p>
  </w:footnote>
  <w:footnote w:id="36">
    <w:p w14:paraId="36F74FF1" w14:textId="3923A720" w:rsidR="009D03AA" w:rsidRPr="00244F42" w:rsidRDefault="009D03AA" w:rsidP="009E477E">
      <w:pPr>
        <w:pStyle w:val="Textpoznmkypodiarou"/>
        <w:jc w:val="both"/>
        <w:rPr>
          <w:rFonts w:ascii="Calibri" w:hAnsi="Calibri"/>
        </w:rPr>
      </w:pPr>
      <w:r w:rsidRPr="00244F42">
        <w:rPr>
          <w:rFonts w:ascii="Calibri" w:hAnsi="Calibri"/>
          <w:sz w:val="18"/>
        </w:rPr>
        <w:footnoteRef/>
      </w:r>
      <w:r w:rsidRPr="00244F42">
        <w:rPr>
          <w:rFonts w:ascii="Calibri" w:hAnsi="Calibri"/>
          <w:sz w:val="18"/>
        </w:rPr>
        <w:t xml:space="preserve"> </w:t>
      </w:r>
      <w:r w:rsidRPr="00C47C90">
        <w:rPr>
          <w:rFonts w:asciiTheme="minorHAnsi" w:hAnsiTheme="minorHAnsi" w:cstheme="minorHAnsi"/>
          <w:sz w:val="18"/>
          <w:szCs w:val="16"/>
        </w:rPr>
        <w:t>Súčasťou kontroly projektu je aj kontrola dodržiavania požiadaviek súladu s Chartou základných práv Európskej únie, rodovou rovnosťou a nediskrimináciou s ohľadom na prístupnosť osôb so zdravotným postihnutím.</w:t>
      </w:r>
    </w:p>
  </w:footnote>
  <w:footnote w:id="37">
    <w:p w14:paraId="7E34613E" w14:textId="15B1B1E9" w:rsidR="009D03AA" w:rsidRDefault="009D03AA" w:rsidP="009E477E">
      <w:pPr>
        <w:pStyle w:val="Textpoznmkypodiarou"/>
        <w:jc w:val="both"/>
      </w:pPr>
      <w:ins w:id="151" w:author="KH" w:date="2025-12-22T14:02:00Z">
        <w:r w:rsidRPr="009D03AA">
          <w:rPr>
            <w:rFonts w:ascii="Calibri" w:hAnsi="Calibri"/>
            <w:sz w:val="18"/>
          </w:rPr>
          <w:footnoteRef/>
        </w:r>
        <w:r w:rsidRPr="009D03AA">
          <w:rPr>
            <w:rFonts w:ascii="Calibri" w:hAnsi="Calibri"/>
            <w:sz w:val="18"/>
          </w:rPr>
          <w:t xml:space="preserve"> </w:t>
        </w:r>
        <w:r w:rsidRPr="009E477E">
          <w:rPr>
            <w:rFonts w:asciiTheme="minorHAnsi" w:hAnsiTheme="minorHAnsi" w:cstheme="minorHAnsi"/>
            <w:sz w:val="18"/>
            <w:szCs w:val="16"/>
          </w:rPr>
          <w:t>V súlade s § 30c</w:t>
        </w:r>
        <w:r>
          <w:rPr>
            <w:rFonts w:asciiTheme="minorHAnsi" w:hAnsiTheme="minorHAnsi" w:cstheme="minorHAnsi"/>
            <w:sz w:val="18"/>
            <w:szCs w:val="16"/>
          </w:rPr>
          <w:t xml:space="preserve"> zákona o</w:t>
        </w:r>
      </w:ins>
      <w:ins w:id="152" w:author="KH" w:date="2025-12-22T14:03:00Z">
        <w:r>
          <w:rPr>
            <w:rFonts w:asciiTheme="minorHAnsi" w:hAnsiTheme="minorHAnsi" w:cstheme="minorHAnsi"/>
            <w:sz w:val="18"/>
            <w:szCs w:val="16"/>
          </w:rPr>
          <w:t> </w:t>
        </w:r>
      </w:ins>
      <w:ins w:id="153" w:author="KH" w:date="2025-12-22T14:02:00Z">
        <w:r>
          <w:rPr>
            <w:rFonts w:asciiTheme="minorHAnsi" w:hAnsiTheme="minorHAnsi" w:cstheme="minorHAnsi"/>
            <w:sz w:val="18"/>
            <w:szCs w:val="16"/>
          </w:rPr>
          <w:t>finančnej kontrole a audite</w:t>
        </w:r>
        <w:r w:rsidRPr="009E477E">
          <w:rPr>
            <w:rFonts w:asciiTheme="minorHAnsi" w:hAnsiTheme="minorHAnsi" w:cstheme="minorHAnsi"/>
            <w:sz w:val="18"/>
            <w:szCs w:val="16"/>
          </w:rPr>
          <w:t xml:space="preserve"> sa základná finančná kontrola (§ 7), administratívna finančná kontrola (§ 8) a finančná kontrola na mieste </w:t>
        </w:r>
      </w:ins>
      <w:ins w:id="154" w:author="KH" w:date="2025-12-22T14:03:00Z">
        <w:r>
          <w:rPr>
            <w:rFonts w:asciiTheme="minorHAnsi" w:hAnsiTheme="minorHAnsi" w:cstheme="minorHAnsi"/>
            <w:sz w:val="18"/>
            <w:szCs w:val="16"/>
          </w:rPr>
          <w:t xml:space="preserve">(§ 9) </w:t>
        </w:r>
      </w:ins>
      <w:ins w:id="155" w:author="KH" w:date="2025-12-22T14:02:00Z">
        <w:r>
          <w:rPr>
            <w:rFonts w:asciiTheme="minorHAnsi" w:hAnsiTheme="minorHAnsi" w:cstheme="minorHAnsi"/>
            <w:sz w:val="18"/>
            <w:szCs w:val="16"/>
          </w:rPr>
          <w:t>začatá do 31.12.2025 dokonč</w:t>
        </w:r>
      </w:ins>
      <w:ins w:id="156" w:author="KH" w:date="2025-12-22T14:03:00Z">
        <w:r>
          <w:rPr>
            <w:rFonts w:asciiTheme="minorHAnsi" w:hAnsiTheme="minorHAnsi" w:cstheme="minorHAnsi"/>
            <w:sz w:val="18"/>
            <w:szCs w:val="16"/>
          </w:rPr>
          <w:t>í</w:t>
        </w:r>
      </w:ins>
      <w:ins w:id="157" w:author="KH" w:date="2025-12-22T14:02:00Z">
        <w:r w:rsidRPr="009E477E">
          <w:rPr>
            <w:rFonts w:asciiTheme="minorHAnsi" w:hAnsiTheme="minorHAnsi" w:cstheme="minorHAnsi"/>
            <w:sz w:val="18"/>
            <w:szCs w:val="16"/>
          </w:rPr>
          <w:t xml:space="preserve"> podľa zákona o finančnej kontrole a audite účinného do 31.12.2025; na účely tohto dokumentu sa základnou finančnou kontrolou rozumie kontrola podľa § 7, administratívnou finančnou kontrolou kontrola podľa § 8 a kontrolou na mieste kontrola podľa § 9 zákona o finančnej kontrole a audite, pričom rozlišovacím pravidlom pre použitie úpravy účinnej do 31.12.2025 a od 01.01.2026 je § 30c zákona o finan</w:t>
        </w:r>
        <w:r>
          <w:rPr>
            <w:rFonts w:asciiTheme="minorHAnsi" w:hAnsiTheme="minorHAnsi" w:cstheme="minorHAnsi"/>
            <w:sz w:val="18"/>
            <w:szCs w:val="16"/>
          </w:rPr>
          <w:t>čnej kontrole a audite účinn</w:t>
        </w:r>
      </w:ins>
      <w:ins w:id="158" w:author="KH" w:date="2025-12-22T14:03:00Z">
        <w:r>
          <w:rPr>
            <w:rFonts w:asciiTheme="minorHAnsi" w:hAnsiTheme="minorHAnsi" w:cstheme="minorHAnsi"/>
            <w:sz w:val="18"/>
            <w:szCs w:val="16"/>
          </w:rPr>
          <w:t xml:space="preserve">ý </w:t>
        </w:r>
      </w:ins>
      <w:ins w:id="159" w:author="KH" w:date="2025-12-22T14:02:00Z">
        <w:r w:rsidRPr="009E477E">
          <w:rPr>
            <w:rFonts w:asciiTheme="minorHAnsi" w:hAnsiTheme="minorHAnsi" w:cstheme="minorHAnsi"/>
            <w:sz w:val="18"/>
            <w:szCs w:val="16"/>
          </w:rPr>
          <w:t>od 01.01.2026.</w:t>
        </w:r>
      </w:ins>
    </w:p>
  </w:footnote>
  <w:footnote w:id="38">
    <w:p w14:paraId="43197F14" w14:textId="0CA7A60C" w:rsidR="009D03AA" w:rsidRDefault="009D03AA" w:rsidP="0088050A">
      <w:pPr>
        <w:pStyle w:val="Textpoznmkypodiarou"/>
        <w:jc w:val="both"/>
      </w:pPr>
      <w:r w:rsidRPr="005F6397">
        <w:rPr>
          <w:rFonts w:ascii="Calibri" w:hAnsi="Calibri" w:cs="Calibri"/>
          <w:sz w:val="16"/>
        </w:rPr>
        <w:footnoteRef/>
      </w:r>
      <w:r w:rsidRPr="005F6397">
        <w:rPr>
          <w:rFonts w:ascii="Calibri" w:hAnsi="Calibri" w:cs="Calibri"/>
          <w:sz w:val="16"/>
        </w:rPr>
        <w:t xml:space="preserve"> </w:t>
      </w:r>
      <w:r>
        <w:rPr>
          <w:rFonts w:ascii="Calibri" w:hAnsi="Calibri" w:cs="Calibri"/>
          <w:sz w:val="18"/>
        </w:rPr>
        <w:t xml:space="preserve">Zníženie NFP sa vykoná na úrovni COV projektu </w:t>
      </w:r>
      <w:r w:rsidRPr="005F6397">
        <w:rPr>
          <w:rFonts w:ascii="Calibri" w:hAnsi="Calibri" w:cs="Calibri"/>
          <w:sz w:val="18"/>
        </w:rPr>
        <w:t>po zohľadnení miery spolufinancovania.</w:t>
      </w:r>
      <w:r>
        <w:t xml:space="preserve"> </w:t>
      </w:r>
      <w:r w:rsidRPr="0001159F">
        <w:rPr>
          <w:rFonts w:ascii="Calibri" w:hAnsi="Calibri" w:cs="Calibri"/>
          <w:sz w:val="18"/>
        </w:rPr>
        <w:t>Výsledok sankčnej kalkulačky stanovuje výšku sankcie, resp. sumy zníženia COV. Následne SO vypočíta zníženie NFP podľa intenz</w:t>
      </w:r>
      <w:r w:rsidRPr="002E7CE8">
        <w:rPr>
          <w:rFonts w:ascii="Calibri" w:hAnsi="Calibri" w:cs="Calibri"/>
          <w:sz w:val="18"/>
        </w:rPr>
        <w:t>ít pomoci v danom projekte, resp. jeho časti.</w:t>
      </w:r>
    </w:p>
  </w:footnote>
  <w:footnote w:id="39">
    <w:p w14:paraId="442D0DA3" w14:textId="77777777" w:rsidR="009D03AA" w:rsidRDefault="009D03AA" w:rsidP="0088050A">
      <w:pPr>
        <w:pStyle w:val="Textpoznmkypodiarou"/>
        <w:jc w:val="both"/>
      </w:pPr>
      <w:r w:rsidRPr="00E6797C">
        <w:rPr>
          <w:rFonts w:ascii="Calibri" w:hAnsi="Calibri" w:cs="Calibri"/>
          <w:sz w:val="16"/>
        </w:rPr>
        <w:footnoteRef/>
      </w:r>
      <w:r>
        <w:t xml:space="preserve"> </w:t>
      </w:r>
      <w:r w:rsidRPr="000A7814">
        <w:rPr>
          <w:rFonts w:ascii="Calibri" w:hAnsi="Calibri" w:cs="Calibri"/>
          <w:sz w:val="18"/>
        </w:rPr>
        <w:t>V rámci overovania dosiahnutia cieľových hodnôt MU sa pre MU výstupu uplatní sankčný mechanizmus na konci realizácie projektu. Pre MU výsledku sa sankčný mechanizmus uplatní na konci obdobia udržateľnosti.</w:t>
      </w:r>
      <w:r>
        <w:t xml:space="preserve"> </w:t>
      </w:r>
    </w:p>
  </w:footnote>
  <w:footnote w:id="40">
    <w:p w14:paraId="31719B74" w14:textId="77777777" w:rsidR="009D03AA" w:rsidRPr="00D244BD" w:rsidRDefault="009D03AA" w:rsidP="009763F2">
      <w:pPr>
        <w:pStyle w:val="Textpoznmkypodiarou"/>
        <w:rPr>
          <w:rFonts w:asciiTheme="minorHAnsi" w:hAnsiTheme="minorHAnsi" w:cstheme="minorHAnsi"/>
          <w:sz w:val="18"/>
          <w:szCs w:val="16"/>
        </w:rPr>
      </w:pPr>
      <w:r w:rsidRPr="00B620C3">
        <w:rPr>
          <w:rFonts w:asciiTheme="minorHAnsi" w:hAnsiTheme="minorHAnsi" w:cstheme="minorHAnsi"/>
          <w:sz w:val="18"/>
          <w:szCs w:val="16"/>
          <w:vertAlign w:val="superscript"/>
        </w:rPr>
        <w:footnoteRef/>
      </w:r>
      <w:r w:rsidRPr="00B620C3">
        <w:rPr>
          <w:rFonts w:asciiTheme="minorHAnsi" w:hAnsiTheme="minorHAnsi" w:cstheme="minorHAnsi"/>
          <w:sz w:val="18"/>
          <w:szCs w:val="16"/>
        </w:rPr>
        <w:t xml:space="preserve"> Určujúci je dátum zverejnenia Oznámenia o vyhlásení verejného obstarávania vo vestníku VO.</w:t>
      </w:r>
    </w:p>
  </w:footnote>
  <w:footnote w:id="41">
    <w:p w14:paraId="4994B926" w14:textId="324EACC3" w:rsidR="009D03AA" w:rsidRPr="00D244BD" w:rsidRDefault="009D03AA" w:rsidP="000A2E94">
      <w:pPr>
        <w:pStyle w:val="Textpoznmkypodiarou"/>
        <w:rPr>
          <w:rFonts w:asciiTheme="minorHAnsi" w:hAnsiTheme="minorHAnsi" w:cstheme="minorHAnsi"/>
          <w:sz w:val="18"/>
          <w:szCs w:val="16"/>
        </w:rPr>
      </w:pPr>
      <w:r w:rsidRPr="00B620C3">
        <w:rPr>
          <w:rFonts w:asciiTheme="minorHAnsi" w:hAnsiTheme="minorHAnsi" w:cstheme="minorHAnsi"/>
          <w:sz w:val="18"/>
          <w:szCs w:val="16"/>
          <w:vertAlign w:val="superscript"/>
        </w:rPr>
        <w:footnoteRef/>
      </w:r>
      <w:r w:rsidRPr="00B620C3">
        <w:rPr>
          <w:rFonts w:asciiTheme="minorHAnsi" w:hAnsiTheme="minorHAnsi" w:cstheme="minorHAnsi"/>
          <w:sz w:val="18"/>
          <w:szCs w:val="16"/>
          <w:vertAlign w:val="superscript"/>
        </w:rPr>
        <w:t xml:space="preserve"> </w:t>
      </w:r>
      <w:r w:rsidRPr="00B620C3">
        <w:rPr>
          <w:rFonts w:asciiTheme="minorHAnsi" w:hAnsiTheme="minorHAnsi" w:cstheme="minorHAnsi"/>
          <w:sz w:val="18"/>
          <w:szCs w:val="16"/>
        </w:rPr>
        <w:t>Financovať z hlavných aktivít projektu je možné aj nepredvídané výdavky (podľa § 18 ods. 1 písm. c) zákona č. 343/2015 Z. z. o VO.).</w:t>
      </w:r>
    </w:p>
  </w:footnote>
  <w:footnote w:id="42">
    <w:p w14:paraId="4C7DA8E3" w14:textId="1A812E2D" w:rsidR="009D03AA" w:rsidRDefault="009D03AA" w:rsidP="000A2E94">
      <w:pPr>
        <w:pStyle w:val="Textpoznmkypodiarou"/>
        <w:rPr>
          <w:rFonts w:ascii="Calibri" w:hAnsi="Calibri"/>
          <w:sz w:val="18"/>
          <w:szCs w:val="18"/>
        </w:rPr>
      </w:pPr>
      <w:r w:rsidRPr="00B620C3">
        <w:rPr>
          <w:rFonts w:asciiTheme="minorHAnsi" w:hAnsiTheme="minorHAnsi" w:cstheme="minorHAnsi"/>
          <w:szCs w:val="16"/>
          <w:vertAlign w:val="superscript"/>
        </w:rPr>
        <w:footnoteRef/>
      </w:r>
      <w:r w:rsidRPr="00B620C3">
        <w:rPr>
          <w:rFonts w:asciiTheme="minorHAnsi" w:hAnsiTheme="minorHAnsi" w:cstheme="minorHAnsi"/>
          <w:sz w:val="18"/>
          <w:szCs w:val="16"/>
          <w:vertAlign w:val="superscript"/>
        </w:rPr>
        <w:t xml:space="preserve"> </w:t>
      </w:r>
      <w:r w:rsidRPr="00B620C3">
        <w:rPr>
          <w:rFonts w:asciiTheme="minorHAnsi" w:hAnsiTheme="minorHAnsi" w:cstheme="minorHAnsi"/>
          <w:sz w:val="18"/>
          <w:szCs w:val="16"/>
        </w:rPr>
        <w:t>Určujúci je dátum zverejnenia Oznámenia o vyhlásení verejného obstarávania vo vestníku VO.</w:t>
      </w:r>
    </w:p>
  </w:footnote>
  <w:footnote w:id="43">
    <w:p w14:paraId="0BC4F4B2" w14:textId="162F5B68" w:rsidR="009D03AA" w:rsidRDefault="009D03AA" w:rsidP="000A2E94">
      <w:pPr>
        <w:pStyle w:val="Textpoznmkypodiarou"/>
        <w:rPr>
          <w:rFonts w:ascii="Calibri" w:hAnsi="Calibri"/>
          <w:sz w:val="18"/>
          <w:szCs w:val="18"/>
        </w:rPr>
      </w:pPr>
      <w:r w:rsidRPr="00AE406F">
        <w:rPr>
          <w:rFonts w:ascii="Calibri" w:hAnsi="Calibri"/>
          <w:sz w:val="16"/>
          <w:szCs w:val="18"/>
        </w:rPr>
        <w:footnoteRef/>
      </w:r>
      <w:r w:rsidRPr="00C503D1">
        <w:rPr>
          <w:rFonts w:ascii="Calibri" w:hAnsi="Calibri"/>
          <w:sz w:val="18"/>
          <w:szCs w:val="18"/>
        </w:rPr>
        <w:t xml:space="preserve"> </w:t>
      </w:r>
      <w:r>
        <w:rPr>
          <w:rFonts w:ascii="Calibri" w:hAnsi="Calibri" w:cs="Calibri"/>
          <w:sz w:val="18"/>
          <w:szCs w:val="18"/>
        </w:rPr>
        <w:t>Určujúci je dátum zverejnenia Oznámenia o vyhlásení verejného obstarávania vo vestníku VO.</w:t>
      </w:r>
    </w:p>
  </w:footnote>
  <w:footnote w:id="44">
    <w:p w14:paraId="1DEBF72E" w14:textId="77777777" w:rsidR="009D03AA" w:rsidRPr="00717FBF" w:rsidRDefault="009D03AA" w:rsidP="000A2E94">
      <w:pPr>
        <w:pStyle w:val="Textpoznmkypodiarou"/>
      </w:pPr>
      <w:r w:rsidRPr="00AE406F">
        <w:rPr>
          <w:rFonts w:ascii="Calibri" w:hAnsi="Calibri"/>
          <w:sz w:val="16"/>
          <w:szCs w:val="18"/>
        </w:rPr>
        <w:footnoteRef/>
      </w:r>
      <w:r w:rsidRPr="00AE406F">
        <w:rPr>
          <w:rFonts w:ascii="Calibri" w:hAnsi="Calibri"/>
          <w:sz w:val="16"/>
          <w:szCs w:val="18"/>
        </w:rPr>
        <w:t xml:space="preserve"> </w:t>
      </w:r>
      <w:r w:rsidRPr="00986A97">
        <w:rPr>
          <w:rFonts w:ascii="Calibri" w:hAnsi="Calibri"/>
          <w:sz w:val="18"/>
          <w:szCs w:val="18"/>
        </w:rPr>
        <w:t>V prípade, že zmena bola vyvolaná z viacerých dôvodov, je potrebné každý z dôvodov samostatne popísať a vyčísliť.</w:t>
      </w:r>
    </w:p>
  </w:footnote>
  <w:footnote w:id="45">
    <w:p w14:paraId="00766121" w14:textId="0F78C021" w:rsidR="009D03AA" w:rsidRPr="00717FBF" w:rsidRDefault="009D03AA" w:rsidP="000A2E94">
      <w:pPr>
        <w:pStyle w:val="Textpoznmkypodiarou"/>
      </w:pPr>
      <w:r w:rsidRPr="00AE406F">
        <w:rPr>
          <w:rFonts w:ascii="Calibri" w:hAnsi="Calibri"/>
          <w:sz w:val="16"/>
          <w:szCs w:val="18"/>
        </w:rPr>
        <w:footnoteRef/>
      </w:r>
      <w:r w:rsidRPr="00AE406F">
        <w:rPr>
          <w:sz w:val="18"/>
        </w:rPr>
        <w:t xml:space="preserve"> </w:t>
      </w:r>
      <w:r w:rsidRPr="00717FBF">
        <w:rPr>
          <w:rFonts w:ascii="Calibri" w:hAnsi="Calibri"/>
          <w:sz w:val="18"/>
          <w:szCs w:val="18"/>
        </w:rPr>
        <w:t>V prípade, že zmena bola vyvolaná z viacerých dôvodov, je potrebné každý z dôvodov samostatne popísať a</w:t>
      </w:r>
      <w:r>
        <w:rPr>
          <w:rFonts w:ascii="Calibri" w:hAnsi="Calibri"/>
          <w:sz w:val="18"/>
          <w:szCs w:val="18"/>
        </w:rPr>
        <w:t> </w:t>
      </w:r>
      <w:r w:rsidRPr="00717FBF">
        <w:rPr>
          <w:rFonts w:ascii="Calibri" w:hAnsi="Calibri"/>
          <w:sz w:val="18"/>
          <w:szCs w:val="18"/>
        </w:rPr>
        <w:t>vyčísliť</w:t>
      </w:r>
      <w:r>
        <w:rPr>
          <w:rFonts w:ascii="Calibri" w:hAnsi="Calibri"/>
          <w:sz w:val="18"/>
          <w:szCs w:val="18"/>
        </w:rPr>
        <w:t>.</w:t>
      </w:r>
    </w:p>
  </w:footnote>
  <w:footnote w:id="46">
    <w:p w14:paraId="414278EF" w14:textId="105E11FB" w:rsidR="009D03AA" w:rsidRPr="000E7102" w:rsidRDefault="009D03AA" w:rsidP="00CF5EEC">
      <w:pPr>
        <w:pStyle w:val="Textpoznmkypodiarou"/>
        <w:rPr>
          <w:sz w:val="18"/>
        </w:rPr>
      </w:pPr>
      <w:r w:rsidRPr="001B7B31">
        <w:rPr>
          <w:rFonts w:ascii="Calibri" w:hAnsi="Calibri"/>
          <w:sz w:val="18"/>
          <w:szCs w:val="18"/>
        </w:rPr>
        <w:footnoteRef/>
      </w:r>
      <w:r w:rsidRPr="001B7B31">
        <w:rPr>
          <w:rFonts w:ascii="Calibri" w:hAnsi="Calibri"/>
          <w:sz w:val="18"/>
          <w:szCs w:val="18"/>
        </w:rPr>
        <w:t xml:space="preserve"> </w:t>
      </w:r>
      <w:r w:rsidRPr="003B18F0">
        <w:rPr>
          <w:rFonts w:ascii="Calibri" w:hAnsi="Calibri"/>
          <w:sz w:val="18"/>
          <w:szCs w:val="18"/>
        </w:rPr>
        <w:t>Pozn. TP 028 platia pre IGP vykonávaný na projektovanie a výstavbu diaľnic, rýchlostných ciest a ciest I.-III. triedy – okrem tunelov, pre tunely platia TP 089</w:t>
      </w:r>
      <w:r>
        <w:rPr>
          <w:rFonts w:ascii="Calibri" w:hAnsi="Calibri"/>
          <w:sz w:val="18"/>
          <w:szCs w:val="18"/>
        </w:rPr>
        <w:t>.</w:t>
      </w:r>
    </w:p>
  </w:footnote>
  <w:footnote w:id="47">
    <w:p w14:paraId="2E26351A" w14:textId="02B4B363" w:rsidR="009D03AA" w:rsidRPr="003B18F0" w:rsidRDefault="009D03AA" w:rsidP="003B18F0">
      <w:pPr>
        <w:pStyle w:val="Textpoznmkypodiarou"/>
        <w:jc w:val="both"/>
        <w:rPr>
          <w:rFonts w:ascii="Calibri" w:hAnsi="Calibri"/>
          <w:sz w:val="18"/>
          <w:szCs w:val="18"/>
        </w:rPr>
      </w:pPr>
      <w:r w:rsidRPr="001B7B31">
        <w:rPr>
          <w:rFonts w:ascii="Calibri" w:hAnsi="Calibri"/>
          <w:sz w:val="18"/>
          <w:szCs w:val="18"/>
        </w:rPr>
        <w:footnoteRef/>
      </w:r>
      <w:r w:rsidRPr="001B7B31">
        <w:rPr>
          <w:rFonts w:ascii="Calibri" w:hAnsi="Calibri"/>
          <w:sz w:val="18"/>
          <w:szCs w:val="18"/>
        </w:rPr>
        <w:t xml:space="preserve"> </w:t>
      </w:r>
      <w:r w:rsidRPr="003B18F0">
        <w:rPr>
          <w:rFonts w:ascii="Calibri" w:hAnsi="Calibri"/>
          <w:sz w:val="18"/>
          <w:szCs w:val="18"/>
        </w:rPr>
        <w:t>V tab. je uvedený vzťah medzi stupňom projektovej prípravy a etapou IGP. V prípade, že pre stavbu nie sú spracúvané všetky druhy dokumentácie, prípadne sa jednotlivé fázy projektovej prípravy zlúčia (napríklad DÚR a</w:t>
      </w:r>
      <w:del w:id="195" w:author="KH" w:date="2025-11-18T09:30:00Z">
        <w:r w:rsidRPr="003B18F0" w:rsidDel="001D0E6B">
          <w:rPr>
            <w:rFonts w:ascii="Calibri" w:hAnsi="Calibri"/>
            <w:sz w:val="18"/>
            <w:szCs w:val="18"/>
          </w:rPr>
          <w:delText xml:space="preserve"> </w:delText>
        </w:r>
      </w:del>
      <w:ins w:id="196" w:author="KH" w:date="2025-11-18T09:30:00Z">
        <w:r>
          <w:rPr>
            <w:rFonts w:ascii="Calibri" w:hAnsi="Calibri"/>
            <w:sz w:val="18"/>
            <w:szCs w:val="18"/>
          </w:rPr>
          <w:t> </w:t>
        </w:r>
      </w:ins>
      <w:r w:rsidRPr="003B18F0">
        <w:rPr>
          <w:rFonts w:ascii="Calibri" w:hAnsi="Calibri"/>
          <w:sz w:val="18"/>
          <w:szCs w:val="18"/>
        </w:rPr>
        <w:t>DSP</w:t>
      </w:r>
      <w:ins w:id="197" w:author="KH" w:date="2025-11-18T09:30:00Z">
        <w:r>
          <w:rPr>
            <w:rFonts w:ascii="Calibri" w:hAnsi="Calibri"/>
            <w:sz w:val="18"/>
            <w:szCs w:val="18"/>
          </w:rPr>
          <w:t>, resp. spojené konanie o stavebnom zámere s overením projektu stavby</w:t>
        </w:r>
      </w:ins>
      <w:r w:rsidRPr="003B18F0">
        <w:rPr>
          <w:rFonts w:ascii="Calibri" w:hAnsi="Calibri"/>
          <w:sz w:val="18"/>
          <w:szCs w:val="18"/>
        </w:rPr>
        <w:t>) – vykonáva sa etapa podrobného IGP. V tomto prípade sa musí vyčleniť dlhší čas na prípravné práce (štúdium archívnych materiálov, terénna obhliadka, mapovanie), ktoré predchádzajú samotnému IGP.</w:t>
      </w:r>
    </w:p>
    <w:p w14:paraId="68238823" w14:textId="7A997B12" w:rsidR="009D03AA" w:rsidRPr="001D0E6B" w:rsidRDefault="009D03AA" w:rsidP="00CF5EEC">
      <w:pPr>
        <w:pStyle w:val="Textpoznmkypodiarou"/>
        <w:jc w:val="both"/>
        <w:rPr>
          <w:rFonts w:ascii="Calibri" w:hAnsi="Calibri"/>
          <w:sz w:val="18"/>
          <w:szCs w:val="18"/>
        </w:rPr>
      </w:pPr>
      <w:r w:rsidRPr="003B18F0">
        <w:rPr>
          <w:rFonts w:ascii="Calibri" w:hAnsi="Calibri"/>
          <w:sz w:val="18"/>
          <w:szCs w:val="18"/>
        </w:rPr>
        <w:t>IGP, ktorým sa riešia havárie vzniknuté predovšetkým počas výstavby (náhle porušenie stability svahu, poruchy stavieb, znečistenie horninového prostredia a podzemných vôd a pod.) sa môže vykonať v jednej etape s rozsahom dohodnutým medzi objednávateľom a zhotoviteľom IGP.</w:t>
      </w:r>
    </w:p>
  </w:footnote>
  <w:footnote w:id="48">
    <w:p w14:paraId="449E4B08" w14:textId="4233DB72" w:rsidR="009D03AA" w:rsidRPr="002633F2" w:rsidRDefault="009D03AA" w:rsidP="001D0E6B">
      <w:pPr>
        <w:pStyle w:val="Textpoznmkypodiarou"/>
        <w:rPr>
          <w:ins w:id="202" w:author="KH" w:date="2025-11-18T09:23:00Z"/>
          <w:rFonts w:asciiTheme="minorHAnsi" w:hAnsiTheme="minorHAnsi" w:cstheme="minorHAnsi"/>
        </w:rPr>
      </w:pPr>
      <w:ins w:id="203" w:author="KH" w:date="2025-11-18T09:23:00Z">
        <w:r w:rsidRPr="002633F2">
          <w:rPr>
            <w:rStyle w:val="Odkaznapoznmkupodiarou"/>
            <w:rFonts w:asciiTheme="minorHAnsi" w:hAnsiTheme="minorHAnsi" w:cstheme="minorHAnsi"/>
            <w:sz w:val="18"/>
            <w:szCs w:val="18"/>
          </w:rPr>
          <w:footnoteRef/>
        </w:r>
        <w:r w:rsidRPr="002633F2">
          <w:rPr>
            <w:rFonts w:asciiTheme="minorHAnsi" w:hAnsiTheme="minorHAnsi" w:cstheme="minorHAnsi"/>
            <w:sz w:val="18"/>
            <w:szCs w:val="18"/>
          </w:rPr>
          <w:t xml:space="preserve"> </w:t>
        </w:r>
        <w:bookmarkStart w:id="204" w:name="_Hlk214295521"/>
        <w:r w:rsidRPr="002633F2">
          <w:rPr>
            <w:rFonts w:asciiTheme="minorHAnsi" w:hAnsiTheme="minorHAnsi" w:cstheme="minorHAnsi"/>
            <w:sz w:val="18"/>
            <w:szCs w:val="18"/>
          </w:rPr>
          <w:t>Stupeň projektovej prípravy sa určuje podľa skutočnosti, či stavba v súlade s § 84 zákon</w:t>
        </w:r>
        <w:r>
          <w:rPr>
            <w:rFonts w:asciiTheme="minorHAnsi" w:hAnsiTheme="minorHAnsi" w:cstheme="minorHAnsi"/>
            <w:sz w:val="18"/>
            <w:szCs w:val="18"/>
          </w:rPr>
          <w:t>a č. 25/2025 Z</w:t>
        </w:r>
        <w:r w:rsidRPr="002633F2">
          <w:rPr>
            <w:rFonts w:asciiTheme="minorHAnsi" w:hAnsiTheme="minorHAnsi" w:cstheme="minorHAnsi"/>
            <w:sz w:val="18"/>
            <w:szCs w:val="18"/>
          </w:rPr>
          <w:t>.</w:t>
        </w:r>
      </w:ins>
      <w:ins w:id="205" w:author="KH" w:date="2025-11-18T09:29:00Z">
        <w:r>
          <w:rPr>
            <w:rFonts w:asciiTheme="minorHAnsi" w:hAnsiTheme="minorHAnsi" w:cstheme="minorHAnsi"/>
            <w:sz w:val="18"/>
            <w:szCs w:val="18"/>
          </w:rPr>
          <w:t xml:space="preserve"> </w:t>
        </w:r>
      </w:ins>
      <w:ins w:id="206" w:author="KH" w:date="2025-11-18T09:23:00Z">
        <w:r w:rsidRPr="002633F2">
          <w:rPr>
            <w:rFonts w:asciiTheme="minorHAnsi" w:hAnsiTheme="minorHAnsi" w:cstheme="minorHAnsi"/>
            <w:sz w:val="18"/>
            <w:szCs w:val="18"/>
          </w:rPr>
          <w:t>z. Stavebný zákon o zmene a doplnení niektorých zákonov v znení neskorších predpisov</w:t>
        </w:r>
        <w:r>
          <w:rPr>
            <w:rFonts w:asciiTheme="minorHAnsi" w:hAnsiTheme="minorHAnsi" w:cstheme="minorHAnsi"/>
            <w:sz w:val="18"/>
            <w:szCs w:val="18"/>
          </w:rPr>
          <w:t xml:space="preserve"> (ďalej len „nový stavebný zákon“)</w:t>
        </w:r>
        <w:r w:rsidRPr="002633F2">
          <w:rPr>
            <w:rFonts w:asciiTheme="minorHAnsi" w:hAnsiTheme="minorHAnsi" w:cstheme="minorHAnsi"/>
            <w:sz w:val="18"/>
            <w:szCs w:val="18"/>
          </w:rPr>
          <w:t xml:space="preserve"> </w:t>
        </w:r>
        <w:r>
          <w:rPr>
            <w:rFonts w:asciiTheme="minorHAnsi" w:hAnsiTheme="minorHAnsi" w:cstheme="minorHAnsi"/>
            <w:sz w:val="18"/>
            <w:szCs w:val="18"/>
          </w:rPr>
          <w:t>podlieha právnej úprave účinnej do 31.03.2025 alebo účinnej po 31.03.2025</w:t>
        </w:r>
        <w:bookmarkEnd w:id="204"/>
        <w:r>
          <w:rPr>
            <w:rFonts w:asciiTheme="minorHAnsi" w:hAnsiTheme="minorHAnsi" w:cstheme="minorHAnsi"/>
            <w:sz w:val="18"/>
            <w:szCs w:val="18"/>
          </w:rPr>
          <w:t>.</w:t>
        </w:r>
      </w:ins>
    </w:p>
  </w:footnote>
  <w:footnote w:id="49">
    <w:p w14:paraId="362AA438" w14:textId="77777777" w:rsidR="009D03AA" w:rsidRDefault="009D03AA" w:rsidP="00CF5EEC">
      <w:pPr>
        <w:jc w:val="both"/>
      </w:pPr>
      <w:r w:rsidRPr="00116A73">
        <w:rPr>
          <w:rFonts w:ascii="Calibri" w:hAnsi="Calibri" w:cs="Calibri"/>
          <w:sz w:val="16"/>
        </w:rPr>
        <w:footnoteRef/>
      </w:r>
      <w:r w:rsidRPr="00116A73">
        <w:rPr>
          <w:rFonts w:ascii="Calibri" w:hAnsi="Calibri" w:cs="Calibri"/>
          <w:sz w:val="16"/>
        </w:rPr>
        <w:t xml:space="preserve"> </w:t>
      </w:r>
      <w:r w:rsidRPr="005F3D48">
        <w:rPr>
          <w:rFonts w:ascii="Calibri" w:hAnsi="Calibri" w:cs="Calibri"/>
          <w:bCs/>
          <w:sz w:val="18"/>
          <w:szCs w:val="20"/>
        </w:rPr>
        <w:t xml:space="preserve">Upozorňujeme, že profesia </w:t>
      </w:r>
      <w:proofErr w:type="spellStart"/>
      <w:r w:rsidRPr="005F3D48">
        <w:rPr>
          <w:rFonts w:ascii="Calibri" w:hAnsi="Calibri" w:cs="Calibri"/>
          <w:bCs/>
          <w:sz w:val="18"/>
          <w:szCs w:val="20"/>
        </w:rPr>
        <w:t>geotechnik</w:t>
      </w:r>
      <w:proofErr w:type="spellEnd"/>
      <w:r w:rsidRPr="005F3D48">
        <w:rPr>
          <w:rFonts w:ascii="Calibri" w:hAnsi="Calibri" w:cs="Calibri"/>
          <w:bCs/>
          <w:sz w:val="18"/>
          <w:szCs w:val="20"/>
        </w:rPr>
        <w:t xml:space="preserve"> (skúšky odbornej spôsobilosti SKSI) nie je totožná s profesiou inžiniersky geológ (skúšky odbornej spôsobilosti MŽP SR - iná legislatíva, iný rozsah prác!).</w:t>
      </w:r>
    </w:p>
  </w:footnote>
  <w:footnote w:id="50">
    <w:p w14:paraId="1CEADBB3" w14:textId="1796925A" w:rsidR="009D03AA" w:rsidRDefault="009D03AA" w:rsidP="00CF5EEC">
      <w:pPr>
        <w:pStyle w:val="Textpoznmkypodiarou"/>
      </w:pPr>
      <w:r>
        <w:footnoteRef/>
      </w:r>
      <w:r>
        <w:t xml:space="preserve"> </w:t>
      </w:r>
      <w:r w:rsidRPr="00094771">
        <w:rPr>
          <w:rFonts w:ascii="Calibri" w:hAnsi="Calibri" w:cs="Calibri"/>
          <w:bCs/>
          <w:sz w:val="18"/>
          <w:lang w:eastAsia="sk-SK"/>
        </w:rPr>
        <w:t>Geologická úloha = odborný geologický dohľad</w:t>
      </w:r>
      <w:r>
        <w:rPr>
          <w:rFonts w:ascii="Calibri" w:hAnsi="Calibri" w:cs="Calibri"/>
          <w:bCs/>
          <w:sz w:val="18"/>
          <w:lang w:eastAsia="sk-SK"/>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9351" w:type="dxa"/>
      <w:tblLook w:val="04A0" w:firstRow="1" w:lastRow="0" w:firstColumn="1" w:lastColumn="0" w:noHBand="0" w:noVBand="1"/>
    </w:tblPr>
    <w:tblGrid>
      <w:gridCol w:w="4106"/>
      <w:gridCol w:w="3827"/>
      <w:gridCol w:w="1418"/>
    </w:tblGrid>
    <w:tr w:rsidR="009D03AA" w:rsidRPr="00862946" w14:paraId="3A09B1F0" w14:textId="77777777" w:rsidTr="00DD4117">
      <w:tc>
        <w:tcPr>
          <w:tcW w:w="4106" w:type="dxa"/>
          <w:shd w:val="clear" w:color="auto" w:fill="auto"/>
        </w:tcPr>
        <w:p w14:paraId="48B6E829" w14:textId="123D0184" w:rsidR="009D03AA" w:rsidRPr="00CE29B4" w:rsidRDefault="009D03AA" w:rsidP="004C17F8">
          <w:pPr>
            <w:pStyle w:val="Hlavika"/>
            <w:spacing w:before="120" w:after="120"/>
            <w:ind w:left="142" w:hanging="142"/>
            <w:rPr>
              <w:rFonts w:asciiTheme="minorHAnsi" w:hAnsiTheme="minorHAnsi" w:cstheme="minorHAnsi"/>
            </w:rPr>
          </w:pPr>
          <w:r w:rsidRPr="00CE29B4">
            <w:rPr>
              <w:rFonts w:asciiTheme="minorHAnsi" w:hAnsiTheme="minorHAnsi" w:cstheme="minorHAnsi"/>
              <w:sz w:val="20"/>
            </w:rPr>
            <w:t>Príručka pre prijímateľa</w:t>
          </w:r>
          <w:r>
            <w:rPr>
              <w:rFonts w:asciiTheme="minorHAnsi" w:hAnsiTheme="minorHAnsi" w:cstheme="minorHAnsi"/>
              <w:sz w:val="20"/>
            </w:rPr>
            <w:t xml:space="preserve"> </w:t>
          </w:r>
          <w:r w:rsidRPr="00FB7B6C">
            <w:rPr>
              <w:rFonts w:asciiTheme="minorHAnsi" w:hAnsiTheme="minorHAnsi" w:cstheme="minorHAnsi"/>
              <w:sz w:val="20"/>
            </w:rPr>
            <w:t>Program Slovensko</w:t>
          </w:r>
        </w:p>
      </w:tc>
      <w:tc>
        <w:tcPr>
          <w:tcW w:w="3827" w:type="dxa"/>
          <w:shd w:val="clear" w:color="auto" w:fill="auto"/>
        </w:tcPr>
        <w:p w14:paraId="2BF54875" w14:textId="606C18C8" w:rsidR="009D03AA" w:rsidRPr="00CE29B4" w:rsidRDefault="009D03AA" w:rsidP="004C17F8">
          <w:pPr>
            <w:pStyle w:val="Hlavika"/>
            <w:spacing w:before="120" w:after="120"/>
            <w:ind w:left="142" w:hanging="142"/>
            <w:jc w:val="center"/>
            <w:rPr>
              <w:rFonts w:asciiTheme="minorHAnsi" w:hAnsiTheme="minorHAnsi" w:cstheme="minorHAnsi"/>
            </w:rPr>
          </w:pPr>
          <w:r w:rsidRPr="007F3882">
            <w:rPr>
              <w:rFonts w:asciiTheme="minorHAnsi" w:hAnsiTheme="minorHAnsi" w:cstheme="minorHAnsi"/>
              <w:sz w:val="20"/>
            </w:rPr>
            <w:t xml:space="preserve">Programové obdobie </w:t>
          </w:r>
          <w:r>
            <w:rPr>
              <w:rFonts w:asciiTheme="minorHAnsi" w:hAnsiTheme="minorHAnsi" w:cstheme="minorHAnsi"/>
              <w:sz w:val="20"/>
            </w:rPr>
            <w:t>2021 - 2027</w:t>
          </w:r>
        </w:p>
      </w:tc>
      <w:tc>
        <w:tcPr>
          <w:tcW w:w="1418" w:type="dxa"/>
          <w:shd w:val="clear" w:color="auto" w:fill="auto"/>
        </w:tcPr>
        <w:p w14:paraId="493965F8" w14:textId="7398674E" w:rsidR="009D03AA" w:rsidRPr="00862946" w:rsidRDefault="009D03AA" w:rsidP="004C17F8">
          <w:pPr>
            <w:pStyle w:val="Hlavika"/>
            <w:spacing w:before="120" w:after="120"/>
            <w:ind w:left="142" w:hanging="142"/>
            <w:jc w:val="right"/>
            <w:rPr>
              <w:rFonts w:asciiTheme="minorHAnsi" w:hAnsiTheme="minorHAnsi" w:cstheme="minorHAnsi"/>
              <w:sz w:val="20"/>
            </w:rPr>
          </w:pPr>
          <w:r w:rsidRPr="00CE29B4">
            <w:rPr>
              <w:rFonts w:asciiTheme="minorHAnsi" w:hAnsiTheme="minorHAnsi" w:cstheme="minorHAnsi"/>
              <w:sz w:val="20"/>
            </w:rPr>
            <w:t xml:space="preserve">Verzia </w:t>
          </w:r>
          <w:r>
            <w:rPr>
              <w:rFonts w:asciiTheme="minorHAnsi" w:hAnsiTheme="minorHAnsi" w:cstheme="minorHAnsi"/>
              <w:sz w:val="20"/>
            </w:rPr>
            <w:t>6</w:t>
          </w:r>
        </w:p>
      </w:tc>
    </w:tr>
  </w:tbl>
  <w:p w14:paraId="20FC0BAC" w14:textId="77777777" w:rsidR="009D03AA" w:rsidRPr="00CE29B4" w:rsidRDefault="009D03AA" w:rsidP="00077B3E">
    <w:pPr>
      <w:pStyle w:val="Hlavika"/>
      <w:rPr>
        <w:rFonts w:asciiTheme="minorHAnsi" w:hAnsiTheme="minorHAnsi" w:cstheme="minorHAnsi"/>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CC493" w14:textId="5ADE65B5" w:rsidR="009D03AA" w:rsidRDefault="009D03AA" w:rsidP="005873D2">
    <w:pPr>
      <w:pStyle w:val="Hlavika"/>
      <w:jc w:val="center"/>
    </w:pPr>
    <w:r>
      <w:rPr>
        <w:noProof/>
      </w:rPr>
      <w:drawing>
        <wp:inline distT="0" distB="0" distL="0" distR="0" wp14:anchorId="17934C50" wp14:editId="08E35755">
          <wp:extent cx="5755640" cy="412115"/>
          <wp:effectExtent l="0" t="0" r="0" b="6985"/>
          <wp:docPr id="2" name="Obrázok 2"/>
          <wp:cNvGraphicFramePr/>
          <a:graphic xmlns:a="http://schemas.openxmlformats.org/drawingml/2006/main">
            <a:graphicData uri="http://schemas.openxmlformats.org/drawingml/2006/picture">
              <pic:pic xmlns:pic="http://schemas.openxmlformats.org/drawingml/2006/picture">
                <pic:nvPicPr>
                  <pic:cNvPr id="2" name="Obrázok 2"/>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755640" cy="412115"/>
                  </a:xfrm>
                  <a:prstGeom prst="rect">
                    <a:avLst/>
                  </a:prstGeom>
                  <a:noFill/>
                  <a:ln>
                    <a:noFill/>
                  </a:ln>
                </pic:spPr>
              </pic:pic>
            </a:graphicData>
          </a:graphic>
        </wp:inline>
      </w:drawing>
    </w:r>
  </w:p>
  <w:p w14:paraId="546E2C18" w14:textId="77777777" w:rsidR="009D03AA" w:rsidRDefault="009D03AA">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2638D"/>
    <w:multiLevelType w:val="hybridMultilevel"/>
    <w:tmpl w:val="277E5110"/>
    <w:lvl w:ilvl="0" w:tplc="041B0001">
      <w:start w:val="1"/>
      <w:numFmt w:val="bullet"/>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 w15:restartNumberingAfterBreak="0">
    <w:nsid w:val="04B2585F"/>
    <w:multiLevelType w:val="hybridMultilevel"/>
    <w:tmpl w:val="C22A4F86"/>
    <w:lvl w:ilvl="0" w:tplc="1DB635C8">
      <w:start w:val="1"/>
      <w:numFmt w:val="lowerLetter"/>
      <w:lvlText w:val="%1)"/>
      <w:lvlJc w:val="left"/>
      <w:pPr>
        <w:ind w:left="3479" w:hanging="360"/>
      </w:pPr>
      <w:rPr>
        <w:rFonts w:hint="default"/>
        <w:b w:val="0"/>
      </w:rPr>
    </w:lvl>
    <w:lvl w:ilvl="1" w:tplc="041B0019">
      <w:start w:val="1"/>
      <w:numFmt w:val="lowerLetter"/>
      <w:lvlText w:val="%2."/>
      <w:lvlJc w:val="left"/>
      <w:pPr>
        <w:ind w:left="1820" w:hanging="360"/>
      </w:pPr>
    </w:lvl>
    <w:lvl w:ilvl="2" w:tplc="041B001B" w:tentative="1">
      <w:start w:val="1"/>
      <w:numFmt w:val="lowerRoman"/>
      <w:lvlText w:val="%3."/>
      <w:lvlJc w:val="right"/>
      <w:pPr>
        <w:ind w:left="2540" w:hanging="180"/>
      </w:pPr>
    </w:lvl>
    <w:lvl w:ilvl="3" w:tplc="041B000F" w:tentative="1">
      <w:start w:val="1"/>
      <w:numFmt w:val="decimal"/>
      <w:lvlText w:val="%4."/>
      <w:lvlJc w:val="left"/>
      <w:pPr>
        <w:ind w:left="3260" w:hanging="360"/>
      </w:pPr>
    </w:lvl>
    <w:lvl w:ilvl="4" w:tplc="041B0019" w:tentative="1">
      <w:start w:val="1"/>
      <w:numFmt w:val="lowerLetter"/>
      <w:lvlText w:val="%5."/>
      <w:lvlJc w:val="left"/>
      <w:pPr>
        <w:ind w:left="3980" w:hanging="360"/>
      </w:pPr>
    </w:lvl>
    <w:lvl w:ilvl="5" w:tplc="041B001B" w:tentative="1">
      <w:start w:val="1"/>
      <w:numFmt w:val="lowerRoman"/>
      <w:lvlText w:val="%6."/>
      <w:lvlJc w:val="right"/>
      <w:pPr>
        <w:ind w:left="4700" w:hanging="180"/>
      </w:pPr>
    </w:lvl>
    <w:lvl w:ilvl="6" w:tplc="041B000F" w:tentative="1">
      <w:start w:val="1"/>
      <w:numFmt w:val="decimal"/>
      <w:lvlText w:val="%7."/>
      <w:lvlJc w:val="left"/>
      <w:pPr>
        <w:ind w:left="5420" w:hanging="360"/>
      </w:pPr>
    </w:lvl>
    <w:lvl w:ilvl="7" w:tplc="041B0019" w:tentative="1">
      <w:start w:val="1"/>
      <w:numFmt w:val="lowerLetter"/>
      <w:lvlText w:val="%8."/>
      <w:lvlJc w:val="left"/>
      <w:pPr>
        <w:ind w:left="6140" w:hanging="360"/>
      </w:pPr>
    </w:lvl>
    <w:lvl w:ilvl="8" w:tplc="041B001B" w:tentative="1">
      <w:start w:val="1"/>
      <w:numFmt w:val="lowerRoman"/>
      <w:lvlText w:val="%9."/>
      <w:lvlJc w:val="right"/>
      <w:pPr>
        <w:ind w:left="6860" w:hanging="180"/>
      </w:pPr>
    </w:lvl>
  </w:abstractNum>
  <w:abstractNum w:abstractNumId="2" w15:restartNumberingAfterBreak="0">
    <w:nsid w:val="0609340C"/>
    <w:multiLevelType w:val="hybridMultilevel"/>
    <w:tmpl w:val="A7F622C4"/>
    <w:lvl w:ilvl="0" w:tplc="3B605894">
      <w:start w:val="1"/>
      <w:numFmt w:val="decimal"/>
      <w:lvlText w:val="%1."/>
      <w:lvlJc w:val="left"/>
      <w:pPr>
        <w:ind w:left="1080" w:hanging="360"/>
      </w:pPr>
      <w:rPr>
        <w:rFonts w:hint="default"/>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06435FDB"/>
    <w:multiLevelType w:val="hybridMultilevel"/>
    <w:tmpl w:val="5A922BA0"/>
    <w:lvl w:ilvl="0" w:tplc="073A7B30">
      <w:start w:val="1"/>
      <w:numFmt w:val="bullet"/>
      <w:lvlText w:val="-"/>
      <w:lvlJc w:val="left"/>
      <w:pPr>
        <w:ind w:left="786" w:hanging="360"/>
      </w:pPr>
      <w:rPr>
        <w:rFonts w:ascii="Calibri" w:eastAsia="Times New Roman" w:hAnsi="Calibri" w:cs="Calibri" w:hint="default"/>
        <w:b/>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 w15:restartNumberingAfterBreak="0">
    <w:nsid w:val="06D665F0"/>
    <w:multiLevelType w:val="hybridMultilevel"/>
    <w:tmpl w:val="8CD66912"/>
    <w:lvl w:ilvl="0" w:tplc="58984296">
      <w:start w:val="1"/>
      <w:numFmt w:val="decimal"/>
      <w:lvlText w:val="%1."/>
      <w:lvlJc w:val="left"/>
      <w:pPr>
        <w:ind w:left="786" w:hanging="360"/>
      </w:pPr>
      <w:rPr>
        <w:rFonts w:hint="default"/>
        <w:b w:val="0"/>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15:restartNumberingAfterBreak="0">
    <w:nsid w:val="0A120E3E"/>
    <w:multiLevelType w:val="hybridMultilevel"/>
    <w:tmpl w:val="438E2BAA"/>
    <w:lvl w:ilvl="0" w:tplc="041B0017">
      <w:start w:val="1"/>
      <w:numFmt w:val="lowerLetter"/>
      <w:lvlText w:val="%1)"/>
      <w:lvlJc w:val="left"/>
      <w:pPr>
        <w:ind w:left="1190" w:hanging="360"/>
      </w:pPr>
    </w:lvl>
    <w:lvl w:ilvl="1" w:tplc="041B0019" w:tentative="1">
      <w:start w:val="1"/>
      <w:numFmt w:val="lowerLetter"/>
      <w:lvlText w:val="%2."/>
      <w:lvlJc w:val="left"/>
      <w:pPr>
        <w:ind w:left="1910" w:hanging="360"/>
      </w:pPr>
    </w:lvl>
    <w:lvl w:ilvl="2" w:tplc="041B001B" w:tentative="1">
      <w:start w:val="1"/>
      <w:numFmt w:val="lowerRoman"/>
      <w:lvlText w:val="%3."/>
      <w:lvlJc w:val="right"/>
      <w:pPr>
        <w:ind w:left="2630" w:hanging="180"/>
      </w:pPr>
    </w:lvl>
    <w:lvl w:ilvl="3" w:tplc="041B000F" w:tentative="1">
      <w:start w:val="1"/>
      <w:numFmt w:val="decimal"/>
      <w:lvlText w:val="%4."/>
      <w:lvlJc w:val="left"/>
      <w:pPr>
        <w:ind w:left="3350" w:hanging="360"/>
      </w:pPr>
    </w:lvl>
    <w:lvl w:ilvl="4" w:tplc="041B0019" w:tentative="1">
      <w:start w:val="1"/>
      <w:numFmt w:val="lowerLetter"/>
      <w:lvlText w:val="%5."/>
      <w:lvlJc w:val="left"/>
      <w:pPr>
        <w:ind w:left="4070" w:hanging="360"/>
      </w:pPr>
    </w:lvl>
    <w:lvl w:ilvl="5" w:tplc="041B001B" w:tentative="1">
      <w:start w:val="1"/>
      <w:numFmt w:val="lowerRoman"/>
      <w:lvlText w:val="%6."/>
      <w:lvlJc w:val="right"/>
      <w:pPr>
        <w:ind w:left="4790" w:hanging="180"/>
      </w:pPr>
    </w:lvl>
    <w:lvl w:ilvl="6" w:tplc="041B000F" w:tentative="1">
      <w:start w:val="1"/>
      <w:numFmt w:val="decimal"/>
      <w:lvlText w:val="%7."/>
      <w:lvlJc w:val="left"/>
      <w:pPr>
        <w:ind w:left="5510" w:hanging="360"/>
      </w:pPr>
    </w:lvl>
    <w:lvl w:ilvl="7" w:tplc="041B0019" w:tentative="1">
      <w:start w:val="1"/>
      <w:numFmt w:val="lowerLetter"/>
      <w:lvlText w:val="%8."/>
      <w:lvlJc w:val="left"/>
      <w:pPr>
        <w:ind w:left="6230" w:hanging="360"/>
      </w:pPr>
    </w:lvl>
    <w:lvl w:ilvl="8" w:tplc="041B001B" w:tentative="1">
      <w:start w:val="1"/>
      <w:numFmt w:val="lowerRoman"/>
      <w:lvlText w:val="%9."/>
      <w:lvlJc w:val="right"/>
      <w:pPr>
        <w:ind w:left="6950" w:hanging="180"/>
      </w:pPr>
    </w:lvl>
  </w:abstractNum>
  <w:abstractNum w:abstractNumId="6" w15:restartNumberingAfterBreak="0">
    <w:nsid w:val="0AD537A0"/>
    <w:multiLevelType w:val="hybridMultilevel"/>
    <w:tmpl w:val="2786AA12"/>
    <w:lvl w:ilvl="0" w:tplc="1DEC3474">
      <w:start w:val="1"/>
      <w:numFmt w:val="decimal"/>
      <w:lvlText w:val="%1."/>
      <w:lvlJc w:val="left"/>
      <w:pPr>
        <w:ind w:left="1080" w:hanging="360"/>
      </w:pPr>
      <w:rPr>
        <w:rFonts w:asciiTheme="minorHAnsi" w:hAnsiTheme="minorHAnsi" w:hint="default"/>
        <w:b w:val="0"/>
        <w:sz w:val="18"/>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 w15:restartNumberingAfterBreak="0">
    <w:nsid w:val="0BD2346A"/>
    <w:multiLevelType w:val="hybridMultilevel"/>
    <w:tmpl w:val="07441F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D577988"/>
    <w:multiLevelType w:val="hybridMultilevel"/>
    <w:tmpl w:val="2A28C428"/>
    <w:lvl w:ilvl="0" w:tplc="ED1A7D74">
      <w:start w:val="1"/>
      <w:numFmt w:val="lowerLetter"/>
      <w:lvlText w:val="%1)"/>
      <w:lvlJc w:val="left"/>
      <w:pPr>
        <w:ind w:left="786" w:hanging="360"/>
      </w:pPr>
      <w:rPr>
        <w:rFonts w:asciiTheme="minorHAnsi" w:hAnsiTheme="minorHAnsi" w:cstheme="minorHAnsi" w:hint="default"/>
        <w:color w:val="auto"/>
        <w:sz w:val="20"/>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 w15:restartNumberingAfterBreak="0">
    <w:nsid w:val="0D9369E7"/>
    <w:multiLevelType w:val="multilevel"/>
    <w:tmpl w:val="B0E24184"/>
    <w:lvl w:ilvl="0">
      <w:start w:val="1"/>
      <w:numFmt w:val="decimal"/>
      <w:lvlText w:val="%1."/>
      <w:lvlJc w:val="left"/>
      <w:pPr>
        <w:ind w:left="786" w:hanging="360"/>
      </w:pPr>
      <w:rPr>
        <w:rFonts w:hint="default"/>
      </w:rPr>
    </w:lvl>
    <w:lvl w:ilvl="1">
      <w:start w:val="17"/>
      <w:numFmt w:val="decimal"/>
      <w:isLgl/>
      <w:lvlText w:val="%1.%2"/>
      <w:lvlJc w:val="left"/>
      <w:pPr>
        <w:ind w:left="1129" w:hanging="420"/>
      </w:pPr>
      <w:rPr>
        <w:rFonts w:hint="default"/>
      </w:rPr>
    </w:lvl>
    <w:lvl w:ilvl="2">
      <w:start w:val="1"/>
      <w:numFmt w:val="decimal"/>
      <w:isLgl/>
      <w:lvlText w:val="%1.%2.%3"/>
      <w:lvlJc w:val="left"/>
      <w:pPr>
        <w:ind w:left="1712"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638" w:hanging="1080"/>
      </w:pPr>
      <w:rPr>
        <w:rFonts w:hint="default"/>
      </w:rPr>
    </w:lvl>
    <w:lvl w:ilvl="5">
      <w:start w:val="1"/>
      <w:numFmt w:val="decimal"/>
      <w:isLgl/>
      <w:lvlText w:val="%1.%2.%3.%4.%5.%6"/>
      <w:lvlJc w:val="left"/>
      <w:pPr>
        <w:ind w:left="2921"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847" w:hanging="1440"/>
      </w:pPr>
      <w:rPr>
        <w:rFonts w:hint="default"/>
      </w:rPr>
    </w:lvl>
    <w:lvl w:ilvl="8">
      <w:start w:val="1"/>
      <w:numFmt w:val="decimal"/>
      <w:isLgl/>
      <w:lvlText w:val="%1.%2.%3.%4.%5.%6.%7.%8.%9"/>
      <w:lvlJc w:val="left"/>
      <w:pPr>
        <w:ind w:left="4490" w:hanging="1800"/>
      </w:pPr>
      <w:rPr>
        <w:rFonts w:hint="default"/>
      </w:rPr>
    </w:lvl>
  </w:abstractNum>
  <w:abstractNum w:abstractNumId="10" w15:restartNumberingAfterBreak="0">
    <w:nsid w:val="0DA77C3D"/>
    <w:multiLevelType w:val="multilevel"/>
    <w:tmpl w:val="19448EB4"/>
    <w:lvl w:ilvl="0">
      <w:start w:val="8"/>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0F3A69F9"/>
    <w:multiLevelType w:val="hybridMultilevel"/>
    <w:tmpl w:val="3D9A93F6"/>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F927E17"/>
    <w:multiLevelType w:val="hybridMultilevel"/>
    <w:tmpl w:val="161EF2D2"/>
    <w:lvl w:ilvl="0" w:tplc="2C307748">
      <w:start w:val="1"/>
      <w:numFmt w:val="decimal"/>
      <w:lvlText w:val="%1."/>
      <w:lvlJc w:val="left"/>
      <w:pPr>
        <w:ind w:left="1080" w:hanging="360"/>
      </w:pPr>
      <w:rPr>
        <w:rFonts w:ascii="Calibri" w:hAnsi="Calibri" w:cs="Calibri" w:hint="default"/>
        <w:b w:val="0"/>
        <w:sz w:val="20"/>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99A499E8">
      <w:start w:val="1"/>
      <w:numFmt w:val="decimal"/>
      <w:lvlText w:val="%4."/>
      <w:lvlJc w:val="left"/>
      <w:pPr>
        <w:ind w:left="3240" w:hanging="360"/>
      </w:pPr>
      <w:rPr>
        <w:rFonts w:ascii="Calibri" w:hAnsi="Calibri" w:hint="default"/>
        <w:b w:val="0"/>
      </w:r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104F5597"/>
    <w:multiLevelType w:val="hybridMultilevel"/>
    <w:tmpl w:val="94A85FD4"/>
    <w:lvl w:ilvl="0" w:tplc="0409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hint="default"/>
      </w:rPr>
    </w:lvl>
    <w:lvl w:ilvl="2" w:tplc="041B0005">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4" w15:restartNumberingAfterBreak="0">
    <w:nsid w:val="14EB3BD1"/>
    <w:multiLevelType w:val="hybridMultilevel"/>
    <w:tmpl w:val="E3CCCCA2"/>
    <w:lvl w:ilvl="0" w:tplc="041B0001">
      <w:start w:val="1"/>
      <w:numFmt w:val="bullet"/>
      <w:lvlText w:val=""/>
      <w:lvlJc w:val="left"/>
      <w:pPr>
        <w:ind w:left="1572" w:hanging="360"/>
      </w:pPr>
      <w:rPr>
        <w:rFonts w:ascii="Symbol" w:hAnsi="Symbol" w:hint="default"/>
        <w:b/>
      </w:rPr>
    </w:lvl>
    <w:lvl w:ilvl="1" w:tplc="041B0003" w:tentative="1">
      <w:start w:val="1"/>
      <w:numFmt w:val="bullet"/>
      <w:lvlText w:val="o"/>
      <w:lvlJc w:val="left"/>
      <w:pPr>
        <w:ind w:left="2226" w:hanging="360"/>
      </w:pPr>
      <w:rPr>
        <w:rFonts w:ascii="Courier New" w:hAnsi="Courier New" w:cs="Courier New" w:hint="default"/>
      </w:rPr>
    </w:lvl>
    <w:lvl w:ilvl="2" w:tplc="041B0005" w:tentative="1">
      <w:start w:val="1"/>
      <w:numFmt w:val="bullet"/>
      <w:lvlText w:val=""/>
      <w:lvlJc w:val="left"/>
      <w:pPr>
        <w:ind w:left="2946" w:hanging="360"/>
      </w:pPr>
      <w:rPr>
        <w:rFonts w:ascii="Wingdings" w:hAnsi="Wingdings" w:hint="default"/>
      </w:rPr>
    </w:lvl>
    <w:lvl w:ilvl="3" w:tplc="041B0001" w:tentative="1">
      <w:start w:val="1"/>
      <w:numFmt w:val="bullet"/>
      <w:lvlText w:val=""/>
      <w:lvlJc w:val="left"/>
      <w:pPr>
        <w:ind w:left="3666" w:hanging="360"/>
      </w:pPr>
      <w:rPr>
        <w:rFonts w:ascii="Symbol" w:hAnsi="Symbol" w:hint="default"/>
      </w:rPr>
    </w:lvl>
    <w:lvl w:ilvl="4" w:tplc="041B0003" w:tentative="1">
      <w:start w:val="1"/>
      <w:numFmt w:val="bullet"/>
      <w:lvlText w:val="o"/>
      <w:lvlJc w:val="left"/>
      <w:pPr>
        <w:ind w:left="4386" w:hanging="360"/>
      </w:pPr>
      <w:rPr>
        <w:rFonts w:ascii="Courier New" w:hAnsi="Courier New" w:cs="Courier New" w:hint="default"/>
      </w:rPr>
    </w:lvl>
    <w:lvl w:ilvl="5" w:tplc="041B0005" w:tentative="1">
      <w:start w:val="1"/>
      <w:numFmt w:val="bullet"/>
      <w:lvlText w:val=""/>
      <w:lvlJc w:val="left"/>
      <w:pPr>
        <w:ind w:left="5106" w:hanging="360"/>
      </w:pPr>
      <w:rPr>
        <w:rFonts w:ascii="Wingdings" w:hAnsi="Wingdings" w:hint="default"/>
      </w:rPr>
    </w:lvl>
    <w:lvl w:ilvl="6" w:tplc="041B0001" w:tentative="1">
      <w:start w:val="1"/>
      <w:numFmt w:val="bullet"/>
      <w:lvlText w:val=""/>
      <w:lvlJc w:val="left"/>
      <w:pPr>
        <w:ind w:left="5826" w:hanging="360"/>
      </w:pPr>
      <w:rPr>
        <w:rFonts w:ascii="Symbol" w:hAnsi="Symbol" w:hint="default"/>
      </w:rPr>
    </w:lvl>
    <w:lvl w:ilvl="7" w:tplc="041B0003" w:tentative="1">
      <w:start w:val="1"/>
      <w:numFmt w:val="bullet"/>
      <w:lvlText w:val="o"/>
      <w:lvlJc w:val="left"/>
      <w:pPr>
        <w:ind w:left="6546" w:hanging="360"/>
      </w:pPr>
      <w:rPr>
        <w:rFonts w:ascii="Courier New" w:hAnsi="Courier New" w:cs="Courier New" w:hint="default"/>
      </w:rPr>
    </w:lvl>
    <w:lvl w:ilvl="8" w:tplc="041B0005" w:tentative="1">
      <w:start w:val="1"/>
      <w:numFmt w:val="bullet"/>
      <w:lvlText w:val=""/>
      <w:lvlJc w:val="left"/>
      <w:pPr>
        <w:ind w:left="7266" w:hanging="360"/>
      </w:pPr>
      <w:rPr>
        <w:rFonts w:ascii="Wingdings" w:hAnsi="Wingdings" w:hint="default"/>
      </w:rPr>
    </w:lvl>
  </w:abstractNum>
  <w:abstractNum w:abstractNumId="15" w15:restartNumberingAfterBreak="0">
    <w:nsid w:val="153F510D"/>
    <w:multiLevelType w:val="hybridMultilevel"/>
    <w:tmpl w:val="B32C0B30"/>
    <w:lvl w:ilvl="0" w:tplc="6922AD1C">
      <w:start w:val="1"/>
      <w:numFmt w:val="decimal"/>
      <w:lvlText w:val="%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A10786"/>
    <w:multiLevelType w:val="hybridMultilevel"/>
    <w:tmpl w:val="8FA65014"/>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7" w15:restartNumberingAfterBreak="0">
    <w:nsid w:val="16F15B63"/>
    <w:multiLevelType w:val="hybridMultilevel"/>
    <w:tmpl w:val="0548D494"/>
    <w:lvl w:ilvl="0" w:tplc="041B0001">
      <w:start w:val="1"/>
      <w:numFmt w:val="bullet"/>
      <w:lvlText w:val=""/>
      <w:lvlJc w:val="left"/>
      <w:pPr>
        <w:ind w:left="1510" w:hanging="360"/>
      </w:pPr>
      <w:rPr>
        <w:rFonts w:ascii="Symbol" w:hAnsi="Symbol" w:hint="default"/>
      </w:rPr>
    </w:lvl>
    <w:lvl w:ilvl="1" w:tplc="041B0003">
      <w:start w:val="1"/>
      <w:numFmt w:val="bullet"/>
      <w:lvlText w:val="o"/>
      <w:lvlJc w:val="left"/>
      <w:pPr>
        <w:ind w:left="2230" w:hanging="360"/>
      </w:pPr>
      <w:rPr>
        <w:rFonts w:ascii="Courier New" w:hAnsi="Courier New" w:cs="Courier New" w:hint="default"/>
      </w:rPr>
    </w:lvl>
    <w:lvl w:ilvl="2" w:tplc="041B0005" w:tentative="1">
      <w:start w:val="1"/>
      <w:numFmt w:val="bullet"/>
      <w:lvlText w:val=""/>
      <w:lvlJc w:val="left"/>
      <w:pPr>
        <w:ind w:left="2950" w:hanging="360"/>
      </w:pPr>
      <w:rPr>
        <w:rFonts w:ascii="Wingdings" w:hAnsi="Wingdings" w:hint="default"/>
      </w:rPr>
    </w:lvl>
    <w:lvl w:ilvl="3" w:tplc="041B0001" w:tentative="1">
      <w:start w:val="1"/>
      <w:numFmt w:val="bullet"/>
      <w:lvlText w:val=""/>
      <w:lvlJc w:val="left"/>
      <w:pPr>
        <w:ind w:left="3670" w:hanging="360"/>
      </w:pPr>
      <w:rPr>
        <w:rFonts w:ascii="Symbol" w:hAnsi="Symbol" w:hint="default"/>
      </w:rPr>
    </w:lvl>
    <w:lvl w:ilvl="4" w:tplc="041B0003" w:tentative="1">
      <w:start w:val="1"/>
      <w:numFmt w:val="bullet"/>
      <w:lvlText w:val="o"/>
      <w:lvlJc w:val="left"/>
      <w:pPr>
        <w:ind w:left="4390" w:hanging="360"/>
      </w:pPr>
      <w:rPr>
        <w:rFonts w:ascii="Courier New" w:hAnsi="Courier New" w:cs="Courier New" w:hint="default"/>
      </w:rPr>
    </w:lvl>
    <w:lvl w:ilvl="5" w:tplc="041B0005" w:tentative="1">
      <w:start w:val="1"/>
      <w:numFmt w:val="bullet"/>
      <w:lvlText w:val=""/>
      <w:lvlJc w:val="left"/>
      <w:pPr>
        <w:ind w:left="5110" w:hanging="360"/>
      </w:pPr>
      <w:rPr>
        <w:rFonts w:ascii="Wingdings" w:hAnsi="Wingdings" w:hint="default"/>
      </w:rPr>
    </w:lvl>
    <w:lvl w:ilvl="6" w:tplc="041B0001" w:tentative="1">
      <w:start w:val="1"/>
      <w:numFmt w:val="bullet"/>
      <w:lvlText w:val=""/>
      <w:lvlJc w:val="left"/>
      <w:pPr>
        <w:ind w:left="5830" w:hanging="360"/>
      </w:pPr>
      <w:rPr>
        <w:rFonts w:ascii="Symbol" w:hAnsi="Symbol" w:hint="default"/>
      </w:rPr>
    </w:lvl>
    <w:lvl w:ilvl="7" w:tplc="041B0003" w:tentative="1">
      <w:start w:val="1"/>
      <w:numFmt w:val="bullet"/>
      <w:lvlText w:val="o"/>
      <w:lvlJc w:val="left"/>
      <w:pPr>
        <w:ind w:left="6550" w:hanging="360"/>
      </w:pPr>
      <w:rPr>
        <w:rFonts w:ascii="Courier New" w:hAnsi="Courier New" w:cs="Courier New" w:hint="default"/>
      </w:rPr>
    </w:lvl>
    <w:lvl w:ilvl="8" w:tplc="041B0005" w:tentative="1">
      <w:start w:val="1"/>
      <w:numFmt w:val="bullet"/>
      <w:lvlText w:val=""/>
      <w:lvlJc w:val="left"/>
      <w:pPr>
        <w:ind w:left="7270" w:hanging="360"/>
      </w:pPr>
      <w:rPr>
        <w:rFonts w:ascii="Wingdings" w:hAnsi="Wingdings" w:hint="default"/>
      </w:rPr>
    </w:lvl>
  </w:abstractNum>
  <w:abstractNum w:abstractNumId="18" w15:restartNumberingAfterBreak="0">
    <w:nsid w:val="18A941DB"/>
    <w:multiLevelType w:val="multilevel"/>
    <w:tmpl w:val="CDEC8F8E"/>
    <w:lvl w:ilvl="0">
      <w:start w:val="1"/>
      <w:numFmt w:val="decimal"/>
      <w:lvlText w:val="%1."/>
      <w:lvlJc w:val="left"/>
      <w:pPr>
        <w:ind w:left="720" w:hanging="360"/>
      </w:pPr>
      <w:rPr>
        <w:rFonts w:hint="default"/>
        <w:b w:val="0"/>
        <w:i w:val="0"/>
      </w:rPr>
    </w:lvl>
    <w:lvl w:ilvl="1">
      <w:start w:val="6"/>
      <w:numFmt w:val="decimal"/>
      <w:isLgl/>
      <w:lvlText w:val="%1.%2"/>
      <w:lvlJc w:val="left"/>
      <w:pPr>
        <w:ind w:left="1080" w:hanging="360"/>
      </w:pPr>
      <w:rPr>
        <w:rFonts w:ascii="Calibri" w:hAnsi="Calibri" w:cs="Calibri" w:hint="default"/>
        <w:b/>
        <w:color w:val="0070C0"/>
        <w:sz w:val="24"/>
      </w:rPr>
    </w:lvl>
    <w:lvl w:ilvl="2">
      <w:start w:val="1"/>
      <w:numFmt w:val="decimal"/>
      <w:isLgl/>
      <w:lvlText w:val="%1.%2.%3"/>
      <w:lvlJc w:val="left"/>
      <w:pPr>
        <w:ind w:left="1800" w:hanging="720"/>
      </w:pPr>
      <w:rPr>
        <w:rFonts w:ascii="Calibri" w:hAnsi="Calibri" w:cs="Calibri" w:hint="default"/>
        <w:b/>
        <w:color w:val="0070C0"/>
        <w:sz w:val="24"/>
      </w:rPr>
    </w:lvl>
    <w:lvl w:ilvl="3">
      <w:start w:val="1"/>
      <w:numFmt w:val="decimal"/>
      <w:isLgl/>
      <w:lvlText w:val="%1.%2.%3.%4"/>
      <w:lvlJc w:val="left"/>
      <w:pPr>
        <w:ind w:left="2160" w:hanging="720"/>
      </w:pPr>
      <w:rPr>
        <w:rFonts w:ascii="Calibri" w:hAnsi="Calibri" w:cs="Calibri" w:hint="default"/>
        <w:b/>
        <w:color w:val="0070C0"/>
        <w:sz w:val="24"/>
      </w:rPr>
    </w:lvl>
    <w:lvl w:ilvl="4">
      <w:start w:val="1"/>
      <w:numFmt w:val="decimal"/>
      <w:isLgl/>
      <w:lvlText w:val="%1.%2.%3.%4.%5"/>
      <w:lvlJc w:val="left"/>
      <w:pPr>
        <w:ind w:left="2520" w:hanging="720"/>
      </w:pPr>
      <w:rPr>
        <w:rFonts w:ascii="Calibri" w:hAnsi="Calibri" w:cs="Calibri" w:hint="default"/>
        <w:b/>
        <w:color w:val="0070C0"/>
        <w:sz w:val="24"/>
      </w:rPr>
    </w:lvl>
    <w:lvl w:ilvl="5">
      <w:start w:val="1"/>
      <w:numFmt w:val="decimal"/>
      <w:isLgl/>
      <w:lvlText w:val="%1.%2.%3.%4.%5.%6"/>
      <w:lvlJc w:val="left"/>
      <w:pPr>
        <w:ind w:left="3240" w:hanging="1080"/>
      </w:pPr>
      <w:rPr>
        <w:rFonts w:ascii="Calibri" w:hAnsi="Calibri" w:cs="Calibri" w:hint="default"/>
        <w:b/>
        <w:color w:val="0070C0"/>
        <w:sz w:val="24"/>
      </w:rPr>
    </w:lvl>
    <w:lvl w:ilvl="6">
      <w:start w:val="1"/>
      <w:numFmt w:val="decimal"/>
      <w:isLgl/>
      <w:lvlText w:val="%1.%2.%3.%4.%5.%6.%7"/>
      <w:lvlJc w:val="left"/>
      <w:pPr>
        <w:ind w:left="3600" w:hanging="1080"/>
      </w:pPr>
      <w:rPr>
        <w:rFonts w:ascii="Calibri" w:hAnsi="Calibri" w:cs="Calibri" w:hint="default"/>
        <w:b/>
        <w:color w:val="0070C0"/>
        <w:sz w:val="24"/>
      </w:rPr>
    </w:lvl>
    <w:lvl w:ilvl="7">
      <w:start w:val="1"/>
      <w:numFmt w:val="decimal"/>
      <w:isLgl/>
      <w:lvlText w:val="%1.%2.%3.%4.%5.%6.%7.%8"/>
      <w:lvlJc w:val="left"/>
      <w:pPr>
        <w:ind w:left="4320" w:hanging="1440"/>
      </w:pPr>
      <w:rPr>
        <w:rFonts w:ascii="Calibri" w:hAnsi="Calibri" w:cs="Calibri" w:hint="default"/>
        <w:b/>
        <w:color w:val="0070C0"/>
        <w:sz w:val="24"/>
      </w:rPr>
    </w:lvl>
    <w:lvl w:ilvl="8">
      <w:start w:val="1"/>
      <w:numFmt w:val="decimal"/>
      <w:isLgl/>
      <w:lvlText w:val="%1.%2.%3.%4.%5.%6.%7.%8.%9"/>
      <w:lvlJc w:val="left"/>
      <w:pPr>
        <w:ind w:left="4680" w:hanging="1440"/>
      </w:pPr>
      <w:rPr>
        <w:rFonts w:ascii="Calibri" w:hAnsi="Calibri" w:cs="Calibri" w:hint="default"/>
        <w:b/>
        <w:color w:val="0070C0"/>
        <w:sz w:val="24"/>
      </w:rPr>
    </w:lvl>
  </w:abstractNum>
  <w:abstractNum w:abstractNumId="19" w15:restartNumberingAfterBreak="0">
    <w:nsid w:val="1A76498A"/>
    <w:multiLevelType w:val="hybridMultilevel"/>
    <w:tmpl w:val="CAB65CC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0" w15:restartNumberingAfterBreak="0">
    <w:nsid w:val="1C256874"/>
    <w:multiLevelType w:val="hybridMultilevel"/>
    <w:tmpl w:val="15664B7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1" w15:restartNumberingAfterBreak="0">
    <w:nsid w:val="1CC725A4"/>
    <w:multiLevelType w:val="hybridMultilevel"/>
    <w:tmpl w:val="7416F220"/>
    <w:lvl w:ilvl="0" w:tplc="04090017">
      <w:start w:val="1"/>
      <w:numFmt w:val="lowerLetter"/>
      <w:lvlText w:val="%1)"/>
      <w:lvlJc w:val="left"/>
      <w:pPr>
        <w:ind w:left="785" w:hanging="360"/>
      </w:pPr>
    </w:lvl>
    <w:lvl w:ilvl="1" w:tplc="041B0019">
      <w:start w:val="1"/>
      <w:numFmt w:val="lowerLetter"/>
      <w:lvlText w:val="%2."/>
      <w:lvlJc w:val="left"/>
      <w:pPr>
        <w:ind w:left="1505" w:hanging="360"/>
      </w:pPr>
    </w:lvl>
    <w:lvl w:ilvl="2" w:tplc="041B001B">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22" w15:restartNumberingAfterBreak="0">
    <w:nsid w:val="1FAC3323"/>
    <w:multiLevelType w:val="hybridMultilevel"/>
    <w:tmpl w:val="F75AECBE"/>
    <w:lvl w:ilvl="0" w:tplc="589254D6">
      <w:start w:val="5"/>
      <w:numFmt w:val="bullet"/>
      <w:lvlText w:val="-"/>
      <w:lvlJc w:val="left"/>
      <w:pPr>
        <w:ind w:left="1460" w:hanging="360"/>
      </w:pPr>
      <w:rPr>
        <w:rFonts w:ascii="Calibri" w:eastAsia="Times New Roman" w:hAnsi="Calibri" w:cs="Calibri" w:hint="default"/>
        <w:b w:val="0"/>
        <w:i/>
      </w:rPr>
    </w:lvl>
    <w:lvl w:ilvl="1" w:tplc="041B0003">
      <w:start w:val="1"/>
      <w:numFmt w:val="bullet"/>
      <w:lvlText w:val="o"/>
      <w:lvlJc w:val="left"/>
      <w:pPr>
        <w:ind w:left="2180" w:hanging="360"/>
      </w:pPr>
      <w:rPr>
        <w:rFonts w:ascii="Courier New" w:hAnsi="Courier New" w:cs="Courier New" w:hint="default"/>
      </w:rPr>
    </w:lvl>
    <w:lvl w:ilvl="2" w:tplc="041B0005" w:tentative="1">
      <w:start w:val="1"/>
      <w:numFmt w:val="bullet"/>
      <w:lvlText w:val=""/>
      <w:lvlJc w:val="left"/>
      <w:pPr>
        <w:ind w:left="2900" w:hanging="360"/>
      </w:pPr>
      <w:rPr>
        <w:rFonts w:ascii="Wingdings" w:hAnsi="Wingdings" w:hint="default"/>
      </w:rPr>
    </w:lvl>
    <w:lvl w:ilvl="3" w:tplc="041B0001" w:tentative="1">
      <w:start w:val="1"/>
      <w:numFmt w:val="bullet"/>
      <w:lvlText w:val=""/>
      <w:lvlJc w:val="left"/>
      <w:pPr>
        <w:ind w:left="3620" w:hanging="360"/>
      </w:pPr>
      <w:rPr>
        <w:rFonts w:ascii="Symbol" w:hAnsi="Symbol" w:hint="default"/>
      </w:rPr>
    </w:lvl>
    <w:lvl w:ilvl="4" w:tplc="041B0003" w:tentative="1">
      <w:start w:val="1"/>
      <w:numFmt w:val="bullet"/>
      <w:lvlText w:val="o"/>
      <w:lvlJc w:val="left"/>
      <w:pPr>
        <w:ind w:left="4340" w:hanging="360"/>
      </w:pPr>
      <w:rPr>
        <w:rFonts w:ascii="Courier New" w:hAnsi="Courier New" w:cs="Courier New" w:hint="default"/>
      </w:rPr>
    </w:lvl>
    <w:lvl w:ilvl="5" w:tplc="041B0005" w:tentative="1">
      <w:start w:val="1"/>
      <w:numFmt w:val="bullet"/>
      <w:lvlText w:val=""/>
      <w:lvlJc w:val="left"/>
      <w:pPr>
        <w:ind w:left="5060" w:hanging="360"/>
      </w:pPr>
      <w:rPr>
        <w:rFonts w:ascii="Wingdings" w:hAnsi="Wingdings" w:hint="default"/>
      </w:rPr>
    </w:lvl>
    <w:lvl w:ilvl="6" w:tplc="041B0001" w:tentative="1">
      <w:start w:val="1"/>
      <w:numFmt w:val="bullet"/>
      <w:lvlText w:val=""/>
      <w:lvlJc w:val="left"/>
      <w:pPr>
        <w:ind w:left="5780" w:hanging="360"/>
      </w:pPr>
      <w:rPr>
        <w:rFonts w:ascii="Symbol" w:hAnsi="Symbol" w:hint="default"/>
      </w:rPr>
    </w:lvl>
    <w:lvl w:ilvl="7" w:tplc="041B0003" w:tentative="1">
      <w:start w:val="1"/>
      <w:numFmt w:val="bullet"/>
      <w:lvlText w:val="o"/>
      <w:lvlJc w:val="left"/>
      <w:pPr>
        <w:ind w:left="6500" w:hanging="360"/>
      </w:pPr>
      <w:rPr>
        <w:rFonts w:ascii="Courier New" w:hAnsi="Courier New" w:cs="Courier New" w:hint="default"/>
      </w:rPr>
    </w:lvl>
    <w:lvl w:ilvl="8" w:tplc="041B0005" w:tentative="1">
      <w:start w:val="1"/>
      <w:numFmt w:val="bullet"/>
      <w:lvlText w:val=""/>
      <w:lvlJc w:val="left"/>
      <w:pPr>
        <w:ind w:left="7220" w:hanging="360"/>
      </w:pPr>
      <w:rPr>
        <w:rFonts w:ascii="Wingdings" w:hAnsi="Wingdings" w:hint="default"/>
      </w:rPr>
    </w:lvl>
  </w:abstractNum>
  <w:abstractNum w:abstractNumId="23" w15:restartNumberingAfterBreak="0">
    <w:nsid w:val="25446AA9"/>
    <w:multiLevelType w:val="hybridMultilevel"/>
    <w:tmpl w:val="C3483772"/>
    <w:lvl w:ilvl="0" w:tplc="9CAE3FBE">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26E60EFC"/>
    <w:multiLevelType w:val="multilevel"/>
    <w:tmpl w:val="AEF09A9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5" w15:restartNumberingAfterBreak="0">
    <w:nsid w:val="27175860"/>
    <w:multiLevelType w:val="hybridMultilevel"/>
    <w:tmpl w:val="602844D4"/>
    <w:lvl w:ilvl="0" w:tplc="F87AF9F2">
      <w:start w:val="1"/>
      <w:numFmt w:val="lowerLetter"/>
      <w:lvlText w:val="%1)"/>
      <w:lvlJc w:val="left"/>
      <w:pPr>
        <w:ind w:left="720" w:hanging="360"/>
      </w:pPr>
      <w:rPr>
        <w:rFonts w:ascii="Calibri" w:hAnsi="Calibri" w:cs="Calibri" w:hint="default"/>
        <w:b/>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7940555"/>
    <w:multiLevelType w:val="hybridMultilevel"/>
    <w:tmpl w:val="5FA6DCA0"/>
    <w:lvl w:ilvl="0" w:tplc="A5926302">
      <w:start w:val="1"/>
      <w:numFmt w:val="decimal"/>
      <w:lvlText w:val="%1."/>
      <w:lvlJc w:val="left"/>
      <w:pPr>
        <w:ind w:left="360" w:hanging="360"/>
      </w:pPr>
      <w:rPr>
        <w:rFonts w:ascii="Calibri" w:hAnsi="Calibri" w:cs="Calibri" w:hint="default"/>
        <w:sz w:val="2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7" w15:restartNumberingAfterBreak="0">
    <w:nsid w:val="28574B80"/>
    <w:multiLevelType w:val="hybridMultilevel"/>
    <w:tmpl w:val="4D542944"/>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8" w15:restartNumberingAfterBreak="0">
    <w:nsid w:val="2BEF394B"/>
    <w:multiLevelType w:val="hybridMultilevel"/>
    <w:tmpl w:val="1102B6A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C4471D2"/>
    <w:multiLevelType w:val="hybridMultilevel"/>
    <w:tmpl w:val="CE2A959C"/>
    <w:lvl w:ilvl="0" w:tplc="86BEAAE6">
      <w:start w:val="1"/>
      <w:numFmt w:val="lowerLetter"/>
      <w:lvlText w:val="%1)"/>
      <w:lvlJc w:val="left"/>
      <w:pPr>
        <w:ind w:left="234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2C8B176D"/>
    <w:multiLevelType w:val="hybridMultilevel"/>
    <w:tmpl w:val="B4AA4B3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1" w15:restartNumberingAfterBreak="0">
    <w:nsid w:val="2D5854EB"/>
    <w:multiLevelType w:val="hybridMultilevel"/>
    <w:tmpl w:val="6066917C"/>
    <w:lvl w:ilvl="0" w:tplc="B476BD82">
      <w:start w:val="1"/>
      <w:numFmt w:val="upperLetter"/>
      <w:lvlText w:val="%1)"/>
      <w:lvlJc w:val="left"/>
      <w:pPr>
        <w:ind w:left="720" w:hanging="360"/>
      </w:pPr>
      <w:rPr>
        <w:rFonts w:ascii="Calibri" w:hAnsi="Calibri" w:cs="Calibri" w:hint="default"/>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1C17B6A"/>
    <w:multiLevelType w:val="hybridMultilevel"/>
    <w:tmpl w:val="FC6EB15A"/>
    <w:lvl w:ilvl="0" w:tplc="6ABC49A8">
      <w:start w:val="1"/>
      <w:numFmt w:val="decimal"/>
      <w:lvlText w:val="%1."/>
      <w:lvlJc w:val="left"/>
      <w:pPr>
        <w:ind w:left="720" w:hanging="360"/>
      </w:pPr>
      <w:rPr>
        <w:rFonts w:ascii="Calibri" w:hAnsi="Calibri" w:cs="Calibri" w:hint="default"/>
        <w:b w:val="0"/>
        <w:sz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3C018E0"/>
    <w:multiLevelType w:val="hybridMultilevel"/>
    <w:tmpl w:val="105255B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34C52E52"/>
    <w:multiLevelType w:val="hybridMultilevel"/>
    <w:tmpl w:val="6716322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5" w15:restartNumberingAfterBreak="0">
    <w:nsid w:val="36396E04"/>
    <w:multiLevelType w:val="multilevel"/>
    <w:tmpl w:val="843A193A"/>
    <w:lvl w:ilvl="0">
      <w:start w:val="1"/>
      <w:numFmt w:val="decimal"/>
      <w:lvlText w:val="%1."/>
      <w:lvlJc w:val="left"/>
      <w:pPr>
        <w:ind w:left="720" w:hanging="360"/>
      </w:pPr>
      <w:rPr>
        <w:rFonts w:hint="default"/>
        <w:b w:val="0"/>
        <w:sz w:val="20"/>
      </w:rPr>
    </w:lvl>
    <w:lvl w:ilvl="1">
      <w:start w:val="6"/>
      <w:numFmt w:val="decimal"/>
      <w:isLgl/>
      <w:lvlText w:val="%1.%2"/>
      <w:lvlJc w:val="left"/>
      <w:pPr>
        <w:ind w:left="1080" w:hanging="360"/>
      </w:pPr>
      <w:rPr>
        <w:rFonts w:ascii="Calibri" w:hAnsi="Calibri" w:cs="Calibri" w:hint="default"/>
        <w:b/>
        <w:color w:val="0070C0"/>
        <w:sz w:val="24"/>
      </w:rPr>
    </w:lvl>
    <w:lvl w:ilvl="2">
      <w:start w:val="1"/>
      <w:numFmt w:val="decimal"/>
      <w:isLgl/>
      <w:lvlText w:val="%1.%2.%3"/>
      <w:lvlJc w:val="left"/>
      <w:pPr>
        <w:ind w:left="1800" w:hanging="720"/>
      </w:pPr>
      <w:rPr>
        <w:rFonts w:ascii="Calibri" w:hAnsi="Calibri" w:cs="Calibri" w:hint="default"/>
        <w:b/>
        <w:color w:val="0070C0"/>
        <w:sz w:val="24"/>
      </w:rPr>
    </w:lvl>
    <w:lvl w:ilvl="3">
      <w:start w:val="1"/>
      <w:numFmt w:val="decimal"/>
      <w:isLgl/>
      <w:lvlText w:val="%1.%2.%3.%4"/>
      <w:lvlJc w:val="left"/>
      <w:pPr>
        <w:ind w:left="2160" w:hanging="720"/>
      </w:pPr>
      <w:rPr>
        <w:rFonts w:ascii="Calibri" w:hAnsi="Calibri" w:cs="Calibri" w:hint="default"/>
        <w:b/>
        <w:color w:val="0070C0"/>
        <w:sz w:val="24"/>
      </w:rPr>
    </w:lvl>
    <w:lvl w:ilvl="4">
      <w:start w:val="1"/>
      <w:numFmt w:val="decimal"/>
      <w:isLgl/>
      <w:lvlText w:val="%1.%2.%3.%4.%5"/>
      <w:lvlJc w:val="left"/>
      <w:pPr>
        <w:ind w:left="2520" w:hanging="720"/>
      </w:pPr>
      <w:rPr>
        <w:rFonts w:ascii="Calibri" w:hAnsi="Calibri" w:cs="Calibri" w:hint="default"/>
        <w:b/>
        <w:color w:val="0070C0"/>
        <w:sz w:val="24"/>
      </w:rPr>
    </w:lvl>
    <w:lvl w:ilvl="5">
      <w:start w:val="1"/>
      <w:numFmt w:val="decimal"/>
      <w:isLgl/>
      <w:lvlText w:val="%1.%2.%3.%4.%5.%6"/>
      <w:lvlJc w:val="left"/>
      <w:pPr>
        <w:ind w:left="3240" w:hanging="1080"/>
      </w:pPr>
      <w:rPr>
        <w:rFonts w:ascii="Calibri" w:hAnsi="Calibri" w:cs="Calibri" w:hint="default"/>
        <w:b/>
        <w:color w:val="0070C0"/>
        <w:sz w:val="24"/>
      </w:rPr>
    </w:lvl>
    <w:lvl w:ilvl="6">
      <w:start w:val="1"/>
      <w:numFmt w:val="decimal"/>
      <w:isLgl/>
      <w:lvlText w:val="%1.%2.%3.%4.%5.%6.%7"/>
      <w:lvlJc w:val="left"/>
      <w:pPr>
        <w:ind w:left="3600" w:hanging="1080"/>
      </w:pPr>
      <w:rPr>
        <w:rFonts w:ascii="Calibri" w:hAnsi="Calibri" w:cs="Calibri" w:hint="default"/>
        <w:b/>
        <w:color w:val="0070C0"/>
        <w:sz w:val="24"/>
      </w:rPr>
    </w:lvl>
    <w:lvl w:ilvl="7">
      <w:start w:val="1"/>
      <w:numFmt w:val="decimal"/>
      <w:isLgl/>
      <w:lvlText w:val="%1.%2.%3.%4.%5.%6.%7.%8"/>
      <w:lvlJc w:val="left"/>
      <w:pPr>
        <w:ind w:left="4320" w:hanging="1440"/>
      </w:pPr>
      <w:rPr>
        <w:rFonts w:ascii="Calibri" w:hAnsi="Calibri" w:cs="Calibri" w:hint="default"/>
        <w:b/>
        <w:color w:val="0070C0"/>
        <w:sz w:val="24"/>
      </w:rPr>
    </w:lvl>
    <w:lvl w:ilvl="8">
      <w:start w:val="1"/>
      <w:numFmt w:val="decimal"/>
      <w:isLgl/>
      <w:lvlText w:val="%1.%2.%3.%4.%5.%6.%7.%8.%9"/>
      <w:lvlJc w:val="left"/>
      <w:pPr>
        <w:ind w:left="4680" w:hanging="1440"/>
      </w:pPr>
      <w:rPr>
        <w:rFonts w:ascii="Calibri" w:hAnsi="Calibri" w:cs="Calibri" w:hint="default"/>
        <w:b/>
        <w:color w:val="0070C0"/>
        <w:sz w:val="24"/>
      </w:rPr>
    </w:lvl>
  </w:abstractNum>
  <w:abstractNum w:abstractNumId="36" w15:restartNumberingAfterBreak="0">
    <w:nsid w:val="3709101D"/>
    <w:multiLevelType w:val="hybridMultilevel"/>
    <w:tmpl w:val="7576C736"/>
    <w:lvl w:ilvl="0" w:tplc="058E89F2">
      <w:start w:val="11"/>
      <w:numFmt w:val="decimal"/>
      <w:lvlText w:val="%1."/>
      <w:lvlJc w:val="left"/>
      <w:pPr>
        <w:ind w:left="1080" w:hanging="360"/>
      </w:pPr>
      <w:rPr>
        <w:rFonts w:asciiTheme="minorHAnsi" w:hAnsiTheme="minorHAnsi" w:hint="default"/>
        <w:b w:val="0"/>
      </w:rPr>
    </w:lvl>
    <w:lvl w:ilvl="1" w:tplc="E840A40A">
      <w:start w:val="1"/>
      <w:numFmt w:val="upperLetter"/>
      <w:lvlText w:val="%2)"/>
      <w:lvlJc w:val="left"/>
      <w:pPr>
        <w:ind w:left="1440" w:hanging="360"/>
      </w:pPr>
      <w:rPr>
        <w:rFonts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37492B65"/>
    <w:multiLevelType w:val="hybridMultilevel"/>
    <w:tmpl w:val="0666E18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39B46A92"/>
    <w:multiLevelType w:val="hybridMultilevel"/>
    <w:tmpl w:val="54F83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A576C86"/>
    <w:multiLevelType w:val="hybridMultilevel"/>
    <w:tmpl w:val="75220CF4"/>
    <w:lvl w:ilvl="0" w:tplc="22D6BA6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0" w15:restartNumberingAfterBreak="0">
    <w:nsid w:val="3B0A2D64"/>
    <w:multiLevelType w:val="hybridMultilevel"/>
    <w:tmpl w:val="18944E6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1" w15:restartNumberingAfterBreak="0">
    <w:nsid w:val="3B7127BC"/>
    <w:multiLevelType w:val="hybridMultilevel"/>
    <w:tmpl w:val="27CE7416"/>
    <w:lvl w:ilvl="0" w:tplc="00CE190C">
      <w:start w:val="1"/>
      <w:numFmt w:val="decimal"/>
      <w:lvlText w:val="%1."/>
      <w:lvlJc w:val="left"/>
      <w:pPr>
        <w:ind w:left="720" w:hanging="360"/>
      </w:pPr>
      <w:rPr>
        <w:rFonts w:hint="default"/>
        <w:b w:val="0"/>
        <w:i w:val="0"/>
        <w:color w:val="auto"/>
        <w:sz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404C70CE"/>
    <w:multiLevelType w:val="hybridMultilevel"/>
    <w:tmpl w:val="139E13B4"/>
    <w:lvl w:ilvl="0" w:tplc="0F28CFD8">
      <w:start w:val="1"/>
      <w:numFmt w:val="decimal"/>
      <w:lvlText w:val="%1."/>
      <w:lvlJc w:val="left"/>
      <w:pPr>
        <w:ind w:left="720" w:hanging="360"/>
      </w:pPr>
      <w:rPr>
        <w:rFonts w:asciiTheme="minorHAnsi" w:hAnsiTheme="minorHAnsi" w:cstheme="minorHAnsi" w:hint="default"/>
        <w:b w:val="0"/>
        <w:color w:val="auto"/>
        <w:sz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43875963"/>
    <w:multiLevelType w:val="hybridMultilevel"/>
    <w:tmpl w:val="C0C6E8EC"/>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448310A2"/>
    <w:multiLevelType w:val="multilevel"/>
    <w:tmpl w:val="7480B4C0"/>
    <w:lvl w:ilvl="0">
      <w:start w:val="1"/>
      <w:numFmt w:val="decimal"/>
      <w:lvlText w:val="%1."/>
      <w:lvlJc w:val="left"/>
      <w:pPr>
        <w:tabs>
          <w:tab w:val="num" w:pos="567"/>
        </w:tabs>
        <w:ind w:left="432" w:hanging="432"/>
      </w:pPr>
      <w:rPr>
        <w:rFonts w:ascii="Times New Roman" w:hAnsi="Times New Roman" w:cs="Times New Roman" w:hint="default"/>
        <w:b/>
        <w:bCs/>
        <w:i w:val="0"/>
        <w:iCs w:val="0"/>
        <w:caps w:val="0"/>
        <w:strike w:val="0"/>
        <w:dstrike w:val="0"/>
        <w:vanish w:val="0"/>
        <w:color w:val="000000"/>
        <w:sz w:val="28"/>
        <w:szCs w:val="28"/>
        <w:vertAlign w:val="baseline"/>
      </w:rPr>
    </w:lvl>
    <w:lvl w:ilvl="1">
      <w:start w:val="1"/>
      <w:numFmt w:val="decimal"/>
      <w:lvlText w:val="%1.%2"/>
      <w:lvlJc w:val="left"/>
      <w:pPr>
        <w:tabs>
          <w:tab w:val="num" w:pos="862"/>
        </w:tabs>
        <w:ind w:left="576" w:hanging="576"/>
      </w:pPr>
      <w:rPr>
        <w:rFonts w:ascii="Times New Roman" w:hAnsi="Times New Roman" w:cs="Times New Roman" w:hint="default"/>
        <w:i w:val="0"/>
        <w:iCs w:val="0"/>
        <w:color w:val="auto"/>
        <w:sz w:val="24"/>
        <w:szCs w:val="24"/>
      </w:rPr>
    </w:lvl>
    <w:lvl w:ilvl="2">
      <w:start w:val="1"/>
      <w:numFmt w:val="lowerLetter"/>
      <w:lvlText w:val="%3)"/>
      <w:lvlJc w:val="left"/>
      <w:pPr>
        <w:tabs>
          <w:tab w:val="num" w:pos="862"/>
        </w:tabs>
        <w:ind w:left="720" w:hanging="720"/>
      </w:pPr>
      <w:rPr>
        <w:rFonts w:hint="default"/>
        <w:b w:val="0"/>
        <w:bCs w:val="0"/>
        <w:sz w:val="20"/>
        <w:szCs w:val="20"/>
      </w:rPr>
    </w:lvl>
    <w:lvl w:ilvl="3">
      <w:start w:val="1"/>
      <w:numFmt w:val="decimal"/>
      <w:lvlText w:val="%1.%2.%3.%4"/>
      <w:lvlJc w:val="left"/>
      <w:pPr>
        <w:tabs>
          <w:tab w:val="num" w:pos="864"/>
        </w:tabs>
        <w:ind w:left="864" w:hanging="864"/>
      </w:pPr>
      <w:rPr>
        <w:rFonts w:cs="Times New Roman" w:hint="default"/>
        <w:sz w:val="16"/>
        <w:szCs w:val="16"/>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5" w15:restartNumberingAfterBreak="0">
    <w:nsid w:val="44B87AA8"/>
    <w:multiLevelType w:val="hybridMultilevel"/>
    <w:tmpl w:val="940C2618"/>
    <w:lvl w:ilvl="0" w:tplc="041B0001">
      <w:start w:val="1"/>
      <w:numFmt w:val="bullet"/>
      <w:lvlText w:val=""/>
      <w:lvlJc w:val="left"/>
      <w:pPr>
        <w:ind w:left="1145" w:hanging="360"/>
      </w:pPr>
      <w:rPr>
        <w:rFonts w:ascii="Symbol" w:hAnsi="Symbol"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46" w15:restartNumberingAfterBreak="0">
    <w:nsid w:val="4622495F"/>
    <w:multiLevelType w:val="hybridMultilevel"/>
    <w:tmpl w:val="114E4B92"/>
    <w:lvl w:ilvl="0" w:tplc="91E0A3DC">
      <w:start w:val="1"/>
      <w:numFmt w:val="lowerLetter"/>
      <w:lvlText w:val="%1)"/>
      <w:lvlJc w:val="left"/>
      <w:pPr>
        <w:ind w:left="720" w:hanging="360"/>
      </w:pPr>
      <w:rPr>
        <w:rFonts w:ascii="Calibri" w:eastAsia="Calibri" w:hAnsi="Calibri" w:cs="Calibr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465B4ECD"/>
    <w:multiLevelType w:val="hybridMultilevel"/>
    <w:tmpl w:val="803E7124"/>
    <w:lvl w:ilvl="0" w:tplc="A10CB60A">
      <w:start w:val="1"/>
      <w:numFmt w:val="decimal"/>
      <w:lvlText w:val="%1."/>
      <w:lvlJc w:val="left"/>
      <w:pPr>
        <w:ind w:left="720" w:hanging="360"/>
      </w:pPr>
      <w:rPr>
        <w:rFonts w:asciiTheme="minorHAnsi" w:eastAsia="Times New Roman" w:hAnsiTheme="minorHAnsi" w:cstheme="minorHAnsi"/>
      </w:rPr>
    </w:lvl>
    <w:lvl w:ilvl="1" w:tplc="041B0019">
      <w:start w:val="1"/>
      <w:numFmt w:val="lowerLetter"/>
      <w:lvlText w:val="%2."/>
      <w:lvlJc w:val="left"/>
      <w:pPr>
        <w:ind w:left="1440" w:hanging="360"/>
      </w:pPr>
    </w:lvl>
    <w:lvl w:ilvl="2" w:tplc="86BEAAE6">
      <w:start w:val="1"/>
      <w:numFmt w:val="lowerLetter"/>
      <w:lvlText w:val="%3)"/>
      <w:lvlJc w:val="left"/>
      <w:pPr>
        <w:ind w:left="2340" w:hanging="360"/>
      </w:pPr>
      <w:rPr>
        <w:rFonts w:hint="default"/>
        <w:b w:val="0"/>
      </w:rPr>
    </w:lvl>
    <w:lvl w:ilvl="3" w:tplc="16843362">
      <w:start w:val="1"/>
      <w:numFmt w:val="upp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47CF21DC"/>
    <w:multiLevelType w:val="hybridMultilevel"/>
    <w:tmpl w:val="39E0A210"/>
    <w:lvl w:ilvl="0" w:tplc="22769564">
      <w:start w:val="1"/>
      <w:numFmt w:val="decimal"/>
      <w:lvlText w:val="%1."/>
      <w:lvlJc w:val="left"/>
      <w:pPr>
        <w:ind w:left="360" w:hanging="360"/>
      </w:pPr>
      <w:rPr>
        <w:rFonts w:asciiTheme="minorHAnsi" w:hAnsiTheme="minorHAnsi" w:hint="default"/>
        <w:b w:val="0"/>
      </w:rPr>
    </w:lvl>
    <w:lvl w:ilvl="1" w:tplc="041B0019" w:tentative="1">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49" w15:restartNumberingAfterBreak="0">
    <w:nsid w:val="480A6FB8"/>
    <w:multiLevelType w:val="hybridMultilevel"/>
    <w:tmpl w:val="4AFAC5E0"/>
    <w:lvl w:ilvl="0" w:tplc="5E2C22C6">
      <w:start w:val="7"/>
      <w:numFmt w:val="decimal"/>
      <w:lvlText w:val="%1."/>
      <w:lvlJc w:val="left"/>
      <w:pPr>
        <w:ind w:left="108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4A101BCA"/>
    <w:multiLevelType w:val="hybridMultilevel"/>
    <w:tmpl w:val="9B1CED30"/>
    <w:lvl w:ilvl="0" w:tplc="041B0001">
      <w:start w:val="1"/>
      <w:numFmt w:val="bullet"/>
      <w:lvlText w:val=""/>
      <w:lvlJc w:val="left"/>
      <w:pPr>
        <w:ind w:left="1990" w:hanging="360"/>
      </w:pPr>
      <w:rPr>
        <w:rFonts w:ascii="Symbol" w:hAnsi="Symbol" w:hint="default"/>
      </w:rPr>
    </w:lvl>
    <w:lvl w:ilvl="1" w:tplc="041B0003" w:tentative="1">
      <w:start w:val="1"/>
      <w:numFmt w:val="bullet"/>
      <w:lvlText w:val="o"/>
      <w:lvlJc w:val="left"/>
      <w:pPr>
        <w:ind w:left="2710" w:hanging="360"/>
      </w:pPr>
      <w:rPr>
        <w:rFonts w:ascii="Courier New" w:hAnsi="Courier New" w:cs="Courier New" w:hint="default"/>
      </w:rPr>
    </w:lvl>
    <w:lvl w:ilvl="2" w:tplc="041B0005" w:tentative="1">
      <w:start w:val="1"/>
      <w:numFmt w:val="bullet"/>
      <w:lvlText w:val=""/>
      <w:lvlJc w:val="left"/>
      <w:pPr>
        <w:ind w:left="3430" w:hanging="360"/>
      </w:pPr>
      <w:rPr>
        <w:rFonts w:ascii="Wingdings" w:hAnsi="Wingdings" w:hint="default"/>
      </w:rPr>
    </w:lvl>
    <w:lvl w:ilvl="3" w:tplc="041B0001" w:tentative="1">
      <w:start w:val="1"/>
      <w:numFmt w:val="bullet"/>
      <w:lvlText w:val=""/>
      <w:lvlJc w:val="left"/>
      <w:pPr>
        <w:ind w:left="4150" w:hanging="360"/>
      </w:pPr>
      <w:rPr>
        <w:rFonts w:ascii="Symbol" w:hAnsi="Symbol" w:hint="default"/>
      </w:rPr>
    </w:lvl>
    <w:lvl w:ilvl="4" w:tplc="041B0003" w:tentative="1">
      <w:start w:val="1"/>
      <w:numFmt w:val="bullet"/>
      <w:lvlText w:val="o"/>
      <w:lvlJc w:val="left"/>
      <w:pPr>
        <w:ind w:left="4870" w:hanging="360"/>
      </w:pPr>
      <w:rPr>
        <w:rFonts w:ascii="Courier New" w:hAnsi="Courier New" w:cs="Courier New" w:hint="default"/>
      </w:rPr>
    </w:lvl>
    <w:lvl w:ilvl="5" w:tplc="041B0005" w:tentative="1">
      <w:start w:val="1"/>
      <w:numFmt w:val="bullet"/>
      <w:lvlText w:val=""/>
      <w:lvlJc w:val="left"/>
      <w:pPr>
        <w:ind w:left="5590" w:hanging="360"/>
      </w:pPr>
      <w:rPr>
        <w:rFonts w:ascii="Wingdings" w:hAnsi="Wingdings" w:hint="default"/>
      </w:rPr>
    </w:lvl>
    <w:lvl w:ilvl="6" w:tplc="041B0001" w:tentative="1">
      <w:start w:val="1"/>
      <w:numFmt w:val="bullet"/>
      <w:lvlText w:val=""/>
      <w:lvlJc w:val="left"/>
      <w:pPr>
        <w:ind w:left="6310" w:hanging="360"/>
      </w:pPr>
      <w:rPr>
        <w:rFonts w:ascii="Symbol" w:hAnsi="Symbol" w:hint="default"/>
      </w:rPr>
    </w:lvl>
    <w:lvl w:ilvl="7" w:tplc="041B0003" w:tentative="1">
      <w:start w:val="1"/>
      <w:numFmt w:val="bullet"/>
      <w:lvlText w:val="o"/>
      <w:lvlJc w:val="left"/>
      <w:pPr>
        <w:ind w:left="7030" w:hanging="360"/>
      </w:pPr>
      <w:rPr>
        <w:rFonts w:ascii="Courier New" w:hAnsi="Courier New" w:cs="Courier New" w:hint="default"/>
      </w:rPr>
    </w:lvl>
    <w:lvl w:ilvl="8" w:tplc="041B0005" w:tentative="1">
      <w:start w:val="1"/>
      <w:numFmt w:val="bullet"/>
      <w:lvlText w:val=""/>
      <w:lvlJc w:val="left"/>
      <w:pPr>
        <w:ind w:left="7750" w:hanging="360"/>
      </w:pPr>
      <w:rPr>
        <w:rFonts w:ascii="Wingdings" w:hAnsi="Wingdings" w:hint="default"/>
      </w:rPr>
    </w:lvl>
  </w:abstractNum>
  <w:abstractNum w:abstractNumId="51" w15:restartNumberingAfterBreak="0">
    <w:nsid w:val="4B170563"/>
    <w:multiLevelType w:val="singleLevel"/>
    <w:tmpl w:val="4A84109C"/>
    <w:lvl w:ilvl="0">
      <w:start w:val="1"/>
      <w:numFmt w:val="bullet"/>
      <w:pStyle w:val="Dtum"/>
      <w:lvlText w:val=""/>
      <w:lvlJc w:val="left"/>
      <w:pPr>
        <w:tabs>
          <w:tab w:val="num" w:pos="1440"/>
        </w:tabs>
        <w:ind w:left="1440" w:hanging="360"/>
      </w:pPr>
      <w:rPr>
        <w:rFonts w:ascii="Wingdings" w:hAnsi="Wingdings" w:hint="default"/>
        <w:sz w:val="16"/>
      </w:rPr>
    </w:lvl>
  </w:abstractNum>
  <w:abstractNum w:abstractNumId="52" w15:restartNumberingAfterBreak="0">
    <w:nsid w:val="4CA932FE"/>
    <w:multiLevelType w:val="hybridMultilevel"/>
    <w:tmpl w:val="056A2B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4D1854A4"/>
    <w:multiLevelType w:val="hybridMultilevel"/>
    <w:tmpl w:val="C3483772"/>
    <w:lvl w:ilvl="0" w:tplc="9CAE3FBE">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4" w15:restartNumberingAfterBreak="0">
    <w:nsid w:val="4E4B4E3E"/>
    <w:multiLevelType w:val="multilevel"/>
    <w:tmpl w:val="EFA8A052"/>
    <w:name w:val="AOHead"/>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55" w15:restartNumberingAfterBreak="0">
    <w:nsid w:val="50865827"/>
    <w:multiLevelType w:val="multilevel"/>
    <w:tmpl w:val="E4227C94"/>
    <w:lvl w:ilvl="0">
      <w:start w:val="2"/>
      <w:numFmt w:val="decimal"/>
      <w:lvlText w:val="%1."/>
      <w:lvlJc w:val="left"/>
      <w:pPr>
        <w:ind w:left="720" w:hanging="360"/>
      </w:pPr>
      <w:rPr>
        <w:rFonts w:hint="default"/>
        <w:b w:val="0"/>
      </w:rPr>
    </w:lvl>
    <w:lvl w:ilvl="1">
      <w:start w:val="6"/>
      <w:numFmt w:val="decimal"/>
      <w:isLgl/>
      <w:lvlText w:val="%1.%2"/>
      <w:lvlJc w:val="left"/>
      <w:pPr>
        <w:ind w:left="1080" w:hanging="360"/>
      </w:pPr>
      <w:rPr>
        <w:rFonts w:ascii="Calibri" w:hAnsi="Calibri" w:cs="Calibri" w:hint="default"/>
        <w:b/>
        <w:color w:val="0070C0"/>
        <w:sz w:val="24"/>
      </w:rPr>
    </w:lvl>
    <w:lvl w:ilvl="2">
      <w:start w:val="1"/>
      <w:numFmt w:val="decimal"/>
      <w:isLgl/>
      <w:lvlText w:val="%1.%2.%3"/>
      <w:lvlJc w:val="left"/>
      <w:pPr>
        <w:ind w:left="1800" w:hanging="720"/>
      </w:pPr>
      <w:rPr>
        <w:rFonts w:ascii="Calibri" w:hAnsi="Calibri" w:cs="Calibri" w:hint="default"/>
        <w:b/>
        <w:color w:val="0070C0"/>
        <w:sz w:val="24"/>
      </w:rPr>
    </w:lvl>
    <w:lvl w:ilvl="3">
      <w:start w:val="1"/>
      <w:numFmt w:val="decimal"/>
      <w:isLgl/>
      <w:lvlText w:val="%1.%2.%3.%4"/>
      <w:lvlJc w:val="left"/>
      <w:pPr>
        <w:ind w:left="2160" w:hanging="720"/>
      </w:pPr>
      <w:rPr>
        <w:rFonts w:ascii="Calibri" w:hAnsi="Calibri" w:cs="Calibri" w:hint="default"/>
        <w:b/>
        <w:color w:val="0070C0"/>
        <w:sz w:val="24"/>
      </w:rPr>
    </w:lvl>
    <w:lvl w:ilvl="4">
      <w:start w:val="1"/>
      <w:numFmt w:val="decimal"/>
      <w:isLgl/>
      <w:lvlText w:val="%1.%2.%3.%4.%5"/>
      <w:lvlJc w:val="left"/>
      <w:pPr>
        <w:ind w:left="2520" w:hanging="720"/>
      </w:pPr>
      <w:rPr>
        <w:rFonts w:ascii="Calibri" w:hAnsi="Calibri" w:cs="Calibri" w:hint="default"/>
        <w:b/>
        <w:color w:val="0070C0"/>
        <w:sz w:val="24"/>
      </w:rPr>
    </w:lvl>
    <w:lvl w:ilvl="5">
      <w:start w:val="1"/>
      <w:numFmt w:val="decimal"/>
      <w:isLgl/>
      <w:lvlText w:val="%1.%2.%3.%4.%5.%6"/>
      <w:lvlJc w:val="left"/>
      <w:pPr>
        <w:ind w:left="3240" w:hanging="1080"/>
      </w:pPr>
      <w:rPr>
        <w:rFonts w:ascii="Calibri" w:hAnsi="Calibri" w:cs="Calibri" w:hint="default"/>
        <w:b/>
        <w:color w:val="0070C0"/>
        <w:sz w:val="24"/>
      </w:rPr>
    </w:lvl>
    <w:lvl w:ilvl="6">
      <w:start w:val="1"/>
      <w:numFmt w:val="decimal"/>
      <w:isLgl/>
      <w:lvlText w:val="%1.%2.%3.%4.%5.%6.%7"/>
      <w:lvlJc w:val="left"/>
      <w:pPr>
        <w:ind w:left="3600" w:hanging="1080"/>
      </w:pPr>
      <w:rPr>
        <w:rFonts w:ascii="Calibri" w:hAnsi="Calibri" w:cs="Calibri" w:hint="default"/>
        <w:b/>
        <w:color w:val="0070C0"/>
        <w:sz w:val="24"/>
      </w:rPr>
    </w:lvl>
    <w:lvl w:ilvl="7">
      <w:start w:val="1"/>
      <w:numFmt w:val="decimal"/>
      <w:isLgl/>
      <w:lvlText w:val="%1.%2.%3.%4.%5.%6.%7.%8"/>
      <w:lvlJc w:val="left"/>
      <w:pPr>
        <w:ind w:left="4320" w:hanging="1440"/>
      </w:pPr>
      <w:rPr>
        <w:rFonts w:ascii="Calibri" w:hAnsi="Calibri" w:cs="Calibri" w:hint="default"/>
        <w:b/>
        <w:color w:val="0070C0"/>
        <w:sz w:val="24"/>
      </w:rPr>
    </w:lvl>
    <w:lvl w:ilvl="8">
      <w:start w:val="1"/>
      <w:numFmt w:val="decimal"/>
      <w:isLgl/>
      <w:lvlText w:val="%1.%2.%3.%4.%5.%6.%7.%8.%9"/>
      <w:lvlJc w:val="left"/>
      <w:pPr>
        <w:ind w:left="4680" w:hanging="1440"/>
      </w:pPr>
      <w:rPr>
        <w:rFonts w:ascii="Calibri" w:hAnsi="Calibri" w:cs="Calibri" w:hint="default"/>
        <w:b/>
        <w:color w:val="0070C0"/>
        <w:sz w:val="24"/>
      </w:rPr>
    </w:lvl>
  </w:abstractNum>
  <w:abstractNum w:abstractNumId="56" w15:restartNumberingAfterBreak="0">
    <w:nsid w:val="52B10E9D"/>
    <w:multiLevelType w:val="hybridMultilevel"/>
    <w:tmpl w:val="AB464D2A"/>
    <w:lvl w:ilvl="0" w:tplc="041B0001">
      <w:start w:val="1"/>
      <w:numFmt w:val="bullet"/>
      <w:lvlText w:val=""/>
      <w:lvlJc w:val="left"/>
      <w:pPr>
        <w:ind w:left="1506" w:hanging="360"/>
      </w:pPr>
      <w:rPr>
        <w:rFonts w:ascii="Symbol" w:hAnsi="Symbol" w:hint="default"/>
      </w:rPr>
    </w:lvl>
    <w:lvl w:ilvl="1" w:tplc="041B0003" w:tentative="1">
      <w:start w:val="1"/>
      <w:numFmt w:val="bullet"/>
      <w:lvlText w:val="o"/>
      <w:lvlJc w:val="left"/>
      <w:pPr>
        <w:ind w:left="2226" w:hanging="360"/>
      </w:pPr>
      <w:rPr>
        <w:rFonts w:ascii="Courier New" w:hAnsi="Courier New" w:cs="Courier New" w:hint="default"/>
      </w:rPr>
    </w:lvl>
    <w:lvl w:ilvl="2" w:tplc="041B0005" w:tentative="1">
      <w:start w:val="1"/>
      <w:numFmt w:val="bullet"/>
      <w:lvlText w:val=""/>
      <w:lvlJc w:val="left"/>
      <w:pPr>
        <w:ind w:left="2946" w:hanging="360"/>
      </w:pPr>
      <w:rPr>
        <w:rFonts w:ascii="Wingdings" w:hAnsi="Wingdings" w:hint="default"/>
      </w:rPr>
    </w:lvl>
    <w:lvl w:ilvl="3" w:tplc="041B0001">
      <w:start w:val="1"/>
      <w:numFmt w:val="bullet"/>
      <w:lvlText w:val=""/>
      <w:lvlJc w:val="left"/>
      <w:pPr>
        <w:ind w:left="3666" w:hanging="360"/>
      </w:pPr>
      <w:rPr>
        <w:rFonts w:ascii="Symbol" w:hAnsi="Symbol" w:hint="default"/>
      </w:rPr>
    </w:lvl>
    <w:lvl w:ilvl="4" w:tplc="041B0003" w:tentative="1">
      <w:start w:val="1"/>
      <w:numFmt w:val="bullet"/>
      <w:lvlText w:val="o"/>
      <w:lvlJc w:val="left"/>
      <w:pPr>
        <w:ind w:left="4386" w:hanging="360"/>
      </w:pPr>
      <w:rPr>
        <w:rFonts w:ascii="Courier New" w:hAnsi="Courier New" w:cs="Courier New" w:hint="default"/>
      </w:rPr>
    </w:lvl>
    <w:lvl w:ilvl="5" w:tplc="041B0005" w:tentative="1">
      <w:start w:val="1"/>
      <w:numFmt w:val="bullet"/>
      <w:lvlText w:val=""/>
      <w:lvlJc w:val="left"/>
      <w:pPr>
        <w:ind w:left="5106" w:hanging="360"/>
      </w:pPr>
      <w:rPr>
        <w:rFonts w:ascii="Wingdings" w:hAnsi="Wingdings" w:hint="default"/>
      </w:rPr>
    </w:lvl>
    <w:lvl w:ilvl="6" w:tplc="041B0001" w:tentative="1">
      <w:start w:val="1"/>
      <w:numFmt w:val="bullet"/>
      <w:lvlText w:val=""/>
      <w:lvlJc w:val="left"/>
      <w:pPr>
        <w:ind w:left="5826" w:hanging="360"/>
      </w:pPr>
      <w:rPr>
        <w:rFonts w:ascii="Symbol" w:hAnsi="Symbol" w:hint="default"/>
      </w:rPr>
    </w:lvl>
    <w:lvl w:ilvl="7" w:tplc="041B0003" w:tentative="1">
      <w:start w:val="1"/>
      <w:numFmt w:val="bullet"/>
      <w:lvlText w:val="o"/>
      <w:lvlJc w:val="left"/>
      <w:pPr>
        <w:ind w:left="6546" w:hanging="360"/>
      </w:pPr>
      <w:rPr>
        <w:rFonts w:ascii="Courier New" w:hAnsi="Courier New" w:cs="Courier New" w:hint="default"/>
      </w:rPr>
    </w:lvl>
    <w:lvl w:ilvl="8" w:tplc="041B0005" w:tentative="1">
      <w:start w:val="1"/>
      <w:numFmt w:val="bullet"/>
      <w:lvlText w:val=""/>
      <w:lvlJc w:val="left"/>
      <w:pPr>
        <w:ind w:left="7266" w:hanging="360"/>
      </w:pPr>
      <w:rPr>
        <w:rFonts w:ascii="Wingdings" w:hAnsi="Wingdings" w:hint="default"/>
      </w:rPr>
    </w:lvl>
  </w:abstractNum>
  <w:abstractNum w:abstractNumId="57" w15:restartNumberingAfterBreak="0">
    <w:nsid w:val="54591B67"/>
    <w:multiLevelType w:val="hybridMultilevel"/>
    <w:tmpl w:val="B0B6A3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5B3E1175"/>
    <w:multiLevelType w:val="hybridMultilevel"/>
    <w:tmpl w:val="D58E258C"/>
    <w:lvl w:ilvl="0" w:tplc="CA50E44C">
      <w:start w:val="1"/>
      <w:numFmt w:val="bullet"/>
      <w:lvlText w:val=""/>
      <w:lvlJc w:val="left"/>
      <w:pPr>
        <w:ind w:left="1001" w:hanging="360"/>
      </w:pPr>
      <w:rPr>
        <w:rFonts w:ascii="Symbol" w:hAnsi="Symbol" w:hint="default"/>
        <w:color w:val="auto"/>
      </w:rPr>
    </w:lvl>
    <w:lvl w:ilvl="1" w:tplc="04090003">
      <w:start w:val="1"/>
      <w:numFmt w:val="bullet"/>
      <w:lvlText w:val="o"/>
      <w:lvlJc w:val="left"/>
      <w:pPr>
        <w:ind w:left="1721" w:hanging="360"/>
      </w:pPr>
      <w:rPr>
        <w:rFonts w:ascii="Courier New" w:hAnsi="Courier New" w:hint="default"/>
      </w:rPr>
    </w:lvl>
    <w:lvl w:ilvl="2" w:tplc="04090005">
      <w:start w:val="1"/>
      <w:numFmt w:val="bullet"/>
      <w:lvlText w:val=""/>
      <w:lvlJc w:val="left"/>
      <w:pPr>
        <w:ind w:left="2441" w:hanging="360"/>
      </w:pPr>
      <w:rPr>
        <w:rFonts w:ascii="Wingdings" w:hAnsi="Wingdings" w:hint="default"/>
      </w:rPr>
    </w:lvl>
    <w:lvl w:ilvl="3" w:tplc="04090001">
      <w:start w:val="1"/>
      <w:numFmt w:val="bullet"/>
      <w:lvlText w:val=""/>
      <w:lvlJc w:val="left"/>
      <w:pPr>
        <w:ind w:left="3161" w:hanging="360"/>
      </w:pPr>
      <w:rPr>
        <w:rFonts w:ascii="Symbol" w:hAnsi="Symbol" w:hint="default"/>
      </w:rPr>
    </w:lvl>
    <w:lvl w:ilvl="4" w:tplc="04090003" w:tentative="1">
      <w:start w:val="1"/>
      <w:numFmt w:val="bullet"/>
      <w:lvlText w:val="o"/>
      <w:lvlJc w:val="left"/>
      <w:pPr>
        <w:ind w:left="3881" w:hanging="360"/>
      </w:pPr>
      <w:rPr>
        <w:rFonts w:ascii="Courier New" w:hAnsi="Courier New" w:hint="default"/>
      </w:rPr>
    </w:lvl>
    <w:lvl w:ilvl="5" w:tplc="04090005" w:tentative="1">
      <w:start w:val="1"/>
      <w:numFmt w:val="bullet"/>
      <w:lvlText w:val=""/>
      <w:lvlJc w:val="left"/>
      <w:pPr>
        <w:ind w:left="4601" w:hanging="360"/>
      </w:pPr>
      <w:rPr>
        <w:rFonts w:ascii="Wingdings" w:hAnsi="Wingdings" w:hint="default"/>
      </w:rPr>
    </w:lvl>
    <w:lvl w:ilvl="6" w:tplc="04090001" w:tentative="1">
      <w:start w:val="1"/>
      <w:numFmt w:val="bullet"/>
      <w:lvlText w:val=""/>
      <w:lvlJc w:val="left"/>
      <w:pPr>
        <w:ind w:left="5321" w:hanging="360"/>
      </w:pPr>
      <w:rPr>
        <w:rFonts w:ascii="Symbol" w:hAnsi="Symbol" w:hint="default"/>
      </w:rPr>
    </w:lvl>
    <w:lvl w:ilvl="7" w:tplc="04090003" w:tentative="1">
      <w:start w:val="1"/>
      <w:numFmt w:val="bullet"/>
      <w:lvlText w:val="o"/>
      <w:lvlJc w:val="left"/>
      <w:pPr>
        <w:ind w:left="6041" w:hanging="360"/>
      </w:pPr>
      <w:rPr>
        <w:rFonts w:ascii="Courier New" w:hAnsi="Courier New" w:hint="default"/>
      </w:rPr>
    </w:lvl>
    <w:lvl w:ilvl="8" w:tplc="04090005" w:tentative="1">
      <w:start w:val="1"/>
      <w:numFmt w:val="bullet"/>
      <w:lvlText w:val=""/>
      <w:lvlJc w:val="left"/>
      <w:pPr>
        <w:ind w:left="6761" w:hanging="360"/>
      </w:pPr>
      <w:rPr>
        <w:rFonts w:ascii="Wingdings" w:hAnsi="Wingdings" w:hint="default"/>
      </w:rPr>
    </w:lvl>
  </w:abstractNum>
  <w:abstractNum w:abstractNumId="59" w15:restartNumberingAfterBreak="0">
    <w:nsid w:val="5B7A2B9B"/>
    <w:multiLevelType w:val="hybridMultilevel"/>
    <w:tmpl w:val="E4AE7FF8"/>
    <w:lvl w:ilvl="0" w:tplc="B922FB14">
      <w:start w:val="1"/>
      <w:numFmt w:val="lowerLetter"/>
      <w:lvlText w:val="%1)"/>
      <w:lvlJc w:val="left"/>
      <w:pPr>
        <w:ind w:left="1150" w:hanging="360"/>
      </w:pPr>
      <w:rPr>
        <w:rFonts w:hint="default"/>
      </w:rPr>
    </w:lvl>
    <w:lvl w:ilvl="1" w:tplc="041B0019">
      <w:start w:val="1"/>
      <w:numFmt w:val="lowerLetter"/>
      <w:lvlText w:val="%2."/>
      <w:lvlJc w:val="left"/>
      <w:pPr>
        <w:ind w:left="1870" w:hanging="360"/>
      </w:pPr>
    </w:lvl>
    <w:lvl w:ilvl="2" w:tplc="041B001B" w:tentative="1">
      <w:start w:val="1"/>
      <w:numFmt w:val="lowerRoman"/>
      <w:lvlText w:val="%3."/>
      <w:lvlJc w:val="right"/>
      <w:pPr>
        <w:ind w:left="2590" w:hanging="180"/>
      </w:pPr>
    </w:lvl>
    <w:lvl w:ilvl="3" w:tplc="041B000F" w:tentative="1">
      <w:start w:val="1"/>
      <w:numFmt w:val="decimal"/>
      <w:lvlText w:val="%4."/>
      <w:lvlJc w:val="left"/>
      <w:pPr>
        <w:ind w:left="3310" w:hanging="360"/>
      </w:pPr>
    </w:lvl>
    <w:lvl w:ilvl="4" w:tplc="041B0019" w:tentative="1">
      <w:start w:val="1"/>
      <w:numFmt w:val="lowerLetter"/>
      <w:lvlText w:val="%5."/>
      <w:lvlJc w:val="left"/>
      <w:pPr>
        <w:ind w:left="4030" w:hanging="360"/>
      </w:pPr>
    </w:lvl>
    <w:lvl w:ilvl="5" w:tplc="041B001B" w:tentative="1">
      <w:start w:val="1"/>
      <w:numFmt w:val="lowerRoman"/>
      <w:lvlText w:val="%6."/>
      <w:lvlJc w:val="right"/>
      <w:pPr>
        <w:ind w:left="4750" w:hanging="180"/>
      </w:pPr>
    </w:lvl>
    <w:lvl w:ilvl="6" w:tplc="041B000F" w:tentative="1">
      <w:start w:val="1"/>
      <w:numFmt w:val="decimal"/>
      <w:lvlText w:val="%7."/>
      <w:lvlJc w:val="left"/>
      <w:pPr>
        <w:ind w:left="5470" w:hanging="360"/>
      </w:pPr>
    </w:lvl>
    <w:lvl w:ilvl="7" w:tplc="041B0019" w:tentative="1">
      <w:start w:val="1"/>
      <w:numFmt w:val="lowerLetter"/>
      <w:lvlText w:val="%8."/>
      <w:lvlJc w:val="left"/>
      <w:pPr>
        <w:ind w:left="6190" w:hanging="360"/>
      </w:pPr>
    </w:lvl>
    <w:lvl w:ilvl="8" w:tplc="041B001B" w:tentative="1">
      <w:start w:val="1"/>
      <w:numFmt w:val="lowerRoman"/>
      <w:lvlText w:val="%9."/>
      <w:lvlJc w:val="right"/>
      <w:pPr>
        <w:ind w:left="6910" w:hanging="180"/>
      </w:pPr>
    </w:lvl>
  </w:abstractNum>
  <w:abstractNum w:abstractNumId="60" w15:restartNumberingAfterBreak="0">
    <w:nsid w:val="5C17190A"/>
    <w:multiLevelType w:val="hybridMultilevel"/>
    <w:tmpl w:val="9F00680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61" w15:restartNumberingAfterBreak="0">
    <w:nsid w:val="5CA45C78"/>
    <w:multiLevelType w:val="multilevel"/>
    <w:tmpl w:val="3E326B96"/>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62" w15:restartNumberingAfterBreak="0">
    <w:nsid w:val="5F4F2E0B"/>
    <w:multiLevelType w:val="hybridMultilevel"/>
    <w:tmpl w:val="4330E6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15:restartNumberingAfterBreak="0">
    <w:nsid w:val="5FAB634A"/>
    <w:multiLevelType w:val="hybridMultilevel"/>
    <w:tmpl w:val="C0D8B1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61030BD8"/>
    <w:multiLevelType w:val="hybridMultilevel"/>
    <w:tmpl w:val="3ACCF2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619C5E00"/>
    <w:multiLevelType w:val="hybridMultilevel"/>
    <w:tmpl w:val="DC5C48C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15:restartNumberingAfterBreak="0">
    <w:nsid w:val="61D904E7"/>
    <w:multiLevelType w:val="hybridMultilevel"/>
    <w:tmpl w:val="C3483772"/>
    <w:lvl w:ilvl="0" w:tplc="9CAE3FBE">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7" w15:restartNumberingAfterBreak="0">
    <w:nsid w:val="633B2A52"/>
    <w:multiLevelType w:val="multilevel"/>
    <w:tmpl w:val="8FF890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8"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9" w15:restartNumberingAfterBreak="0">
    <w:nsid w:val="64F30F24"/>
    <w:multiLevelType w:val="hybridMultilevel"/>
    <w:tmpl w:val="D1BA5586"/>
    <w:lvl w:ilvl="0" w:tplc="F2705B24">
      <w:start w:val="2"/>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65A41F49"/>
    <w:multiLevelType w:val="multilevel"/>
    <w:tmpl w:val="BD7CF47C"/>
    <w:lvl w:ilvl="0">
      <w:start w:val="1"/>
      <w:numFmt w:val="decimal"/>
      <w:lvlText w:val="%1."/>
      <w:lvlJc w:val="left"/>
      <w:pPr>
        <w:ind w:left="720" w:hanging="360"/>
      </w:pPr>
      <w:rPr>
        <w:rFonts w:hint="default"/>
      </w:rPr>
    </w:lvl>
    <w:lvl w:ilvl="1">
      <w:start w:val="9"/>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476" w:hanging="72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71" w15:restartNumberingAfterBreak="0">
    <w:nsid w:val="668A169A"/>
    <w:multiLevelType w:val="hybridMultilevel"/>
    <w:tmpl w:val="1BDC4F72"/>
    <w:lvl w:ilvl="0" w:tplc="3320CFF8">
      <w:start w:val="1"/>
      <w:numFmt w:val="lowerLetter"/>
      <w:lvlText w:val="%1)"/>
      <w:lvlJc w:val="left"/>
      <w:pPr>
        <w:ind w:left="786" w:hanging="360"/>
      </w:pPr>
      <w:rPr>
        <w:rFonts w:hint="default"/>
        <w:b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72" w15:restartNumberingAfterBreak="0">
    <w:nsid w:val="66E7791D"/>
    <w:multiLevelType w:val="hybridMultilevel"/>
    <w:tmpl w:val="338258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A1E4E5D"/>
    <w:multiLevelType w:val="hybridMultilevel"/>
    <w:tmpl w:val="310CE576"/>
    <w:lvl w:ilvl="0" w:tplc="041B0001">
      <w:start w:val="1"/>
      <w:numFmt w:val="bullet"/>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74" w15:restartNumberingAfterBreak="0">
    <w:nsid w:val="6AFA4227"/>
    <w:multiLevelType w:val="hybridMultilevel"/>
    <w:tmpl w:val="8EB0A0C6"/>
    <w:lvl w:ilvl="0" w:tplc="740C5490">
      <w:start w:val="1"/>
      <w:numFmt w:val="decimal"/>
      <w:lvlText w:val="%1."/>
      <w:lvlJc w:val="left"/>
      <w:pPr>
        <w:ind w:left="720" w:hanging="360"/>
      </w:pPr>
      <w:rPr>
        <w:rFonts w:hint="default"/>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6E753F70"/>
    <w:multiLevelType w:val="hybridMultilevel"/>
    <w:tmpl w:val="C186A37C"/>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6EE33BE7"/>
    <w:multiLevelType w:val="multilevel"/>
    <w:tmpl w:val="870A1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F025FAA"/>
    <w:multiLevelType w:val="multilevel"/>
    <w:tmpl w:val="80E2D04A"/>
    <w:name w:val="AODef"/>
    <w:lvl w:ilvl="0">
      <w:start w:val="1"/>
      <w:numFmt w:val="none"/>
      <w:suff w:val="nothing"/>
      <w:lvlText w:val=""/>
      <w:lvlJc w:val="left"/>
      <w:pPr>
        <w:ind w:left="2844" w:firstLine="0"/>
      </w:pPr>
      <w:rPr>
        <w:rFonts w:ascii="Times New Roman" w:hAnsi="Times New Roman"/>
        <w:b/>
        <w:i w:val="0"/>
        <w:caps/>
        <w:smallCaps w:val="0"/>
        <w:sz w:val="22"/>
      </w:rPr>
    </w:lvl>
    <w:lvl w:ilvl="1">
      <w:start w:val="1"/>
      <w:numFmt w:val="none"/>
      <w:suff w:val="nothing"/>
      <w:lvlText w:val=""/>
      <w:lvlJc w:val="left"/>
      <w:pPr>
        <w:ind w:left="2844" w:firstLine="0"/>
      </w:pPr>
      <w:rPr>
        <w:rFonts w:ascii="Times New Roman" w:hAnsi="Times New Roman"/>
        <w:b/>
        <w:i w:val="0"/>
        <w:caps w:val="0"/>
        <w:smallCaps w:val="0"/>
        <w:sz w:val="22"/>
      </w:rPr>
    </w:lvl>
    <w:lvl w:ilvl="2">
      <w:start w:val="1"/>
      <w:numFmt w:val="lowerLetter"/>
      <w:lvlText w:val="(%3)"/>
      <w:lvlJc w:val="left"/>
      <w:pPr>
        <w:tabs>
          <w:tab w:val="num" w:pos="3564"/>
        </w:tabs>
        <w:ind w:left="3564" w:hanging="720"/>
      </w:pPr>
      <w:rPr>
        <w:rFonts w:ascii="Times New Roman" w:hAnsi="Times New Roman"/>
        <w:b w:val="0"/>
        <w:i w:val="0"/>
        <w:sz w:val="22"/>
      </w:rPr>
    </w:lvl>
    <w:lvl w:ilvl="3">
      <w:start w:val="1"/>
      <w:numFmt w:val="lowerRoman"/>
      <w:lvlText w:val="(%4)"/>
      <w:lvlJc w:val="left"/>
      <w:pPr>
        <w:tabs>
          <w:tab w:val="num" w:pos="3564"/>
        </w:tabs>
        <w:ind w:left="3564" w:hanging="720"/>
      </w:pPr>
      <w:rPr>
        <w:rFonts w:ascii="Calibri" w:hAnsi="Calibri" w:cs="Calibri" w:hint="default"/>
        <w:b w:val="0"/>
        <w:i w:val="0"/>
        <w:sz w:val="22"/>
      </w:rPr>
    </w:lvl>
    <w:lvl w:ilvl="4">
      <w:start w:val="1"/>
      <w:numFmt w:val="lowerLetter"/>
      <w:lvlText w:val="(%5)"/>
      <w:lvlJc w:val="left"/>
      <w:pPr>
        <w:tabs>
          <w:tab w:val="num" w:pos="4284"/>
        </w:tabs>
        <w:ind w:left="4284" w:hanging="720"/>
      </w:pPr>
      <w:rPr>
        <w:rFonts w:ascii="Times New Roman" w:hAnsi="Times New Roman"/>
        <w:b w:val="0"/>
        <w:i w:val="0"/>
        <w:sz w:val="22"/>
      </w:rPr>
    </w:lvl>
    <w:lvl w:ilvl="5">
      <w:start w:val="1"/>
      <w:numFmt w:val="lowerRoman"/>
      <w:lvlText w:val="(%6)"/>
      <w:lvlJc w:val="left"/>
      <w:pPr>
        <w:tabs>
          <w:tab w:val="num" w:pos="4284"/>
        </w:tabs>
        <w:ind w:left="4284" w:hanging="720"/>
      </w:pPr>
      <w:rPr>
        <w:rFonts w:ascii="Times New Roman" w:hAnsi="Times New Roman"/>
        <w:b w:val="0"/>
        <w:i w:val="0"/>
        <w:sz w:val="22"/>
      </w:rPr>
    </w:lvl>
    <w:lvl w:ilvl="6">
      <w:start w:val="1"/>
      <w:numFmt w:val="upperLetter"/>
      <w:lvlText w:val="(%7)"/>
      <w:lvlJc w:val="left"/>
      <w:pPr>
        <w:tabs>
          <w:tab w:val="num" w:pos="4284"/>
        </w:tabs>
        <w:ind w:left="4284" w:hanging="720"/>
      </w:pPr>
    </w:lvl>
    <w:lvl w:ilvl="7">
      <w:start w:val="1"/>
      <w:numFmt w:val="decimal"/>
      <w:lvlText w:val="(%8)"/>
      <w:lvlJc w:val="left"/>
      <w:pPr>
        <w:tabs>
          <w:tab w:val="num" w:pos="3564"/>
        </w:tabs>
        <w:ind w:left="3564" w:hanging="720"/>
      </w:pPr>
      <w:rPr>
        <w:rFonts w:ascii="Times New Roman" w:hAnsi="Times New Roman"/>
        <w:b w:val="0"/>
        <w:i w:val="0"/>
        <w:sz w:val="22"/>
      </w:rPr>
    </w:lvl>
    <w:lvl w:ilvl="8">
      <w:start w:val="1"/>
      <w:numFmt w:val="decimal"/>
      <w:lvlText w:val="(%9)"/>
      <w:lvlJc w:val="left"/>
      <w:pPr>
        <w:tabs>
          <w:tab w:val="num" w:pos="4284"/>
        </w:tabs>
        <w:ind w:left="4284" w:hanging="720"/>
      </w:pPr>
      <w:rPr>
        <w:rFonts w:ascii="Times New Roman" w:hAnsi="Times New Roman"/>
        <w:b w:val="0"/>
        <w:i w:val="0"/>
        <w:sz w:val="22"/>
      </w:rPr>
    </w:lvl>
  </w:abstractNum>
  <w:abstractNum w:abstractNumId="78" w15:restartNumberingAfterBreak="0">
    <w:nsid w:val="70E833B7"/>
    <w:multiLevelType w:val="hybridMultilevel"/>
    <w:tmpl w:val="AE84A7A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710D4BC8"/>
    <w:multiLevelType w:val="hybridMultilevel"/>
    <w:tmpl w:val="4FCE103C"/>
    <w:lvl w:ilvl="0" w:tplc="23781BDC">
      <w:start w:val="1"/>
      <w:numFmt w:val="lowerLetter"/>
      <w:lvlText w:val="%1)"/>
      <w:lvlJc w:val="left"/>
      <w:pPr>
        <w:ind w:left="720" w:hanging="360"/>
      </w:pPr>
      <w:rPr>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71965D75"/>
    <w:multiLevelType w:val="hybridMultilevel"/>
    <w:tmpl w:val="308858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15:restartNumberingAfterBreak="0">
    <w:nsid w:val="71B339C7"/>
    <w:multiLevelType w:val="hybridMultilevel"/>
    <w:tmpl w:val="9A4CD762"/>
    <w:lvl w:ilvl="0" w:tplc="041B0001">
      <w:start w:val="1"/>
      <w:numFmt w:val="bullet"/>
      <w:lvlText w:val=""/>
      <w:lvlJc w:val="left"/>
      <w:pPr>
        <w:ind w:left="1506" w:hanging="360"/>
      </w:pPr>
      <w:rPr>
        <w:rFonts w:ascii="Symbol" w:hAnsi="Symbol" w:hint="default"/>
      </w:rPr>
    </w:lvl>
    <w:lvl w:ilvl="1" w:tplc="041B0003" w:tentative="1">
      <w:start w:val="1"/>
      <w:numFmt w:val="bullet"/>
      <w:lvlText w:val="o"/>
      <w:lvlJc w:val="left"/>
      <w:pPr>
        <w:ind w:left="2226" w:hanging="360"/>
      </w:pPr>
      <w:rPr>
        <w:rFonts w:ascii="Courier New" w:hAnsi="Courier New" w:cs="Courier New" w:hint="default"/>
      </w:rPr>
    </w:lvl>
    <w:lvl w:ilvl="2" w:tplc="041B0005" w:tentative="1">
      <w:start w:val="1"/>
      <w:numFmt w:val="bullet"/>
      <w:lvlText w:val=""/>
      <w:lvlJc w:val="left"/>
      <w:pPr>
        <w:ind w:left="2946" w:hanging="360"/>
      </w:pPr>
      <w:rPr>
        <w:rFonts w:ascii="Wingdings" w:hAnsi="Wingdings" w:hint="default"/>
      </w:rPr>
    </w:lvl>
    <w:lvl w:ilvl="3" w:tplc="041B0001" w:tentative="1">
      <w:start w:val="1"/>
      <w:numFmt w:val="bullet"/>
      <w:lvlText w:val=""/>
      <w:lvlJc w:val="left"/>
      <w:pPr>
        <w:ind w:left="3666" w:hanging="360"/>
      </w:pPr>
      <w:rPr>
        <w:rFonts w:ascii="Symbol" w:hAnsi="Symbol" w:hint="default"/>
      </w:rPr>
    </w:lvl>
    <w:lvl w:ilvl="4" w:tplc="041B0003" w:tentative="1">
      <w:start w:val="1"/>
      <w:numFmt w:val="bullet"/>
      <w:lvlText w:val="o"/>
      <w:lvlJc w:val="left"/>
      <w:pPr>
        <w:ind w:left="4386" w:hanging="360"/>
      </w:pPr>
      <w:rPr>
        <w:rFonts w:ascii="Courier New" w:hAnsi="Courier New" w:cs="Courier New" w:hint="default"/>
      </w:rPr>
    </w:lvl>
    <w:lvl w:ilvl="5" w:tplc="041B0005" w:tentative="1">
      <w:start w:val="1"/>
      <w:numFmt w:val="bullet"/>
      <w:lvlText w:val=""/>
      <w:lvlJc w:val="left"/>
      <w:pPr>
        <w:ind w:left="5106" w:hanging="360"/>
      </w:pPr>
      <w:rPr>
        <w:rFonts w:ascii="Wingdings" w:hAnsi="Wingdings" w:hint="default"/>
      </w:rPr>
    </w:lvl>
    <w:lvl w:ilvl="6" w:tplc="041B0001" w:tentative="1">
      <w:start w:val="1"/>
      <w:numFmt w:val="bullet"/>
      <w:lvlText w:val=""/>
      <w:lvlJc w:val="left"/>
      <w:pPr>
        <w:ind w:left="5826" w:hanging="360"/>
      </w:pPr>
      <w:rPr>
        <w:rFonts w:ascii="Symbol" w:hAnsi="Symbol" w:hint="default"/>
      </w:rPr>
    </w:lvl>
    <w:lvl w:ilvl="7" w:tplc="041B0003" w:tentative="1">
      <w:start w:val="1"/>
      <w:numFmt w:val="bullet"/>
      <w:lvlText w:val="o"/>
      <w:lvlJc w:val="left"/>
      <w:pPr>
        <w:ind w:left="6546" w:hanging="360"/>
      </w:pPr>
      <w:rPr>
        <w:rFonts w:ascii="Courier New" w:hAnsi="Courier New" w:cs="Courier New" w:hint="default"/>
      </w:rPr>
    </w:lvl>
    <w:lvl w:ilvl="8" w:tplc="041B0005" w:tentative="1">
      <w:start w:val="1"/>
      <w:numFmt w:val="bullet"/>
      <w:lvlText w:val=""/>
      <w:lvlJc w:val="left"/>
      <w:pPr>
        <w:ind w:left="7266" w:hanging="360"/>
      </w:pPr>
      <w:rPr>
        <w:rFonts w:ascii="Wingdings" w:hAnsi="Wingdings" w:hint="default"/>
      </w:rPr>
    </w:lvl>
  </w:abstractNum>
  <w:abstractNum w:abstractNumId="82" w15:restartNumberingAfterBreak="0">
    <w:nsid w:val="71D54D5F"/>
    <w:multiLevelType w:val="hybridMultilevel"/>
    <w:tmpl w:val="338A7F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73666527"/>
    <w:multiLevelType w:val="hybridMultilevel"/>
    <w:tmpl w:val="5FA6DCA0"/>
    <w:lvl w:ilvl="0" w:tplc="A5926302">
      <w:start w:val="1"/>
      <w:numFmt w:val="decimal"/>
      <w:lvlText w:val="%1."/>
      <w:lvlJc w:val="left"/>
      <w:pPr>
        <w:ind w:left="720" w:hanging="360"/>
      </w:pPr>
      <w:rPr>
        <w:rFonts w:ascii="Calibri" w:hAnsi="Calibri" w:cs="Calibri" w:hint="default"/>
        <w:sz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76BE1F7A"/>
    <w:multiLevelType w:val="hybridMultilevel"/>
    <w:tmpl w:val="B842349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15:restartNumberingAfterBreak="0">
    <w:nsid w:val="778C0435"/>
    <w:multiLevelType w:val="multilevel"/>
    <w:tmpl w:val="CDEC8F8E"/>
    <w:lvl w:ilvl="0">
      <w:start w:val="1"/>
      <w:numFmt w:val="decimal"/>
      <w:lvlText w:val="%1."/>
      <w:lvlJc w:val="left"/>
      <w:pPr>
        <w:ind w:left="720" w:hanging="360"/>
      </w:pPr>
      <w:rPr>
        <w:rFonts w:hint="default"/>
      </w:rPr>
    </w:lvl>
    <w:lvl w:ilvl="1">
      <w:start w:val="6"/>
      <w:numFmt w:val="decimal"/>
      <w:isLgl/>
      <w:lvlText w:val="%1.%2"/>
      <w:lvlJc w:val="left"/>
      <w:pPr>
        <w:ind w:left="1080" w:hanging="360"/>
      </w:pPr>
      <w:rPr>
        <w:rFonts w:ascii="Calibri" w:hAnsi="Calibri" w:cs="Calibri" w:hint="default"/>
        <w:b/>
        <w:color w:val="0070C0"/>
        <w:sz w:val="24"/>
      </w:rPr>
    </w:lvl>
    <w:lvl w:ilvl="2">
      <w:start w:val="1"/>
      <w:numFmt w:val="decimal"/>
      <w:isLgl/>
      <w:lvlText w:val="%1.%2.%3"/>
      <w:lvlJc w:val="left"/>
      <w:pPr>
        <w:ind w:left="1800" w:hanging="720"/>
      </w:pPr>
      <w:rPr>
        <w:rFonts w:ascii="Calibri" w:hAnsi="Calibri" w:cs="Calibri" w:hint="default"/>
        <w:b/>
        <w:color w:val="0070C0"/>
        <w:sz w:val="24"/>
      </w:rPr>
    </w:lvl>
    <w:lvl w:ilvl="3">
      <w:start w:val="1"/>
      <w:numFmt w:val="decimal"/>
      <w:isLgl/>
      <w:lvlText w:val="%1.%2.%3.%4"/>
      <w:lvlJc w:val="left"/>
      <w:pPr>
        <w:ind w:left="2160" w:hanging="720"/>
      </w:pPr>
      <w:rPr>
        <w:rFonts w:ascii="Calibri" w:hAnsi="Calibri" w:cs="Calibri" w:hint="default"/>
        <w:b/>
        <w:color w:val="0070C0"/>
        <w:sz w:val="24"/>
      </w:rPr>
    </w:lvl>
    <w:lvl w:ilvl="4">
      <w:start w:val="1"/>
      <w:numFmt w:val="decimal"/>
      <w:isLgl/>
      <w:lvlText w:val="%1.%2.%3.%4.%5"/>
      <w:lvlJc w:val="left"/>
      <w:pPr>
        <w:ind w:left="2520" w:hanging="720"/>
      </w:pPr>
      <w:rPr>
        <w:rFonts w:ascii="Calibri" w:hAnsi="Calibri" w:cs="Calibri" w:hint="default"/>
        <w:b/>
        <w:color w:val="0070C0"/>
        <w:sz w:val="24"/>
      </w:rPr>
    </w:lvl>
    <w:lvl w:ilvl="5">
      <w:start w:val="1"/>
      <w:numFmt w:val="decimal"/>
      <w:isLgl/>
      <w:lvlText w:val="%1.%2.%3.%4.%5.%6"/>
      <w:lvlJc w:val="left"/>
      <w:pPr>
        <w:ind w:left="3240" w:hanging="1080"/>
      </w:pPr>
      <w:rPr>
        <w:rFonts w:ascii="Calibri" w:hAnsi="Calibri" w:cs="Calibri" w:hint="default"/>
        <w:b/>
        <w:color w:val="0070C0"/>
        <w:sz w:val="24"/>
      </w:rPr>
    </w:lvl>
    <w:lvl w:ilvl="6">
      <w:start w:val="1"/>
      <w:numFmt w:val="decimal"/>
      <w:isLgl/>
      <w:lvlText w:val="%1.%2.%3.%4.%5.%6.%7"/>
      <w:lvlJc w:val="left"/>
      <w:pPr>
        <w:ind w:left="3600" w:hanging="1080"/>
      </w:pPr>
      <w:rPr>
        <w:rFonts w:ascii="Calibri" w:hAnsi="Calibri" w:cs="Calibri" w:hint="default"/>
        <w:b/>
        <w:color w:val="0070C0"/>
        <w:sz w:val="24"/>
      </w:rPr>
    </w:lvl>
    <w:lvl w:ilvl="7">
      <w:start w:val="1"/>
      <w:numFmt w:val="decimal"/>
      <w:isLgl/>
      <w:lvlText w:val="%1.%2.%3.%4.%5.%6.%7.%8"/>
      <w:lvlJc w:val="left"/>
      <w:pPr>
        <w:ind w:left="4320" w:hanging="1440"/>
      </w:pPr>
      <w:rPr>
        <w:rFonts w:ascii="Calibri" w:hAnsi="Calibri" w:cs="Calibri" w:hint="default"/>
        <w:b/>
        <w:color w:val="0070C0"/>
        <w:sz w:val="24"/>
      </w:rPr>
    </w:lvl>
    <w:lvl w:ilvl="8">
      <w:start w:val="1"/>
      <w:numFmt w:val="decimal"/>
      <w:isLgl/>
      <w:lvlText w:val="%1.%2.%3.%4.%5.%6.%7.%8.%9"/>
      <w:lvlJc w:val="left"/>
      <w:pPr>
        <w:ind w:left="4680" w:hanging="1440"/>
      </w:pPr>
      <w:rPr>
        <w:rFonts w:ascii="Calibri" w:hAnsi="Calibri" w:cs="Calibri" w:hint="default"/>
        <w:b/>
        <w:color w:val="0070C0"/>
        <w:sz w:val="24"/>
      </w:rPr>
    </w:lvl>
  </w:abstractNum>
  <w:abstractNum w:abstractNumId="86" w15:restartNumberingAfterBreak="0">
    <w:nsid w:val="7A264B68"/>
    <w:multiLevelType w:val="hybridMultilevel"/>
    <w:tmpl w:val="1BA86E80"/>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7" w15:restartNumberingAfterBreak="0">
    <w:nsid w:val="7A641943"/>
    <w:multiLevelType w:val="hybridMultilevel"/>
    <w:tmpl w:val="6BE83CF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15:restartNumberingAfterBreak="0">
    <w:nsid w:val="7AF42451"/>
    <w:multiLevelType w:val="multilevel"/>
    <w:tmpl w:val="39E0A210"/>
    <w:lvl w:ilvl="0">
      <w:start w:val="1"/>
      <w:numFmt w:val="decimal"/>
      <w:lvlText w:val="%1."/>
      <w:lvlJc w:val="left"/>
      <w:pPr>
        <w:ind w:left="360" w:hanging="360"/>
      </w:pPr>
      <w:rPr>
        <w:rFonts w:asciiTheme="minorHAnsi" w:hAnsiTheme="minorHAnsi" w:hint="default"/>
        <w:b w:val="0"/>
      </w:rPr>
    </w:lvl>
    <w:lvl w:ilvl="1" w:tentative="1">
      <w:start w:val="1"/>
      <w:numFmt w:val="lowerLetter"/>
      <w:lvlText w:val="%2."/>
      <w:lvlJc w:val="left"/>
      <w:pPr>
        <w:ind w:left="720" w:hanging="360"/>
      </w:pPr>
    </w:lvl>
    <w:lvl w:ilvl="2" w:tentative="1">
      <w:start w:val="1"/>
      <w:numFmt w:val="lowerRoman"/>
      <w:lvlText w:val="%3."/>
      <w:lvlJc w:val="right"/>
      <w:pPr>
        <w:ind w:left="1440" w:hanging="180"/>
      </w:pPr>
    </w:lvl>
    <w:lvl w:ilvl="3">
      <w:start w:val="1"/>
      <w:numFmt w:val="decimal"/>
      <w:lvlText w:val="%4."/>
      <w:lvlJc w:val="left"/>
      <w:pPr>
        <w:ind w:left="2160" w:hanging="360"/>
      </w:pPr>
    </w:lvl>
    <w:lvl w:ilvl="4" w:tentative="1">
      <w:start w:val="1"/>
      <w:numFmt w:val="lowerLetter"/>
      <w:lvlText w:val="%5."/>
      <w:lvlJc w:val="left"/>
      <w:pPr>
        <w:ind w:left="2880" w:hanging="360"/>
      </w:pPr>
    </w:lvl>
    <w:lvl w:ilvl="5" w:tentative="1">
      <w:start w:val="1"/>
      <w:numFmt w:val="lowerRoman"/>
      <w:lvlText w:val="%6."/>
      <w:lvlJc w:val="right"/>
      <w:pPr>
        <w:ind w:left="3600" w:hanging="180"/>
      </w:pPr>
    </w:lvl>
    <w:lvl w:ilvl="6" w:tentative="1">
      <w:start w:val="1"/>
      <w:numFmt w:val="decimal"/>
      <w:lvlText w:val="%7."/>
      <w:lvlJc w:val="left"/>
      <w:pPr>
        <w:ind w:left="4320" w:hanging="360"/>
      </w:pPr>
    </w:lvl>
    <w:lvl w:ilvl="7" w:tentative="1">
      <w:start w:val="1"/>
      <w:numFmt w:val="lowerLetter"/>
      <w:lvlText w:val="%8."/>
      <w:lvlJc w:val="left"/>
      <w:pPr>
        <w:ind w:left="5040" w:hanging="360"/>
      </w:pPr>
    </w:lvl>
    <w:lvl w:ilvl="8" w:tentative="1">
      <w:start w:val="1"/>
      <w:numFmt w:val="lowerRoman"/>
      <w:lvlText w:val="%9."/>
      <w:lvlJc w:val="right"/>
      <w:pPr>
        <w:ind w:left="5760" w:hanging="180"/>
      </w:pPr>
    </w:lvl>
  </w:abstractNum>
  <w:abstractNum w:abstractNumId="89" w15:restartNumberingAfterBreak="0">
    <w:nsid w:val="7B374245"/>
    <w:multiLevelType w:val="hybridMultilevel"/>
    <w:tmpl w:val="F8F2E920"/>
    <w:lvl w:ilvl="0" w:tplc="F71699BC">
      <w:start w:val="1"/>
      <w:numFmt w:val="lowerLetter"/>
      <w:lvlText w:val="%1)"/>
      <w:lvlJc w:val="left"/>
      <w:pPr>
        <w:ind w:left="786" w:hanging="360"/>
      </w:pPr>
      <w:rPr>
        <w:rFonts w:hint="default"/>
        <w:b w:val="0"/>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0" w15:restartNumberingAfterBreak="0">
    <w:nsid w:val="7BF36EB4"/>
    <w:multiLevelType w:val="hybridMultilevel"/>
    <w:tmpl w:val="971A62B2"/>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91" w15:restartNumberingAfterBreak="0">
    <w:nsid w:val="7C94119D"/>
    <w:multiLevelType w:val="hybridMultilevel"/>
    <w:tmpl w:val="8A242824"/>
    <w:lvl w:ilvl="0" w:tplc="5D529200">
      <w:start w:val="1"/>
      <w:numFmt w:val="lowerLetter"/>
      <w:lvlText w:val="%1)"/>
      <w:lvlJc w:val="left"/>
      <w:pPr>
        <w:ind w:left="720" w:hanging="360"/>
      </w:pPr>
      <w:rPr>
        <w:rFonts w:asciiTheme="minorHAnsi" w:eastAsia="Times New Roman" w:hAnsiTheme="minorHAnsi" w:cstheme="minorHAnsi"/>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15:restartNumberingAfterBreak="0">
    <w:nsid w:val="7CBE5540"/>
    <w:multiLevelType w:val="hybridMultilevel"/>
    <w:tmpl w:val="8368B740"/>
    <w:lvl w:ilvl="0" w:tplc="9B9AF660">
      <w:start w:val="1"/>
      <w:numFmt w:val="decimal"/>
      <w:lvlText w:val="%1."/>
      <w:lvlJc w:val="left"/>
      <w:pPr>
        <w:ind w:left="790" w:hanging="430"/>
      </w:pPr>
      <w:rPr>
        <w:rFonts w:ascii="Calibri" w:hAnsi="Calibri" w:cs="Calibri" w:hint="default"/>
        <w:b w:val="0"/>
        <w:sz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7CF92F60"/>
    <w:multiLevelType w:val="hybridMultilevel"/>
    <w:tmpl w:val="9D460786"/>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7D4228D8"/>
    <w:multiLevelType w:val="hybridMultilevel"/>
    <w:tmpl w:val="C3483772"/>
    <w:lvl w:ilvl="0" w:tplc="9CAE3FB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7ECE6BC6"/>
    <w:multiLevelType w:val="hybridMultilevel"/>
    <w:tmpl w:val="CFB278C0"/>
    <w:lvl w:ilvl="0" w:tplc="667C2A14">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6" w15:restartNumberingAfterBreak="0">
    <w:nsid w:val="7F052640"/>
    <w:multiLevelType w:val="hybridMultilevel"/>
    <w:tmpl w:val="9A88F8DA"/>
    <w:lvl w:ilvl="0" w:tplc="5BA41CFA">
      <w:start w:val="1"/>
      <w:numFmt w:val="lowerLetter"/>
      <w:lvlText w:val="%1)"/>
      <w:lvlJc w:val="left"/>
      <w:pPr>
        <w:ind w:left="1713" w:hanging="360"/>
      </w:pPr>
      <w:rPr>
        <w:rFonts w:asciiTheme="minorHAnsi" w:eastAsia="Times New Roman" w:hAnsiTheme="minorHAnsi" w:cstheme="minorHAnsi"/>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97" w15:restartNumberingAfterBreak="0">
    <w:nsid w:val="7F1B7374"/>
    <w:multiLevelType w:val="hybridMultilevel"/>
    <w:tmpl w:val="F16EC64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num w:numId="1">
    <w:abstractNumId w:val="51"/>
  </w:num>
  <w:num w:numId="2">
    <w:abstractNumId w:val="91"/>
  </w:num>
  <w:num w:numId="3">
    <w:abstractNumId w:val="72"/>
  </w:num>
  <w:num w:numId="4">
    <w:abstractNumId w:val="43"/>
  </w:num>
  <w:num w:numId="5">
    <w:abstractNumId w:val="2"/>
  </w:num>
  <w:num w:numId="6">
    <w:abstractNumId w:val="12"/>
  </w:num>
  <w:num w:numId="7">
    <w:abstractNumId w:val="6"/>
  </w:num>
  <w:num w:numId="8">
    <w:abstractNumId w:val="85"/>
  </w:num>
  <w:num w:numId="9">
    <w:abstractNumId w:val="35"/>
  </w:num>
  <w:num w:numId="10">
    <w:abstractNumId w:val="37"/>
  </w:num>
  <w:num w:numId="11">
    <w:abstractNumId w:val="55"/>
  </w:num>
  <w:num w:numId="12">
    <w:abstractNumId w:val="70"/>
  </w:num>
  <w:num w:numId="13">
    <w:abstractNumId w:val="47"/>
  </w:num>
  <w:num w:numId="14">
    <w:abstractNumId w:val="18"/>
  </w:num>
  <w:num w:numId="15">
    <w:abstractNumId w:val="1"/>
  </w:num>
  <w:num w:numId="16">
    <w:abstractNumId w:val="42"/>
  </w:num>
  <w:num w:numId="17">
    <w:abstractNumId w:val="8"/>
  </w:num>
  <w:num w:numId="18">
    <w:abstractNumId w:val="92"/>
  </w:num>
  <w:num w:numId="19">
    <w:abstractNumId w:val="59"/>
  </w:num>
  <w:num w:numId="20">
    <w:abstractNumId w:val="17"/>
  </w:num>
  <w:num w:numId="21">
    <w:abstractNumId w:val="41"/>
  </w:num>
  <w:num w:numId="22">
    <w:abstractNumId w:val="95"/>
  </w:num>
  <w:num w:numId="23">
    <w:abstractNumId w:val="74"/>
  </w:num>
  <w:num w:numId="24">
    <w:abstractNumId w:val="0"/>
  </w:num>
  <w:num w:numId="25">
    <w:abstractNumId w:val="4"/>
  </w:num>
  <w:num w:numId="26">
    <w:abstractNumId w:val="9"/>
  </w:num>
  <w:num w:numId="27">
    <w:abstractNumId w:val="32"/>
  </w:num>
  <w:num w:numId="28">
    <w:abstractNumId w:val="93"/>
  </w:num>
  <w:num w:numId="29">
    <w:abstractNumId w:val="75"/>
  </w:num>
  <w:num w:numId="30">
    <w:abstractNumId w:val="28"/>
  </w:num>
  <w:num w:numId="31">
    <w:abstractNumId w:val="83"/>
  </w:num>
  <w:num w:numId="32">
    <w:abstractNumId w:val="15"/>
  </w:num>
  <w:num w:numId="33">
    <w:abstractNumId w:val="73"/>
  </w:num>
  <w:num w:numId="34">
    <w:abstractNumId w:val="22"/>
  </w:num>
  <w:num w:numId="35">
    <w:abstractNumId w:val="84"/>
  </w:num>
  <w:num w:numId="36">
    <w:abstractNumId w:val="87"/>
  </w:num>
  <w:num w:numId="37">
    <w:abstractNumId w:val="97"/>
  </w:num>
  <w:num w:numId="38">
    <w:abstractNumId w:val="65"/>
  </w:num>
  <w:num w:numId="39">
    <w:abstractNumId w:val="89"/>
  </w:num>
  <w:num w:numId="40">
    <w:abstractNumId w:val="10"/>
  </w:num>
  <w:num w:numId="41">
    <w:abstractNumId w:val="71"/>
  </w:num>
  <w:num w:numId="42">
    <w:abstractNumId w:val="86"/>
  </w:num>
  <w:num w:numId="43">
    <w:abstractNumId w:val="5"/>
  </w:num>
  <w:num w:numId="44">
    <w:abstractNumId w:val="81"/>
  </w:num>
  <w:num w:numId="45">
    <w:abstractNumId w:val="56"/>
  </w:num>
  <w:num w:numId="46">
    <w:abstractNumId w:val="39"/>
  </w:num>
  <w:num w:numId="47">
    <w:abstractNumId w:val="20"/>
  </w:num>
  <w:num w:numId="48">
    <w:abstractNumId w:val="90"/>
  </w:num>
  <w:num w:numId="49">
    <w:abstractNumId w:val="7"/>
  </w:num>
  <w:num w:numId="50">
    <w:abstractNumId w:val="30"/>
  </w:num>
  <w:num w:numId="51">
    <w:abstractNumId w:val="27"/>
  </w:num>
  <w:num w:numId="52">
    <w:abstractNumId w:val="96"/>
  </w:num>
  <w:num w:numId="53">
    <w:abstractNumId w:val="16"/>
  </w:num>
  <w:num w:numId="54">
    <w:abstractNumId w:val="52"/>
  </w:num>
  <w:num w:numId="55">
    <w:abstractNumId w:val="77"/>
  </w:num>
  <w:num w:numId="56">
    <w:abstractNumId w:val="11"/>
  </w:num>
  <w:num w:numId="57">
    <w:abstractNumId w:val="3"/>
  </w:num>
  <w:num w:numId="58">
    <w:abstractNumId w:val="14"/>
  </w:num>
  <w:num w:numId="59">
    <w:abstractNumId w:val="50"/>
  </w:num>
  <w:num w:numId="60">
    <w:abstractNumId w:val="78"/>
  </w:num>
  <w:num w:numId="61">
    <w:abstractNumId w:val="58"/>
  </w:num>
  <w:num w:numId="62">
    <w:abstractNumId w:val="44"/>
  </w:num>
  <w:num w:numId="63">
    <w:abstractNumId w:val="79"/>
  </w:num>
  <w:num w:numId="64">
    <w:abstractNumId w:val="13"/>
  </w:num>
  <w:num w:numId="65">
    <w:abstractNumId w:val="38"/>
  </w:num>
  <w:num w:numId="66">
    <w:abstractNumId w:val="46"/>
  </w:num>
  <w:num w:numId="67">
    <w:abstractNumId w:val="31"/>
  </w:num>
  <w:num w:numId="68">
    <w:abstractNumId w:val="36"/>
  </w:num>
  <w:num w:numId="69">
    <w:abstractNumId w:val="94"/>
  </w:num>
  <w:num w:numId="70">
    <w:abstractNumId w:val="80"/>
  </w:num>
  <w:num w:numId="71">
    <w:abstractNumId w:val="26"/>
  </w:num>
  <w:num w:numId="72">
    <w:abstractNumId w:val="21"/>
  </w:num>
  <w:num w:numId="73">
    <w:abstractNumId w:val="48"/>
  </w:num>
  <w:num w:numId="74">
    <w:abstractNumId w:val="24"/>
  </w:num>
  <w:num w:numId="75">
    <w:abstractNumId w:val="88"/>
  </w:num>
  <w:num w:numId="76">
    <w:abstractNumId w:val="53"/>
  </w:num>
  <w:num w:numId="77">
    <w:abstractNumId w:val="23"/>
  </w:num>
  <w:num w:numId="78">
    <w:abstractNumId w:val="66"/>
  </w:num>
  <w:num w:numId="79">
    <w:abstractNumId w:val="62"/>
  </w:num>
  <w:num w:numId="80">
    <w:abstractNumId w:val="64"/>
  </w:num>
  <w:num w:numId="81">
    <w:abstractNumId w:val="57"/>
  </w:num>
  <w:num w:numId="82">
    <w:abstractNumId w:val="29"/>
  </w:num>
  <w:num w:numId="83">
    <w:abstractNumId w:val="63"/>
  </w:num>
  <w:num w:numId="84">
    <w:abstractNumId w:val="25"/>
  </w:num>
  <w:num w:numId="85">
    <w:abstractNumId w:val="49"/>
  </w:num>
  <w:num w:numId="86">
    <w:abstractNumId w:val="69"/>
  </w:num>
  <w:num w:numId="87">
    <w:abstractNumId w:val="76"/>
  </w:num>
  <w:num w:numId="88">
    <w:abstractNumId w:val="67"/>
  </w:num>
  <w:num w:numId="89">
    <w:abstractNumId w:val="60"/>
  </w:num>
  <w:num w:numId="90">
    <w:abstractNumId w:val="45"/>
  </w:num>
  <w:num w:numId="91">
    <w:abstractNumId w:val="82"/>
  </w:num>
  <w:num w:numId="92">
    <w:abstractNumId w:val="40"/>
  </w:num>
  <w:num w:numId="93">
    <w:abstractNumId w:val="33"/>
  </w:num>
  <w:num w:numId="9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68"/>
  </w:num>
  <w:num w:numId="96">
    <w:abstractNumId w:val="34"/>
  </w:num>
  <w:num w:numId="97">
    <w:abstractNumId w:val="19"/>
  </w:num>
  <w:numIdMacAtCleanup w:val="8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H">
    <w15:presenceInfo w15:providerId="None" w15:userId="K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hyphenationZone w:val="425"/>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607"/>
    <w:rsid w:val="0000093B"/>
    <w:rsid w:val="00000F1C"/>
    <w:rsid w:val="00001501"/>
    <w:rsid w:val="000015B8"/>
    <w:rsid w:val="00003578"/>
    <w:rsid w:val="00004250"/>
    <w:rsid w:val="000045EB"/>
    <w:rsid w:val="000046C9"/>
    <w:rsid w:val="0000498B"/>
    <w:rsid w:val="00004CD1"/>
    <w:rsid w:val="00004F4B"/>
    <w:rsid w:val="000073C1"/>
    <w:rsid w:val="000077BC"/>
    <w:rsid w:val="00007AC9"/>
    <w:rsid w:val="0001021B"/>
    <w:rsid w:val="00010486"/>
    <w:rsid w:val="0001159F"/>
    <w:rsid w:val="0001202D"/>
    <w:rsid w:val="00012780"/>
    <w:rsid w:val="000133A0"/>
    <w:rsid w:val="00013D90"/>
    <w:rsid w:val="0001403B"/>
    <w:rsid w:val="0001542E"/>
    <w:rsid w:val="00020201"/>
    <w:rsid w:val="00020A61"/>
    <w:rsid w:val="000220E6"/>
    <w:rsid w:val="000222B6"/>
    <w:rsid w:val="00022D78"/>
    <w:rsid w:val="0002356C"/>
    <w:rsid w:val="00023CC2"/>
    <w:rsid w:val="0002406F"/>
    <w:rsid w:val="00024882"/>
    <w:rsid w:val="00024A72"/>
    <w:rsid w:val="00024CFE"/>
    <w:rsid w:val="0002514F"/>
    <w:rsid w:val="000308CB"/>
    <w:rsid w:val="00030CC3"/>
    <w:rsid w:val="0003132E"/>
    <w:rsid w:val="000315F6"/>
    <w:rsid w:val="00031870"/>
    <w:rsid w:val="00032CC8"/>
    <w:rsid w:val="00033254"/>
    <w:rsid w:val="00034FDA"/>
    <w:rsid w:val="00034FF8"/>
    <w:rsid w:val="00035B6B"/>
    <w:rsid w:val="0003718F"/>
    <w:rsid w:val="0003720D"/>
    <w:rsid w:val="00040ACC"/>
    <w:rsid w:val="0004229B"/>
    <w:rsid w:val="00044119"/>
    <w:rsid w:val="000444E2"/>
    <w:rsid w:val="0004698C"/>
    <w:rsid w:val="00047134"/>
    <w:rsid w:val="000473CE"/>
    <w:rsid w:val="0004741E"/>
    <w:rsid w:val="00047D98"/>
    <w:rsid w:val="00047F63"/>
    <w:rsid w:val="000500BE"/>
    <w:rsid w:val="000501D6"/>
    <w:rsid w:val="00051287"/>
    <w:rsid w:val="0005170D"/>
    <w:rsid w:val="00051749"/>
    <w:rsid w:val="00055982"/>
    <w:rsid w:val="00055EB2"/>
    <w:rsid w:val="000570DA"/>
    <w:rsid w:val="00057A8D"/>
    <w:rsid w:val="00057DC8"/>
    <w:rsid w:val="00057F43"/>
    <w:rsid w:val="0006019F"/>
    <w:rsid w:val="00061D03"/>
    <w:rsid w:val="00061E5E"/>
    <w:rsid w:val="00061ED1"/>
    <w:rsid w:val="00062275"/>
    <w:rsid w:val="000622C0"/>
    <w:rsid w:val="00062AB8"/>
    <w:rsid w:val="00064C8C"/>
    <w:rsid w:val="0006614F"/>
    <w:rsid w:val="00066B23"/>
    <w:rsid w:val="00066B96"/>
    <w:rsid w:val="0006727E"/>
    <w:rsid w:val="00067456"/>
    <w:rsid w:val="00067A2C"/>
    <w:rsid w:val="0007016B"/>
    <w:rsid w:val="00070FF0"/>
    <w:rsid w:val="00071A18"/>
    <w:rsid w:val="00072305"/>
    <w:rsid w:val="000736B4"/>
    <w:rsid w:val="00074379"/>
    <w:rsid w:val="00074F77"/>
    <w:rsid w:val="000756FB"/>
    <w:rsid w:val="00075CB7"/>
    <w:rsid w:val="00076362"/>
    <w:rsid w:val="000764BE"/>
    <w:rsid w:val="00076BB5"/>
    <w:rsid w:val="0007709F"/>
    <w:rsid w:val="00077137"/>
    <w:rsid w:val="00077B3E"/>
    <w:rsid w:val="00077CCD"/>
    <w:rsid w:val="00077DAB"/>
    <w:rsid w:val="00077DBA"/>
    <w:rsid w:val="0008037F"/>
    <w:rsid w:val="00080C25"/>
    <w:rsid w:val="00081C01"/>
    <w:rsid w:val="00082016"/>
    <w:rsid w:val="000830DE"/>
    <w:rsid w:val="00083566"/>
    <w:rsid w:val="00083652"/>
    <w:rsid w:val="00084D44"/>
    <w:rsid w:val="00084E35"/>
    <w:rsid w:val="00084F81"/>
    <w:rsid w:val="00085921"/>
    <w:rsid w:val="00085E0C"/>
    <w:rsid w:val="0008611C"/>
    <w:rsid w:val="000861A7"/>
    <w:rsid w:val="00086235"/>
    <w:rsid w:val="0008731D"/>
    <w:rsid w:val="000916B1"/>
    <w:rsid w:val="00092607"/>
    <w:rsid w:val="000927EB"/>
    <w:rsid w:val="000929BB"/>
    <w:rsid w:val="00092BD3"/>
    <w:rsid w:val="00092DCE"/>
    <w:rsid w:val="000930D7"/>
    <w:rsid w:val="000936AE"/>
    <w:rsid w:val="0009376C"/>
    <w:rsid w:val="00093F00"/>
    <w:rsid w:val="000945C4"/>
    <w:rsid w:val="00094771"/>
    <w:rsid w:val="00095A10"/>
    <w:rsid w:val="00095ABD"/>
    <w:rsid w:val="00095BD9"/>
    <w:rsid w:val="000968C4"/>
    <w:rsid w:val="00096B5F"/>
    <w:rsid w:val="00097005"/>
    <w:rsid w:val="000977BF"/>
    <w:rsid w:val="00097897"/>
    <w:rsid w:val="00097F02"/>
    <w:rsid w:val="000A07DA"/>
    <w:rsid w:val="000A08E9"/>
    <w:rsid w:val="000A20D2"/>
    <w:rsid w:val="000A2E94"/>
    <w:rsid w:val="000A359C"/>
    <w:rsid w:val="000A37A4"/>
    <w:rsid w:val="000A380A"/>
    <w:rsid w:val="000A3EEE"/>
    <w:rsid w:val="000A4224"/>
    <w:rsid w:val="000A44FD"/>
    <w:rsid w:val="000A4C45"/>
    <w:rsid w:val="000A4EFD"/>
    <w:rsid w:val="000A5188"/>
    <w:rsid w:val="000A5B46"/>
    <w:rsid w:val="000A5CFC"/>
    <w:rsid w:val="000A5FD8"/>
    <w:rsid w:val="000A6886"/>
    <w:rsid w:val="000A68F5"/>
    <w:rsid w:val="000A71E4"/>
    <w:rsid w:val="000A76DE"/>
    <w:rsid w:val="000A7814"/>
    <w:rsid w:val="000A7903"/>
    <w:rsid w:val="000B0B27"/>
    <w:rsid w:val="000B1378"/>
    <w:rsid w:val="000B1802"/>
    <w:rsid w:val="000B18BA"/>
    <w:rsid w:val="000B1E98"/>
    <w:rsid w:val="000B2849"/>
    <w:rsid w:val="000B351F"/>
    <w:rsid w:val="000B454B"/>
    <w:rsid w:val="000B4AAC"/>
    <w:rsid w:val="000B4F86"/>
    <w:rsid w:val="000B50DA"/>
    <w:rsid w:val="000B5C8E"/>
    <w:rsid w:val="000C1242"/>
    <w:rsid w:val="000C14AF"/>
    <w:rsid w:val="000C17B0"/>
    <w:rsid w:val="000C1C96"/>
    <w:rsid w:val="000C279F"/>
    <w:rsid w:val="000C39CC"/>
    <w:rsid w:val="000C39EC"/>
    <w:rsid w:val="000C434C"/>
    <w:rsid w:val="000C54F0"/>
    <w:rsid w:val="000C577C"/>
    <w:rsid w:val="000C6D3B"/>
    <w:rsid w:val="000D1926"/>
    <w:rsid w:val="000D2E3B"/>
    <w:rsid w:val="000D369B"/>
    <w:rsid w:val="000D4075"/>
    <w:rsid w:val="000D5321"/>
    <w:rsid w:val="000D660A"/>
    <w:rsid w:val="000D6A61"/>
    <w:rsid w:val="000D7052"/>
    <w:rsid w:val="000D784D"/>
    <w:rsid w:val="000E02B6"/>
    <w:rsid w:val="000E07DB"/>
    <w:rsid w:val="000E10BD"/>
    <w:rsid w:val="000E1756"/>
    <w:rsid w:val="000E1989"/>
    <w:rsid w:val="000E312B"/>
    <w:rsid w:val="000E3425"/>
    <w:rsid w:val="000E34ED"/>
    <w:rsid w:val="000E3975"/>
    <w:rsid w:val="000E40F3"/>
    <w:rsid w:val="000E4811"/>
    <w:rsid w:val="000E582B"/>
    <w:rsid w:val="000E5F4E"/>
    <w:rsid w:val="000E6187"/>
    <w:rsid w:val="000E6876"/>
    <w:rsid w:val="000E6ACB"/>
    <w:rsid w:val="000E7471"/>
    <w:rsid w:val="000E74A7"/>
    <w:rsid w:val="000F062B"/>
    <w:rsid w:val="000F15F9"/>
    <w:rsid w:val="000F1CB8"/>
    <w:rsid w:val="000F203D"/>
    <w:rsid w:val="000F389F"/>
    <w:rsid w:val="000F3920"/>
    <w:rsid w:val="000F3F1A"/>
    <w:rsid w:val="000F4070"/>
    <w:rsid w:val="000F5375"/>
    <w:rsid w:val="000F5F3D"/>
    <w:rsid w:val="000F63F8"/>
    <w:rsid w:val="000F6E0C"/>
    <w:rsid w:val="000F74C7"/>
    <w:rsid w:val="001006E0"/>
    <w:rsid w:val="001010DB"/>
    <w:rsid w:val="001012D8"/>
    <w:rsid w:val="001039A6"/>
    <w:rsid w:val="00104C20"/>
    <w:rsid w:val="00105BA4"/>
    <w:rsid w:val="00106240"/>
    <w:rsid w:val="001068F4"/>
    <w:rsid w:val="00106EF8"/>
    <w:rsid w:val="00106F02"/>
    <w:rsid w:val="001076DC"/>
    <w:rsid w:val="00107C61"/>
    <w:rsid w:val="00110730"/>
    <w:rsid w:val="00110766"/>
    <w:rsid w:val="00110B21"/>
    <w:rsid w:val="0011241A"/>
    <w:rsid w:val="00113B33"/>
    <w:rsid w:val="00113DA4"/>
    <w:rsid w:val="00114216"/>
    <w:rsid w:val="00114475"/>
    <w:rsid w:val="00114BF9"/>
    <w:rsid w:val="00114E18"/>
    <w:rsid w:val="00115A6D"/>
    <w:rsid w:val="00115A94"/>
    <w:rsid w:val="0011677F"/>
    <w:rsid w:val="001168D7"/>
    <w:rsid w:val="00116A73"/>
    <w:rsid w:val="0011766B"/>
    <w:rsid w:val="00120FDC"/>
    <w:rsid w:val="00121A1A"/>
    <w:rsid w:val="00122D58"/>
    <w:rsid w:val="00123970"/>
    <w:rsid w:val="00124977"/>
    <w:rsid w:val="00124AEA"/>
    <w:rsid w:val="001260FC"/>
    <w:rsid w:val="00126B49"/>
    <w:rsid w:val="00127CD1"/>
    <w:rsid w:val="00130461"/>
    <w:rsid w:val="00131078"/>
    <w:rsid w:val="00131D2F"/>
    <w:rsid w:val="0013203D"/>
    <w:rsid w:val="001326B9"/>
    <w:rsid w:val="00132FEC"/>
    <w:rsid w:val="00133D80"/>
    <w:rsid w:val="00134228"/>
    <w:rsid w:val="0013458D"/>
    <w:rsid w:val="001353C6"/>
    <w:rsid w:val="00135633"/>
    <w:rsid w:val="00135950"/>
    <w:rsid w:val="00136298"/>
    <w:rsid w:val="001362FB"/>
    <w:rsid w:val="00136D44"/>
    <w:rsid w:val="00136D98"/>
    <w:rsid w:val="00136F53"/>
    <w:rsid w:val="00137765"/>
    <w:rsid w:val="001404AF"/>
    <w:rsid w:val="001407F3"/>
    <w:rsid w:val="00141026"/>
    <w:rsid w:val="001418EE"/>
    <w:rsid w:val="00142F56"/>
    <w:rsid w:val="001434E7"/>
    <w:rsid w:val="00144296"/>
    <w:rsid w:val="00145772"/>
    <w:rsid w:val="00145DFE"/>
    <w:rsid w:val="00146598"/>
    <w:rsid w:val="00146BB8"/>
    <w:rsid w:val="00146EFB"/>
    <w:rsid w:val="00147205"/>
    <w:rsid w:val="0014763C"/>
    <w:rsid w:val="00147D78"/>
    <w:rsid w:val="00150000"/>
    <w:rsid w:val="0015034A"/>
    <w:rsid w:val="00150899"/>
    <w:rsid w:val="00150E75"/>
    <w:rsid w:val="00151639"/>
    <w:rsid w:val="0015164D"/>
    <w:rsid w:val="00151A86"/>
    <w:rsid w:val="0015204B"/>
    <w:rsid w:val="00152498"/>
    <w:rsid w:val="0015251A"/>
    <w:rsid w:val="00152E05"/>
    <w:rsid w:val="001531DD"/>
    <w:rsid w:val="001553E5"/>
    <w:rsid w:val="00155C9F"/>
    <w:rsid w:val="00156929"/>
    <w:rsid w:val="00157A23"/>
    <w:rsid w:val="00161799"/>
    <w:rsid w:val="00162001"/>
    <w:rsid w:val="001622CC"/>
    <w:rsid w:val="001628DA"/>
    <w:rsid w:val="00162A36"/>
    <w:rsid w:val="00162C16"/>
    <w:rsid w:val="001634B2"/>
    <w:rsid w:val="00163A9A"/>
    <w:rsid w:val="001647E0"/>
    <w:rsid w:val="00164853"/>
    <w:rsid w:val="001652E8"/>
    <w:rsid w:val="00167D7A"/>
    <w:rsid w:val="00170200"/>
    <w:rsid w:val="0017081C"/>
    <w:rsid w:val="001709E6"/>
    <w:rsid w:val="001711B1"/>
    <w:rsid w:val="00171556"/>
    <w:rsid w:val="00171FA8"/>
    <w:rsid w:val="00172D8B"/>
    <w:rsid w:val="00173A81"/>
    <w:rsid w:val="001742F2"/>
    <w:rsid w:val="001743BB"/>
    <w:rsid w:val="00174B4F"/>
    <w:rsid w:val="00174CA2"/>
    <w:rsid w:val="00174E9A"/>
    <w:rsid w:val="00174FC2"/>
    <w:rsid w:val="00175D8A"/>
    <w:rsid w:val="00175DAF"/>
    <w:rsid w:val="00175F6C"/>
    <w:rsid w:val="0017647E"/>
    <w:rsid w:val="001774E1"/>
    <w:rsid w:val="00180D74"/>
    <w:rsid w:val="00182E4D"/>
    <w:rsid w:val="0018357B"/>
    <w:rsid w:val="001837E9"/>
    <w:rsid w:val="0018381C"/>
    <w:rsid w:val="001853F2"/>
    <w:rsid w:val="00185C77"/>
    <w:rsid w:val="00186C55"/>
    <w:rsid w:val="00187621"/>
    <w:rsid w:val="00191872"/>
    <w:rsid w:val="00191AB3"/>
    <w:rsid w:val="00191E6B"/>
    <w:rsid w:val="00191F0C"/>
    <w:rsid w:val="0019220D"/>
    <w:rsid w:val="001922F3"/>
    <w:rsid w:val="00193373"/>
    <w:rsid w:val="00193B41"/>
    <w:rsid w:val="001944D8"/>
    <w:rsid w:val="0019508C"/>
    <w:rsid w:val="001954D1"/>
    <w:rsid w:val="001977FC"/>
    <w:rsid w:val="00197FD6"/>
    <w:rsid w:val="001A0806"/>
    <w:rsid w:val="001A0814"/>
    <w:rsid w:val="001A1B0D"/>
    <w:rsid w:val="001A2918"/>
    <w:rsid w:val="001A379C"/>
    <w:rsid w:val="001A3A0F"/>
    <w:rsid w:val="001A4B0B"/>
    <w:rsid w:val="001A5A1D"/>
    <w:rsid w:val="001A6A09"/>
    <w:rsid w:val="001A6D88"/>
    <w:rsid w:val="001A6DC7"/>
    <w:rsid w:val="001A712A"/>
    <w:rsid w:val="001A7F8C"/>
    <w:rsid w:val="001B0874"/>
    <w:rsid w:val="001B120F"/>
    <w:rsid w:val="001B2F4A"/>
    <w:rsid w:val="001B368D"/>
    <w:rsid w:val="001B3FB4"/>
    <w:rsid w:val="001B6D11"/>
    <w:rsid w:val="001B7B31"/>
    <w:rsid w:val="001C068F"/>
    <w:rsid w:val="001C1EEA"/>
    <w:rsid w:val="001C2A0F"/>
    <w:rsid w:val="001C313C"/>
    <w:rsid w:val="001C345A"/>
    <w:rsid w:val="001C3B44"/>
    <w:rsid w:val="001C3D3E"/>
    <w:rsid w:val="001C3DED"/>
    <w:rsid w:val="001C3F31"/>
    <w:rsid w:val="001C50D4"/>
    <w:rsid w:val="001C6526"/>
    <w:rsid w:val="001C6AFF"/>
    <w:rsid w:val="001D0434"/>
    <w:rsid w:val="001D0E6B"/>
    <w:rsid w:val="001D0FD2"/>
    <w:rsid w:val="001D1334"/>
    <w:rsid w:val="001D179E"/>
    <w:rsid w:val="001D24B7"/>
    <w:rsid w:val="001D317C"/>
    <w:rsid w:val="001D3702"/>
    <w:rsid w:val="001D37FB"/>
    <w:rsid w:val="001D3CD9"/>
    <w:rsid w:val="001D4569"/>
    <w:rsid w:val="001D5842"/>
    <w:rsid w:val="001D6761"/>
    <w:rsid w:val="001D6EE8"/>
    <w:rsid w:val="001D79E8"/>
    <w:rsid w:val="001E0E08"/>
    <w:rsid w:val="001E12FA"/>
    <w:rsid w:val="001E1644"/>
    <w:rsid w:val="001E1830"/>
    <w:rsid w:val="001E1A5A"/>
    <w:rsid w:val="001E21E1"/>
    <w:rsid w:val="001E50CE"/>
    <w:rsid w:val="001E520A"/>
    <w:rsid w:val="001E5436"/>
    <w:rsid w:val="001E5864"/>
    <w:rsid w:val="001E58D8"/>
    <w:rsid w:val="001E5B6F"/>
    <w:rsid w:val="001E6559"/>
    <w:rsid w:val="001E6B37"/>
    <w:rsid w:val="001E6CD6"/>
    <w:rsid w:val="001E6F42"/>
    <w:rsid w:val="001E7F7B"/>
    <w:rsid w:val="001F063B"/>
    <w:rsid w:val="001F0691"/>
    <w:rsid w:val="001F090F"/>
    <w:rsid w:val="001F25A1"/>
    <w:rsid w:val="001F296F"/>
    <w:rsid w:val="001F3008"/>
    <w:rsid w:val="001F30A2"/>
    <w:rsid w:val="001F35A2"/>
    <w:rsid w:val="001F49A9"/>
    <w:rsid w:val="001F4C75"/>
    <w:rsid w:val="001F5686"/>
    <w:rsid w:val="002002B9"/>
    <w:rsid w:val="00200913"/>
    <w:rsid w:val="00201401"/>
    <w:rsid w:val="00201AF3"/>
    <w:rsid w:val="002031F3"/>
    <w:rsid w:val="002033FB"/>
    <w:rsid w:val="00205BF3"/>
    <w:rsid w:val="00206366"/>
    <w:rsid w:val="00206D25"/>
    <w:rsid w:val="002103E7"/>
    <w:rsid w:val="00210A9C"/>
    <w:rsid w:val="002119D7"/>
    <w:rsid w:val="002124DC"/>
    <w:rsid w:val="0021283F"/>
    <w:rsid w:val="002128BF"/>
    <w:rsid w:val="002129B5"/>
    <w:rsid w:val="00212A7B"/>
    <w:rsid w:val="00212D50"/>
    <w:rsid w:val="00214249"/>
    <w:rsid w:val="00214D9F"/>
    <w:rsid w:val="00215775"/>
    <w:rsid w:val="00215844"/>
    <w:rsid w:val="002158E6"/>
    <w:rsid w:val="00215CAF"/>
    <w:rsid w:val="00215F8C"/>
    <w:rsid w:val="00221860"/>
    <w:rsid w:val="002224A2"/>
    <w:rsid w:val="002237FD"/>
    <w:rsid w:val="00223F38"/>
    <w:rsid w:val="00224065"/>
    <w:rsid w:val="00224D12"/>
    <w:rsid w:val="00225108"/>
    <w:rsid w:val="00225B43"/>
    <w:rsid w:val="00226307"/>
    <w:rsid w:val="00227386"/>
    <w:rsid w:val="0022764D"/>
    <w:rsid w:val="00227BD6"/>
    <w:rsid w:val="00230BEA"/>
    <w:rsid w:val="00230FBB"/>
    <w:rsid w:val="0023143F"/>
    <w:rsid w:val="002315F8"/>
    <w:rsid w:val="002319D7"/>
    <w:rsid w:val="00232BC9"/>
    <w:rsid w:val="00233C0E"/>
    <w:rsid w:val="00233FA2"/>
    <w:rsid w:val="002349D3"/>
    <w:rsid w:val="00234F53"/>
    <w:rsid w:val="0023598D"/>
    <w:rsid w:val="002363CD"/>
    <w:rsid w:val="002370B6"/>
    <w:rsid w:val="0023746C"/>
    <w:rsid w:val="00237CE5"/>
    <w:rsid w:val="00237FAD"/>
    <w:rsid w:val="00240228"/>
    <w:rsid w:val="0024093A"/>
    <w:rsid w:val="00240A45"/>
    <w:rsid w:val="002414B4"/>
    <w:rsid w:val="00242F47"/>
    <w:rsid w:val="00244750"/>
    <w:rsid w:val="002448B6"/>
    <w:rsid w:val="00244F42"/>
    <w:rsid w:val="002461F1"/>
    <w:rsid w:val="00246A93"/>
    <w:rsid w:val="0024710B"/>
    <w:rsid w:val="00247370"/>
    <w:rsid w:val="002476BD"/>
    <w:rsid w:val="00250BF0"/>
    <w:rsid w:val="00251871"/>
    <w:rsid w:val="00251902"/>
    <w:rsid w:val="002519DD"/>
    <w:rsid w:val="00251A2D"/>
    <w:rsid w:val="00252209"/>
    <w:rsid w:val="00252AC7"/>
    <w:rsid w:val="00253059"/>
    <w:rsid w:val="00253095"/>
    <w:rsid w:val="00254052"/>
    <w:rsid w:val="00254A73"/>
    <w:rsid w:val="00254EBC"/>
    <w:rsid w:val="002564DB"/>
    <w:rsid w:val="002568DE"/>
    <w:rsid w:val="002569A6"/>
    <w:rsid w:val="00256AA4"/>
    <w:rsid w:val="00260118"/>
    <w:rsid w:val="0026033B"/>
    <w:rsid w:val="0026204E"/>
    <w:rsid w:val="00262451"/>
    <w:rsid w:val="00262733"/>
    <w:rsid w:val="002627A6"/>
    <w:rsid w:val="002635DE"/>
    <w:rsid w:val="00265319"/>
    <w:rsid w:val="00265512"/>
    <w:rsid w:val="002655DA"/>
    <w:rsid w:val="00265B8E"/>
    <w:rsid w:val="0026691E"/>
    <w:rsid w:val="00266B82"/>
    <w:rsid w:val="002675D8"/>
    <w:rsid w:val="00267A2D"/>
    <w:rsid w:val="00267C60"/>
    <w:rsid w:val="00267E97"/>
    <w:rsid w:val="00270C9C"/>
    <w:rsid w:val="00270F24"/>
    <w:rsid w:val="002712AD"/>
    <w:rsid w:val="002713D6"/>
    <w:rsid w:val="00271628"/>
    <w:rsid w:val="00272010"/>
    <w:rsid w:val="00272124"/>
    <w:rsid w:val="0027271B"/>
    <w:rsid w:val="00273075"/>
    <w:rsid w:val="00273123"/>
    <w:rsid w:val="002742AA"/>
    <w:rsid w:val="0027435B"/>
    <w:rsid w:val="002746E9"/>
    <w:rsid w:val="002748CC"/>
    <w:rsid w:val="00274A55"/>
    <w:rsid w:val="00274A83"/>
    <w:rsid w:val="00274DAA"/>
    <w:rsid w:val="00275A36"/>
    <w:rsid w:val="00276502"/>
    <w:rsid w:val="0027760E"/>
    <w:rsid w:val="00277D84"/>
    <w:rsid w:val="00280410"/>
    <w:rsid w:val="00280897"/>
    <w:rsid w:val="002811ED"/>
    <w:rsid w:val="00281A17"/>
    <w:rsid w:val="00282067"/>
    <w:rsid w:val="002820AB"/>
    <w:rsid w:val="002822F3"/>
    <w:rsid w:val="00282C2C"/>
    <w:rsid w:val="00282F42"/>
    <w:rsid w:val="00283CA4"/>
    <w:rsid w:val="00283E1A"/>
    <w:rsid w:val="002840CB"/>
    <w:rsid w:val="002841D6"/>
    <w:rsid w:val="00284E86"/>
    <w:rsid w:val="00285DAB"/>
    <w:rsid w:val="002861AF"/>
    <w:rsid w:val="0028644C"/>
    <w:rsid w:val="00287F8E"/>
    <w:rsid w:val="002900A5"/>
    <w:rsid w:val="00290B7B"/>
    <w:rsid w:val="00290E29"/>
    <w:rsid w:val="00292095"/>
    <w:rsid w:val="002920A5"/>
    <w:rsid w:val="00293D74"/>
    <w:rsid w:val="002945BF"/>
    <w:rsid w:val="00295BC8"/>
    <w:rsid w:val="002962D0"/>
    <w:rsid w:val="002968E2"/>
    <w:rsid w:val="00296EC1"/>
    <w:rsid w:val="00296FF0"/>
    <w:rsid w:val="002A01B5"/>
    <w:rsid w:val="002A051A"/>
    <w:rsid w:val="002A11F2"/>
    <w:rsid w:val="002A1356"/>
    <w:rsid w:val="002A1B81"/>
    <w:rsid w:val="002A2AAE"/>
    <w:rsid w:val="002A3A5E"/>
    <w:rsid w:val="002A51D2"/>
    <w:rsid w:val="002A5DD8"/>
    <w:rsid w:val="002A6309"/>
    <w:rsid w:val="002A66A8"/>
    <w:rsid w:val="002A682E"/>
    <w:rsid w:val="002A7A8B"/>
    <w:rsid w:val="002B07E4"/>
    <w:rsid w:val="002B20BB"/>
    <w:rsid w:val="002B2C33"/>
    <w:rsid w:val="002B2D36"/>
    <w:rsid w:val="002B2F52"/>
    <w:rsid w:val="002B3D15"/>
    <w:rsid w:val="002B450D"/>
    <w:rsid w:val="002B4DEC"/>
    <w:rsid w:val="002B6C3D"/>
    <w:rsid w:val="002B72EE"/>
    <w:rsid w:val="002B732D"/>
    <w:rsid w:val="002B74AB"/>
    <w:rsid w:val="002B7FCA"/>
    <w:rsid w:val="002C0429"/>
    <w:rsid w:val="002C14D6"/>
    <w:rsid w:val="002C20D0"/>
    <w:rsid w:val="002C2290"/>
    <w:rsid w:val="002D1008"/>
    <w:rsid w:val="002D168D"/>
    <w:rsid w:val="002D1798"/>
    <w:rsid w:val="002D1C38"/>
    <w:rsid w:val="002D1D9D"/>
    <w:rsid w:val="002D1DF0"/>
    <w:rsid w:val="002D2AD6"/>
    <w:rsid w:val="002D4046"/>
    <w:rsid w:val="002D4863"/>
    <w:rsid w:val="002D494F"/>
    <w:rsid w:val="002D4CD6"/>
    <w:rsid w:val="002D4F35"/>
    <w:rsid w:val="002D59C6"/>
    <w:rsid w:val="002D6429"/>
    <w:rsid w:val="002D7856"/>
    <w:rsid w:val="002E02A3"/>
    <w:rsid w:val="002E1246"/>
    <w:rsid w:val="002E2212"/>
    <w:rsid w:val="002E22E9"/>
    <w:rsid w:val="002E2386"/>
    <w:rsid w:val="002E28C0"/>
    <w:rsid w:val="002E2B86"/>
    <w:rsid w:val="002E324B"/>
    <w:rsid w:val="002E481D"/>
    <w:rsid w:val="002E5D09"/>
    <w:rsid w:val="002E60FF"/>
    <w:rsid w:val="002E6497"/>
    <w:rsid w:val="002E77D1"/>
    <w:rsid w:val="002E7CE8"/>
    <w:rsid w:val="002F0019"/>
    <w:rsid w:val="002F033E"/>
    <w:rsid w:val="002F0411"/>
    <w:rsid w:val="002F07F2"/>
    <w:rsid w:val="002F0B82"/>
    <w:rsid w:val="002F0FEC"/>
    <w:rsid w:val="002F121A"/>
    <w:rsid w:val="002F29E6"/>
    <w:rsid w:val="002F2F3A"/>
    <w:rsid w:val="002F3A9B"/>
    <w:rsid w:val="002F4355"/>
    <w:rsid w:val="002F48F8"/>
    <w:rsid w:val="002F50CF"/>
    <w:rsid w:val="002F5519"/>
    <w:rsid w:val="002F5901"/>
    <w:rsid w:val="002F5C20"/>
    <w:rsid w:val="002F5FA0"/>
    <w:rsid w:val="002F6416"/>
    <w:rsid w:val="002F6A4D"/>
    <w:rsid w:val="002F7611"/>
    <w:rsid w:val="003002D3"/>
    <w:rsid w:val="00300A9F"/>
    <w:rsid w:val="00300BFE"/>
    <w:rsid w:val="00301259"/>
    <w:rsid w:val="00301FA6"/>
    <w:rsid w:val="00302000"/>
    <w:rsid w:val="00303301"/>
    <w:rsid w:val="003035C8"/>
    <w:rsid w:val="00303AF3"/>
    <w:rsid w:val="003041D7"/>
    <w:rsid w:val="00304954"/>
    <w:rsid w:val="00305378"/>
    <w:rsid w:val="003067F9"/>
    <w:rsid w:val="00306D3B"/>
    <w:rsid w:val="00307EBA"/>
    <w:rsid w:val="00310DAE"/>
    <w:rsid w:val="00311499"/>
    <w:rsid w:val="003117D4"/>
    <w:rsid w:val="003126C8"/>
    <w:rsid w:val="00312E68"/>
    <w:rsid w:val="0031405A"/>
    <w:rsid w:val="00314DA3"/>
    <w:rsid w:val="00315897"/>
    <w:rsid w:val="0031650E"/>
    <w:rsid w:val="00317439"/>
    <w:rsid w:val="00317C87"/>
    <w:rsid w:val="00317EEF"/>
    <w:rsid w:val="003203D8"/>
    <w:rsid w:val="0032048F"/>
    <w:rsid w:val="00321375"/>
    <w:rsid w:val="003213FE"/>
    <w:rsid w:val="00321439"/>
    <w:rsid w:val="003233C3"/>
    <w:rsid w:val="00324580"/>
    <w:rsid w:val="00324E85"/>
    <w:rsid w:val="003254CC"/>
    <w:rsid w:val="00326751"/>
    <w:rsid w:val="00326E3F"/>
    <w:rsid w:val="00326F85"/>
    <w:rsid w:val="003303B3"/>
    <w:rsid w:val="00330484"/>
    <w:rsid w:val="00330B89"/>
    <w:rsid w:val="003323D4"/>
    <w:rsid w:val="00332949"/>
    <w:rsid w:val="00332D0D"/>
    <w:rsid w:val="003336DF"/>
    <w:rsid w:val="00333CFB"/>
    <w:rsid w:val="0033507E"/>
    <w:rsid w:val="003356C7"/>
    <w:rsid w:val="0033571F"/>
    <w:rsid w:val="00335B66"/>
    <w:rsid w:val="00335EFA"/>
    <w:rsid w:val="0033613A"/>
    <w:rsid w:val="003365AA"/>
    <w:rsid w:val="00336B46"/>
    <w:rsid w:val="00336F6B"/>
    <w:rsid w:val="00337DFB"/>
    <w:rsid w:val="00340694"/>
    <w:rsid w:val="00342032"/>
    <w:rsid w:val="003425D3"/>
    <w:rsid w:val="00342EDC"/>
    <w:rsid w:val="0034307C"/>
    <w:rsid w:val="00343388"/>
    <w:rsid w:val="003436BC"/>
    <w:rsid w:val="0034528C"/>
    <w:rsid w:val="00347910"/>
    <w:rsid w:val="003501C4"/>
    <w:rsid w:val="00350EB3"/>
    <w:rsid w:val="00351036"/>
    <w:rsid w:val="00351104"/>
    <w:rsid w:val="00351D5D"/>
    <w:rsid w:val="00352D08"/>
    <w:rsid w:val="00353D87"/>
    <w:rsid w:val="00354009"/>
    <w:rsid w:val="00355A6A"/>
    <w:rsid w:val="0035623D"/>
    <w:rsid w:val="003567F8"/>
    <w:rsid w:val="00356E0A"/>
    <w:rsid w:val="00357073"/>
    <w:rsid w:val="00357246"/>
    <w:rsid w:val="00357A80"/>
    <w:rsid w:val="00357C98"/>
    <w:rsid w:val="00360BA4"/>
    <w:rsid w:val="00360F86"/>
    <w:rsid w:val="0036135C"/>
    <w:rsid w:val="00361E7F"/>
    <w:rsid w:val="00361ECE"/>
    <w:rsid w:val="003620A4"/>
    <w:rsid w:val="00362AB3"/>
    <w:rsid w:val="00363881"/>
    <w:rsid w:val="00363909"/>
    <w:rsid w:val="0037038A"/>
    <w:rsid w:val="003703C5"/>
    <w:rsid w:val="00370810"/>
    <w:rsid w:val="00370990"/>
    <w:rsid w:val="0037104B"/>
    <w:rsid w:val="00372019"/>
    <w:rsid w:val="003720FE"/>
    <w:rsid w:val="00373828"/>
    <w:rsid w:val="00373A16"/>
    <w:rsid w:val="00373ACD"/>
    <w:rsid w:val="00373DBC"/>
    <w:rsid w:val="003775F7"/>
    <w:rsid w:val="003801CF"/>
    <w:rsid w:val="00380B0C"/>
    <w:rsid w:val="00380C70"/>
    <w:rsid w:val="00382346"/>
    <w:rsid w:val="0038259F"/>
    <w:rsid w:val="00384128"/>
    <w:rsid w:val="00384C70"/>
    <w:rsid w:val="00384E82"/>
    <w:rsid w:val="0038755F"/>
    <w:rsid w:val="003878BD"/>
    <w:rsid w:val="00387C86"/>
    <w:rsid w:val="0039074C"/>
    <w:rsid w:val="0039083F"/>
    <w:rsid w:val="00391714"/>
    <w:rsid w:val="00391874"/>
    <w:rsid w:val="00391AA7"/>
    <w:rsid w:val="00391B70"/>
    <w:rsid w:val="00391EB3"/>
    <w:rsid w:val="00391FD3"/>
    <w:rsid w:val="003924E6"/>
    <w:rsid w:val="003929BF"/>
    <w:rsid w:val="00392BDD"/>
    <w:rsid w:val="00393D51"/>
    <w:rsid w:val="00393DB5"/>
    <w:rsid w:val="00394007"/>
    <w:rsid w:val="003947D8"/>
    <w:rsid w:val="003953BE"/>
    <w:rsid w:val="00396156"/>
    <w:rsid w:val="00396C7F"/>
    <w:rsid w:val="00396FFE"/>
    <w:rsid w:val="003A00B4"/>
    <w:rsid w:val="003A010A"/>
    <w:rsid w:val="003A094D"/>
    <w:rsid w:val="003A1D89"/>
    <w:rsid w:val="003A27EE"/>
    <w:rsid w:val="003A2BF8"/>
    <w:rsid w:val="003A38EF"/>
    <w:rsid w:val="003A5A2A"/>
    <w:rsid w:val="003A6F48"/>
    <w:rsid w:val="003A722C"/>
    <w:rsid w:val="003B067B"/>
    <w:rsid w:val="003B096B"/>
    <w:rsid w:val="003B0EAD"/>
    <w:rsid w:val="003B18F0"/>
    <w:rsid w:val="003B3950"/>
    <w:rsid w:val="003B5D79"/>
    <w:rsid w:val="003B6D39"/>
    <w:rsid w:val="003B6DC2"/>
    <w:rsid w:val="003B71C2"/>
    <w:rsid w:val="003B750D"/>
    <w:rsid w:val="003B77E8"/>
    <w:rsid w:val="003C159D"/>
    <w:rsid w:val="003C2218"/>
    <w:rsid w:val="003C26A6"/>
    <w:rsid w:val="003C32E9"/>
    <w:rsid w:val="003C5D2D"/>
    <w:rsid w:val="003C6247"/>
    <w:rsid w:val="003C68A2"/>
    <w:rsid w:val="003C6C04"/>
    <w:rsid w:val="003C6E9E"/>
    <w:rsid w:val="003C77DA"/>
    <w:rsid w:val="003D011D"/>
    <w:rsid w:val="003D0801"/>
    <w:rsid w:val="003D0818"/>
    <w:rsid w:val="003D08D0"/>
    <w:rsid w:val="003D269E"/>
    <w:rsid w:val="003D2811"/>
    <w:rsid w:val="003D3082"/>
    <w:rsid w:val="003D3592"/>
    <w:rsid w:val="003D35B6"/>
    <w:rsid w:val="003D35F4"/>
    <w:rsid w:val="003D40D9"/>
    <w:rsid w:val="003D5587"/>
    <w:rsid w:val="003D56D1"/>
    <w:rsid w:val="003D59E2"/>
    <w:rsid w:val="003D5FCB"/>
    <w:rsid w:val="003D6560"/>
    <w:rsid w:val="003D6580"/>
    <w:rsid w:val="003D6694"/>
    <w:rsid w:val="003D745D"/>
    <w:rsid w:val="003D7608"/>
    <w:rsid w:val="003D77FF"/>
    <w:rsid w:val="003D79BA"/>
    <w:rsid w:val="003E055E"/>
    <w:rsid w:val="003E2C64"/>
    <w:rsid w:val="003E428D"/>
    <w:rsid w:val="003E43C8"/>
    <w:rsid w:val="003E5C69"/>
    <w:rsid w:val="003E6171"/>
    <w:rsid w:val="003E66E1"/>
    <w:rsid w:val="003E77BF"/>
    <w:rsid w:val="003F0715"/>
    <w:rsid w:val="003F089D"/>
    <w:rsid w:val="003F0F18"/>
    <w:rsid w:val="003F106C"/>
    <w:rsid w:val="003F13A0"/>
    <w:rsid w:val="003F18F9"/>
    <w:rsid w:val="003F1D78"/>
    <w:rsid w:val="003F2100"/>
    <w:rsid w:val="003F2473"/>
    <w:rsid w:val="003F2CE4"/>
    <w:rsid w:val="003F3B81"/>
    <w:rsid w:val="003F3C03"/>
    <w:rsid w:val="003F4A0D"/>
    <w:rsid w:val="003F4BE1"/>
    <w:rsid w:val="003F51A8"/>
    <w:rsid w:val="003F5283"/>
    <w:rsid w:val="003F5AAE"/>
    <w:rsid w:val="003F5BC7"/>
    <w:rsid w:val="003F60B1"/>
    <w:rsid w:val="003F66B1"/>
    <w:rsid w:val="004001E9"/>
    <w:rsid w:val="00400402"/>
    <w:rsid w:val="00400CA2"/>
    <w:rsid w:val="004019D4"/>
    <w:rsid w:val="00402197"/>
    <w:rsid w:val="00402347"/>
    <w:rsid w:val="00402E86"/>
    <w:rsid w:val="00404ACA"/>
    <w:rsid w:val="00406FBC"/>
    <w:rsid w:val="00407984"/>
    <w:rsid w:val="0041230D"/>
    <w:rsid w:val="00412403"/>
    <w:rsid w:val="00412A23"/>
    <w:rsid w:val="00412B90"/>
    <w:rsid w:val="00412C26"/>
    <w:rsid w:val="00412FF7"/>
    <w:rsid w:val="00413F41"/>
    <w:rsid w:val="0041403A"/>
    <w:rsid w:val="004148FC"/>
    <w:rsid w:val="00414AC8"/>
    <w:rsid w:val="004157E6"/>
    <w:rsid w:val="004158B0"/>
    <w:rsid w:val="004159FF"/>
    <w:rsid w:val="004166F8"/>
    <w:rsid w:val="004202AE"/>
    <w:rsid w:val="004214F4"/>
    <w:rsid w:val="0042166F"/>
    <w:rsid w:val="00422737"/>
    <w:rsid w:val="004228C7"/>
    <w:rsid w:val="0042317E"/>
    <w:rsid w:val="004233F0"/>
    <w:rsid w:val="00423875"/>
    <w:rsid w:val="00423A8E"/>
    <w:rsid w:val="00423BA9"/>
    <w:rsid w:val="00423CE4"/>
    <w:rsid w:val="004242D5"/>
    <w:rsid w:val="00424840"/>
    <w:rsid w:val="004254A1"/>
    <w:rsid w:val="004257BB"/>
    <w:rsid w:val="00430636"/>
    <w:rsid w:val="00430FC0"/>
    <w:rsid w:val="004311C4"/>
    <w:rsid w:val="00431E5B"/>
    <w:rsid w:val="004326D0"/>
    <w:rsid w:val="00432CA6"/>
    <w:rsid w:val="004336A3"/>
    <w:rsid w:val="00433FA3"/>
    <w:rsid w:val="00434303"/>
    <w:rsid w:val="004346B2"/>
    <w:rsid w:val="00436298"/>
    <w:rsid w:val="00436407"/>
    <w:rsid w:val="004376D9"/>
    <w:rsid w:val="00437D31"/>
    <w:rsid w:val="00440747"/>
    <w:rsid w:val="00440F36"/>
    <w:rsid w:val="00441391"/>
    <w:rsid w:val="0044178F"/>
    <w:rsid w:val="004419E6"/>
    <w:rsid w:val="00442989"/>
    <w:rsid w:val="0044306D"/>
    <w:rsid w:val="004430E8"/>
    <w:rsid w:val="00443162"/>
    <w:rsid w:val="00443D78"/>
    <w:rsid w:val="00444134"/>
    <w:rsid w:val="0044580F"/>
    <w:rsid w:val="00445C2D"/>
    <w:rsid w:val="00446D7C"/>
    <w:rsid w:val="00447B5E"/>
    <w:rsid w:val="00447C79"/>
    <w:rsid w:val="00447F4B"/>
    <w:rsid w:val="00450E6D"/>
    <w:rsid w:val="00451528"/>
    <w:rsid w:val="00451C6E"/>
    <w:rsid w:val="00452219"/>
    <w:rsid w:val="00452B85"/>
    <w:rsid w:val="004538C6"/>
    <w:rsid w:val="00453E09"/>
    <w:rsid w:val="00453F29"/>
    <w:rsid w:val="004546A4"/>
    <w:rsid w:val="004552CC"/>
    <w:rsid w:val="00455679"/>
    <w:rsid w:val="00455783"/>
    <w:rsid w:val="00455857"/>
    <w:rsid w:val="00455960"/>
    <w:rsid w:val="00455B3B"/>
    <w:rsid w:val="0045604D"/>
    <w:rsid w:val="00457289"/>
    <w:rsid w:val="00457D10"/>
    <w:rsid w:val="0046036E"/>
    <w:rsid w:val="00461137"/>
    <w:rsid w:val="00461F1C"/>
    <w:rsid w:val="00462320"/>
    <w:rsid w:val="004639C3"/>
    <w:rsid w:val="004639C8"/>
    <w:rsid w:val="00463B02"/>
    <w:rsid w:val="00463BA7"/>
    <w:rsid w:val="00464051"/>
    <w:rsid w:val="004649F0"/>
    <w:rsid w:val="00464AFD"/>
    <w:rsid w:val="004664E1"/>
    <w:rsid w:val="00467DE3"/>
    <w:rsid w:val="00470533"/>
    <w:rsid w:val="00470FB2"/>
    <w:rsid w:val="00471780"/>
    <w:rsid w:val="00471FA8"/>
    <w:rsid w:val="004720B8"/>
    <w:rsid w:val="00474FC5"/>
    <w:rsid w:val="00476298"/>
    <w:rsid w:val="00476D9A"/>
    <w:rsid w:val="004802B8"/>
    <w:rsid w:val="00480380"/>
    <w:rsid w:val="00480C33"/>
    <w:rsid w:val="004829C8"/>
    <w:rsid w:val="00483364"/>
    <w:rsid w:val="00484269"/>
    <w:rsid w:val="004876B9"/>
    <w:rsid w:val="00487B71"/>
    <w:rsid w:val="0049145F"/>
    <w:rsid w:val="00491A18"/>
    <w:rsid w:val="00492157"/>
    <w:rsid w:val="00492232"/>
    <w:rsid w:val="00492688"/>
    <w:rsid w:val="00492697"/>
    <w:rsid w:val="004930E5"/>
    <w:rsid w:val="00493759"/>
    <w:rsid w:val="00493D7B"/>
    <w:rsid w:val="00493E0C"/>
    <w:rsid w:val="00494430"/>
    <w:rsid w:val="0049458A"/>
    <w:rsid w:val="00494611"/>
    <w:rsid w:val="00494D4D"/>
    <w:rsid w:val="004951C8"/>
    <w:rsid w:val="0049527A"/>
    <w:rsid w:val="00495BA1"/>
    <w:rsid w:val="004966D2"/>
    <w:rsid w:val="004967F3"/>
    <w:rsid w:val="004A0326"/>
    <w:rsid w:val="004A0545"/>
    <w:rsid w:val="004A1CB5"/>
    <w:rsid w:val="004A2140"/>
    <w:rsid w:val="004A2CFC"/>
    <w:rsid w:val="004A3A45"/>
    <w:rsid w:val="004A4481"/>
    <w:rsid w:val="004A4BD7"/>
    <w:rsid w:val="004A4FBB"/>
    <w:rsid w:val="004A5AD0"/>
    <w:rsid w:val="004A655C"/>
    <w:rsid w:val="004A6BFC"/>
    <w:rsid w:val="004A720F"/>
    <w:rsid w:val="004A7579"/>
    <w:rsid w:val="004A7B0A"/>
    <w:rsid w:val="004B0F8F"/>
    <w:rsid w:val="004B1536"/>
    <w:rsid w:val="004B2E5F"/>
    <w:rsid w:val="004B36B9"/>
    <w:rsid w:val="004B46CD"/>
    <w:rsid w:val="004B4B3D"/>
    <w:rsid w:val="004B5338"/>
    <w:rsid w:val="004B5699"/>
    <w:rsid w:val="004B73DE"/>
    <w:rsid w:val="004B74DE"/>
    <w:rsid w:val="004B7E8F"/>
    <w:rsid w:val="004C0111"/>
    <w:rsid w:val="004C1703"/>
    <w:rsid w:val="004C17F8"/>
    <w:rsid w:val="004C2162"/>
    <w:rsid w:val="004C221F"/>
    <w:rsid w:val="004C258B"/>
    <w:rsid w:val="004C2807"/>
    <w:rsid w:val="004C499F"/>
    <w:rsid w:val="004C5C00"/>
    <w:rsid w:val="004C5D2F"/>
    <w:rsid w:val="004C5F58"/>
    <w:rsid w:val="004C61BD"/>
    <w:rsid w:val="004C68C4"/>
    <w:rsid w:val="004C6E7D"/>
    <w:rsid w:val="004C7F22"/>
    <w:rsid w:val="004D067B"/>
    <w:rsid w:val="004D0797"/>
    <w:rsid w:val="004D1A74"/>
    <w:rsid w:val="004D2CE9"/>
    <w:rsid w:val="004D38BC"/>
    <w:rsid w:val="004D38BE"/>
    <w:rsid w:val="004D38FB"/>
    <w:rsid w:val="004D4955"/>
    <w:rsid w:val="004D57A3"/>
    <w:rsid w:val="004D6A68"/>
    <w:rsid w:val="004E0429"/>
    <w:rsid w:val="004E1434"/>
    <w:rsid w:val="004E1637"/>
    <w:rsid w:val="004E208E"/>
    <w:rsid w:val="004E2108"/>
    <w:rsid w:val="004E218C"/>
    <w:rsid w:val="004E3A4C"/>
    <w:rsid w:val="004E3FBE"/>
    <w:rsid w:val="004E4726"/>
    <w:rsid w:val="004E4E46"/>
    <w:rsid w:val="004E51FE"/>
    <w:rsid w:val="004E552C"/>
    <w:rsid w:val="004E55F9"/>
    <w:rsid w:val="004E59CD"/>
    <w:rsid w:val="004E6E72"/>
    <w:rsid w:val="004E716D"/>
    <w:rsid w:val="004E78A0"/>
    <w:rsid w:val="004E7B6F"/>
    <w:rsid w:val="004F0413"/>
    <w:rsid w:val="004F0E75"/>
    <w:rsid w:val="004F21AF"/>
    <w:rsid w:val="004F2839"/>
    <w:rsid w:val="004F3CD7"/>
    <w:rsid w:val="004F4580"/>
    <w:rsid w:val="004F5703"/>
    <w:rsid w:val="004F5B67"/>
    <w:rsid w:val="004F5CE9"/>
    <w:rsid w:val="004F5EE0"/>
    <w:rsid w:val="004F63CE"/>
    <w:rsid w:val="004F6560"/>
    <w:rsid w:val="004F6ECC"/>
    <w:rsid w:val="004F71DC"/>
    <w:rsid w:val="004F7568"/>
    <w:rsid w:val="004F75B9"/>
    <w:rsid w:val="0050012E"/>
    <w:rsid w:val="0050051A"/>
    <w:rsid w:val="00500855"/>
    <w:rsid w:val="005018A9"/>
    <w:rsid w:val="0050226C"/>
    <w:rsid w:val="00502A59"/>
    <w:rsid w:val="0050301A"/>
    <w:rsid w:val="00503781"/>
    <w:rsid w:val="00503FCE"/>
    <w:rsid w:val="005040B2"/>
    <w:rsid w:val="00504294"/>
    <w:rsid w:val="00505845"/>
    <w:rsid w:val="00505F0A"/>
    <w:rsid w:val="00507244"/>
    <w:rsid w:val="00507B75"/>
    <w:rsid w:val="0051169C"/>
    <w:rsid w:val="0051256B"/>
    <w:rsid w:val="00512D03"/>
    <w:rsid w:val="0051345B"/>
    <w:rsid w:val="00513BB3"/>
    <w:rsid w:val="00514953"/>
    <w:rsid w:val="00514F7F"/>
    <w:rsid w:val="00516039"/>
    <w:rsid w:val="00516337"/>
    <w:rsid w:val="0051633C"/>
    <w:rsid w:val="0051711D"/>
    <w:rsid w:val="00517358"/>
    <w:rsid w:val="00517A02"/>
    <w:rsid w:val="00520092"/>
    <w:rsid w:val="00522E65"/>
    <w:rsid w:val="00523F99"/>
    <w:rsid w:val="00524A77"/>
    <w:rsid w:val="00524E2C"/>
    <w:rsid w:val="00525533"/>
    <w:rsid w:val="0052593F"/>
    <w:rsid w:val="0052611D"/>
    <w:rsid w:val="0052623A"/>
    <w:rsid w:val="005267FE"/>
    <w:rsid w:val="005273A3"/>
    <w:rsid w:val="00527415"/>
    <w:rsid w:val="005302BB"/>
    <w:rsid w:val="005320D9"/>
    <w:rsid w:val="005322AB"/>
    <w:rsid w:val="00533317"/>
    <w:rsid w:val="00534B42"/>
    <w:rsid w:val="00535D3E"/>
    <w:rsid w:val="00537306"/>
    <w:rsid w:val="00537343"/>
    <w:rsid w:val="005379D5"/>
    <w:rsid w:val="00537FCD"/>
    <w:rsid w:val="00540D47"/>
    <w:rsid w:val="00540FD1"/>
    <w:rsid w:val="00541203"/>
    <w:rsid w:val="005441F1"/>
    <w:rsid w:val="00545118"/>
    <w:rsid w:val="00545FC0"/>
    <w:rsid w:val="00546528"/>
    <w:rsid w:val="0054694B"/>
    <w:rsid w:val="00546F88"/>
    <w:rsid w:val="005470E3"/>
    <w:rsid w:val="005471FC"/>
    <w:rsid w:val="00547A81"/>
    <w:rsid w:val="00550F58"/>
    <w:rsid w:val="00551373"/>
    <w:rsid w:val="00551E6D"/>
    <w:rsid w:val="00552BF4"/>
    <w:rsid w:val="00552E91"/>
    <w:rsid w:val="0055347B"/>
    <w:rsid w:val="00554B4E"/>
    <w:rsid w:val="00555A73"/>
    <w:rsid w:val="0055667A"/>
    <w:rsid w:val="005566E2"/>
    <w:rsid w:val="00556BD5"/>
    <w:rsid w:val="00557EE3"/>
    <w:rsid w:val="00560159"/>
    <w:rsid w:val="005606DF"/>
    <w:rsid w:val="00560FA4"/>
    <w:rsid w:val="005613DD"/>
    <w:rsid w:val="00561DD0"/>
    <w:rsid w:val="005624C2"/>
    <w:rsid w:val="00562B99"/>
    <w:rsid w:val="00563F41"/>
    <w:rsid w:val="00564E77"/>
    <w:rsid w:val="005656DC"/>
    <w:rsid w:val="00565B97"/>
    <w:rsid w:val="005669D0"/>
    <w:rsid w:val="00566F80"/>
    <w:rsid w:val="00567428"/>
    <w:rsid w:val="00567BC8"/>
    <w:rsid w:val="00570381"/>
    <w:rsid w:val="00570FA0"/>
    <w:rsid w:val="005716C0"/>
    <w:rsid w:val="00572266"/>
    <w:rsid w:val="00573302"/>
    <w:rsid w:val="00573384"/>
    <w:rsid w:val="00573D29"/>
    <w:rsid w:val="00574356"/>
    <w:rsid w:val="005754F4"/>
    <w:rsid w:val="00575A3A"/>
    <w:rsid w:val="00575A90"/>
    <w:rsid w:val="00576CB9"/>
    <w:rsid w:val="00576D35"/>
    <w:rsid w:val="00577558"/>
    <w:rsid w:val="00581813"/>
    <w:rsid w:val="005824A5"/>
    <w:rsid w:val="00582909"/>
    <w:rsid w:val="0058399B"/>
    <w:rsid w:val="00583B3D"/>
    <w:rsid w:val="0058454B"/>
    <w:rsid w:val="00584CC9"/>
    <w:rsid w:val="00584E33"/>
    <w:rsid w:val="00584E8C"/>
    <w:rsid w:val="005873D2"/>
    <w:rsid w:val="00587467"/>
    <w:rsid w:val="00587786"/>
    <w:rsid w:val="00590FC0"/>
    <w:rsid w:val="0059120B"/>
    <w:rsid w:val="005914BD"/>
    <w:rsid w:val="00591E44"/>
    <w:rsid w:val="005921B0"/>
    <w:rsid w:val="0059341E"/>
    <w:rsid w:val="0059354A"/>
    <w:rsid w:val="00593857"/>
    <w:rsid w:val="00594BE4"/>
    <w:rsid w:val="00594D2D"/>
    <w:rsid w:val="00595249"/>
    <w:rsid w:val="0059538D"/>
    <w:rsid w:val="0059686D"/>
    <w:rsid w:val="00597281"/>
    <w:rsid w:val="005A0770"/>
    <w:rsid w:val="005A07FD"/>
    <w:rsid w:val="005A2C22"/>
    <w:rsid w:val="005A3784"/>
    <w:rsid w:val="005A3D9F"/>
    <w:rsid w:val="005A55C8"/>
    <w:rsid w:val="005A6482"/>
    <w:rsid w:val="005A6765"/>
    <w:rsid w:val="005A6FED"/>
    <w:rsid w:val="005B0516"/>
    <w:rsid w:val="005B0D23"/>
    <w:rsid w:val="005B2C02"/>
    <w:rsid w:val="005B3993"/>
    <w:rsid w:val="005B433B"/>
    <w:rsid w:val="005B45C1"/>
    <w:rsid w:val="005B4AA3"/>
    <w:rsid w:val="005B61AA"/>
    <w:rsid w:val="005B73CA"/>
    <w:rsid w:val="005B7DBF"/>
    <w:rsid w:val="005C1DBA"/>
    <w:rsid w:val="005C2BC9"/>
    <w:rsid w:val="005C2E5D"/>
    <w:rsid w:val="005C2F2B"/>
    <w:rsid w:val="005C3759"/>
    <w:rsid w:val="005C42FF"/>
    <w:rsid w:val="005C6246"/>
    <w:rsid w:val="005C63FF"/>
    <w:rsid w:val="005C6458"/>
    <w:rsid w:val="005C64CF"/>
    <w:rsid w:val="005C64DF"/>
    <w:rsid w:val="005C6546"/>
    <w:rsid w:val="005C686B"/>
    <w:rsid w:val="005C7084"/>
    <w:rsid w:val="005C712A"/>
    <w:rsid w:val="005C7963"/>
    <w:rsid w:val="005D089E"/>
    <w:rsid w:val="005D1619"/>
    <w:rsid w:val="005D17DF"/>
    <w:rsid w:val="005D2152"/>
    <w:rsid w:val="005D2414"/>
    <w:rsid w:val="005D346D"/>
    <w:rsid w:val="005D3790"/>
    <w:rsid w:val="005D4111"/>
    <w:rsid w:val="005D4249"/>
    <w:rsid w:val="005D4A0F"/>
    <w:rsid w:val="005D6A28"/>
    <w:rsid w:val="005D73E2"/>
    <w:rsid w:val="005D796A"/>
    <w:rsid w:val="005D7D5C"/>
    <w:rsid w:val="005E0B75"/>
    <w:rsid w:val="005E1836"/>
    <w:rsid w:val="005E1862"/>
    <w:rsid w:val="005E1DBA"/>
    <w:rsid w:val="005E2759"/>
    <w:rsid w:val="005E2D3C"/>
    <w:rsid w:val="005E46E1"/>
    <w:rsid w:val="005E4AD5"/>
    <w:rsid w:val="005E4F8B"/>
    <w:rsid w:val="005E5008"/>
    <w:rsid w:val="005E5D86"/>
    <w:rsid w:val="005E68D7"/>
    <w:rsid w:val="005F0E51"/>
    <w:rsid w:val="005F0F88"/>
    <w:rsid w:val="005F10C3"/>
    <w:rsid w:val="005F19A5"/>
    <w:rsid w:val="005F1AC2"/>
    <w:rsid w:val="005F3D48"/>
    <w:rsid w:val="005F3F4F"/>
    <w:rsid w:val="005F5070"/>
    <w:rsid w:val="005F5138"/>
    <w:rsid w:val="005F6397"/>
    <w:rsid w:val="005F6504"/>
    <w:rsid w:val="005F6A01"/>
    <w:rsid w:val="005F73E6"/>
    <w:rsid w:val="005F7C87"/>
    <w:rsid w:val="00600F58"/>
    <w:rsid w:val="00601C57"/>
    <w:rsid w:val="00601D63"/>
    <w:rsid w:val="0060353C"/>
    <w:rsid w:val="006061E9"/>
    <w:rsid w:val="006063ED"/>
    <w:rsid w:val="0060651A"/>
    <w:rsid w:val="00606776"/>
    <w:rsid w:val="00606FF2"/>
    <w:rsid w:val="0060726C"/>
    <w:rsid w:val="00607B43"/>
    <w:rsid w:val="00607B7A"/>
    <w:rsid w:val="00610167"/>
    <w:rsid w:val="00610BB0"/>
    <w:rsid w:val="0061111D"/>
    <w:rsid w:val="006130D2"/>
    <w:rsid w:val="00613CAD"/>
    <w:rsid w:val="00615131"/>
    <w:rsid w:val="006161D4"/>
    <w:rsid w:val="00616BE2"/>
    <w:rsid w:val="00616D89"/>
    <w:rsid w:val="00617628"/>
    <w:rsid w:val="0062012E"/>
    <w:rsid w:val="0062098E"/>
    <w:rsid w:val="00620D53"/>
    <w:rsid w:val="00620DCB"/>
    <w:rsid w:val="00621257"/>
    <w:rsid w:val="00621548"/>
    <w:rsid w:val="0062174F"/>
    <w:rsid w:val="006217FD"/>
    <w:rsid w:val="0062202B"/>
    <w:rsid w:val="00622C46"/>
    <w:rsid w:val="00622F20"/>
    <w:rsid w:val="0062303C"/>
    <w:rsid w:val="00624E3E"/>
    <w:rsid w:val="006250DF"/>
    <w:rsid w:val="00625829"/>
    <w:rsid w:val="00626D80"/>
    <w:rsid w:val="006270CE"/>
    <w:rsid w:val="00627FF5"/>
    <w:rsid w:val="00630F68"/>
    <w:rsid w:val="00631016"/>
    <w:rsid w:val="006311D0"/>
    <w:rsid w:val="00631C3E"/>
    <w:rsid w:val="00631C47"/>
    <w:rsid w:val="00632948"/>
    <w:rsid w:val="006329F6"/>
    <w:rsid w:val="00632C49"/>
    <w:rsid w:val="00632F9F"/>
    <w:rsid w:val="0063384A"/>
    <w:rsid w:val="00633C6F"/>
    <w:rsid w:val="006343B1"/>
    <w:rsid w:val="0063513C"/>
    <w:rsid w:val="00636508"/>
    <w:rsid w:val="00637505"/>
    <w:rsid w:val="00637F7C"/>
    <w:rsid w:val="00640EC8"/>
    <w:rsid w:val="0064348E"/>
    <w:rsid w:val="00643E08"/>
    <w:rsid w:val="006440A7"/>
    <w:rsid w:val="00644190"/>
    <w:rsid w:val="0064567D"/>
    <w:rsid w:val="0064582A"/>
    <w:rsid w:val="0064583A"/>
    <w:rsid w:val="00645F9F"/>
    <w:rsid w:val="00646F45"/>
    <w:rsid w:val="006474B0"/>
    <w:rsid w:val="00647C91"/>
    <w:rsid w:val="00647FF1"/>
    <w:rsid w:val="00652E4C"/>
    <w:rsid w:val="00652EDB"/>
    <w:rsid w:val="006539D5"/>
    <w:rsid w:val="00653B7C"/>
    <w:rsid w:val="00654153"/>
    <w:rsid w:val="006542AB"/>
    <w:rsid w:val="0065472E"/>
    <w:rsid w:val="0065502D"/>
    <w:rsid w:val="00656716"/>
    <w:rsid w:val="00656F67"/>
    <w:rsid w:val="00657A97"/>
    <w:rsid w:val="00657B76"/>
    <w:rsid w:val="00660707"/>
    <w:rsid w:val="00660E13"/>
    <w:rsid w:val="0066122E"/>
    <w:rsid w:val="006621E8"/>
    <w:rsid w:val="00662D6D"/>
    <w:rsid w:val="0066310D"/>
    <w:rsid w:val="0066334A"/>
    <w:rsid w:val="006633D0"/>
    <w:rsid w:val="006641B0"/>
    <w:rsid w:val="006646C2"/>
    <w:rsid w:val="006655A6"/>
    <w:rsid w:val="006659D5"/>
    <w:rsid w:val="00665A91"/>
    <w:rsid w:val="00666E57"/>
    <w:rsid w:val="00667D34"/>
    <w:rsid w:val="00667DB3"/>
    <w:rsid w:val="006711AE"/>
    <w:rsid w:val="006713FA"/>
    <w:rsid w:val="00671B59"/>
    <w:rsid w:val="006727F7"/>
    <w:rsid w:val="006733E7"/>
    <w:rsid w:val="00673BF6"/>
    <w:rsid w:val="00673ECA"/>
    <w:rsid w:val="00674D6B"/>
    <w:rsid w:val="00675105"/>
    <w:rsid w:val="006753BF"/>
    <w:rsid w:val="00675C31"/>
    <w:rsid w:val="00675CD5"/>
    <w:rsid w:val="00675D91"/>
    <w:rsid w:val="00677E26"/>
    <w:rsid w:val="00681580"/>
    <w:rsid w:val="00681950"/>
    <w:rsid w:val="00681CB4"/>
    <w:rsid w:val="00681FE9"/>
    <w:rsid w:val="00682029"/>
    <w:rsid w:val="00682B2A"/>
    <w:rsid w:val="006838F1"/>
    <w:rsid w:val="00683A4B"/>
    <w:rsid w:val="00683B28"/>
    <w:rsid w:val="00683BA3"/>
    <w:rsid w:val="00684331"/>
    <w:rsid w:val="00684990"/>
    <w:rsid w:val="00684CAB"/>
    <w:rsid w:val="00684E5E"/>
    <w:rsid w:val="00685092"/>
    <w:rsid w:val="006855D7"/>
    <w:rsid w:val="006858B0"/>
    <w:rsid w:val="00685B23"/>
    <w:rsid w:val="006911C1"/>
    <w:rsid w:val="00691689"/>
    <w:rsid w:val="00691CA9"/>
    <w:rsid w:val="00692C2B"/>
    <w:rsid w:val="00694242"/>
    <w:rsid w:val="00694B6F"/>
    <w:rsid w:val="006957D8"/>
    <w:rsid w:val="00695ED2"/>
    <w:rsid w:val="00696B3E"/>
    <w:rsid w:val="00697FB9"/>
    <w:rsid w:val="006A104D"/>
    <w:rsid w:val="006A17A9"/>
    <w:rsid w:val="006A22C3"/>
    <w:rsid w:val="006A2314"/>
    <w:rsid w:val="006A2404"/>
    <w:rsid w:val="006A2566"/>
    <w:rsid w:val="006A2A6B"/>
    <w:rsid w:val="006A3398"/>
    <w:rsid w:val="006A33FB"/>
    <w:rsid w:val="006A358C"/>
    <w:rsid w:val="006A3E21"/>
    <w:rsid w:val="006A4579"/>
    <w:rsid w:val="006A4600"/>
    <w:rsid w:val="006A52D0"/>
    <w:rsid w:val="006A5F3B"/>
    <w:rsid w:val="006A5F89"/>
    <w:rsid w:val="006A706F"/>
    <w:rsid w:val="006B00D1"/>
    <w:rsid w:val="006B18EE"/>
    <w:rsid w:val="006B1C96"/>
    <w:rsid w:val="006B2248"/>
    <w:rsid w:val="006B2927"/>
    <w:rsid w:val="006B36BC"/>
    <w:rsid w:val="006B4C47"/>
    <w:rsid w:val="006B520B"/>
    <w:rsid w:val="006B6231"/>
    <w:rsid w:val="006B6292"/>
    <w:rsid w:val="006B7FDA"/>
    <w:rsid w:val="006C0D88"/>
    <w:rsid w:val="006C136E"/>
    <w:rsid w:val="006C1A30"/>
    <w:rsid w:val="006C366E"/>
    <w:rsid w:val="006C3ED7"/>
    <w:rsid w:val="006C5462"/>
    <w:rsid w:val="006C6EF1"/>
    <w:rsid w:val="006C7068"/>
    <w:rsid w:val="006C7A10"/>
    <w:rsid w:val="006D0A01"/>
    <w:rsid w:val="006D12AC"/>
    <w:rsid w:val="006D16FF"/>
    <w:rsid w:val="006D27A3"/>
    <w:rsid w:val="006D2E88"/>
    <w:rsid w:val="006D3F34"/>
    <w:rsid w:val="006D547C"/>
    <w:rsid w:val="006D64EA"/>
    <w:rsid w:val="006D7B09"/>
    <w:rsid w:val="006D7BF1"/>
    <w:rsid w:val="006E09E4"/>
    <w:rsid w:val="006E0D77"/>
    <w:rsid w:val="006E332D"/>
    <w:rsid w:val="006E3510"/>
    <w:rsid w:val="006E4A1E"/>
    <w:rsid w:val="006E5D72"/>
    <w:rsid w:val="006E6D75"/>
    <w:rsid w:val="006E7124"/>
    <w:rsid w:val="006E74FD"/>
    <w:rsid w:val="006F01F4"/>
    <w:rsid w:val="006F085E"/>
    <w:rsid w:val="006F1216"/>
    <w:rsid w:val="006F1772"/>
    <w:rsid w:val="006F19BA"/>
    <w:rsid w:val="006F1DF3"/>
    <w:rsid w:val="006F256A"/>
    <w:rsid w:val="006F2C54"/>
    <w:rsid w:val="006F447A"/>
    <w:rsid w:val="006F447D"/>
    <w:rsid w:val="006F4F21"/>
    <w:rsid w:val="006F5F11"/>
    <w:rsid w:val="007003A9"/>
    <w:rsid w:val="00701688"/>
    <w:rsid w:val="00701935"/>
    <w:rsid w:val="00702210"/>
    <w:rsid w:val="00702672"/>
    <w:rsid w:val="007036C6"/>
    <w:rsid w:val="00703BD1"/>
    <w:rsid w:val="00704947"/>
    <w:rsid w:val="00706987"/>
    <w:rsid w:val="00706A2F"/>
    <w:rsid w:val="00707CD8"/>
    <w:rsid w:val="00707F40"/>
    <w:rsid w:val="00710189"/>
    <w:rsid w:val="007106E3"/>
    <w:rsid w:val="00710792"/>
    <w:rsid w:val="007108C4"/>
    <w:rsid w:val="0071112C"/>
    <w:rsid w:val="00711C75"/>
    <w:rsid w:val="00712E1C"/>
    <w:rsid w:val="00712FB5"/>
    <w:rsid w:val="0071322C"/>
    <w:rsid w:val="00713779"/>
    <w:rsid w:val="007137CF"/>
    <w:rsid w:val="007139DF"/>
    <w:rsid w:val="00713E7D"/>
    <w:rsid w:val="00714E66"/>
    <w:rsid w:val="00714ED1"/>
    <w:rsid w:val="00717ACA"/>
    <w:rsid w:val="00722240"/>
    <w:rsid w:val="00722243"/>
    <w:rsid w:val="0072224D"/>
    <w:rsid w:val="00722648"/>
    <w:rsid w:val="00723094"/>
    <w:rsid w:val="00724666"/>
    <w:rsid w:val="00724678"/>
    <w:rsid w:val="00726045"/>
    <w:rsid w:val="00727FFB"/>
    <w:rsid w:val="0073005E"/>
    <w:rsid w:val="007301AA"/>
    <w:rsid w:val="0073050B"/>
    <w:rsid w:val="00730E5B"/>
    <w:rsid w:val="00730E67"/>
    <w:rsid w:val="0073121E"/>
    <w:rsid w:val="0073177D"/>
    <w:rsid w:val="007318C0"/>
    <w:rsid w:val="0073251A"/>
    <w:rsid w:val="00732778"/>
    <w:rsid w:val="00734EC9"/>
    <w:rsid w:val="0073577A"/>
    <w:rsid w:val="00735E31"/>
    <w:rsid w:val="0073684A"/>
    <w:rsid w:val="0074096F"/>
    <w:rsid w:val="00740FC2"/>
    <w:rsid w:val="00742143"/>
    <w:rsid w:val="00742BB5"/>
    <w:rsid w:val="0074391C"/>
    <w:rsid w:val="0074477B"/>
    <w:rsid w:val="00745776"/>
    <w:rsid w:val="00745BD3"/>
    <w:rsid w:val="00745E50"/>
    <w:rsid w:val="0074776F"/>
    <w:rsid w:val="00747EA9"/>
    <w:rsid w:val="00750CB8"/>
    <w:rsid w:val="00750EEC"/>
    <w:rsid w:val="0075133E"/>
    <w:rsid w:val="0075176D"/>
    <w:rsid w:val="007538CB"/>
    <w:rsid w:val="00753DC0"/>
    <w:rsid w:val="00755021"/>
    <w:rsid w:val="00755FD2"/>
    <w:rsid w:val="00757197"/>
    <w:rsid w:val="00757B45"/>
    <w:rsid w:val="00760F99"/>
    <w:rsid w:val="00761385"/>
    <w:rsid w:val="00761D29"/>
    <w:rsid w:val="007628B4"/>
    <w:rsid w:val="00762DC2"/>
    <w:rsid w:val="00762F59"/>
    <w:rsid w:val="00764053"/>
    <w:rsid w:val="0076521E"/>
    <w:rsid w:val="0076540A"/>
    <w:rsid w:val="007669CF"/>
    <w:rsid w:val="00767FE7"/>
    <w:rsid w:val="00771616"/>
    <w:rsid w:val="007719DB"/>
    <w:rsid w:val="00772745"/>
    <w:rsid w:val="00772DAC"/>
    <w:rsid w:val="00773820"/>
    <w:rsid w:val="00773914"/>
    <w:rsid w:val="00773A37"/>
    <w:rsid w:val="00773A86"/>
    <w:rsid w:val="00775656"/>
    <w:rsid w:val="007756D1"/>
    <w:rsid w:val="00775C98"/>
    <w:rsid w:val="0077616B"/>
    <w:rsid w:val="007771D0"/>
    <w:rsid w:val="0077770A"/>
    <w:rsid w:val="00780176"/>
    <w:rsid w:val="007803C8"/>
    <w:rsid w:val="00780517"/>
    <w:rsid w:val="007805DB"/>
    <w:rsid w:val="00780D4F"/>
    <w:rsid w:val="00781467"/>
    <w:rsid w:val="00781DFB"/>
    <w:rsid w:val="007824AD"/>
    <w:rsid w:val="007828EB"/>
    <w:rsid w:val="007831E1"/>
    <w:rsid w:val="007833FC"/>
    <w:rsid w:val="00784821"/>
    <w:rsid w:val="00784B47"/>
    <w:rsid w:val="00785217"/>
    <w:rsid w:val="00785FD3"/>
    <w:rsid w:val="00787591"/>
    <w:rsid w:val="00787A4B"/>
    <w:rsid w:val="00790F1D"/>
    <w:rsid w:val="007913E9"/>
    <w:rsid w:val="00791B11"/>
    <w:rsid w:val="00791CA0"/>
    <w:rsid w:val="00792118"/>
    <w:rsid w:val="007927A5"/>
    <w:rsid w:val="00792CF6"/>
    <w:rsid w:val="00792E81"/>
    <w:rsid w:val="00794585"/>
    <w:rsid w:val="00795128"/>
    <w:rsid w:val="0079539A"/>
    <w:rsid w:val="00795871"/>
    <w:rsid w:val="00795927"/>
    <w:rsid w:val="00795E4C"/>
    <w:rsid w:val="0079627C"/>
    <w:rsid w:val="00796B53"/>
    <w:rsid w:val="00796E62"/>
    <w:rsid w:val="007A03C9"/>
    <w:rsid w:val="007A04E0"/>
    <w:rsid w:val="007A0D8C"/>
    <w:rsid w:val="007A18E6"/>
    <w:rsid w:val="007A1B97"/>
    <w:rsid w:val="007A2650"/>
    <w:rsid w:val="007A2A25"/>
    <w:rsid w:val="007A2B2A"/>
    <w:rsid w:val="007A428C"/>
    <w:rsid w:val="007A4797"/>
    <w:rsid w:val="007A4B19"/>
    <w:rsid w:val="007A692F"/>
    <w:rsid w:val="007A7644"/>
    <w:rsid w:val="007B0FF8"/>
    <w:rsid w:val="007B12D7"/>
    <w:rsid w:val="007B178D"/>
    <w:rsid w:val="007B1874"/>
    <w:rsid w:val="007B28D4"/>
    <w:rsid w:val="007B2A32"/>
    <w:rsid w:val="007B2B0A"/>
    <w:rsid w:val="007B341C"/>
    <w:rsid w:val="007B3AFD"/>
    <w:rsid w:val="007B3B71"/>
    <w:rsid w:val="007B41D6"/>
    <w:rsid w:val="007B4E29"/>
    <w:rsid w:val="007B5699"/>
    <w:rsid w:val="007B58E0"/>
    <w:rsid w:val="007B61F2"/>
    <w:rsid w:val="007B6458"/>
    <w:rsid w:val="007B688B"/>
    <w:rsid w:val="007B6D3C"/>
    <w:rsid w:val="007C0148"/>
    <w:rsid w:val="007C0183"/>
    <w:rsid w:val="007C0467"/>
    <w:rsid w:val="007C0E08"/>
    <w:rsid w:val="007C148E"/>
    <w:rsid w:val="007C1605"/>
    <w:rsid w:val="007C28FC"/>
    <w:rsid w:val="007C2A6B"/>
    <w:rsid w:val="007C31EB"/>
    <w:rsid w:val="007C37A0"/>
    <w:rsid w:val="007C4989"/>
    <w:rsid w:val="007C55B9"/>
    <w:rsid w:val="007C58C2"/>
    <w:rsid w:val="007C5FC8"/>
    <w:rsid w:val="007C670E"/>
    <w:rsid w:val="007C6A8B"/>
    <w:rsid w:val="007C6F14"/>
    <w:rsid w:val="007C7251"/>
    <w:rsid w:val="007D0554"/>
    <w:rsid w:val="007D11B0"/>
    <w:rsid w:val="007D157D"/>
    <w:rsid w:val="007D1A42"/>
    <w:rsid w:val="007D268E"/>
    <w:rsid w:val="007D2BE4"/>
    <w:rsid w:val="007D2F22"/>
    <w:rsid w:val="007D366A"/>
    <w:rsid w:val="007D405D"/>
    <w:rsid w:val="007D465D"/>
    <w:rsid w:val="007D4958"/>
    <w:rsid w:val="007D5084"/>
    <w:rsid w:val="007D5335"/>
    <w:rsid w:val="007D69ED"/>
    <w:rsid w:val="007D6B48"/>
    <w:rsid w:val="007D717B"/>
    <w:rsid w:val="007D74BE"/>
    <w:rsid w:val="007D765A"/>
    <w:rsid w:val="007D7874"/>
    <w:rsid w:val="007D7E1E"/>
    <w:rsid w:val="007E032B"/>
    <w:rsid w:val="007E0542"/>
    <w:rsid w:val="007E101A"/>
    <w:rsid w:val="007E1834"/>
    <w:rsid w:val="007E37B8"/>
    <w:rsid w:val="007E451D"/>
    <w:rsid w:val="007E458A"/>
    <w:rsid w:val="007E4B54"/>
    <w:rsid w:val="007E50A7"/>
    <w:rsid w:val="007E57C8"/>
    <w:rsid w:val="007E5B77"/>
    <w:rsid w:val="007E5DE2"/>
    <w:rsid w:val="007E5F42"/>
    <w:rsid w:val="007E6C7E"/>
    <w:rsid w:val="007E6E9F"/>
    <w:rsid w:val="007E6EC5"/>
    <w:rsid w:val="007E783E"/>
    <w:rsid w:val="007F0D9B"/>
    <w:rsid w:val="007F0F2D"/>
    <w:rsid w:val="007F1F28"/>
    <w:rsid w:val="007F1FBF"/>
    <w:rsid w:val="007F24BE"/>
    <w:rsid w:val="007F2770"/>
    <w:rsid w:val="007F283F"/>
    <w:rsid w:val="007F3882"/>
    <w:rsid w:val="007F3E0E"/>
    <w:rsid w:val="007F4505"/>
    <w:rsid w:val="007F4F93"/>
    <w:rsid w:val="007F5D58"/>
    <w:rsid w:val="007F6134"/>
    <w:rsid w:val="007F6683"/>
    <w:rsid w:val="007F78F2"/>
    <w:rsid w:val="007F7C2A"/>
    <w:rsid w:val="0080010D"/>
    <w:rsid w:val="008010C9"/>
    <w:rsid w:val="00801A71"/>
    <w:rsid w:val="0080336C"/>
    <w:rsid w:val="00803AFF"/>
    <w:rsid w:val="00803C08"/>
    <w:rsid w:val="00803E03"/>
    <w:rsid w:val="008041ED"/>
    <w:rsid w:val="00804500"/>
    <w:rsid w:val="00804D4A"/>
    <w:rsid w:val="00805AC2"/>
    <w:rsid w:val="00805DB4"/>
    <w:rsid w:val="00805F5D"/>
    <w:rsid w:val="00806021"/>
    <w:rsid w:val="0080619C"/>
    <w:rsid w:val="0080661E"/>
    <w:rsid w:val="00806CCB"/>
    <w:rsid w:val="0080781A"/>
    <w:rsid w:val="00807C48"/>
    <w:rsid w:val="00807EA3"/>
    <w:rsid w:val="00812676"/>
    <w:rsid w:val="00813945"/>
    <w:rsid w:val="00814551"/>
    <w:rsid w:val="008156F2"/>
    <w:rsid w:val="00815BD9"/>
    <w:rsid w:val="00816705"/>
    <w:rsid w:val="00816C75"/>
    <w:rsid w:val="00816DA5"/>
    <w:rsid w:val="00820A2E"/>
    <w:rsid w:val="00821D28"/>
    <w:rsid w:val="008221CA"/>
    <w:rsid w:val="00822D38"/>
    <w:rsid w:val="0082418F"/>
    <w:rsid w:val="0082473C"/>
    <w:rsid w:val="00824A46"/>
    <w:rsid w:val="00824B4B"/>
    <w:rsid w:val="00825810"/>
    <w:rsid w:val="00826253"/>
    <w:rsid w:val="00826793"/>
    <w:rsid w:val="008277A9"/>
    <w:rsid w:val="00827C47"/>
    <w:rsid w:val="00827F14"/>
    <w:rsid w:val="0083024E"/>
    <w:rsid w:val="0083045A"/>
    <w:rsid w:val="0083109A"/>
    <w:rsid w:val="0083169A"/>
    <w:rsid w:val="00831B2B"/>
    <w:rsid w:val="00832A87"/>
    <w:rsid w:val="00833883"/>
    <w:rsid w:val="00833A77"/>
    <w:rsid w:val="00833EF9"/>
    <w:rsid w:val="00836001"/>
    <w:rsid w:val="0083606F"/>
    <w:rsid w:val="00836088"/>
    <w:rsid w:val="0083617F"/>
    <w:rsid w:val="00837EA8"/>
    <w:rsid w:val="00840798"/>
    <w:rsid w:val="00841360"/>
    <w:rsid w:val="00842F37"/>
    <w:rsid w:val="00843E27"/>
    <w:rsid w:val="0084432E"/>
    <w:rsid w:val="0084473A"/>
    <w:rsid w:val="00844A44"/>
    <w:rsid w:val="00846599"/>
    <w:rsid w:val="00850836"/>
    <w:rsid w:val="00850F11"/>
    <w:rsid w:val="00851239"/>
    <w:rsid w:val="00851432"/>
    <w:rsid w:val="008517D8"/>
    <w:rsid w:val="00851B17"/>
    <w:rsid w:val="00851E1B"/>
    <w:rsid w:val="00852871"/>
    <w:rsid w:val="00852D83"/>
    <w:rsid w:val="00853243"/>
    <w:rsid w:val="00854159"/>
    <w:rsid w:val="00854359"/>
    <w:rsid w:val="008546EE"/>
    <w:rsid w:val="00854895"/>
    <w:rsid w:val="00854C0E"/>
    <w:rsid w:val="00855AA7"/>
    <w:rsid w:val="00856268"/>
    <w:rsid w:val="00856ED3"/>
    <w:rsid w:val="00857145"/>
    <w:rsid w:val="00860476"/>
    <w:rsid w:val="00860A90"/>
    <w:rsid w:val="00861751"/>
    <w:rsid w:val="00861E19"/>
    <w:rsid w:val="00862946"/>
    <w:rsid w:val="0086308D"/>
    <w:rsid w:val="008637AB"/>
    <w:rsid w:val="00863C1E"/>
    <w:rsid w:val="00863E44"/>
    <w:rsid w:val="00864E98"/>
    <w:rsid w:val="00864F7F"/>
    <w:rsid w:val="00865250"/>
    <w:rsid w:val="008657BA"/>
    <w:rsid w:val="00865D67"/>
    <w:rsid w:val="00866133"/>
    <w:rsid w:val="0086615D"/>
    <w:rsid w:val="00866DC7"/>
    <w:rsid w:val="00867435"/>
    <w:rsid w:val="00867969"/>
    <w:rsid w:val="00870A35"/>
    <w:rsid w:val="0087162A"/>
    <w:rsid w:val="00871C20"/>
    <w:rsid w:val="00871C9F"/>
    <w:rsid w:val="00871D12"/>
    <w:rsid w:val="0087200E"/>
    <w:rsid w:val="00872297"/>
    <w:rsid w:val="00873935"/>
    <w:rsid w:val="00873A4C"/>
    <w:rsid w:val="00874691"/>
    <w:rsid w:val="00874A4E"/>
    <w:rsid w:val="00875937"/>
    <w:rsid w:val="008770F3"/>
    <w:rsid w:val="00877197"/>
    <w:rsid w:val="00877401"/>
    <w:rsid w:val="0088050A"/>
    <w:rsid w:val="0088176D"/>
    <w:rsid w:val="00883D53"/>
    <w:rsid w:val="00883DB9"/>
    <w:rsid w:val="00883FE2"/>
    <w:rsid w:val="008844A0"/>
    <w:rsid w:val="00885AA5"/>
    <w:rsid w:val="00885F64"/>
    <w:rsid w:val="00887F0B"/>
    <w:rsid w:val="0089035D"/>
    <w:rsid w:val="0089090B"/>
    <w:rsid w:val="00890938"/>
    <w:rsid w:val="00891970"/>
    <w:rsid w:val="008922CB"/>
    <w:rsid w:val="00892BC3"/>
    <w:rsid w:val="008938E9"/>
    <w:rsid w:val="00893A7B"/>
    <w:rsid w:val="00893EDA"/>
    <w:rsid w:val="008940D5"/>
    <w:rsid w:val="008943E1"/>
    <w:rsid w:val="008952FD"/>
    <w:rsid w:val="00895EF5"/>
    <w:rsid w:val="00897CFF"/>
    <w:rsid w:val="008A0074"/>
    <w:rsid w:val="008A1D9F"/>
    <w:rsid w:val="008A1FC6"/>
    <w:rsid w:val="008A2D19"/>
    <w:rsid w:val="008A586B"/>
    <w:rsid w:val="008A5D08"/>
    <w:rsid w:val="008A714F"/>
    <w:rsid w:val="008A76BC"/>
    <w:rsid w:val="008A7F60"/>
    <w:rsid w:val="008B0059"/>
    <w:rsid w:val="008B0925"/>
    <w:rsid w:val="008B112C"/>
    <w:rsid w:val="008B2D48"/>
    <w:rsid w:val="008B30D9"/>
    <w:rsid w:val="008B3E62"/>
    <w:rsid w:val="008B3E89"/>
    <w:rsid w:val="008B4310"/>
    <w:rsid w:val="008B567A"/>
    <w:rsid w:val="008B5A79"/>
    <w:rsid w:val="008B5B6D"/>
    <w:rsid w:val="008B7BE8"/>
    <w:rsid w:val="008B7CE6"/>
    <w:rsid w:val="008B7E64"/>
    <w:rsid w:val="008C094B"/>
    <w:rsid w:val="008C166A"/>
    <w:rsid w:val="008C2542"/>
    <w:rsid w:val="008C25D9"/>
    <w:rsid w:val="008C3047"/>
    <w:rsid w:val="008C351A"/>
    <w:rsid w:val="008C3F64"/>
    <w:rsid w:val="008C4663"/>
    <w:rsid w:val="008C47F3"/>
    <w:rsid w:val="008C484C"/>
    <w:rsid w:val="008C4EDE"/>
    <w:rsid w:val="008C507F"/>
    <w:rsid w:val="008C512B"/>
    <w:rsid w:val="008C53CE"/>
    <w:rsid w:val="008C568E"/>
    <w:rsid w:val="008C59D5"/>
    <w:rsid w:val="008C5DFE"/>
    <w:rsid w:val="008C66FC"/>
    <w:rsid w:val="008C6A5F"/>
    <w:rsid w:val="008C6CEB"/>
    <w:rsid w:val="008C6F36"/>
    <w:rsid w:val="008C7516"/>
    <w:rsid w:val="008D09FE"/>
    <w:rsid w:val="008D25B6"/>
    <w:rsid w:val="008D3156"/>
    <w:rsid w:val="008D4355"/>
    <w:rsid w:val="008D4C8D"/>
    <w:rsid w:val="008D4D9A"/>
    <w:rsid w:val="008D4E91"/>
    <w:rsid w:val="008D5882"/>
    <w:rsid w:val="008D633C"/>
    <w:rsid w:val="008D6CF6"/>
    <w:rsid w:val="008D7192"/>
    <w:rsid w:val="008E0599"/>
    <w:rsid w:val="008E0977"/>
    <w:rsid w:val="008E0D6F"/>
    <w:rsid w:val="008E184C"/>
    <w:rsid w:val="008E23B4"/>
    <w:rsid w:val="008E3B33"/>
    <w:rsid w:val="008E3DDA"/>
    <w:rsid w:val="008E3F03"/>
    <w:rsid w:val="008E5E79"/>
    <w:rsid w:val="008E5FBC"/>
    <w:rsid w:val="008E63E1"/>
    <w:rsid w:val="008E697C"/>
    <w:rsid w:val="008E7D6D"/>
    <w:rsid w:val="008F06B7"/>
    <w:rsid w:val="008F11BA"/>
    <w:rsid w:val="008F1CD8"/>
    <w:rsid w:val="008F24E5"/>
    <w:rsid w:val="008F25D3"/>
    <w:rsid w:val="008F26D2"/>
    <w:rsid w:val="008F2B74"/>
    <w:rsid w:val="008F2CF4"/>
    <w:rsid w:val="008F31BA"/>
    <w:rsid w:val="008F3292"/>
    <w:rsid w:val="008F32AD"/>
    <w:rsid w:val="008F39EE"/>
    <w:rsid w:val="008F5AC5"/>
    <w:rsid w:val="008F5BE2"/>
    <w:rsid w:val="008F5CF1"/>
    <w:rsid w:val="008F635D"/>
    <w:rsid w:val="008F7C6E"/>
    <w:rsid w:val="00901859"/>
    <w:rsid w:val="00901D42"/>
    <w:rsid w:val="00902D97"/>
    <w:rsid w:val="00903063"/>
    <w:rsid w:val="009033F8"/>
    <w:rsid w:val="009036B3"/>
    <w:rsid w:val="009051DF"/>
    <w:rsid w:val="00905315"/>
    <w:rsid w:val="0090535F"/>
    <w:rsid w:val="00905885"/>
    <w:rsid w:val="00905AB2"/>
    <w:rsid w:val="00907381"/>
    <w:rsid w:val="00907C8D"/>
    <w:rsid w:val="00907F33"/>
    <w:rsid w:val="00910005"/>
    <w:rsid w:val="0091035D"/>
    <w:rsid w:val="0091222E"/>
    <w:rsid w:val="009123FF"/>
    <w:rsid w:val="009131E3"/>
    <w:rsid w:val="009134B3"/>
    <w:rsid w:val="009146ED"/>
    <w:rsid w:val="009150C1"/>
    <w:rsid w:val="00915342"/>
    <w:rsid w:val="0091765A"/>
    <w:rsid w:val="00917F68"/>
    <w:rsid w:val="00920362"/>
    <w:rsid w:val="009207C0"/>
    <w:rsid w:val="00921338"/>
    <w:rsid w:val="00921631"/>
    <w:rsid w:val="0092175D"/>
    <w:rsid w:val="00921951"/>
    <w:rsid w:val="00922A7A"/>
    <w:rsid w:val="00923CB4"/>
    <w:rsid w:val="00924E6D"/>
    <w:rsid w:val="00925573"/>
    <w:rsid w:val="00925D7D"/>
    <w:rsid w:val="009262C9"/>
    <w:rsid w:val="00926A0F"/>
    <w:rsid w:val="00926E40"/>
    <w:rsid w:val="0092723A"/>
    <w:rsid w:val="009274CF"/>
    <w:rsid w:val="009279FF"/>
    <w:rsid w:val="0093032A"/>
    <w:rsid w:val="009306B8"/>
    <w:rsid w:val="00932100"/>
    <w:rsid w:val="00932765"/>
    <w:rsid w:val="00932EB4"/>
    <w:rsid w:val="009342E5"/>
    <w:rsid w:val="00934DCB"/>
    <w:rsid w:val="00935503"/>
    <w:rsid w:val="00935BC3"/>
    <w:rsid w:val="00936348"/>
    <w:rsid w:val="00937322"/>
    <w:rsid w:val="0093738D"/>
    <w:rsid w:val="00937B16"/>
    <w:rsid w:val="00937D89"/>
    <w:rsid w:val="00940B04"/>
    <w:rsid w:val="00941406"/>
    <w:rsid w:val="00941EAA"/>
    <w:rsid w:val="00942093"/>
    <w:rsid w:val="00942AB4"/>
    <w:rsid w:val="0094351A"/>
    <w:rsid w:val="009440B5"/>
    <w:rsid w:val="00945769"/>
    <w:rsid w:val="00945ACC"/>
    <w:rsid w:val="0094612C"/>
    <w:rsid w:val="009466BA"/>
    <w:rsid w:val="0094764C"/>
    <w:rsid w:val="009479F2"/>
    <w:rsid w:val="00947CF0"/>
    <w:rsid w:val="00947D92"/>
    <w:rsid w:val="009502C4"/>
    <w:rsid w:val="00950685"/>
    <w:rsid w:val="00950A24"/>
    <w:rsid w:val="00950B40"/>
    <w:rsid w:val="00951173"/>
    <w:rsid w:val="0095183C"/>
    <w:rsid w:val="009527FC"/>
    <w:rsid w:val="00952E3B"/>
    <w:rsid w:val="009530C9"/>
    <w:rsid w:val="00953981"/>
    <w:rsid w:val="00953A60"/>
    <w:rsid w:val="00956C8D"/>
    <w:rsid w:val="00957E8A"/>
    <w:rsid w:val="00957F0E"/>
    <w:rsid w:val="00960AB5"/>
    <w:rsid w:val="00962501"/>
    <w:rsid w:val="00962F69"/>
    <w:rsid w:val="0096358B"/>
    <w:rsid w:val="009639D8"/>
    <w:rsid w:val="009639DC"/>
    <w:rsid w:val="0096495C"/>
    <w:rsid w:val="00964A04"/>
    <w:rsid w:val="00964AC0"/>
    <w:rsid w:val="00964BE6"/>
    <w:rsid w:val="00965DE3"/>
    <w:rsid w:val="009662F3"/>
    <w:rsid w:val="009671BB"/>
    <w:rsid w:val="00967309"/>
    <w:rsid w:val="0096787B"/>
    <w:rsid w:val="009679B2"/>
    <w:rsid w:val="0097037E"/>
    <w:rsid w:val="009705CE"/>
    <w:rsid w:val="00970934"/>
    <w:rsid w:val="00970C4F"/>
    <w:rsid w:val="009712C9"/>
    <w:rsid w:val="00971CEE"/>
    <w:rsid w:val="00971FAF"/>
    <w:rsid w:val="009724B5"/>
    <w:rsid w:val="009730A4"/>
    <w:rsid w:val="0097334F"/>
    <w:rsid w:val="00973DE9"/>
    <w:rsid w:val="00974067"/>
    <w:rsid w:val="009746A3"/>
    <w:rsid w:val="009748FC"/>
    <w:rsid w:val="009759AD"/>
    <w:rsid w:val="0097608D"/>
    <w:rsid w:val="009763F2"/>
    <w:rsid w:val="009767AA"/>
    <w:rsid w:val="00977786"/>
    <w:rsid w:val="00977EEB"/>
    <w:rsid w:val="00980D55"/>
    <w:rsid w:val="00981705"/>
    <w:rsid w:val="00981780"/>
    <w:rsid w:val="00981783"/>
    <w:rsid w:val="00981EC8"/>
    <w:rsid w:val="00982307"/>
    <w:rsid w:val="00982D8C"/>
    <w:rsid w:val="00982F48"/>
    <w:rsid w:val="00983038"/>
    <w:rsid w:val="009839CA"/>
    <w:rsid w:val="0098464C"/>
    <w:rsid w:val="00984806"/>
    <w:rsid w:val="00984BC2"/>
    <w:rsid w:val="00984F74"/>
    <w:rsid w:val="0098559A"/>
    <w:rsid w:val="00985F57"/>
    <w:rsid w:val="0098677B"/>
    <w:rsid w:val="0098704D"/>
    <w:rsid w:val="00987050"/>
    <w:rsid w:val="00987257"/>
    <w:rsid w:val="00987343"/>
    <w:rsid w:val="00990293"/>
    <w:rsid w:val="00990A99"/>
    <w:rsid w:val="00994216"/>
    <w:rsid w:val="0099435D"/>
    <w:rsid w:val="00996B1E"/>
    <w:rsid w:val="00996C99"/>
    <w:rsid w:val="009976D6"/>
    <w:rsid w:val="00997746"/>
    <w:rsid w:val="00997D34"/>
    <w:rsid w:val="009A0DDB"/>
    <w:rsid w:val="009A2DFF"/>
    <w:rsid w:val="009A3BCB"/>
    <w:rsid w:val="009A4882"/>
    <w:rsid w:val="009A5F66"/>
    <w:rsid w:val="009A6C4D"/>
    <w:rsid w:val="009A7CDD"/>
    <w:rsid w:val="009B012D"/>
    <w:rsid w:val="009B0802"/>
    <w:rsid w:val="009B1AAE"/>
    <w:rsid w:val="009B1FC7"/>
    <w:rsid w:val="009B2915"/>
    <w:rsid w:val="009B334D"/>
    <w:rsid w:val="009B34FD"/>
    <w:rsid w:val="009B3528"/>
    <w:rsid w:val="009B3B77"/>
    <w:rsid w:val="009B3CB5"/>
    <w:rsid w:val="009B4172"/>
    <w:rsid w:val="009B4F1A"/>
    <w:rsid w:val="009B50D1"/>
    <w:rsid w:val="009B57E8"/>
    <w:rsid w:val="009B5FAE"/>
    <w:rsid w:val="009B6849"/>
    <w:rsid w:val="009B695F"/>
    <w:rsid w:val="009C01E4"/>
    <w:rsid w:val="009C0936"/>
    <w:rsid w:val="009C152A"/>
    <w:rsid w:val="009C229A"/>
    <w:rsid w:val="009C2D9F"/>
    <w:rsid w:val="009C4570"/>
    <w:rsid w:val="009C4EF7"/>
    <w:rsid w:val="009C5B47"/>
    <w:rsid w:val="009C6325"/>
    <w:rsid w:val="009C6408"/>
    <w:rsid w:val="009C6A1E"/>
    <w:rsid w:val="009C6B39"/>
    <w:rsid w:val="009C73F9"/>
    <w:rsid w:val="009C7BC8"/>
    <w:rsid w:val="009D03AA"/>
    <w:rsid w:val="009D1674"/>
    <w:rsid w:val="009D1ECC"/>
    <w:rsid w:val="009D25CB"/>
    <w:rsid w:val="009D2C78"/>
    <w:rsid w:val="009D2DBE"/>
    <w:rsid w:val="009D3207"/>
    <w:rsid w:val="009D3BA1"/>
    <w:rsid w:val="009D4311"/>
    <w:rsid w:val="009D4CE2"/>
    <w:rsid w:val="009D59AD"/>
    <w:rsid w:val="009D59F6"/>
    <w:rsid w:val="009D6032"/>
    <w:rsid w:val="009D6B61"/>
    <w:rsid w:val="009D6F1B"/>
    <w:rsid w:val="009D7F59"/>
    <w:rsid w:val="009E088B"/>
    <w:rsid w:val="009E08EE"/>
    <w:rsid w:val="009E091C"/>
    <w:rsid w:val="009E0B1E"/>
    <w:rsid w:val="009E0E97"/>
    <w:rsid w:val="009E0EE2"/>
    <w:rsid w:val="009E1698"/>
    <w:rsid w:val="009E192D"/>
    <w:rsid w:val="009E1D36"/>
    <w:rsid w:val="009E22C7"/>
    <w:rsid w:val="009E2712"/>
    <w:rsid w:val="009E33A2"/>
    <w:rsid w:val="009E3AD1"/>
    <w:rsid w:val="009E3F9D"/>
    <w:rsid w:val="009E4087"/>
    <w:rsid w:val="009E41BF"/>
    <w:rsid w:val="009E477E"/>
    <w:rsid w:val="009E4F66"/>
    <w:rsid w:val="009E5282"/>
    <w:rsid w:val="009E588D"/>
    <w:rsid w:val="009E5B96"/>
    <w:rsid w:val="009E6062"/>
    <w:rsid w:val="009E64AF"/>
    <w:rsid w:val="009E65AF"/>
    <w:rsid w:val="009E66B8"/>
    <w:rsid w:val="009E6E63"/>
    <w:rsid w:val="009F0764"/>
    <w:rsid w:val="009F12A3"/>
    <w:rsid w:val="009F17A2"/>
    <w:rsid w:val="009F1A77"/>
    <w:rsid w:val="009F1F1A"/>
    <w:rsid w:val="009F2064"/>
    <w:rsid w:val="009F2328"/>
    <w:rsid w:val="009F2774"/>
    <w:rsid w:val="009F2C8E"/>
    <w:rsid w:val="009F2FEA"/>
    <w:rsid w:val="009F3293"/>
    <w:rsid w:val="009F3296"/>
    <w:rsid w:val="009F3A29"/>
    <w:rsid w:val="009F41EF"/>
    <w:rsid w:val="009F48A8"/>
    <w:rsid w:val="009F50FF"/>
    <w:rsid w:val="009F6253"/>
    <w:rsid w:val="009F7804"/>
    <w:rsid w:val="00A00621"/>
    <w:rsid w:val="00A00F68"/>
    <w:rsid w:val="00A00FA7"/>
    <w:rsid w:val="00A01141"/>
    <w:rsid w:val="00A01616"/>
    <w:rsid w:val="00A01828"/>
    <w:rsid w:val="00A019FC"/>
    <w:rsid w:val="00A021AD"/>
    <w:rsid w:val="00A02B92"/>
    <w:rsid w:val="00A0391B"/>
    <w:rsid w:val="00A03AE6"/>
    <w:rsid w:val="00A0475E"/>
    <w:rsid w:val="00A0491D"/>
    <w:rsid w:val="00A05C98"/>
    <w:rsid w:val="00A062C8"/>
    <w:rsid w:val="00A069C7"/>
    <w:rsid w:val="00A06B17"/>
    <w:rsid w:val="00A06B43"/>
    <w:rsid w:val="00A0761D"/>
    <w:rsid w:val="00A0780C"/>
    <w:rsid w:val="00A07B7C"/>
    <w:rsid w:val="00A109EB"/>
    <w:rsid w:val="00A10F5E"/>
    <w:rsid w:val="00A11E5F"/>
    <w:rsid w:val="00A1207D"/>
    <w:rsid w:val="00A12713"/>
    <w:rsid w:val="00A131C3"/>
    <w:rsid w:val="00A1329B"/>
    <w:rsid w:val="00A13DFB"/>
    <w:rsid w:val="00A13EB3"/>
    <w:rsid w:val="00A1410E"/>
    <w:rsid w:val="00A14427"/>
    <w:rsid w:val="00A14ECC"/>
    <w:rsid w:val="00A14F3D"/>
    <w:rsid w:val="00A156B0"/>
    <w:rsid w:val="00A158C5"/>
    <w:rsid w:val="00A166BD"/>
    <w:rsid w:val="00A16954"/>
    <w:rsid w:val="00A175E0"/>
    <w:rsid w:val="00A207C3"/>
    <w:rsid w:val="00A214A4"/>
    <w:rsid w:val="00A21611"/>
    <w:rsid w:val="00A21D01"/>
    <w:rsid w:val="00A21F23"/>
    <w:rsid w:val="00A22790"/>
    <w:rsid w:val="00A23858"/>
    <w:rsid w:val="00A23944"/>
    <w:rsid w:val="00A239AF"/>
    <w:rsid w:val="00A23A55"/>
    <w:rsid w:val="00A25A22"/>
    <w:rsid w:val="00A25F38"/>
    <w:rsid w:val="00A2624F"/>
    <w:rsid w:val="00A26A80"/>
    <w:rsid w:val="00A2722D"/>
    <w:rsid w:val="00A276A8"/>
    <w:rsid w:val="00A27F2C"/>
    <w:rsid w:val="00A30DB7"/>
    <w:rsid w:val="00A30F0E"/>
    <w:rsid w:val="00A31C47"/>
    <w:rsid w:val="00A328CD"/>
    <w:rsid w:val="00A33009"/>
    <w:rsid w:val="00A349A4"/>
    <w:rsid w:val="00A356CB"/>
    <w:rsid w:val="00A365EA"/>
    <w:rsid w:val="00A37857"/>
    <w:rsid w:val="00A37B24"/>
    <w:rsid w:val="00A41781"/>
    <w:rsid w:val="00A41E37"/>
    <w:rsid w:val="00A42284"/>
    <w:rsid w:val="00A43D1A"/>
    <w:rsid w:val="00A4496D"/>
    <w:rsid w:val="00A4595A"/>
    <w:rsid w:val="00A4648F"/>
    <w:rsid w:val="00A50277"/>
    <w:rsid w:val="00A5197B"/>
    <w:rsid w:val="00A5243F"/>
    <w:rsid w:val="00A52519"/>
    <w:rsid w:val="00A54A24"/>
    <w:rsid w:val="00A55B8B"/>
    <w:rsid w:val="00A55DFC"/>
    <w:rsid w:val="00A55F9E"/>
    <w:rsid w:val="00A56037"/>
    <w:rsid w:val="00A560D1"/>
    <w:rsid w:val="00A56CB4"/>
    <w:rsid w:val="00A56D69"/>
    <w:rsid w:val="00A56EA1"/>
    <w:rsid w:val="00A57529"/>
    <w:rsid w:val="00A57EF2"/>
    <w:rsid w:val="00A608DE"/>
    <w:rsid w:val="00A6197F"/>
    <w:rsid w:val="00A61A17"/>
    <w:rsid w:val="00A62460"/>
    <w:rsid w:val="00A62A4D"/>
    <w:rsid w:val="00A62FD5"/>
    <w:rsid w:val="00A63D3F"/>
    <w:rsid w:val="00A642A7"/>
    <w:rsid w:val="00A6566E"/>
    <w:rsid w:val="00A6578A"/>
    <w:rsid w:val="00A65CCE"/>
    <w:rsid w:val="00A662C2"/>
    <w:rsid w:val="00A66471"/>
    <w:rsid w:val="00A66F38"/>
    <w:rsid w:val="00A670ED"/>
    <w:rsid w:val="00A672E6"/>
    <w:rsid w:val="00A67964"/>
    <w:rsid w:val="00A70128"/>
    <w:rsid w:val="00A71223"/>
    <w:rsid w:val="00A7158C"/>
    <w:rsid w:val="00A71792"/>
    <w:rsid w:val="00A71B9B"/>
    <w:rsid w:val="00A71BBE"/>
    <w:rsid w:val="00A72073"/>
    <w:rsid w:val="00A72863"/>
    <w:rsid w:val="00A73CA5"/>
    <w:rsid w:val="00A746A9"/>
    <w:rsid w:val="00A74EB0"/>
    <w:rsid w:val="00A74FC5"/>
    <w:rsid w:val="00A752B2"/>
    <w:rsid w:val="00A75A8B"/>
    <w:rsid w:val="00A76C5E"/>
    <w:rsid w:val="00A770D6"/>
    <w:rsid w:val="00A80D35"/>
    <w:rsid w:val="00A81199"/>
    <w:rsid w:val="00A81457"/>
    <w:rsid w:val="00A8195A"/>
    <w:rsid w:val="00A82050"/>
    <w:rsid w:val="00A84D71"/>
    <w:rsid w:val="00A8567B"/>
    <w:rsid w:val="00A8664C"/>
    <w:rsid w:val="00A87D4A"/>
    <w:rsid w:val="00A914C4"/>
    <w:rsid w:val="00A91F12"/>
    <w:rsid w:val="00A9228C"/>
    <w:rsid w:val="00A931C6"/>
    <w:rsid w:val="00A93A6A"/>
    <w:rsid w:val="00A93DA6"/>
    <w:rsid w:val="00A9483A"/>
    <w:rsid w:val="00A94EDC"/>
    <w:rsid w:val="00A952BD"/>
    <w:rsid w:val="00A95605"/>
    <w:rsid w:val="00A9728D"/>
    <w:rsid w:val="00A97767"/>
    <w:rsid w:val="00A97928"/>
    <w:rsid w:val="00AA01F1"/>
    <w:rsid w:val="00AA037E"/>
    <w:rsid w:val="00AA0694"/>
    <w:rsid w:val="00AA0C50"/>
    <w:rsid w:val="00AA0DCD"/>
    <w:rsid w:val="00AA0F00"/>
    <w:rsid w:val="00AA20F4"/>
    <w:rsid w:val="00AA2190"/>
    <w:rsid w:val="00AA2C0F"/>
    <w:rsid w:val="00AA4329"/>
    <w:rsid w:val="00AA5C85"/>
    <w:rsid w:val="00AA5E47"/>
    <w:rsid w:val="00AA695E"/>
    <w:rsid w:val="00AA6E1B"/>
    <w:rsid w:val="00AA6EA8"/>
    <w:rsid w:val="00AB0AC2"/>
    <w:rsid w:val="00AB25BF"/>
    <w:rsid w:val="00AB27E4"/>
    <w:rsid w:val="00AB2C82"/>
    <w:rsid w:val="00AB2F26"/>
    <w:rsid w:val="00AB37D5"/>
    <w:rsid w:val="00AB381B"/>
    <w:rsid w:val="00AB4AF1"/>
    <w:rsid w:val="00AB571D"/>
    <w:rsid w:val="00AB6199"/>
    <w:rsid w:val="00AB6299"/>
    <w:rsid w:val="00AB736C"/>
    <w:rsid w:val="00AB73BA"/>
    <w:rsid w:val="00AB7E7D"/>
    <w:rsid w:val="00AC01D2"/>
    <w:rsid w:val="00AC0365"/>
    <w:rsid w:val="00AC0909"/>
    <w:rsid w:val="00AC11AA"/>
    <w:rsid w:val="00AC1884"/>
    <w:rsid w:val="00AC21D7"/>
    <w:rsid w:val="00AC2339"/>
    <w:rsid w:val="00AC25B3"/>
    <w:rsid w:val="00AC2F8A"/>
    <w:rsid w:val="00AC3A49"/>
    <w:rsid w:val="00AC3D19"/>
    <w:rsid w:val="00AC4F47"/>
    <w:rsid w:val="00AC52D3"/>
    <w:rsid w:val="00AC586C"/>
    <w:rsid w:val="00AC6124"/>
    <w:rsid w:val="00AC6832"/>
    <w:rsid w:val="00AC7B8C"/>
    <w:rsid w:val="00AD0302"/>
    <w:rsid w:val="00AD0325"/>
    <w:rsid w:val="00AD2464"/>
    <w:rsid w:val="00AD2689"/>
    <w:rsid w:val="00AD4B0F"/>
    <w:rsid w:val="00AD5221"/>
    <w:rsid w:val="00AD530F"/>
    <w:rsid w:val="00AD565F"/>
    <w:rsid w:val="00AD62E5"/>
    <w:rsid w:val="00AD742C"/>
    <w:rsid w:val="00AD7C8B"/>
    <w:rsid w:val="00AE326E"/>
    <w:rsid w:val="00AE339F"/>
    <w:rsid w:val="00AE3700"/>
    <w:rsid w:val="00AE406F"/>
    <w:rsid w:val="00AE51A3"/>
    <w:rsid w:val="00AE53BC"/>
    <w:rsid w:val="00AE56D4"/>
    <w:rsid w:val="00AE5833"/>
    <w:rsid w:val="00AE596D"/>
    <w:rsid w:val="00AE59AE"/>
    <w:rsid w:val="00AE64D6"/>
    <w:rsid w:val="00AE6502"/>
    <w:rsid w:val="00AE783C"/>
    <w:rsid w:val="00AF07EE"/>
    <w:rsid w:val="00AF1F9A"/>
    <w:rsid w:val="00AF1FD7"/>
    <w:rsid w:val="00AF2487"/>
    <w:rsid w:val="00AF3516"/>
    <w:rsid w:val="00AF4002"/>
    <w:rsid w:val="00AF44F1"/>
    <w:rsid w:val="00AF4A39"/>
    <w:rsid w:val="00AF55B7"/>
    <w:rsid w:val="00AF5C3A"/>
    <w:rsid w:val="00AF650D"/>
    <w:rsid w:val="00AF6987"/>
    <w:rsid w:val="00AF6EF8"/>
    <w:rsid w:val="00AF7A68"/>
    <w:rsid w:val="00B00145"/>
    <w:rsid w:val="00B00709"/>
    <w:rsid w:val="00B00F65"/>
    <w:rsid w:val="00B00FFB"/>
    <w:rsid w:val="00B010C2"/>
    <w:rsid w:val="00B01164"/>
    <w:rsid w:val="00B01615"/>
    <w:rsid w:val="00B0184C"/>
    <w:rsid w:val="00B01D3C"/>
    <w:rsid w:val="00B01E69"/>
    <w:rsid w:val="00B01EE2"/>
    <w:rsid w:val="00B02262"/>
    <w:rsid w:val="00B02F5C"/>
    <w:rsid w:val="00B038D7"/>
    <w:rsid w:val="00B039B1"/>
    <w:rsid w:val="00B03AF0"/>
    <w:rsid w:val="00B03FE3"/>
    <w:rsid w:val="00B047BA"/>
    <w:rsid w:val="00B04987"/>
    <w:rsid w:val="00B04E0E"/>
    <w:rsid w:val="00B0547C"/>
    <w:rsid w:val="00B0571A"/>
    <w:rsid w:val="00B05BD7"/>
    <w:rsid w:val="00B05BF7"/>
    <w:rsid w:val="00B06113"/>
    <w:rsid w:val="00B101E9"/>
    <w:rsid w:val="00B10541"/>
    <w:rsid w:val="00B10E1C"/>
    <w:rsid w:val="00B1225C"/>
    <w:rsid w:val="00B128DB"/>
    <w:rsid w:val="00B13411"/>
    <w:rsid w:val="00B1357B"/>
    <w:rsid w:val="00B13DAB"/>
    <w:rsid w:val="00B1421A"/>
    <w:rsid w:val="00B151C3"/>
    <w:rsid w:val="00B156B0"/>
    <w:rsid w:val="00B15844"/>
    <w:rsid w:val="00B15A8C"/>
    <w:rsid w:val="00B15F11"/>
    <w:rsid w:val="00B169BC"/>
    <w:rsid w:val="00B16F7A"/>
    <w:rsid w:val="00B175E2"/>
    <w:rsid w:val="00B17D1D"/>
    <w:rsid w:val="00B20177"/>
    <w:rsid w:val="00B20960"/>
    <w:rsid w:val="00B20BAD"/>
    <w:rsid w:val="00B20E15"/>
    <w:rsid w:val="00B210BD"/>
    <w:rsid w:val="00B21511"/>
    <w:rsid w:val="00B21620"/>
    <w:rsid w:val="00B217FE"/>
    <w:rsid w:val="00B2257F"/>
    <w:rsid w:val="00B229D7"/>
    <w:rsid w:val="00B22B46"/>
    <w:rsid w:val="00B22E28"/>
    <w:rsid w:val="00B23026"/>
    <w:rsid w:val="00B240EB"/>
    <w:rsid w:val="00B2420B"/>
    <w:rsid w:val="00B243FE"/>
    <w:rsid w:val="00B2572C"/>
    <w:rsid w:val="00B2575C"/>
    <w:rsid w:val="00B2731C"/>
    <w:rsid w:val="00B27A2F"/>
    <w:rsid w:val="00B27F91"/>
    <w:rsid w:val="00B300C8"/>
    <w:rsid w:val="00B30690"/>
    <w:rsid w:val="00B30798"/>
    <w:rsid w:val="00B307C4"/>
    <w:rsid w:val="00B30D00"/>
    <w:rsid w:val="00B30FF8"/>
    <w:rsid w:val="00B319F0"/>
    <w:rsid w:val="00B31E98"/>
    <w:rsid w:val="00B3240C"/>
    <w:rsid w:val="00B33C6C"/>
    <w:rsid w:val="00B34313"/>
    <w:rsid w:val="00B34384"/>
    <w:rsid w:val="00B35AA0"/>
    <w:rsid w:val="00B35BB7"/>
    <w:rsid w:val="00B36125"/>
    <w:rsid w:val="00B37439"/>
    <w:rsid w:val="00B374A6"/>
    <w:rsid w:val="00B40784"/>
    <w:rsid w:val="00B41CBD"/>
    <w:rsid w:val="00B41F45"/>
    <w:rsid w:val="00B423CC"/>
    <w:rsid w:val="00B42487"/>
    <w:rsid w:val="00B42758"/>
    <w:rsid w:val="00B42C7A"/>
    <w:rsid w:val="00B4386E"/>
    <w:rsid w:val="00B4595D"/>
    <w:rsid w:val="00B4684E"/>
    <w:rsid w:val="00B46CAC"/>
    <w:rsid w:val="00B4711D"/>
    <w:rsid w:val="00B47169"/>
    <w:rsid w:val="00B47709"/>
    <w:rsid w:val="00B47B53"/>
    <w:rsid w:val="00B504E2"/>
    <w:rsid w:val="00B5061E"/>
    <w:rsid w:val="00B50631"/>
    <w:rsid w:val="00B521FB"/>
    <w:rsid w:val="00B522A5"/>
    <w:rsid w:val="00B52D98"/>
    <w:rsid w:val="00B52E37"/>
    <w:rsid w:val="00B5330E"/>
    <w:rsid w:val="00B53F05"/>
    <w:rsid w:val="00B53F23"/>
    <w:rsid w:val="00B5492F"/>
    <w:rsid w:val="00B55C69"/>
    <w:rsid w:val="00B5607B"/>
    <w:rsid w:val="00B560D2"/>
    <w:rsid w:val="00B568FC"/>
    <w:rsid w:val="00B56A03"/>
    <w:rsid w:val="00B56BB0"/>
    <w:rsid w:val="00B572FE"/>
    <w:rsid w:val="00B60C30"/>
    <w:rsid w:val="00B620C3"/>
    <w:rsid w:val="00B64AEB"/>
    <w:rsid w:val="00B64C2F"/>
    <w:rsid w:val="00B64CD1"/>
    <w:rsid w:val="00B64D7B"/>
    <w:rsid w:val="00B660E6"/>
    <w:rsid w:val="00B66B7B"/>
    <w:rsid w:val="00B6720F"/>
    <w:rsid w:val="00B67870"/>
    <w:rsid w:val="00B678B0"/>
    <w:rsid w:val="00B706A7"/>
    <w:rsid w:val="00B707FE"/>
    <w:rsid w:val="00B70B84"/>
    <w:rsid w:val="00B72B7B"/>
    <w:rsid w:val="00B737EF"/>
    <w:rsid w:val="00B73A84"/>
    <w:rsid w:val="00B73FB2"/>
    <w:rsid w:val="00B74019"/>
    <w:rsid w:val="00B749AE"/>
    <w:rsid w:val="00B74E7B"/>
    <w:rsid w:val="00B75F8B"/>
    <w:rsid w:val="00B75FEE"/>
    <w:rsid w:val="00B7627F"/>
    <w:rsid w:val="00B77E96"/>
    <w:rsid w:val="00B77EA3"/>
    <w:rsid w:val="00B8006B"/>
    <w:rsid w:val="00B80B86"/>
    <w:rsid w:val="00B810BF"/>
    <w:rsid w:val="00B815F3"/>
    <w:rsid w:val="00B81C58"/>
    <w:rsid w:val="00B81E38"/>
    <w:rsid w:val="00B82BE4"/>
    <w:rsid w:val="00B831B8"/>
    <w:rsid w:val="00B8367B"/>
    <w:rsid w:val="00B841CA"/>
    <w:rsid w:val="00B84450"/>
    <w:rsid w:val="00B84E1E"/>
    <w:rsid w:val="00B84EAD"/>
    <w:rsid w:val="00B84F6D"/>
    <w:rsid w:val="00B85354"/>
    <w:rsid w:val="00B86772"/>
    <w:rsid w:val="00B86CC6"/>
    <w:rsid w:val="00B8708A"/>
    <w:rsid w:val="00B87636"/>
    <w:rsid w:val="00B87C60"/>
    <w:rsid w:val="00B90C01"/>
    <w:rsid w:val="00B910DB"/>
    <w:rsid w:val="00B9151C"/>
    <w:rsid w:val="00B915FE"/>
    <w:rsid w:val="00B91C17"/>
    <w:rsid w:val="00B91F9A"/>
    <w:rsid w:val="00B9220B"/>
    <w:rsid w:val="00B9223B"/>
    <w:rsid w:val="00B92BF3"/>
    <w:rsid w:val="00B9389D"/>
    <w:rsid w:val="00B9394B"/>
    <w:rsid w:val="00B949C0"/>
    <w:rsid w:val="00B952D2"/>
    <w:rsid w:val="00B9556A"/>
    <w:rsid w:val="00B95E07"/>
    <w:rsid w:val="00B96CEE"/>
    <w:rsid w:val="00B96D58"/>
    <w:rsid w:val="00B96E65"/>
    <w:rsid w:val="00B96FA3"/>
    <w:rsid w:val="00BA0AD6"/>
    <w:rsid w:val="00BA0CB9"/>
    <w:rsid w:val="00BA0FAB"/>
    <w:rsid w:val="00BA106B"/>
    <w:rsid w:val="00BA16F1"/>
    <w:rsid w:val="00BA186C"/>
    <w:rsid w:val="00BA1D93"/>
    <w:rsid w:val="00BA2403"/>
    <w:rsid w:val="00BA2A00"/>
    <w:rsid w:val="00BA45CB"/>
    <w:rsid w:val="00BA4A30"/>
    <w:rsid w:val="00BA4CFC"/>
    <w:rsid w:val="00BA515B"/>
    <w:rsid w:val="00BA58B7"/>
    <w:rsid w:val="00BA5970"/>
    <w:rsid w:val="00BA6347"/>
    <w:rsid w:val="00BA6837"/>
    <w:rsid w:val="00BA7864"/>
    <w:rsid w:val="00BB0129"/>
    <w:rsid w:val="00BB07DD"/>
    <w:rsid w:val="00BB1000"/>
    <w:rsid w:val="00BB1301"/>
    <w:rsid w:val="00BB14B6"/>
    <w:rsid w:val="00BB18CB"/>
    <w:rsid w:val="00BB18DE"/>
    <w:rsid w:val="00BB2425"/>
    <w:rsid w:val="00BB2E26"/>
    <w:rsid w:val="00BB3458"/>
    <w:rsid w:val="00BB3D74"/>
    <w:rsid w:val="00BB3EE1"/>
    <w:rsid w:val="00BB3F1E"/>
    <w:rsid w:val="00BB42DA"/>
    <w:rsid w:val="00BB456D"/>
    <w:rsid w:val="00BB5585"/>
    <w:rsid w:val="00BB6E97"/>
    <w:rsid w:val="00BB7BAC"/>
    <w:rsid w:val="00BB7E2B"/>
    <w:rsid w:val="00BC2008"/>
    <w:rsid w:val="00BC37D5"/>
    <w:rsid w:val="00BC382F"/>
    <w:rsid w:val="00BC3984"/>
    <w:rsid w:val="00BC46EA"/>
    <w:rsid w:val="00BC5404"/>
    <w:rsid w:val="00BC546A"/>
    <w:rsid w:val="00BC6454"/>
    <w:rsid w:val="00BC6F67"/>
    <w:rsid w:val="00BC7D00"/>
    <w:rsid w:val="00BD03D5"/>
    <w:rsid w:val="00BD07B9"/>
    <w:rsid w:val="00BD17B4"/>
    <w:rsid w:val="00BD1D69"/>
    <w:rsid w:val="00BD1F9D"/>
    <w:rsid w:val="00BD38D3"/>
    <w:rsid w:val="00BD3C88"/>
    <w:rsid w:val="00BD3D9D"/>
    <w:rsid w:val="00BD52BC"/>
    <w:rsid w:val="00BD57A5"/>
    <w:rsid w:val="00BD7F03"/>
    <w:rsid w:val="00BE03A5"/>
    <w:rsid w:val="00BE0716"/>
    <w:rsid w:val="00BE143F"/>
    <w:rsid w:val="00BE210F"/>
    <w:rsid w:val="00BE218B"/>
    <w:rsid w:val="00BE2218"/>
    <w:rsid w:val="00BE2847"/>
    <w:rsid w:val="00BE29C0"/>
    <w:rsid w:val="00BE391B"/>
    <w:rsid w:val="00BE3954"/>
    <w:rsid w:val="00BE3CA0"/>
    <w:rsid w:val="00BE4C7D"/>
    <w:rsid w:val="00BE4C87"/>
    <w:rsid w:val="00BE65C3"/>
    <w:rsid w:val="00BE68EB"/>
    <w:rsid w:val="00BE74F6"/>
    <w:rsid w:val="00BE7DDA"/>
    <w:rsid w:val="00BF1825"/>
    <w:rsid w:val="00BF1BF3"/>
    <w:rsid w:val="00BF2D0C"/>
    <w:rsid w:val="00BF4A33"/>
    <w:rsid w:val="00BF68FD"/>
    <w:rsid w:val="00C018CF"/>
    <w:rsid w:val="00C019AE"/>
    <w:rsid w:val="00C01D20"/>
    <w:rsid w:val="00C020AD"/>
    <w:rsid w:val="00C023E5"/>
    <w:rsid w:val="00C023FF"/>
    <w:rsid w:val="00C03193"/>
    <w:rsid w:val="00C03387"/>
    <w:rsid w:val="00C03E1D"/>
    <w:rsid w:val="00C04273"/>
    <w:rsid w:val="00C0490C"/>
    <w:rsid w:val="00C04A92"/>
    <w:rsid w:val="00C04D8E"/>
    <w:rsid w:val="00C0517C"/>
    <w:rsid w:val="00C05BA7"/>
    <w:rsid w:val="00C05C13"/>
    <w:rsid w:val="00C05EFF"/>
    <w:rsid w:val="00C06163"/>
    <w:rsid w:val="00C06F19"/>
    <w:rsid w:val="00C07B9C"/>
    <w:rsid w:val="00C07F7F"/>
    <w:rsid w:val="00C1068D"/>
    <w:rsid w:val="00C1140D"/>
    <w:rsid w:val="00C1168E"/>
    <w:rsid w:val="00C12D42"/>
    <w:rsid w:val="00C12D46"/>
    <w:rsid w:val="00C12DB7"/>
    <w:rsid w:val="00C134B1"/>
    <w:rsid w:val="00C136A0"/>
    <w:rsid w:val="00C155C1"/>
    <w:rsid w:val="00C15C2A"/>
    <w:rsid w:val="00C17A9A"/>
    <w:rsid w:val="00C21184"/>
    <w:rsid w:val="00C21431"/>
    <w:rsid w:val="00C21A05"/>
    <w:rsid w:val="00C22141"/>
    <w:rsid w:val="00C23D5E"/>
    <w:rsid w:val="00C23F9F"/>
    <w:rsid w:val="00C256AF"/>
    <w:rsid w:val="00C259DD"/>
    <w:rsid w:val="00C264D6"/>
    <w:rsid w:val="00C26A75"/>
    <w:rsid w:val="00C27465"/>
    <w:rsid w:val="00C2777A"/>
    <w:rsid w:val="00C2797B"/>
    <w:rsid w:val="00C27A44"/>
    <w:rsid w:val="00C27A53"/>
    <w:rsid w:val="00C30016"/>
    <w:rsid w:val="00C3097D"/>
    <w:rsid w:val="00C30B41"/>
    <w:rsid w:val="00C30DAF"/>
    <w:rsid w:val="00C30F63"/>
    <w:rsid w:val="00C31FBC"/>
    <w:rsid w:val="00C320E6"/>
    <w:rsid w:val="00C33EC7"/>
    <w:rsid w:val="00C33FE3"/>
    <w:rsid w:val="00C34094"/>
    <w:rsid w:val="00C348BE"/>
    <w:rsid w:val="00C35517"/>
    <w:rsid w:val="00C3612E"/>
    <w:rsid w:val="00C362E5"/>
    <w:rsid w:val="00C36474"/>
    <w:rsid w:val="00C36B6A"/>
    <w:rsid w:val="00C370C2"/>
    <w:rsid w:val="00C37A0B"/>
    <w:rsid w:val="00C40EF9"/>
    <w:rsid w:val="00C40F27"/>
    <w:rsid w:val="00C40FFB"/>
    <w:rsid w:val="00C41213"/>
    <w:rsid w:val="00C413CB"/>
    <w:rsid w:val="00C417B8"/>
    <w:rsid w:val="00C44872"/>
    <w:rsid w:val="00C449BF"/>
    <w:rsid w:val="00C44B96"/>
    <w:rsid w:val="00C45418"/>
    <w:rsid w:val="00C47435"/>
    <w:rsid w:val="00C47C90"/>
    <w:rsid w:val="00C47ED4"/>
    <w:rsid w:val="00C50921"/>
    <w:rsid w:val="00C50A1A"/>
    <w:rsid w:val="00C5132C"/>
    <w:rsid w:val="00C51790"/>
    <w:rsid w:val="00C518EF"/>
    <w:rsid w:val="00C5207E"/>
    <w:rsid w:val="00C525EB"/>
    <w:rsid w:val="00C52AB0"/>
    <w:rsid w:val="00C53072"/>
    <w:rsid w:val="00C53D0A"/>
    <w:rsid w:val="00C54C3B"/>
    <w:rsid w:val="00C5540B"/>
    <w:rsid w:val="00C55925"/>
    <w:rsid w:val="00C55D16"/>
    <w:rsid w:val="00C5613D"/>
    <w:rsid w:val="00C57466"/>
    <w:rsid w:val="00C57800"/>
    <w:rsid w:val="00C6034A"/>
    <w:rsid w:val="00C603BD"/>
    <w:rsid w:val="00C6040A"/>
    <w:rsid w:val="00C608D1"/>
    <w:rsid w:val="00C62210"/>
    <w:rsid w:val="00C628F1"/>
    <w:rsid w:val="00C62A01"/>
    <w:rsid w:val="00C62AB1"/>
    <w:rsid w:val="00C6385B"/>
    <w:rsid w:val="00C63D23"/>
    <w:rsid w:val="00C65BC7"/>
    <w:rsid w:val="00C66694"/>
    <w:rsid w:val="00C706DA"/>
    <w:rsid w:val="00C71F1A"/>
    <w:rsid w:val="00C7208E"/>
    <w:rsid w:val="00C722E0"/>
    <w:rsid w:val="00C7245A"/>
    <w:rsid w:val="00C74A56"/>
    <w:rsid w:val="00C75885"/>
    <w:rsid w:val="00C77640"/>
    <w:rsid w:val="00C77654"/>
    <w:rsid w:val="00C80BB4"/>
    <w:rsid w:val="00C80DCA"/>
    <w:rsid w:val="00C82060"/>
    <w:rsid w:val="00C82B08"/>
    <w:rsid w:val="00C82D2B"/>
    <w:rsid w:val="00C8304B"/>
    <w:rsid w:val="00C83371"/>
    <w:rsid w:val="00C847DC"/>
    <w:rsid w:val="00C84C76"/>
    <w:rsid w:val="00C84DE9"/>
    <w:rsid w:val="00C854B1"/>
    <w:rsid w:val="00C85AFF"/>
    <w:rsid w:val="00C85CC6"/>
    <w:rsid w:val="00C8612B"/>
    <w:rsid w:val="00C87A87"/>
    <w:rsid w:val="00C87B76"/>
    <w:rsid w:val="00C87DF1"/>
    <w:rsid w:val="00C90136"/>
    <w:rsid w:val="00C9052B"/>
    <w:rsid w:val="00C91750"/>
    <w:rsid w:val="00C91985"/>
    <w:rsid w:val="00C91F5D"/>
    <w:rsid w:val="00C925AF"/>
    <w:rsid w:val="00C92FB3"/>
    <w:rsid w:val="00C9325E"/>
    <w:rsid w:val="00C93651"/>
    <w:rsid w:val="00C93667"/>
    <w:rsid w:val="00C940D5"/>
    <w:rsid w:val="00C9482E"/>
    <w:rsid w:val="00C94975"/>
    <w:rsid w:val="00C94BAD"/>
    <w:rsid w:val="00C94F7E"/>
    <w:rsid w:val="00C9537E"/>
    <w:rsid w:val="00C9612A"/>
    <w:rsid w:val="00C96386"/>
    <w:rsid w:val="00CA00CC"/>
    <w:rsid w:val="00CA042F"/>
    <w:rsid w:val="00CA0AF5"/>
    <w:rsid w:val="00CA2056"/>
    <w:rsid w:val="00CA2725"/>
    <w:rsid w:val="00CA292B"/>
    <w:rsid w:val="00CA4702"/>
    <w:rsid w:val="00CA481F"/>
    <w:rsid w:val="00CA49E3"/>
    <w:rsid w:val="00CA533B"/>
    <w:rsid w:val="00CA5369"/>
    <w:rsid w:val="00CA539A"/>
    <w:rsid w:val="00CA6D43"/>
    <w:rsid w:val="00CA6D77"/>
    <w:rsid w:val="00CA6EE7"/>
    <w:rsid w:val="00CA6F6A"/>
    <w:rsid w:val="00CB0849"/>
    <w:rsid w:val="00CB16E3"/>
    <w:rsid w:val="00CB1845"/>
    <w:rsid w:val="00CB1C57"/>
    <w:rsid w:val="00CB1EA5"/>
    <w:rsid w:val="00CB1F58"/>
    <w:rsid w:val="00CB222A"/>
    <w:rsid w:val="00CB27C3"/>
    <w:rsid w:val="00CB3553"/>
    <w:rsid w:val="00CB3621"/>
    <w:rsid w:val="00CB367E"/>
    <w:rsid w:val="00CB3997"/>
    <w:rsid w:val="00CB3E0A"/>
    <w:rsid w:val="00CB47B0"/>
    <w:rsid w:val="00CB51CA"/>
    <w:rsid w:val="00CB6DE7"/>
    <w:rsid w:val="00CB74DE"/>
    <w:rsid w:val="00CC0449"/>
    <w:rsid w:val="00CC0BAF"/>
    <w:rsid w:val="00CC1003"/>
    <w:rsid w:val="00CC1314"/>
    <w:rsid w:val="00CC1AF6"/>
    <w:rsid w:val="00CC2C2B"/>
    <w:rsid w:val="00CC37BA"/>
    <w:rsid w:val="00CC4C19"/>
    <w:rsid w:val="00CC5846"/>
    <w:rsid w:val="00CC63BD"/>
    <w:rsid w:val="00CC6BA4"/>
    <w:rsid w:val="00CC6BEC"/>
    <w:rsid w:val="00CC7009"/>
    <w:rsid w:val="00CC7471"/>
    <w:rsid w:val="00CC7794"/>
    <w:rsid w:val="00CC7CCF"/>
    <w:rsid w:val="00CD017A"/>
    <w:rsid w:val="00CD0FEB"/>
    <w:rsid w:val="00CD1205"/>
    <w:rsid w:val="00CD126D"/>
    <w:rsid w:val="00CD20EA"/>
    <w:rsid w:val="00CD256F"/>
    <w:rsid w:val="00CD2B16"/>
    <w:rsid w:val="00CD3CB9"/>
    <w:rsid w:val="00CD44EB"/>
    <w:rsid w:val="00CD4798"/>
    <w:rsid w:val="00CD53CA"/>
    <w:rsid w:val="00CD5F10"/>
    <w:rsid w:val="00CD6DEB"/>
    <w:rsid w:val="00CD7569"/>
    <w:rsid w:val="00CD7BE5"/>
    <w:rsid w:val="00CE07C9"/>
    <w:rsid w:val="00CE1186"/>
    <w:rsid w:val="00CE152B"/>
    <w:rsid w:val="00CE29B4"/>
    <w:rsid w:val="00CE4D96"/>
    <w:rsid w:val="00CE5393"/>
    <w:rsid w:val="00CE5D89"/>
    <w:rsid w:val="00CE6060"/>
    <w:rsid w:val="00CE79A2"/>
    <w:rsid w:val="00CE7D93"/>
    <w:rsid w:val="00CF0071"/>
    <w:rsid w:val="00CF105B"/>
    <w:rsid w:val="00CF10AD"/>
    <w:rsid w:val="00CF1B71"/>
    <w:rsid w:val="00CF208D"/>
    <w:rsid w:val="00CF3E22"/>
    <w:rsid w:val="00CF518C"/>
    <w:rsid w:val="00CF5EEC"/>
    <w:rsid w:val="00CF69F6"/>
    <w:rsid w:val="00CF70D7"/>
    <w:rsid w:val="00CF7184"/>
    <w:rsid w:val="00CF74DA"/>
    <w:rsid w:val="00D001A7"/>
    <w:rsid w:val="00D0092D"/>
    <w:rsid w:val="00D0240F"/>
    <w:rsid w:val="00D029E9"/>
    <w:rsid w:val="00D038A2"/>
    <w:rsid w:val="00D03919"/>
    <w:rsid w:val="00D04223"/>
    <w:rsid w:val="00D04466"/>
    <w:rsid w:val="00D04F8C"/>
    <w:rsid w:val="00D05CE1"/>
    <w:rsid w:val="00D061DC"/>
    <w:rsid w:val="00D06392"/>
    <w:rsid w:val="00D0743A"/>
    <w:rsid w:val="00D07591"/>
    <w:rsid w:val="00D11065"/>
    <w:rsid w:val="00D11517"/>
    <w:rsid w:val="00D1241C"/>
    <w:rsid w:val="00D12A55"/>
    <w:rsid w:val="00D134AA"/>
    <w:rsid w:val="00D1377C"/>
    <w:rsid w:val="00D139B7"/>
    <w:rsid w:val="00D140E9"/>
    <w:rsid w:val="00D148F8"/>
    <w:rsid w:val="00D1570E"/>
    <w:rsid w:val="00D15BB4"/>
    <w:rsid w:val="00D164E9"/>
    <w:rsid w:val="00D169BD"/>
    <w:rsid w:val="00D16AA6"/>
    <w:rsid w:val="00D2108A"/>
    <w:rsid w:val="00D24140"/>
    <w:rsid w:val="00D244BD"/>
    <w:rsid w:val="00D24A0B"/>
    <w:rsid w:val="00D24FF1"/>
    <w:rsid w:val="00D2516D"/>
    <w:rsid w:val="00D27288"/>
    <w:rsid w:val="00D273CA"/>
    <w:rsid w:val="00D2793F"/>
    <w:rsid w:val="00D301AC"/>
    <w:rsid w:val="00D309CF"/>
    <w:rsid w:val="00D30B5C"/>
    <w:rsid w:val="00D310C3"/>
    <w:rsid w:val="00D31687"/>
    <w:rsid w:val="00D31DB1"/>
    <w:rsid w:val="00D325FE"/>
    <w:rsid w:val="00D32844"/>
    <w:rsid w:val="00D32F23"/>
    <w:rsid w:val="00D33892"/>
    <w:rsid w:val="00D33C76"/>
    <w:rsid w:val="00D33EBD"/>
    <w:rsid w:val="00D34767"/>
    <w:rsid w:val="00D349B0"/>
    <w:rsid w:val="00D35191"/>
    <w:rsid w:val="00D35D5D"/>
    <w:rsid w:val="00D35F67"/>
    <w:rsid w:val="00D362C2"/>
    <w:rsid w:val="00D36626"/>
    <w:rsid w:val="00D3689E"/>
    <w:rsid w:val="00D376BE"/>
    <w:rsid w:val="00D37C08"/>
    <w:rsid w:val="00D400F0"/>
    <w:rsid w:val="00D404F5"/>
    <w:rsid w:val="00D4070B"/>
    <w:rsid w:val="00D40F9F"/>
    <w:rsid w:val="00D410AF"/>
    <w:rsid w:val="00D41281"/>
    <w:rsid w:val="00D4198E"/>
    <w:rsid w:val="00D430EF"/>
    <w:rsid w:val="00D431DC"/>
    <w:rsid w:val="00D43E67"/>
    <w:rsid w:val="00D45011"/>
    <w:rsid w:val="00D45913"/>
    <w:rsid w:val="00D466A5"/>
    <w:rsid w:val="00D50030"/>
    <w:rsid w:val="00D5044F"/>
    <w:rsid w:val="00D504BA"/>
    <w:rsid w:val="00D50B25"/>
    <w:rsid w:val="00D50FD9"/>
    <w:rsid w:val="00D51356"/>
    <w:rsid w:val="00D5198C"/>
    <w:rsid w:val="00D51B75"/>
    <w:rsid w:val="00D521D9"/>
    <w:rsid w:val="00D52687"/>
    <w:rsid w:val="00D5291D"/>
    <w:rsid w:val="00D52AAA"/>
    <w:rsid w:val="00D53D75"/>
    <w:rsid w:val="00D54E95"/>
    <w:rsid w:val="00D55EFB"/>
    <w:rsid w:val="00D56D6E"/>
    <w:rsid w:val="00D57426"/>
    <w:rsid w:val="00D61FA0"/>
    <w:rsid w:val="00D61FC9"/>
    <w:rsid w:val="00D624CA"/>
    <w:rsid w:val="00D6255C"/>
    <w:rsid w:val="00D62A4D"/>
    <w:rsid w:val="00D62B6A"/>
    <w:rsid w:val="00D62F23"/>
    <w:rsid w:val="00D643D6"/>
    <w:rsid w:val="00D64AD9"/>
    <w:rsid w:val="00D653F7"/>
    <w:rsid w:val="00D65452"/>
    <w:rsid w:val="00D65632"/>
    <w:rsid w:val="00D67FAD"/>
    <w:rsid w:val="00D70575"/>
    <w:rsid w:val="00D7125D"/>
    <w:rsid w:val="00D71A6F"/>
    <w:rsid w:val="00D71AE1"/>
    <w:rsid w:val="00D72DAE"/>
    <w:rsid w:val="00D736D1"/>
    <w:rsid w:val="00D74073"/>
    <w:rsid w:val="00D7469A"/>
    <w:rsid w:val="00D7659E"/>
    <w:rsid w:val="00D76C03"/>
    <w:rsid w:val="00D76F01"/>
    <w:rsid w:val="00D8070C"/>
    <w:rsid w:val="00D80828"/>
    <w:rsid w:val="00D809E5"/>
    <w:rsid w:val="00D822EF"/>
    <w:rsid w:val="00D82E94"/>
    <w:rsid w:val="00D838C1"/>
    <w:rsid w:val="00D84127"/>
    <w:rsid w:val="00D84338"/>
    <w:rsid w:val="00D84386"/>
    <w:rsid w:val="00D84737"/>
    <w:rsid w:val="00D84809"/>
    <w:rsid w:val="00D85D9C"/>
    <w:rsid w:val="00D87A4E"/>
    <w:rsid w:val="00D90312"/>
    <w:rsid w:val="00D90E3B"/>
    <w:rsid w:val="00D90E70"/>
    <w:rsid w:val="00D9179E"/>
    <w:rsid w:val="00D92515"/>
    <w:rsid w:val="00D93CDD"/>
    <w:rsid w:val="00D93F5B"/>
    <w:rsid w:val="00D952A3"/>
    <w:rsid w:val="00D953A5"/>
    <w:rsid w:val="00D959D6"/>
    <w:rsid w:val="00D95B50"/>
    <w:rsid w:val="00D95FE0"/>
    <w:rsid w:val="00D96CE0"/>
    <w:rsid w:val="00D976A7"/>
    <w:rsid w:val="00D97819"/>
    <w:rsid w:val="00D97D17"/>
    <w:rsid w:val="00DA08EC"/>
    <w:rsid w:val="00DA0928"/>
    <w:rsid w:val="00DA0A25"/>
    <w:rsid w:val="00DA20C3"/>
    <w:rsid w:val="00DA2C55"/>
    <w:rsid w:val="00DA31BC"/>
    <w:rsid w:val="00DA34CB"/>
    <w:rsid w:val="00DA3726"/>
    <w:rsid w:val="00DA40E4"/>
    <w:rsid w:val="00DA4FA7"/>
    <w:rsid w:val="00DA61AF"/>
    <w:rsid w:val="00DA6C4F"/>
    <w:rsid w:val="00DA752B"/>
    <w:rsid w:val="00DA7DD2"/>
    <w:rsid w:val="00DB02F5"/>
    <w:rsid w:val="00DB1E0C"/>
    <w:rsid w:val="00DB2352"/>
    <w:rsid w:val="00DB2910"/>
    <w:rsid w:val="00DB3681"/>
    <w:rsid w:val="00DB36C6"/>
    <w:rsid w:val="00DB3A8F"/>
    <w:rsid w:val="00DB53BE"/>
    <w:rsid w:val="00DB5CB3"/>
    <w:rsid w:val="00DB6DF0"/>
    <w:rsid w:val="00DC06E1"/>
    <w:rsid w:val="00DC095A"/>
    <w:rsid w:val="00DC0F99"/>
    <w:rsid w:val="00DC1110"/>
    <w:rsid w:val="00DC11C1"/>
    <w:rsid w:val="00DC15BB"/>
    <w:rsid w:val="00DC2D69"/>
    <w:rsid w:val="00DC2DC0"/>
    <w:rsid w:val="00DC2EE2"/>
    <w:rsid w:val="00DC3683"/>
    <w:rsid w:val="00DC443A"/>
    <w:rsid w:val="00DC4B0A"/>
    <w:rsid w:val="00DC4CE5"/>
    <w:rsid w:val="00DC52C5"/>
    <w:rsid w:val="00DC57DA"/>
    <w:rsid w:val="00DC62F0"/>
    <w:rsid w:val="00DC6CFE"/>
    <w:rsid w:val="00DD0ADC"/>
    <w:rsid w:val="00DD1271"/>
    <w:rsid w:val="00DD1EE2"/>
    <w:rsid w:val="00DD1F9A"/>
    <w:rsid w:val="00DD3254"/>
    <w:rsid w:val="00DD3478"/>
    <w:rsid w:val="00DD3BD2"/>
    <w:rsid w:val="00DD4117"/>
    <w:rsid w:val="00DD49BE"/>
    <w:rsid w:val="00DD6277"/>
    <w:rsid w:val="00DD6A36"/>
    <w:rsid w:val="00DD6AD2"/>
    <w:rsid w:val="00DD6D1C"/>
    <w:rsid w:val="00DD6DB6"/>
    <w:rsid w:val="00DD6E06"/>
    <w:rsid w:val="00DD79FF"/>
    <w:rsid w:val="00DE102D"/>
    <w:rsid w:val="00DE2277"/>
    <w:rsid w:val="00DE237A"/>
    <w:rsid w:val="00DE26FA"/>
    <w:rsid w:val="00DE27B3"/>
    <w:rsid w:val="00DE386B"/>
    <w:rsid w:val="00DE3893"/>
    <w:rsid w:val="00DE3927"/>
    <w:rsid w:val="00DE5C94"/>
    <w:rsid w:val="00DE66AF"/>
    <w:rsid w:val="00DE6CAC"/>
    <w:rsid w:val="00DE6DD1"/>
    <w:rsid w:val="00DE6E8F"/>
    <w:rsid w:val="00DE7103"/>
    <w:rsid w:val="00DE7251"/>
    <w:rsid w:val="00DE730C"/>
    <w:rsid w:val="00DF090E"/>
    <w:rsid w:val="00DF0DE2"/>
    <w:rsid w:val="00DF12D4"/>
    <w:rsid w:val="00DF160C"/>
    <w:rsid w:val="00DF20F2"/>
    <w:rsid w:val="00DF231B"/>
    <w:rsid w:val="00DF31F5"/>
    <w:rsid w:val="00DF4153"/>
    <w:rsid w:val="00DF4257"/>
    <w:rsid w:val="00DF45E5"/>
    <w:rsid w:val="00DF53D5"/>
    <w:rsid w:val="00DF5552"/>
    <w:rsid w:val="00DF568A"/>
    <w:rsid w:val="00DF6502"/>
    <w:rsid w:val="00DF6662"/>
    <w:rsid w:val="00DF74EE"/>
    <w:rsid w:val="00DF7697"/>
    <w:rsid w:val="00DF774C"/>
    <w:rsid w:val="00E00C8B"/>
    <w:rsid w:val="00E0122A"/>
    <w:rsid w:val="00E015B0"/>
    <w:rsid w:val="00E029C2"/>
    <w:rsid w:val="00E02C21"/>
    <w:rsid w:val="00E0394C"/>
    <w:rsid w:val="00E05B49"/>
    <w:rsid w:val="00E05FD0"/>
    <w:rsid w:val="00E0607D"/>
    <w:rsid w:val="00E070AD"/>
    <w:rsid w:val="00E0724A"/>
    <w:rsid w:val="00E075CA"/>
    <w:rsid w:val="00E078EE"/>
    <w:rsid w:val="00E101BD"/>
    <w:rsid w:val="00E10690"/>
    <w:rsid w:val="00E10A11"/>
    <w:rsid w:val="00E12663"/>
    <w:rsid w:val="00E12A6B"/>
    <w:rsid w:val="00E1304D"/>
    <w:rsid w:val="00E1308D"/>
    <w:rsid w:val="00E132F5"/>
    <w:rsid w:val="00E1402B"/>
    <w:rsid w:val="00E145BF"/>
    <w:rsid w:val="00E14B3B"/>
    <w:rsid w:val="00E14BD2"/>
    <w:rsid w:val="00E16F6E"/>
    <w:rsid w:val="00E17E32"/>
    <w:rsid w:val="00E207BE"/>
    <w:rsid w:val="00E20EC2"/>
    <w:rsid w:val="00E21119"/>
    <w:rsid w:val="00E21D02"/>
    <w:rsid w:val="00E232B1"/>
    <w:rsid w:val="00E23422"/>
    <w:rsid w:val="00E237EC"/>
    <w:rsid w:val="00E23888"/>
    <w:rsid w:val="00E23A9E"/>
    <w:rsid w:val="00E23CE8"/>
    <w:rsid w:val="00E24ED3"/>
    <w:rsid w:val="00E2530A"/>
    <w:rsid w:val="00E25BC4"/>
    <w:rsid w:val="00E2623E"/>
    <w:rsid w:val="00E26464"/>
    <w:rsid w:val="00E26E46"/>
    <w:rsid w:val="00E27324"/>
    <w:rsid w:val="00E27E11"/>
    <w:rsid w:val="00E30213"/>
    <w:rsid w:val="00E30569"/>
    <w:rsid w:val="00E3068E"/>
    <w:rsid w:val="00E30E8F"/>
    <w:rsid w:val="00E32EBB"/>
    <w:rsid w:val="00E34C3B"/>
    <w:rsid w:val="00E36328"/>
    <w:rsid w:val="00E36663"/>
    <w:rsid w:val="00E3698A"/>
    <w:rsid w:val="00E36D5D"/>
    <w:rsid w:val="00E36DD1"/>
    <w:rsid w:val="00E36F15"/>
    <w:rsid w:val="00E37EB1"/>
    <w:rsid w:val="00E4040F"/>
    <w:rsid w:val="00E40AD3"/>
    <w:rsid w:val="00E40D7F"/>
    <w:rsid w:val="00E40E19"/>
    <w:rsid w:val="00E40FC1"/>
    <w:rsid w:val="00E417A3"/>
    <w:rsid w:val="00E41C74"/>
    <w:rsid w:val="00E41FCF"/>
    <w:rsid w:val="00E424EE"/>
    <w:rsid w:val="00E4268D"/>
    <w:rsid w:val="00E4269F"/>
    <w:rsid w:val="00E4361C"/>
    <w:rsid w:val="00E43EDF"/>
    <w:rsid w:val="00E44A24"/>
    <w:rsid w:val="00E44B7C"/>
    <w:rsid w:val="00E47B2E"/>
    <w:rsid w:val="00E47B5B"/>
    <w:rsid w:val="00E50471"/>
    <w:rsid w:val="00E505C2"/>
    <w:rsid w:val="00E510F5"/>
    <w:rsid w:val="00E51A6B"/>
    <w:rsid w:val="00E520B9"/>
    <w:rsid w:val="00E52375"/>
    <w:rsid w:val="00E52DB7"/>
    <w:rsid w:val="00E5359A"/>
    <w:rsid w:val="00E53FA9"/>
    <w:rsid w:val="00E5407E"/>
    <w:rsid w:val="00E54119"/>
    <w:rsid w:val="00E553DD"/>
    <w:rsid w:val="00E55405"/>
    <w:rsid w:val="00E5573B"/>
    <w:rsid w:val="00E55791"/>
    <w:rsid w:val="00E56DD6"/>
    <w:rsid w:val="00E60160"/>
    <w:rsid w:val="00E60639"/>
    <w:rsid w:val="00E6070E"/>
    <w:rsid w:val="00E60C5D"/>
    <w:rsid w:val="00E60CFC"/>
    <w:rsid w:val="00E60DE6"/>
    <w:rsid w:val="00E60ED6"/>
    <w:rsid w:val="00E610AB"/>
    <w:rsid w:val="00E61316"/>
    <w:rsid w:val="00E61448"/>
    <w:rsid w:val="00E61C43"/>
    <w:rsid w:val="00E62E80"/>
    <w:rsid w:val="00E64DB9"/>
    <w:rsid w:val="00E66155"/>
    <w:rsid w:val="00E66AC2"/>
    <w:rsid w:val="00E66C81"/>
    <w:rsid w:val="00E67458"/>
    <w:rsid w:val="00E677CA"/>
    <w:rsid w:val="00E6797C"/>
    <w:rsid w:val="00E67FE5"/>
    <w:rsid w:val="00E70696"/>
    <w:rsid w:val="00E7123F"/>
    <w:rsid w:val="00E728DC"/>
    <w:rsid w:val="00E72A85"/>
    <w:rsid w:val="00E737F9"/>
    <w:rsid w:val="00E74E11"/>
    <w:rsid w:val="00E74ED8"/>
    <w:rsid w:val="00E75696"/>
    <w:rsid w:val="00E7569C"/>
    <w:rsid w:val="00E767C3"/>
    <w:rsid w:val="00E76AE9"/>
    <w:rsid w:val="00E77372"/>
    <w:rsid w:val="00E775F9"/>
    <w:rsid w:val="00E77B61"/>
    <w:rsid w:val="00E805B6"/>
    <w:rsid w:val="00E81652"/>
    <w:rsid w:val="00E81C3A"/>
    <w:rsid w:val="00E81D1A"/>
    <w:rsid w:val="00E81DB3"/>
    <w:rsid w:val="00E82166"/>
    <w:rsid w:val="00E82411"/>
    <w:rsid w:val="00E8262D"/>
    <w:rsid w:val="00E82A4E"/>
    <w:rsid w:val="00E833EC"/>
    <w:rsid w:val="00E83DE7"/>
    <w:rsid w:val="00E859D7"/>
    <w:rsid w:val="00E85A79"/>
    <w:rsid w:val="00E866A0"/>
    <w:rsid w:val="00E8682A"/>
    <w:rsid w:val="00E8778A"/>
    <w:rsid w:val="00E904BF"/>
    <w:rsid w:val="00E907BB"/>
    <w:rsid w:val="00E9107E"/>
    <w:rsid w:val="00E9190B"/>
    <w:rsid w:val="00E924A0"/>
    <w:rsid w:val="00E92AC4"/>
    <w:rsid w:val="00E92E77"/>
    <w:rsid w:val="00E93308"/>
    <w:rsid w:val="00E93969"/>
    <w:rsid w:val="00E93E57"/>
    <w:rsid w:val="00E93EC8"/>
    <w:rsid w:val="00E95947"/>
    <w:rsid w:val="00E977EC"/>
    <w:rsid w:val="00E97830"/>
    <w:rsid w:val="00EA0BAD"/>
    <w:rsid w:val="00EA18EC"/>
    <w:rsid w:val="00EA1B70"/>
    <w:rsid w:val="00EA2465"/>
    <w:rsid w:val="00EA2525"/>
    <w:rsid w:val="00EA2B00"/>
    <w:rsid w:val="00EA3B0F"/>
    <w:rsid w:val="00EA3C75"/>
    <w:rsid w:val="00EA3CA6"/>
    <w:rsid w:val="00EA43AD"/>
    <w:rsid w:val="00EA45AE"/>
    <w:rsid w:val="00EA5AAC"/>
    <w:rsid w:val="00EA6768"/>
    <w:rsid w:val="00EA6D11"/>
    <w:rsid w:val="00EA7A5F"/>
    <w:rsid w:val="00EB1779"/>
    <w:rsid w:val="00EB259D"/>
    <w:rsid w:val="00EB2D26"/>
    <w:rsid w:val="00EB3027"/>
    <w:rsid w:val="00EB3F30"/>
    <w:rsid w:val="00EB4618"/>
    <w:rsid w:val="00EB4778"/>
    <w:rsid w:val="00EB557F"/>
    <w:rsid w:val="00EB5687"/>
    <w:rsid w:val="00EB592A"/>
    <w:rsid w:val="00EB5A97"/>
    <w:rsid w:val="00EB6EA8"/>
    <w:rsid w:val="00EB7644"/>
    <w:rsid w:val="00EC0D44"/>
    <w:rsid w:val="00EC0DCE"/>
    <w:rsid w:val="00EC12E6"/>
    <w:rsid w:val="00EC14CE"/>
    <w:rsid w:val="00EC249C"/>
    <w:rsid w:val="00EC2DBC"/>
    <w:rsid w:val="00EC3B31"/>
    <w:rsid w:val="00EC4C12"/>
    <w:rsid w:val="00EC4F7A"/>
    <w:rsid w:val="00EC5AA0"/>
    <w:rsid w:val="00EC71B3"/>
    <w:rsid w:val="00EC7C06"/>
    <w:rsid w:val="00ED0410"/>
    <w:rsid w:val="00ED15BB"/>
    <w:rsid w:val="00ED1A47"/>
    <w:rsid w:val="00ED1A85"/>
    <w:rsid w:val="00ED1D76"/>
    <w:rsid w:val="00ED2105"/>
    <w:rsid w:val="00ED2732"/>
    <w:rsid w:val="00ED2D1D"/>
    <w:rsid w:val="00ED2FC5"/>
    <w:rsid w:val="00ED4155"/>
    <w:rsid w:val="00ED4E1A"/>
    <w:rsid w:val="00ED4E1F"/>
    <w:rsid w:val="00ED519C"/>
    <w:rsid w:val="00ED57C3"/>
    <w:rsid w:val="00ED58A4"/>
    <w:rsid w:val="00ED64F2"/>
    <w:rsid w:val="00EE0062"/>
    <w:rsid w:val="00EE1A73"/>
    <w:rsid w:val="00EE2C73"/>
    <w:rsid w:val="00EE3007"/>
    <w:rsid w:val="00EE3195"/>
    <w:rsid w:val="00EE31BD"/>
    <w:rsid w:val="00EE3C43"/>
    <w:rsid w:val="00EE4055"/>
    <w:rsid w:val="00EE438D"/>
    <w:rsid w:val="00EE525C"/>
    <w:rsid w:val="00EE5A9F"/>
    <w:rsid w:val="00EE5BE0"/>
    <w:rsid w:val="00EE623B"/>
    <w:rsid w:val="00EE681A"/>
    <w:rsid w:val="00EE6C1C"/>
    <w:rsid w:val="00EE6D1E"/>
    <w:rsid w:val="00EF05F0"/>
    <w:rsid w:val="00EF0B34"/>
    <w:rsid w:val="00EF0EE4"/>
    <w:rsid w:val="00EF1387"/>
    <w:rsid w:val="00EF1592"/>
    <w:rsid w:val="00EF2B9A"/>
    <w:rsid w:val="00EF39C3"/>
    <w:rsid w:val="00EF4B06"/>
    <w:rsid w:val="00EF5322"/>
    <w:rsid w:val="00EF67D4"/>
    <w:rsid w:val="00EF750C"/>
    <w:rsid w:val="00EF7517"/>
    <w:rsid w:val="00EF795A"/>
    <w:rsid w:val="00F00619"/>
    <w:rsid w:val="00F01193"/>
    <w:rsid w:val="00F01534"/>
    <w:rsid w:val="00F016C6"/>
    <w:rsid w:val="00F01729"/>
    <w:rsid w:val="00F03208"/>
    <w:rsid w:val="00F0330B"/>
    <w:rsid w:val="00F04619"/>
    <w:rsid w:val="00F058DF"/>
    <w:rsid w:val="00F0774E"/>
    <w:rsid w:val="00F079A4"/>
    <w:rsid w:val="00F07CED"/>
    <w:rsid w:val="00F1093F"/>
    <w:rsid w:val="00F10F35"/>
    <w:rsid w:val="00F11F3E"/>
    <w:rsid w:val="00F11FFD"/>
    <w:rsid w:val="00F12524"/>
    <w:rsid w:val="00F12BE5"/>
    <w:rsid w:val="00F13082"/>
    <w:rsid w:val="00F132A3"/>
    <w:rsid w:val="00F13C14"/>
    <w:rsid w:val="00F14140"/>
    <w:rsid w:val="00F154FD"/>
    <w:rsid w:val="00F15800"/>
    <w:rsid w:val="00F16C57"/>
    <w:rsid w:val="00F176AE"/>
    <w:rsid w:val="00F176CB"/>
    <w:rsid w:val="00F213F0"/>
    <w:rsid w:val="00F22131"/>
    <w:rsid w:val="00F2260C"/>
    <w:rsid w:val="00F23542"/>
    <w:rsid w:val="00F2415F"/>
    <w:rsid w:val="00F243D2"/>
    <w:rsid w:val="00F24FE9"/>
    <w:rsid w:val="00F27685"/>
    <w:rsid w:val="00F27BBD"/>
    <w:rsid w:val="00F3047F"/>
    <w:rsid w:val="00F32161"/>
    <w:rsid w:val="00F32CB6"/>
    <w:rsid w:val="00F3340E"/>
    <w:rsid w:val="00F33697"/>
    <w:rsid w:val="00F33F49"/>
    <w:rsid w:val="00F349EF"/>
    <w:rsid w:val="00F34D15"/>
    <w:rsid w:val="00F34D37"/>
    <w:rsid w:val="00F35AD2"/>
    <w:rsid w:val="00F36699"/>
    <w:rsid w:val="00F367CB"/>
    <w:rsid w:val="00F37A1B"/>
    <w:rsid w:val="00F40209"/>
    <w:rsid w:val="00F41BF6"/>
    <w:rsid w:val="00F4200F"/>
    <w:rsid w:val="00F42991"/>
    <w:rsid w:val="00F4307B"/>
    <w:rsid w:val="00F44AF8"/>
    <w:rsid w:val="00F45449"/>
    <w:rsid w:val="00F45BEE"/>
    <w:rsid w:val="00F4677B"/>
    <w:rsid w:val="00F468A7"/>
    <w:rsid w:val="00F468EF"/>
    <w:rsid w:val="00F475B4"/>
    <w:rsid w:val="00F4763D"/>
    <w:rsid w:val="00F501C5"/>
    <w:rsid w:val="00F51523"/>
    <w:rsid w:val="00F52173"/>
    <w:rsid w:val="00F522CE"/>
    <w:rsid w:val="00F522D2"/>
    <w:rsid w:val="00F523FF"/>
    <w:rsid w:val="00F531CD"/>
    <w:rsid w:val="00F53B12"/>
    <w:rsid w:val="00F55C59"/>
    <w:rsid w:val="00F5609F"/>
    <w:rsid w:val="00F562D0"/>
    <w:rsid w:val="00F56A74"/>
    <w:rsid w:val="00F57608"/>
    <w:rsid w:val="00F57CD3"/>
    <w:rsid w:val="00F57E62"/>
    <w:rsid w:val="00F60E6C"/>
    <w:rsid w:val="00F60FE2"/>
    <w:rsid w:val="00F6214B"/>
    <w:rsid w:val="00F62421"/>
    <w:rsid w:val="00F6464A"/>
    <w:rsid w:val="00F64BB8"/>
    <w:rsid w:val="00F64F79"/>
    <w:rsid w:val="00F65263"/>
    <w:rsid w:val="00F65379"/>
    <w:rsid w:val="00F655D5"/>
    <w:rsid w:val="00F6561A"/>
    <w:rsid w:val="00F65E69"/>
    <w:rsid w:val="00F66081"/>
    <w:rsid w:val="00F672B6"/>
    <w:rsid w:val="00F674A0"/>
    <w:rsid w:val="00F70782"/>
    <w:rsid w:val="00F70A1A"/>
    <w:rsid w:val="00F70B2B"/>
    <w:rsid w:val="00F70F01"/>
    <w:rsid w:val="00F72EA1"/>
    <w:rsid w:val="00F7305A"/>
    <w:rsid w:val="00F73C20"/>
    <w:rsid w:val="00F74979"/>
    <w:rsid w:val="00F7515D"/>
    <w:rsid w:val="00F7568E"/>
    <w:rsid w:val="00F77759"/>
    <w:rsid w:val="00F80E2B"/>
    <w:rsid w:val="00F8286C"/>
    <w:rsid w:val="00F8293B"/>
    <w:rsid w:val="00F84EDC"/>
    <w:rsid w:val="00F85F7F"/>
    <w:rsid w:val="00F86F68"/>
    <w:rsid w:val="00F90E28"/>
    <w:rsid w:val="00F91CBC"/>
    <w:rsid w:val="00F91DF3"/>
    <w:rsid w:val="00F92A40"/>
    <w:rsid w:val="00F935DF"/>
    <w:rsid w:val="00F93B98"/>
    <w:rsid w:val="00F93C78"/>
    <w:rsid w:val="00F94952"/>
    <w:rsid w:val="00F94E42"/>
    <w:rsid w:val="00F95670"/>
    <w:rsid w:val="00F9572A"/>
    <w:rsid w:val="00F96076"/>
    <w:rsid w:val="00F964D2"/>
    <w:rsid w:val="00F972CD"/>
    <w:rsid w:val="00FA0B8B"/>
    <w:rsid w:val="00FA0D70"/>
    <w:rsid w:val="00FA2B8C"/>
    <w:rsid w:val="00FA30B0"/>
    <w:rsid w:val="00FA374B"/>
    <w:rsid w:val="00FA516B"/>
    <w:rsid w:val="00FA7229"/>
    <w:rsid w:val="00FA774A"/>
    <w:rsid w:val="00FA7BE0"/>
    <w:rsid w:val="00FB04AB"/>
    <w:rsid w:val="00FB0721"/>
    <w:rsid w:val="00FB07AE"/>
    <w:rsid w:val="00FB0892"/>
    <w:rsid w:val="00FB108B"/>
    <w:rsid w:val="00FB10BA"/>
    <w:rsid w:val="00FB10D0"/>
    <w:rsid w:val="00FB1454"/>
    <w:rsid w:val="00FB147E"/>
    <w:rsid w:val="00FB2F68"/>
    <w:rsid w:val="00FB37DE"/>
    <w:rsid w:val="00FB52D1"/>
    <w:rsid w:val="00FB5570"/>
    <w:rsid w:val="00FB5BB3"/>
    <w:rsid w:val="00FB61F0"/>
    <w:rsid w:val="00FB6211"/>
    <w:rsid w:val="00FB6735"/>
    <w:rsid w:val="00FB6EBF"/>
    <w:rsid w:val="00FB6EE4"/>
    <w:rsid w:val="00FB79E0"/>
    <w:rsid w:val="00FB7B6C"/>
    <w:rsid w:val="00FB7B73"/>
    <w:rsid w:val="00FB7F83"/>
    <w:rsid w:val="00FC060A"/>
    <w:rsid w:val="00FC0AB4"/>
    <w:rsid w:val="00FC2E25"/>
    <w:rsid w:val="00FC3E0C"/>
    <w:rsid w:val="00FC4BEF"/>
    <w:rsid w:val="00FC5B6A"/>
    <w:rsid w:val="00FC64DA"/>
    <w:rsid w:val="00FC7E9F"/>
    <w:rsid w:val="00FD09F5"/>
    <w:rsid w:val="00FD3F08"/>
    <w:rsid w:val="00FD52CA"/>
    <w:rsid w:val="00FD5454"/>
    <w:rsid w:val="00FD5569"/>
    <w:rsid w:val="00FD685C"/>
    <w:rsid w:val="00FD686D"/>
    <w:rsid w:val="00FD69CC"/>
    <w:rsid w:val="00FD6D0A"/>
    <w:rsid w:val="00FE0610"/>
    <w:rsid w:val="00FE0F99"/>
    <w:rsid w:val="00FE165D"/>
    <w:rsid w:val="00FE2191"/>
    <w:rsid w:val="00FE21EE"/>
    <w:rsid w:val="00FE24FB"/>
    <w:rsid w:val="00FE2B97"/>
    <w:rsid w:val="00FE3984"/>
    <w:rsid w:val="00FE3EBE"/>
    <w:rsid w:val="00FE4180"/>
    <w:rsid w:val="00FE4E6E"/>
    <w:rsid w:val="00FE54C8"/>
    <w:rsid w:val="00FE5E41"/>
    <w:rsid w:val="00FE6522"/>
    <w:rsid w:val="00FE6553"/>
    <w:rsid w:val="00FE7FE7"/>
    <w:rsid w:val="00FF0693"/>
    <w:rsid w:val="00FF07E7"/>
    <w:rsid w:val="00FF0F63"/>
    <w:rsid w:val="00FF115D"/>
    <w:rsid w:val="00FF156B"/>
    <w:rsid w:val="00FF181C"/>
    <w:rsid w:val="00FF195F"/>
    <w:rsid w:val="00FF19BD"/>
    <w:rsid w:val="00FF1C81"/>
    <w:rsid w:val="00FF2264"/>
    <w:rsid w:val="00FF22D2"/>
    <w:rsid w:val="00FF258B"/>
    <w:rsid w:val="00FF27D7"/>
    <w:rsid w:val="00FF2BE9"/>
    <w:rsid w:val="00FF3193"/>
    <w:rsid w:val="00FF4101"/>
    <w:rsid w:val="00FF4FEC"/>
    <w:rsid w:val="00FF548E"/>
    <w:rsid w:val="00FF56DC"/>
    <w:rsid w:val="00FF5BA6"/>
    <w:rsid w:val="00FF5BC2"/>
    <w:rsid w:val="00FF71A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7457"/>
    <o:shapelayout v:ext="edit">
      <o:idmap v:ext="edit" data="1"/>
    </o:shapelayout>
  </w:shapeDefaults>
  <w:decimalSymbol w:val=","/>
  <w:listSeparator w:val=";"/>
  <w14:docId w14:val="4920272B"/>
  <w15:docId w15:val="{1C709362-0850-4A1D-897D-02433AFD5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locked="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30E5B"/>
    <w:pPr>
      <w:spacing w:after="0" w:line="240" w:lineRule="auto"/>
    </w:pPr>
    <w:rPr>
      <w:rFonts w:ascii="Times New Roman" w:hAnsi="Times New Roman" w:cs="Times New Roman"/>
      <w:sz w:val="24"/>
      <w:szCs w:val="24"/>
    </w:rPr>
  </w:style>
  <w:style w:type="paragraph" w:styleId="Nadpis1">
    <w:name w:val="heading 1"/>
    <w:basedOn w:val="Nadpis3"/>
    <w:next w:val="Zkladntext"/>
    <w:link w:val="Nadpis1Char"/>
    <w:uiPriority w:val="9"/>
    <w:qFormat/>
    <w:rsid w:val="008C66FC"/>
    <w:pPr>
      <w:keepNext/>
      <w:numPr>
        <w:ilvl w:val="0"/>
      </w:numPr>
      <w:spacing w:before="360"/>
      <w:ind w:left="431" w:hanging="431"/>
      <w:contextualSpacing/>
      <w:outlineLvl w:val="0"/>
    </w:pPr>
    <w:rPr>
      <w:rFonts w:asciiTheme="minorHAnsi" w:hAnsiTheme="minorHAnsi" w:cstheme="minorHAnsi"/>
      <w:sz w:val="32"/>
    </w:rPr>
  </w:style>
  <w:style w:type="paragraph" w:styleId="Nadpis2">
    <w:name w:val="heading 2"/>
    <w:basedOn w:val="Normlny"/>
    <w:next w:val="Normlny"/>
    <w:link w:val="Nadpis2Char"/>
    <w:uiPriority w:val="99"/>
    <w:qFormat/>
    <w:rsid w:val="00CA6EE7"/>
    <w:pPr>
      <w:keepNext/>
      <w:numPr>
        <w:ilvl w:val="1"/>
        <w:numId w:val="74"/>
      </w:numPr>
      <w:spacing w:before="360" w:after="120" w:line="276" w:lineRule="auto"/>
      <w:outlineLvl w:val="1"/>
    </w:pPr>
    <w:rPr>
      <w:rFonts w:ascii="Arial Narrow" w:hAnsi="Arial Narrow" w:cstheme="minorHAnsi"/>
      <w:b/>
      <w:bCs/>
      <w:color w:val="4A81BD"/>
      <w:sz w:val="28"/>
    </w:rPr>
  </w:style>
  <w:style w:type="paragraph" w:styleId="Nadpis3">
    <w:name w:val="heading 3"/>
    <w:basedOn w:val="Normlny"/>
    <w:next w:val="Normlny"/>
    <w:link w:val="Nadpis3Char"/>
    <w:uiPriority w:val="99"/>
    <w:qFormat/>
    <w:rsid w:val="00C8304B"/>
    <w:pPr>
      <w:numPr>
        <w:ilvl w:val="2"/>
        <w:numId w:val="74"/>
      </w:numPr>
      <w:spacing w:before="240" w:after="120"/>
      <w:jc w:val="both"/>
      <w:outlineLvl w:val="2"/>
    </w:pPr>
    <w:rPr>
      <w:rFonts w:ascii="Arial Narrow" w:hAnsi="Arial Narrow" w:cs="Arial"/>
      <w:b/>
      <w:color w:val="1F497D"/>
      <w:lang w:eastAsia="en-US"/>
    </w:rPr>
  </w:style>
  <w:style w:type="paragraph" w:styleId="Nadpis4">
    <w:name w:val="heading 4"/>
    <w:basedOn w:val="Nadpis3"/>
    <w:next w:val="Normlny"/>
    <w:link w:val="Nadpis4Char"/>
    <w:uiPriority w:val="99"/>
    <w:qFormat/>
    <w:rsid w:val="00A8195A"/>
    <w:pPr>
      <w:numPr>
        <w:ilvl w:val="3"/>
      </w:numPr>
      <w:outlineLvl w:val="3"/>
    </w:pPr>
  </w:style>
  <w:style w:type="paragraph" w:styleId="Nadpis5">
    <w:name w:val="heading 5"/>
    <w:basedOn w:val="Normlny"/>
    <w:next w:val="Normlny"/>
    <w:link w:val="Nadpis5Char"/>
    <w:uiPriority w:val="99"/>
    <w:qFormat/>
    <w:rsid w:val="00092607"/>
    <w:pPr>
      <w:numPr>
        <w:ilvl w:val="4"/>
        <w:numId w:val="74"/>
      </w:numPr>
      <w:tabs>
        <w:tab w:val="num" w:pos="1008"/>
        <w:tab w:val="num" w:pos="1492"/>
        <w:tab w:val="num" w:pos="3600"/>
        <w:tab w:val="num" w:pos="3960"/>
      </w:tabs>
      <w:spacing w:before="240" w:after="60"/>
      <w:outlineLvl w:val="4"/>
    </w:pPr>
    <w:rPr>
      <w:b/>
      <w:bCs/>
      <w:i/>
      <w:iCs/>
      <w:sz w:val="26"/>
      <w:szCs w:val="26"/>
    </w:rPr>
  </w:style>
  <w:style w:type="paragraph" w:styleId="Nadpis6">
    <w:name w:val="heading 6"/>
    <w:basedOn w:val="Normlny"/>
    <w:next w:val="Normlny"/>
    <w:link w:val="Nadpis6Char"/>
    <w:unhideWhenUsed/>
    <w:qFormat/>
    <w:locked/>
    <w:rsid w:val="00F60FE2"/>
    <w:pPr>
      <w:keepNext/>
      <w:keepLines/>
      <w:numPr>
        <w:ilvl w:val="5"/>
        <w:numId w:val="74"/>
      </w:numPr>
      <w:spacing w:before="40"/>
      <w:outlineLvl w:val="5"/>
    </w:pPr>
    <w:rPr>
      <w:rFonts w:asciiTheme="majorHAnsi" w:eastAsiaTheme="majorEastAsia" w:hAnsiTheme="majorHAnsi" w:cstheme="majorBidi"/>
      <w:color w:val="00133A" w:themeColor="accent1" w:themeShade="7F"/>
    </w:rPr>
  </w:style>
  <w:style w:type="paragraph" w:styleId="Nadpis7">
    <w:name w:val="heading 7"/>
    <w:basedOn w:val="Normlny"/>
    <w:next w:val="Normlny"/>
    <w:link w:val="Nadpis7Char"/>
    <w:unhideWhenUsed/>
    <w:qFormat/>
    <w:locked/>
    <w:rsid w:val="00F60FE2"/>
    <w:pPr>
      <w:keepNext/>
      <w:keepLines/>
      <w:numPr>
        <w:ilvl w:val="6"/>
        <w:numId w:val="74"/>
      </w:numPr>
      <w:spacing w:before="40"/>
      <w:outlineLvl w:val="6"/>
    </w:pPr>
    <w:rPr>
      <w:rFonts w:asciiTheme="majorHAnsi" w:eastAsiaTheme="majorEastAsia" w:hAnsiTheme="majorHAnsi" w:cstheme="majorBidi"/>
      <w:i/>
      <w:iCs/>
      <w:color w:val="00133A" w:themeColor="accent1" w:themeShade="7F"/>
    </w:rPr>
  </w:style>
  <w:style w:type="paragraph" w:styleId="Nadpis8">
    <w:name w:val="heading 8"/>
    <w:basedOn w:val="Normlny"/>
    <w:next w:val="Normlny"/>
    <w:link w:val="Nadpis8Char"/>
    <w:unhideWhenUsed/>
    <w:qFormat/>
    <w:locked/>
    <w:rsid w:val="00F60FE2"/>
    <w:pPr>
      <w:keepNext/>
      <w:keepLines/>
      <w:numPr>
        <w:ilvl w:val="7"/>
        <w:numId w:val="74"/>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semiHidden/>
    <w:unhideWhenUsed/>
    <w:qFormat/>
    <w:locked/>
    <w:rsid w:val="001622CC"/>
    <w:pPr>
      <w:keepNext/>
      <w:keepLines/>
      <w:numPr>
        <w:ilvl w:val="8"/>
        <w:numId w:val="7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locked/>
    <w:rsid w:val="008C66FC"/>
    <w:rPr>
      <w:rFonts w:asciiTheme="minorHAnsi" w:hAnsiTheme="minorHAnsi" w:cstheme="minorHAnsi"/>
      <w:b/>
      <w:color w:val="1F497D"/>
      <w:sz w:val="32"/>
      <w:szCs w:val="24"/>
      <w:lang w:eastAsia="en-US"/>
    </w:rPr>
  </w:style>
  <w:style w:type="character" w:customStyle="1" w:styleId="Nadpis2Char">
    <w:name w:val="Nadpis 2 Char"/>
    <w:basedOn w:val="Predvolenpsmoodseku"/>
    <w:link w:val="Nadpis2"/>
    <w:uiPriority w:val="99"/>
    <w:locked/>
    <w:rsid w:val="00CA6EE7"/>
    <w:rPr>
      <w:rFonts w:ascii="Arial Narrow" w:hAnsi="Arial Narrow" w:cstheme="minorHAnsi"/>
      <w:b/>
      <w:bCs/>
      <w:color w:val="4A81BD"/>
      <w:sz w:val="28"/>
      <w:szCs w:val="24"/>
    </w:rPr>
  </w:style>
  <w:style w:type="character" w:customStyle="1" w:styleId="Nadpis3Char">
    <w:name w:val="Nadpis 3 Char"/>
    <w:basedOn w:val="Predvolenpsmoodseku"/>
    <w:link w:val="Nadpis3"/>
    <w:uiPriority w:val="99"/>
    <w:locked/>
    <w:rsid w:val="00C8304B"/>
    <w:rPr>
      <w:rFonts w:ascii="Arial Narrow" w:hAnsi="Arial Narrow" w:cs="Arial"/>
      <w:b/>
      <w:color w:val="1F497D"/>
      <w:sz w:val="24"/>
      <w:szCs w:val="24"/>
      <w:lang w:eastAsia="en-US"/>
    </w:rPr>
  </w:style>
  <w:style w:type="character" w:customStyle="1" w:styleId="Nadpis4Char">
    <w:name w:val="Nadpis 4 Char"/>
    <w:basedOn w:val="Predvolenpsmoodseku"/>
    <w:link w:val="Nadpis4"/>
    <w:uiPriority w:val="99"/>
    <w:locked/>
    <w:rsid w:val="00A8195A"/>
    <w:rPr>
      <w:rFonts w:ascii="Arial Narrow" w:hAnsi="Arial Narrow" w:cs="Arial"/>
      <w:b/>
      <w:color w:val="1F497D"/>
      <w:sz w:val="24"/>
      <w:szCs w:val="24"/>
      <w:lang w:eastAsia="en-US"/>
    </w:rPr>
  </w:style>
  <w:style w:type="character" w:customStyle="1" w:styleId="Nadpis5Char">
    <w:name w:val="Nadpis 5 Char"/>
    <w:basedOn w:val="Predvolenpsmoodseku"/>
    <w:link w:val="Nadpis5"/>
    <w:uiPriority w:val="99"/>
    <w:locked/>
    <w:rsid w:val="00092607"/>
    <w:rPr>
      <w:rFonts w:ascii="Times New Roman" w:hAnsi="Times New Roman" w:cs="Times New Roman"/>
      <w:b/>
      <w:bCs/>
      <w:i/>
      <w:iCs/>
      <w:sz w:val="26"/>
      <w:szCs w:val="26"/>
    </w:rPr>
  </w:style>
  <w:style w:type="paragraph" w:styleId="Textbubliny">
    <w:name w:val="Balloon Text"/>
    <w:basedOn w:val="Normlny"/>
    <w:link w:val="TextbublinyChar"/>
    <w:uiPriority w:val="99"/>
    <w:semiHidden/>
    <w:rsid w:val="00092607"/>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092607"/>
    <w:rPr>
      <w:rFonts w:ascii="Tahoma" w:hAnsi="Tahoma" w:cs="Tahoma"/>
      <w:sz w:val="16"/>
      <w:szCs w:val="16"/>
      <w:lang w:val="sk-SK" w:eastAsia="sk-SK"/>
    </w:rPr>
  </w:style>
  <w:style w:type="paragraph" w:styleId="Zkladntext">
    <w:name w:val="Body Text"/>
    <w:aliases w:val="Char"/>
    <w:basedOn w:val="Normlny"/>
    <w:link w:val="ZkladntextChar"/>
    <w:uiPriority w:val="99"/>
    <w:rsid w:val="00092607"/>
    <w:pPr>
      <w:spacing w:after="120"/>
    </w:pPr>
  </w:style>
  <w:style w:type="character" w:customStyle="1" w:styleId="ZkladntextChar">
    <w:name w:val="Základný text Char"/>
    <w:aliases w:val="Char Char"/>
    <w:basedOn w:val="Predvolenpsmoodseku"/>
    <w:link w:val="Zkladntext"/>
    <w:uiPriority w:val="99"/>
    <w:locked/>
    <w:rsid w:val="00092607"/>
    <w:rPr>
      <w:rFonts w:ascii="Times New Roman" w:hAnsi="Times New Roman" w:cs="Times New Roman"/>
      <w:sz w:val="24"/>
      <w:szCs w:val="24"/>
      <w:lang w:val="sk-SK" w:eastAsia="sk-SK"/>
    </w:rPr>
  </w:style>
  <w:style w:type="paragraph" w:styleId="Hlavika">
    <w:name w:val="header"/>
    <w:aliases w:val="hd,he,header"/>
    <w:basedOn w:val="Normlny"/>
    <w:link w:val="HlavikaChar"/>
    <w:uiPriority w:val="99"/>
    <w:rsid w:val="00092607"/>
    <w:pPr>
      <w:tabs>
        <w:tab w:val="center" w:pos="4536"/>
        <w:tab w:val="right" w:pos="9072"/>
      </w:tabs>
    </w:pPr>
  </w:style>
  <w:style w:type="character" w:customStyle="1" w:styleId="HlavikaChar">
    <w:name w:val="Hlavička Char"/>
    <w:aliases w:val="hd Char,he Char,header Char"/>
    <w:basedOn w:val="Predvolenpsmoodseku"/>
    <w:link w:val="Hlavika"/>
    <w:uiPriority w:val="99"/>
    <w:locked/>
    <w:rsid w:val="00092607"/>
    <w:rPr>
      <w:rFonts w:ascii="Times New Roman" w:hAnsi="Times New Roman" w:cs="Times New Roman"/>
      <w:sz w:val="24"/>
      <w:szCs w:val="24"/>
      <w:lang w:val="sk-SK" w:eastAsia="sk-SK"/>
    </w:rPr>
  </w:style>
  <w:style w:type="paragraph" w:styleId="Pta">
    <w:name w:val="footer"/>
    <w:basedOn w:val="Normlny"/>
    <w:link w:val="PtaChar"/>
    <w:uiPriority w:val="99"/>
    <w:rsid w:val="00092607"/>
    <w:pPr>
      <w:tabs>
        <w:tab w:val="center" w:pos="4536"/>
        <w:tab w:val="right" w:pos="9072"/>
      </w:tabs>
    </w:pPr>
  </w:style>
  <w:style w:type="character" w:customStyle="1" w:styleId="PtaChar">
    <w:name w:val="Päta Char"/>
    <w:basedOn w:val="Predvolenpsmoodseku"/>
    <w:link w:val="Pta"/>
    <w:uiPriority w:val="99"/>
    <w:locked/>
    <w:rsid w:val="00092607"/>
    <w:rPr>
      <w:rFonts w:ascii="Times New Roman" w:hAnsi="Times New Roman" w:cs="Times New Roman"/>
      <w:sz w:val="24"/>
      <w:szCs w:val="24"/>
      <w:lang w:val="sk-SK" w:eastAsia="sk-SK"/>
    </w:rPr>
  </w:style>
  <w:style w:type="paragraph" w:styleId="Odsekzoznamu">
    <w:name w:val="List Paragraph"/>
    <w:aliases w:val="body,Odsek zoznamu2,Colorful List - Accent 11,List Paragraph,Lettre d'introduction,Paragrafo elenco,1st level - Bullet List Paragraph,Odsek,List Paragraph1,List Paragraph (numbered (a)),List Paragraph11,Medium Grid 1 - Accent 21,Bullet lis"/>
    <w:basedOn w:val="Normlny"/>
    <w:link w:val="OdsekzoznamuChar"/>
    <w:uiPriority w:val="99"/>
    <w:qFormat/>
    <w:rsid w:val="00092607"/>
    <w:pPr>
      <w:ind w:left="720"/>
    </w:pPr>
  </w:style>
  <w:style w:type="paragraph" w:styleId="Obsah1">
    <w:name w:val="toc 1"/>
    <w:basedOn w:val="Normlny"/>
    <w:next w:val="Normlny"/>
    <w:autoRedefine/>
    <w:uiPriority w:val="39"/>
    <w:rsid w:val="00092607"/>
    <w:pPr>
      <w:tabs>
        <w:tab w:val="left" w:pos="360"/>
        <w:tab w:val="right" w:leader="dot" w:pos="9060"/>
      </w:tabs>
      <w:spacing w:before="120" w:after="120"/>
      <w:ind w:left="360" w:hanging="360"/>
    </w:pPr>
    <w:rPr>
      <w:caps/>
      <w:sz w:val="22"/>
      <w:szCs w:val="22"/>
    </w:rPr>
  </w:style>
  <w:style w:type="paragraph" w:styleId="Obsah2">
    <w:name w:val="toc 2"/>
    <w:basedOn w:val="Normlny"/>
    <w:next w:val="Normlny"/>
    <w:autoRedefine/>
    <w:uiPriority w:val="39"/>
    <w:rsid w:val="00C92FB3"/>
    <w:pPr>
      <w:tabs>
        <w:tab w:val="left" w:pos="426"/>
        <w:tab w:val="left" w:pos="1080"/>
        <w:tab w:val="right" w:leader="dot" w:pos="9060"/>
      </w:tabs>
      <w:ind w:left="567" w:hanging="141"/>
    </w:pPr>
    <w:rPr>
      <w:sz w:val="22"/>
      <w:szCs w:val="22"/>
    </w:rPr>
  </w:style>
  <w:style w:type="character" w:styleId="Hypertextovprepojenie">
    <w:name w:val="Hyperlink"/>
    <w:basedOn w:val="Predvolenpsmoodseku"/>
    <w:uiPriority w:val="99"/>
    <w:rsid w:val="00092607"/>
    <w:rPr>
      <w:rFonts w:cs="Times New Roman"/>
      <w:color w:val="0000FF"/>
      <w:u w:val="single"/>
    </w:rPr>
  </w:style>
  <w:style w:type="paragraph" w:styleId="slovanzoznam">
    <w:name w:val="List Number"/>
    <w:basedOn w:val="Zoznam"/>
    <w:uiPriority w:val="99"/>
    <w:rsid w:val="00092607"/>
    <w:pPr>
      <w:tabs>
        <w:tab w:val="num" w:pos="360"/>
      </w:tabs>
      <w:spacing w:after="240" w:line="240" w:lineRule="atLeast"/>
      <w:ind w:left="360" w:hanging="360"/>
      <w:jc w:val="both"/>
    </w:pPr>
    <w:rPr>
      <w:rFonts w:ascii="Arial" w:hAnsi="Arial" w:cs="Arial"/>
      <w:spacing w:val="-5"/>
      <w:sz w:val="20"/>
      <w:szCs w:val="20"/>
      <w:lang w:eastAsia="en-US"/>
    </w:rPr>
  </w:style>
  <w:style w:type="paragraph" w:styleId="Obsah3">
    <w:name w:val="toc 3"/>
    <w:basedOn w:val="Normlny"/>
    <w:next w:val="Normlny"/>
    <w:autoRedefine/>
    <w:uiPriority w:val="39"/>
    <w:rsid w:val="00092607"/>
    <w:pPr>
      <w:ind w:left="480"/>
    </w:pPr>
    <w:rPr>
      <w:sz w:val="22"/>
      <w:szCs w:val="22"/>
    </w:rPr>
  </w:style>
  <w:style w:type="paragraph" w:styleId="Zoznam">
    <w:name w:val="List"/>
    <w:basedOn w:val="Normlny"/>
    <w:uiPriority w:val="99"/>
    <w:rsid w:val="00092607"/>
    <w:pPr>
      <w:ind w:left="283" w:hanging="283"/>
    </w:pPr>
  </w:style>
  <w:style w:type="paragraph" w:styleId="Zkladntext2">
    <w:name w:val="Body Text 2"/>
    <w:basedOn w:val="Zkladntext"/>
    <w:link w:val="Zkladntext2Char"/>
    <w:uiPriority w:val="99"/>
    <w:rsid w:val="00092607"/>
    <w:pPr>
      <w:overflowPunct w:val="0"/>
      <w:autoSpaceDE w:val="0"/>
      <w:autoSpaceDN w:val="0"/>
      <w:adjustRightInd w:val="0"/>
      <w:spacing w:after="240" w:line="240" w:lineRule="atLeast"/>
      <w:ind w:left="1440"/>
      <w:jc w:val="both"/>
      <w:textAlignment w:val="baseline"/>
    </w:pPr>
    <w:rPr>
      <w:spacing w:val="-5"/>
      <w:sz w:val="20"/>
      <w:szCs w:val="20"/>
      <w:lang w:val="en-GB"/>
    </w:rPr>
  </w:style>
  <w:style w:type="character" w:customStyle="1" w:styleId="Zkladntext2Char">
    <w:name w:val="Základný text 2 Char"/>
    <w:basedOn w:val="Predvolenpsmoodseku"/>
    <w:link w:val="Zkladntext2"/>
    <w:uiPriority w:val="99"/>
    <w:locked/>
    <w:rsid w:val="00092607"/>
    <w:rPr>
      <w:rFonts w:ascii="Times New Roman" w:hAnsi="Times New Roman" w:cs="Times New Roman"/>
      <w:spacing w:val="-5"/>
      <w:sz w:val="20"/>
      <w:szCs w:val="20"/>
      <w:lang w:eastAsia="sk-SK"/>
    </w:rPr>
  </w:style>
  <w:style w:type="paragraph" w:styleId="Nzov">
    <w:name w:val="Title"/>
    <w:basedOn w:val="Normlny"/>
    <w:link w:val="NzovChar"/>
    <w:uiPriority w:val="99"/>
    <w:qFormat/>
    <w:rsid w:val="00191E6B"/>
    <w:pPr>
      <w:tabs>
        <w:tab w:val="num" w:pos="720"/>
      </w:tabs>
      <w:autoSpaceDE w:val="0"/>
      <w:autoSpaceDN w:val="0"/>
      <w:adjustRightInd w:val="0"/>
      <w:spacing w:after="60"/>
      <w:jc w:val="both"/>
    </w:pPr>
    <w:rPr>
      <w:rFonts w:ascii="Arial" w:hAnsi="Arial" w:cs="Arial"/>
      <w:u w:val="single"/>
    </w:rPr>
  </w:style>
  <w:style w:type="character" w:customStyle="1" w:styleId="NzovChar">
    <w:name w:val="Názov Char"/>
    <w:basedOn w:val="Predvolenpsmoodseku"/>
    <w:link w:val="Nzov"/>
    <w:uiPriority w:val="99"/>
    <w:locked/>
    <w:rsid w:val="00191E6B"/>
    <w:rPr>
      <w:rFonts w:ascii="Arial" w:hAnsi="Arial" w:cs="Arial"/>
      <w:sz w:val="24"/>
      <w:szCs w:val="24"/>
      <w:u w:val="single"/>
      <w:lang w:val="sk-SK" w:eastAsia="sk-SK"/>
    </w:rPr>
  </w:style>
  <w:style w:type="paragraph" w:styleId="Textpoznmkypodiarou">
    <w:name w:val="footnote text"/>
    <w:aliases w:val="Text poznámky pod čiarou 007,_Poznámka pod čiarou,Text poznámky pod eiarou 007,Text pozn. pod čarou,Text poznámky pod èiarou 007,Schriftart: 9 pt,Schriftart: 10 pt,Schriftart: 8 pt,Schriftart: 8 pt Char Char Char, Char4,Char4,o"/>
    <w:basedOn w:val="Normlny"/>
    <w:link w:val="TextpoznmkypodiarouChar"/>
    <w:qFormat/>
    <w:rsid w:val="00092607"/>
    <w:rPr>
      <w:sz w:val="20"/>
      <w:szCs w:val="20"/>
      <w:lang w:eastAsia="cs-CZ"/>
    </w:rPr>
  </w:style>
  <w:style w:type="character" w:customStyle="1" w:styleId="TextpoznmkypodiarouChar">
    <w:name w:val="Text poznámky pod čiarou Char"/>
    <w:aliases w:val="Text poznámky pod čiarou 007 Char,_Poznámka pod čiarou Char,Text poznámky pod eiarou 007 Char,Text pozn. pod čarou Char,Text poznámky pod èiarou 007 Char,Schriftart: 9 pt Char,Schriftart: 10 pt Char,Schriftart: 8 pt Char"/>
    <w:basedOn w:val="Predvolenpsmoodseku"/>
    <w:link w:val="Textpoznmkypodiarou"/>
    <w:qFormat/>
    <w:locked/>
    <w:rsid w:val="00092607"/>
    <w:rPr>
      <w:rFonts w:ascii="Times New Roman" w:hAnsi="Times New Roman" w:cs="Times New Roman"/>
      <w:sz w:val="20"/>
      <w:szCs w:val="20"/>
      <w:lang w:val="sk-SK" w:eastAsia="cs-CZ"/>
    </w:rPr>
  </w:style>
  <w:style w:type="table" w:styleId="Mriekatabuky">
    <w:name w:val="Table Grid"/>
    <w:basedOn w:val="Normlnatabuka"/>
    <w:uiPriority w:val="59"/>
    <w:rsid w:val="00092607"/>
    <w:pPr>
      <w:spacing w:after="0" w:line="240" w:lineRule="auto"/>
      <w:ind w:left="1080"/>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tum">
    <w:name w:val="Date"/>
    <w:basedOn w:val="Normlny"/>
    <w:next w:val="Normlny"/>
    <w:link w:val="DtumChar"/>
    <w:uiPriority w:val="99"/>
    <w:rsid w:val="00092607"/>
    <w:pPr>
      <w:numPr>
        <w:numId w:val="1"/>
      </w:numPr>
      <w:tabs>
        <w:tab w:val="clear" w:pos="1440"/>
      </w:tabs>
      <w:ind w:left="0" w:firstLine="0"/>
    </w:pPr>
    <w:rPr>
      <w:rFonts w:ascii="Arial" w:hAnsi="Arial" w:cs="Arial"/>
      <w:spacing w:val="-5"/>
      <w:sz w:val="20"/>
      <w:szCs w:val="20"/>
      <w:lang w:eastAsia="en-US"/>
    </w:rPr>
  </w:style>
  <w:style w:type="character" w:customStyle="1" w:styleId="DtumChar">
    <w:name w:val="Dátum Char"/>
    <w:basedOn w:val="Predvolenpsmoodseku"/>
    <w:link w:val="Dtum"/>
    <w:uiPriority w:val="99"/>
    <w:locked/>
    <w:rsid w:val="00092607"/>
    <w:rPr>
      <w:rFonts w:ascii="Arial" w:hAnsi="Arial" w:cs="Arial"/>
      <w:spacing w:val="-5"/>
      <w:sz w:val="20"/>
      <w:szCs w:val="20"/>
      <w:lang w:eastAsia="en-US"/>
    </w:rPr>
  </w:style>
  <w:style w:type="character" w:styleId="slostrany">
    <w:name w:val="page number"/>
    <w:basedOn w:val="Predvolenpsmoodseku"/>
    <w:uiPriority w:val="99"/>
    <w:rsid w:val="00092607"/>
    <w:rPr>
      <w:rFonts w:ascii="Arial Black" w:hAnsi="Arial Black" w:cs="Arial Black"/>
      <w:spacing w:val="-10"/>
      <w:sz w:val="18"/>
      <w:szCs w:val="18"/>
    </w:rPr>
  </w:style>
  <w:style w:type="paragraph" w:styleId="Zkladntext3">
    <w:name w:val="Body Text 3"/>
    <w:basedOn w:val="Normlny"/>
    <w:link w:val="Zkladntext3Char"/>
    <w:uiPriority w:val="99"/>
    <w:rsid w:val="00092607"/>
    <w:pPr>
      <w:jc w:val="both"/>
    </w:pPr>
    <w:rPr>
      <w:color w:val="FF0000"/>
    </w:rPr>
  </w:style>
  <w:style w:type="character" w:customStyle="1" w:styleId="Zkladntext3Char">
    <w:name w:val="Základný text 3 Char"/>
    <w:basedOn w:val="Predvolenpsmoodseku"/>
    <w:link w:val="Zkladntext3"/>
    <w:uiPriority w:val="99"/>
    <w:locked/>
    <w:rsid w:val="00092607"/>
    <w:rPr>
      <w:rFonts w:ascii="Times New Roman" w:hAnsi="Times New Roman" w:cs="Times New Roman"/>
      <w:color w:val="FF0000"/>
      <w:sz w:val="24"/>
      <w:szCs w:val="24"/>
      <w:lang w:val="sk-SK" w:eastAsia="sk-SK"/>
    </w:rPr>
  </w:style>
  <w:style w:type="paragraph" w:styleId="Normlnywebov">
    <w:name w:val="Normal (Web)"/>
    <w:basedOn w:val="Normlny"/>
    <w:uiPriority w:val="99"/>
    <w:rsid w:val="00092607"/>
    <w:pPr>
      <w:spacing w:before="100" w:beforeAutospacing="1" w:after="100" w:afterAutospacing="1"/>
    </w:pPr>
  </w:style>
  <w:style w:type="character" w:styleId="Odkaznakomentr">
    <w:name w:val="annotation reference"/>
    <w:basedOn w:val="Predvolenpsmoodseku"/>
    <w:uiPriority w:val="99"/>
    <w:rsid w:val="00092607"/>
    <w:rPr>
      <w:rFonts w:cs="Times New Roman"/>
      <w:sz w:val="16"/>
      <w:szCs w:val="16"/>
    </w:rPr>
  </w:style>
  <w:style w:type="paragraph" w:styleId="Textkomentra">
    <w:name w:val="annotation text"/>
    <w:basedOn w:val="Normlny"/>
    <w:link w:val="TextkomentraChar"/>
    <w:uiPriority w:val="99"/>
    <w:qFormat/>
    <w:rsid w:val="00092607"/>
    <w:rPr>
      <w:sz w:val="20"/>
      <w:szCs w:val="20"/>
    </w:rPr>
  </w:style>
  <w:style w:type="character" w:customStyle="1" w:styleId="TextkomentraChar">
    <w:name w:val="Text komentára Char"/>
    <w:basedOn w:val="Predvolenpsmoodseku"/>
    <w:link w:val="Textkomentra"/>
    <w:uiPriority w:val="99"/>
    <w:qFormat/>
    <w:locked/>
    <w:rsid w:val="00092607"/>
    <w:rPr>
      <w:rFonts w:ascii="Times New Roman" w:hAnsi="Times New Roman" w:cs="Times New Roman"/>
      <w:sz w:val="20"/>
      <w:szCs w:val="20"/>
      <w:lang w:val="sk-SK" w:eastAsia="sk-SK"/>
    </w:rPr>
  </w:style>
  <w:style w:type="paragraph" w:styleId="Predmetkomentra">
    <w:name w:val="annotation subject"/>
    <w:basedOn w:val="Textkomentra"/>
    <w:next w:val="Textkomentra"/>
    <w:link w:val="PredmetkomentraChar"/>
    <w:uiPriority w:val="99"/>
    <w:semiHidden/>
    <w:rsid w:val="00092607"/>
    <w:rPr>
      <w:b/>
      <w:bCs/>
    </w:rPr>
  </w:style>
  <w:style w:type="character" w:customStyle="1" w:styleId="PredmetkomentraChar">
    <w:name w:val="Predmet komentára Char"/>
    <w:basedOn w:val="TextkomentraChar"/>
    <w:link w:val="Predmetkomentra"/>
    <w:uiPriority w:val="99"/>
    <w:semiHidden/>
    <w:locked/>
    <w:rsid w:val="00092607"/>
    <w:rPr>
      <w:rFonts w:ascii="Times New Roman" w:hAnsi="Times New Roman" w:cs="Times New Roman"/>
      <w:b/>
      <w:bCs/>
      <w:sz w:val="20"/>
      <w:szCs w:val="20"/>
      <w:lang w:val="sk-SK" w:eastAsia="sk-SK"/>
    </w:rPr>
  </w:style>
  <w:style w:type="character" w:styleId="PouitHypertextovPrepojenie">
    <w:name w:val="FollowedHyperlink"/>
    <w:basedOn w:val="Predvolenpsmoodseku"/>
    <w:uiPriority w:val="99"/>
    <w:rsid w:val="00092607"/>
    <w:rPr>
      <w:rFonts w:cs="Times New Roman"/>
      <w:color w:val="800080"/>
      <w:u w:val="single"/>
    </w:rPr>
  </w:style>
  <w:style w:type="paragraph" w:styleId="Obyajntext">
    <w:name w:val="Plain Text"/>
    <w:basedOn w:val="Normlny"/>
    <w:link w:val="ObyajntextChar"/>
    <w:uiPriority w:val="99"/>
    <w:rsid w:val="00092607"/>
    <w:pPr>
      <w:overflowPunct w:val="0"/>
      <w:autoSpaceDE w:val="0"/>
      <w:autoSpaceDN w:val="0"/>
      <w:adjustRightInd w:val="0"/>
      <w:textAlignment w:val="baseline"/>
    </w:pPr>
    <w:rPr>
      <w:spacing w:val="-5"/>
      <w:sz w:val="20"/>
      <w:szCs w:val="20"/>
      <w:lang w:val="en-GB"/>
    </w:rPr>
  </w:style>
  <w:style w:type="character" w:customStyle="1" w:styleId="ObyajntextChar">
    <w:name w:val="Obyčajný text Char"/>
    <w:basedOn w:val="Predvolenpsmoodseku"/>
    <w:link w:val="Obyajntext"/>
    <w:uiPriority w:val="99"/>
    <w:locked/>
    <w:rsid w:val="00092607"/>
    <w:rPr>
      <w:rFonts w:ascii="Times New Roman" w:hAnsi="Times New Roman" w:cs="Times New Roman"/>
      <w:spacing w:val="-5"/>
      <w:sz w:val="20"/>
      <w:szCs w:val="20"/>
      <w:lang w:eastAsia="sk-SK"/>
    </w:rPr>
  </w:style>
  <w:style w:type="character" w:styleId="Vrazn">
    <w:name w:val="Strong"/>
    <w:basedOn w:val="Predvolenpsmoodseku"/>
    <w:uiPriority w:val="22"/>
    <w:qFormat/>
    <w:rsid w:val="00092607"/>
    <w:rPr>
      <w:rFonts w:cs="Times New Roman"/>
      <w:b/>
      <w:bCs/>
    </w:rPr>
  </w:style>
  <w:style w:type="paragraph" w:styleId="Textvysvetlivky">
    <w:name w:val="endnote text"/>
    <w:basedOn w:val="Normlny"/>
    <w:link w:val="TextvysvetlivkyChar"/>
    <w:uiPriority w:val="99"/>
    <w:rsid w:val="00092607"/>
    <w:rPr>
      <w:sz w:val="20"/>
      <w:szCs w:val="20"/>
    </w:rPr>
  </w:style>
  <w:style w:type="character" w:customStyle="1" w:styleId="TextvysvetlivkyChar">
    <w:name w:val="Text vysvetlivky Char"/>
    <w:basedOn w:val="Predvolenpsmoodseku"/>
    <w:link w:val="Textvysvetlivky"/>
    <w:uiPriority w:val="99"/>
    <w:locked/>
    <w:rsid w:val="00092607"/>
    <w:rPr>
      <w:rFonts w:ascii="Times New Roman" w:hAnsi="Times New Roman" w:cs="Times New Roman"/>
      <w:sz w:val="20"/>
      <w:szCs w:val="20"/>
      <w:lang w:val="sk-SK" w:eastAsia="sk-SK"/>
    </w:rPr>
  </w:style>
  <w:style w:type="character" w:styleId="Odkaznavysvetlivku">
    <w:name w:val="endnote reference"/>
    <w:basedOn w:val="Predvolenpsmoodseku"/>
    <w:uiPriority w:val="99"/>
    <w:semiHidden/>
    <w:rsid w:val="00092607"/>
    <w:rPr>
      <w:rFonts w:cs="Times New Roman"/>
      <w:vertAlign w:val="superscript"/>
    </w:rPr>
  </w:style>
  <w:style w:type="paragraph" w:styleId="Hlavikaobsahu">
    <w:name w:val="TOC Heading"/>
    <w:basedOn w:val="Nadpis1"/>
    <w:next w:val="Normlny"/>
    <w:uiPriority w:val="39"/>
    <w:qFormat/>
    <w:rsid w:val="00191E6B"/>
    <w:pPr>
      <w:tabs>
        <w:tab w:val="left" w:pos="709"/>
      </w:tabs>
      <w:spacing w:before="480" w:after="0" w:line="276" w:lineRule="auto"/>
      <w:outlineLvl w:val="9"/>
    </w:pPr>
    <w:rPr>
      <w:rFonts w:ascii="Cambria" w:hAnsi="Cambria" w:cs="Times New Roman"/>
      <w:caps/>
      <w:color w:val="365F91"/>
      <w:lang w:val="cs-CZ"/>
    </w:rPr>
  </w:style>
  <w:style w:type="paragraph" w:styleId="Register1">
    <w:name w:val="index 1"/>
    <w:basedOn w:val="Normlny"/>
    <w:next w:val="Normlny"/>
    <w:autoRedefine/>
    <w:uiPriority w:val="99"/>
    <w:rsid w:val="00B20177"/>
    <w:pPr>
      <w:ind w:left="240" w:hanging="240"/>
    </w:pPr>
    <w:rPr>
      <w:rFonts w:ascii="Calibri" w:hAnsi="Calibri"/>
      <w:sz w:val="18"/>
      <w:szCs w:val="18"/>
    </w:rPr>
  </w:style>
  <w:style w:type="paragraph" w:styleId="Register2">
    <w:name w:val="index 2"/>
    <w:basedOn w:val="Normlny"/>
    <w:next w:val="Normlny"/>
    <w:autoRedefine/>
    <w:uiPriority w:val="99"/>
    <w:rsid w:val="00B20177"/>
    <w:pPr>
      <w:ind w:left="480" w:hanging="240"/>
    </w:pPr>
    <w:rPr>
      <w:rFonts w:ascii="Calibri" w:hAnsi="Calibri"/>
      <w:sz w:val="18"/>
      <w:szCs w:val="18"/>
    </w:rPr>
  </w:style>
  <w:style w:type="paragraph" w:styleId="Register3">
    <w:name w:val="index 3"/>
    <w:basedOn w:val="Normlny"/>
    <w:next w:val="Normlny"/>
    <w:autoRedefine/>
    <w:uiPriority w:val="99"/>
    <w:rsid w:val="00B20177"/>
    <w:pPr>
      <w:ind w:left="720" w:hanging="240"/>
    </w:pPr>
    <w:rPr>
      <w:rFonts w:ascii="Calibri" w:hAnsi="Calibri"/>
      <w:sz w:val="18"/>
      <w:szCs w:val="18"/>
    </w:rPr>
  </w:style>
  <w:style w:type="paragraph" w:styleId="Register4">
    <w:name w:val="index 4"/>
    <w:basedOn w:val="Normlny"/>
    <w:next w:val="Normlny"/>
    <w:autoRedefine/>
    <w:uiPriority w:val="99"/>
    <w:rsid w:val="00B20177"/>
    <w:pPr>
      <w:ind w:left="960" w:hanging="240"/>
    </w:pPr>
    <w:rPr>
      <w:rFonts w:ascii="Calibri" w:hAnsi="Calibri"/>
      <w:sz w:val="18"/>
      <w:szCs w:val="18"/>
    </w:rPr>
  </w:style>
  <w:style w:type="paragraph" w:styleId="Register5">
    <w:name w:val="index 5"/>
    <w:basedOn w:val="Normlny"/>
    <w:next w:val="Normlny"/>
    <w:autoRedefine/>
    <w:uiPriority w:val="99"/>
    <w:rsid w:val="00B20177"/>
    <w:pPr>
      <w:ind w:left="1200" w:hanging="240"/>
    </w:pPr>
    <w:rPr>
      <w:rFonts w:ascii="Calibri" w:hAnsi="Calibri"/>
      <w:sz w:val="18"/>
      <w:szCs w:val="18"/>
    </w:rPr>
  </w:style>
  <w:style w:type="paragraph" w:styleId="Register6">
    <w:name w:val="index 6"/>
    <w:basedOn w:val="Normlny"/>
    <w:next w:val="Normlny"/>
    <w:autoRedefine/>
    <w:uiPriority w:val="99"/>
    <w:rsid w:val="00B20177"/>
    <w:pPr>
      <w:ind w:left="1440" w:hanging="240"/>
    </w:pPr>
    <w:rPr>
      <w:rFonts w:ascii="Calibri" w:hAnsi="Calibri"/>
      <w:sz w:val="18"/>
      <w:szCs w:val="18"/>
    </w:rPr>
  </w:style>
  <w:style w:type="paragraph" w:styleId="Register7">
    <w:name w:val="index 7"/>
    <w:basedOn w:val="Normlny"/>
    <w:next w:val="Normlny"/>
    <w:autoRedefine/>
    <w:uiPriority w:val="99"/>
    <w:rsid w:val="00B20177"/>
    <w:pPr>
      <w:ind w:left="1680" w:hanging="240"/>
    </w:pPr>
    <w:rPr>
      <w:rFonts w:ascii="Calibri" w:hAnsi="Calibri"/>
      <w:sz w:val="18"/>
      <w:szCs w:val="18"/>
    </w:rPr>
  </w:style>
  <w:style w:type="paragraph" w:styleId="Register8">
    <w:name w:val="index 8"/>
    <w:basedOn w:val="Normlny"/>
    <w:next w:val="Normlny"/>
    <w:autoRedefine/>
    <w:uiPriority w:val="99"/>
    <w:rsid w:val="00B20177"/>
    <w:pPr>
      <w:ind w:left="1920" w:hanging="240"/>
    </w:pPr>
    <w:rPr>
      <w:rFonts w:ascii="Calibri" w:hAnsi="Calibri"/>
      <w:sz w:val="18"/>
      <w:szCs w:val="18"/>
    </w:rPr>
  </w:style>
  <w:style w:type="paragraph" w:styleId="Register9">
    <w:name w:val="index 9"/>
    <w:basedOn w:val="Normlny"/>
    <w:next w:val="Normlny"/>
    <w:autoRedefine/>
    <w:uiPriority w:val="99"/>
    <w:rsid w:val="00B20177"/>
    <w:pPr>
      <w:ind w:left="2160" w:hanging="240"/>
    </w:pPr>
    <w:rPr>
      <w:rFonts w:ascii="Calibri" w:hAnsi="Calibri"/>
      <w:sz w:val="18"/>
      <w:szCs w:val="18"/>
    </w:rPr>
  </w:style>
  <w:style w:type="paragraph" w:styleId="Nadpisregistra">
    <w:name w:val="index heading"/>
    <w:basedOn w:val="Normlny"/>
    <w:next w:val="Register1"/>
    <w:uiPriority w:val="99"/>
    <w:rsid w:val="00B20177"/>
    <w:pPr>
      <w:spacing w:before="240" w:after="120"/>
      <w:jc w:val="center"/>
    </w:pPr>
    <w:rPr>
      <w:rFonts w:ascii="Calibri" w:hAnsi="Calibri"/>
      <w:b/>
      <w:bCs/>
      <w:sz w:val="26"/>
      <w:szCs w:val="26"/>
    </w:rPr>
  </w:style>
  <w:style w:type="paragraph" w:styleId="Popis">
    <w:name w:val="caption"/>
    <w:basedOn w:val="Normlny"/>
    <w:next w:val="Normlny"/>
    <w:uiPriority w:val="35"/>
    <w:qFormat/>
    <w:rsid w:val="000D2E3B"/>
    <w:pPr>
      <w:spacing w:after="200"/>
    </w:pPr>
    <w:rPr>
      <w:b/>
      <w:bCs/>
      <w:color w:val="4F81BD"/>
      <w:sz w:val="18"/>
      <w:szCs w:val="18"/>
    </w:rPr>
  </w:style>
  <w:style w:type="paragraph" w:styleId="Zoznamobrzkov">
    <w:name w:val="table of figures"/>
    <w:basedOn w:val="Normlny"/>
    <w:next w:val="Normlny"/>
    <w:uiPriority w:val="99"/>
    <w:rsid w:val="008E63E1"/>
  </w:style>
  <w:style w:type="paragraph" w:styleId="Normlnysozarkami">
    <w:name w:val="Normal Indent"/>
    <w:basedOn w:val="Normlny"/>
    <w:uiPriority w:val="99"/>
    <w:semiHidden/>
    <w:unhideWhenUsed/>
    <w:rsid w:val="00DB5CB3"/>
    <w:pPr>
      <w:ind w:left="708"/>
    </w:pPr>
  </w:style>
  <w:style w:type="paragraph" w:styleId="Zarkazkladnhotextu">
    <w:name w:val="Body Text Indent"/>
    <w:basedOn w:val="Normlny"/>
    <w:link w:val="ZarkazkladnhotextuChar"/>
    <w:rsid w:val="00A55DFC"/>
    <w:pPr>
      <w:spacing w:after="120"/>
      <w:ind w:left="283"/>
    </w:pPr>
    <w:rPr>
      <w:lang w:eastAsia="cs-CZ"/>
    </w:rPr>
  </w:style>
  <w:style w:type="character" w:customStyle="1" w:styleId="ZarkazkladnhotextuChar">
    <w:name w:val="Zarážka základného textu Char"/>
    <w:basedOn w:val="Predvolenpsmoodseku"/>
    <w:link w:val="Zarkazkladnhotextu"/>
    <w:rsid w:val="00A55DFC"/>
    <w:rPr>
      <w:rFonts w:ascii="Times New Roman" w:hAnsi="Times New Roman" w:cs="Times New Roman"/>
      <w:sz w:val="24"/>
      <w:szCs w:val="24"/>
      <w:lang w:eastAsia="cs-CZ"/>
    </w:rPr>
  </w:style>
  <w:style w:type="paragraph" w:styleId="Revzia">
    <w:name w:val="Revision"/>
    <w:hidden/>
    <w:uiPriority w:val="99"/>
    <w:semiHidden/>
    <w:rsid w:val="005B2C02"/>
    <w:pPr>
      <w:spacing w:after="0" w:line="240" w:lineRule="auto"/>
    </w:pPr>
    <w:rPr>
      <w:rFonts w:ascii="Times New Roman" w:hAnsi="Times New Roman" w:cs="Times New Roman"/>
      <w:sz w:val="24"/>
      <w:szCs w:val="24"/>
    </w:rPr>
  </w:style>
  <w:style w:type="table" w:styleId="Strednmrieka3zvraznenie5">
    <w:name w:val="Medium Grid 3 Accent 5"/>
    <w:basedOn w:val="Normlnatabuka"/>
    <w:uiPriority w:val="69"/>
    <w:rsid w:val="007E4B54"/>
    <w:pPr>
      <w:spacing w:after="0" w:line="240" w:lineRule="auto"/>
    </w:pPr>
    <w:rPr>
      <w:rFonts w:eastAsia="Calibri" w:cs="Times New Roman"/>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8EAC2"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C8A2E"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C8A2E"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C8A2E"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C8A2E"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1D685"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1D685" w:themeFill="accent5" w:themeFillTint="7F"/>
      </w:tcPr>
    </w:tblStylePr>
  </w:style>
  <w:style w:type="table" w:styleId="Svetlzoznamzvraznenie3">
    <w:name w:val="Light List Accent 3"/>
    <w:basedOn w:val="Normlnatabuka"/>
    <w:uiPriority w:val="61"/>
    <w:rsid w:val="00915342"/>
    <w:pPr>
      <w:spacing w:after="0" w:line="240" w:lineRule="auto"/>
    </w:pPr>
    <w:tblPr>
      <w:tblStyleRowBandSize w:val="1"/>
      <w:tblStyleColBandSize w:val="1"/>
      <w:tblBorders>
        <w:top w:val="single" w:sz="8" w:space="0" w:color="00A1DE" w:themeColor="accent3"/>
        <w:left w:val="single" w:sz="8" w:space="0" w:color="00A1DE" w:themeColor="accent3"/>
        <w:bottom w:val="single" w:sz="8" w:space="0" w:color="00A1DE" w:themeColor="accent3"/>
        <w:right w:val="single" w:sz="8" w:space="0" w:color="00A1DE" w:themeColor="accent3"/>
      </w:tblBorders>
    </w:tblPr>
    <w:tblStylePr w:type="firstRow">
      <w:pPr>
        <w:spacing w:before="0" w:after="0" w:line="240" w:lineRule="auto"/>
      </w:pPr>
      <w:rPr>
        <w:b/>
        <w:bCs/>
        <w:color w:val="FFFFFF" w:themeColor="background1"/>
      </w:rPr>
      <w:tblPr/>
      <w:tcPr>
        <w:shd w:val="clear" w:color="auto" w:fill="00A1DE" w:themeFill="accent3"/>
      </w:tcPr>
    </w:tblStylePr>
    <w:tblStylePr w:type="lastRow">
      <w:pPr>
        <w:spacing w:before="0" w:after="0" w:line="240" w:lineRule="auto"/>
      </w:pPr>
      <w:rPr>
        <w:b/>
        <w:bCs/>
      </w:rPr>
      <w:tblPr/>
      <w:tcPr>
        <w:tcBorders>
          <w:top w:val="double" w:sz="6" w:space="0" w:color="00A1DE" w:themeColor="accent3"/>
          <w:left w:val="single" w:sz="8" w:space="0" w:color="00A1DE" w:themeColor="accent3"/>
          <w:bottom w:val="single" w:sz="8" w:space="0" w:color="00A1DE" w:themeColor="accent3"/>
          <w:right w:val="single" w:sz="8" w:space="0" w:color="00A1DE" w:themeColor="accent3"/>
        </w:tcBorders>
      </w:tcPr>
    </w:tblStylePr>
    <w:tblStylePr w:type="firstCol">
      <w:rPr>
        <w:b/>
        <w:bCs/>
      </w:rPr>
    </w:tblStylePr>
    <w:tblStylePr w:type="lastCol">
      <w:rPr>
        <w:b/>
        <w:bCs/>
      </w:rPr>
    </w:tblStylePr>
    <w:tblStylePr w:type="band1Vert">
      <w:tblPr/>
      <w:tcPr>
        <w:tcBorders>
          <w:top w:val="single" w:sz="8" w:space="0" w:color="00A1DE" w:themeColor="accent3"/>
          <w:left w:val="single" w:sz="8" w:space="0" w:color="00A1DE" w:themeColor="accent3"/>
          <w:bottom w:val="single" w:sz="8" w:space="0" w:color="00A1DE" w:themeColor="accent3"/>
          <w:right w:val="single" w:sz="8" w:space="0" w:color="00A1DE" w:themeColor="accent3"/>
        </w:tcBorders>
      </w:tcPr>
    </w:tblStylePr>
    <w:tblStylePr w:type="band1Horz">
      <w:tblPr/>
      <w:tcPr>
        <w:tcBorders>
          <w:top w:val="single" w:sz="8" w:space="0" w:color="00A1DE" w:themeColor="accent3"/>
          <w:left w:val="single" w:sz="8" w:space="0" w:color="00A1DE" w:themeColor="accent3"/>
          <w:bottom w:val="single" w:sz="8" w:space="0" w:color="00A1DE" w:themeColor="accent3"/>
          <w:right w:val="single" w:sz="8" w:space="0" w:color="00A1DE" w:themeColor="accent3"/>
        </w:tcBorders>
      </w:tcPr>
    </w:tblStylePr>
  </w:style>
  <w:style w:type="character" w:customStyle="1" w:styleId="OdsekzoznamuChar">
    <w:name w:val="Odsek zoznamu Char"/>
    <w:aliases w:val="body Char,Odsek zoznamu2 Char,Colorful List - Accent 11 Char,List Paragraph Char,Lettre d'introduction Char,Paragrafo elenco Char,1st level - Bullet List Paragraph Char,Odsek Char,List Paragraph1 Char,List Paragraph11 Char"/>
    <w:link w:val="Odsekzoznamu"/>
    <w:uiPriority w:val="99"/>
    <w:qFormat/>
    <w:rsid w:val="00335EFA"/>
    <w:rPr>
      <w:rFonts w:ascii="Times New Roman" w:hAnsi="Times New Roman" w:cs="Times New Roman"/>
      <w:sz w:val="24"/>
      <w:szCs w:val="24"/>
    </w:rPr>
  </w:style>
  <w:style w:type="character" w:styleId="Intenzvnezvraznenie">
    <w:name w:val="Intense Emphasis"/>
    <w:basedOn w:val="Predvolenpsmoodseku"/>
    <w:uiPriority w:val="21"/>
    <w:qFormat/>
    <w:rsid w:val="00584CC9"/>
    <w:rPr>
      <w:i/>
      <w:iCs/>
      <w:color w:val="002776" w:themeColor="accent1"/>
    </w:rPr>
  </w:style>
  <w:style w:type="character" w:customStyle="1" w:styleId="Nadpis6Char">
    <w:name w:val="Nadpis 6 Char"/>
    <w:basedOn w:val="Predvolenpsmoodseku"/>
    <w:link w:val="Nadpis6"/>
    <w:rsid w:val="00F60FE2"/>
    <w:rPr>
      <w:rFonts w:asciiTheme="majorHAnsi" w:eastAsiaTheme="majorEastAsia" w:hAnsiTheme="majorHAnsi" w:cstheme="majorBidi"/>
      <w:color w:val="00133A" w:themeColor="accent1" w:themeShade="7F"/>
      <w:sz w:val="24"/>
      <w:szCs w:val="24"/>
    </w:rPr>
  </w:style>
  <w:style w:type="character" w:customStyle="1" w:styleId="Nadpis7Char">
    <w:name w:val="Nadpis 7 Char"/>
    <w:basedOn w:val="Predvolenpsmoodseku"/>
    <w:link w:val="Nadpis7"/>
    <w:rsid w:val="00F60FE2"/>
    <w:rPr>
      <w:rFonts w:asciiTheme="majorHAnsi" w:eastAsiaTheme="majorEastAsia" w:hAnsiTheme="majorHAnsi" w:cstheme="majorBidi"/>
      <w:i/>
      <w:iCs/>
      <w:color w:val="00133A" w:themeColor="accent1" w:themeShade="7F"/>
      <w:sz w:val="24"/>
      <w:szCs w:val="24"/>
    </w:rPr>
  </w:style>
  <w:style w:type="character" w:customStyle="1" w:styleId="Nadpis8Char">
    <w:name w:val="Nadpis 8 Char"/>
    <w:basedOn w:val="Predvolenpsmoodseku"/>
    <w:link w:val="Nadpis8"/>
    <w:rsid w:val="00F60FE2"/>
    <w:rPr>
      <w:rFonts w:asciiTheme="majorHAnsi" w:eastAsiaTheme="majorEastAsia" w:hAnsiTheme="majorHAnsi" w:cstheme="majorBidi"/>
      <w:color w:val="272727" w:themeColor="text1" w:themeTint="D8"/>
      <w:sz w:val="21"/>
      <w:szCs w:val="21"/>
    </w:rPr>
  </w:style>
  <w:style w:type="character" w:styleId="Jemnodkaz">
    <w:name w:val="Subtle Reference"/>
    <w:basedOn w:val="Predvolenpsmoodseku"/>
    <w:uiPriority w:val="31"/>
    <w:qFormat/>
    <w:rsid w:val="00C518EF"/>
    <w:rPr>
      <w:smallCaps/>
      <w:color w:val="5A5A5A" w:themeColor="text1" w:themeTint="A5"/>
    </w:rPr>
  </w:style>
  <w:style w:type="character" w:customStyle="1" w:styleId="Nadpis9Char">
    <w:name w:val="Nadpis 9 Char"/>
    <w:basedOn w:val="Predvolenpsmoodseku"/>
    <w:link w:val="Nadpis9"/>
    <w:semiHidden/>
    <w:rsid w:val="001622CC"/>
    <w:rPr>
      <w:rFonts w:asciiTheme="majorHAnsi" w:eastAsiaTheme="majorEastAsia" w:hAnsiTheme="majorHAnsi" w:cstheme="majorBidi"/>
      <w:i/>
      <w:iCs/>
      <w:color w:val="272727" w:themeColor="text1" w:themeTint="D8"/>
      <w:sz w:val="21"/>
      <w:szCs w:val="21"/>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qFormat/>
    <w:rsid w:val="00B0184C"/>
    <w:rPr>
      <w:vertAlign w:val="superscript"/>
    </w:rPr>
  </w:style>
  <w:style w:type="paragraph" w:customStyle="1" w:styleId="Char2">
    <w:name w:val="Char2"/>
    <w:basedOn w:val="Normlny"/>
    <w:link w:val="Odkaznapoznmkupodiarou"/>
    <w:uiPriority w:val="99"/>
    <w:rsid w:val="00D16AA6"/>
    <w:pPr>
      <w:spacing w:after="160" w:line="240" w:lineRule="exact"/>
    </w:pPr>
    <w:rPr>
      <w:rFonts w:ascii="Calibri" w:hAnsi="Calibri" w:cs="Calibri"/>
      <w:sz w:val="22"/>
      <w:szCs w:val="22"/>
      <w:vertAlign w:val="superscript"/>
    </w:rPr>
  </w:style>
  <w:style w:type="paragraph" w:styleId="Bezriadkovania">
    <w:name w:val="No Spacing"/>
    <w:link w:val="BezriadkovaniaChar"/>
    <w:qFormat/>
    <w:rsid w:val="008156F2"/>
    <w:pPr>
      <w:spacing w:after="0" w:line="240" w:lineRule="auto"/>
    </w:pPr>
    <w:rPr>
      <w:rFonts w:ascii="Times New Roman" w:hAnsi="Times New Roman" w:cs="Times New Roman"/>
      <w:szCs w:val="20"/>
      <w:lang w:val="en-US" w:eastAsia="en-US"/>
    </w:rPr>
  </w:style>
  <w:style w:type="character" w:customStyle="1" w:styleId="BezriadkovaniaChar">
    <w:name w:val="Bez riadkovania Char"/>
    <w:basedOn w:val="Predvolenpsmoodseku"/>
    <w:link w:val="Bezriadkovania"/>
    <w:rsid w:val="008156F2"/>
    <w:rPr>
      <w:rFonts w:ascii="Times New Roman" w:hAnsi="Times New Roman" w:cs="Times New Roman"/>
      <w:szCs w:val="20"/>
      <w:lang w:val="en-US" w:eastAsia="en-US"/>
    </w:rPr>
  </w:style>
  <w:style w:type="paragraph" w:customStyle="1" w:styleId="m-5788906715629651451msolistparagraph">
    <w:name w:val="m_-5788906715629651451msolistparagraph"/>
    <w:basedOn w:val="Normlny"/>
    <w:rsid w:val="009E6E6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58971">
      <w:bodyDiv w:val="1"/>
      <w:marLeft w:val="0"/>
      <w:marRight w:val="0"/>
      <w:marTop w:val="0"/>
      <w:marBottom w:val="0"/>
      <w:divBdr>
        <w:top w:val="none" w:sz="0" w:space="0" w:color="auto"/>
        <w:left w:val="none" w:sz="0" w:space="0" w:color="auto"/>
        <w:bottom w:val="none" w:sz="0" w:space="0" w:color="auto"/>
        <w:right w:val="none" w:sz="0" w:space="0" w:color="auto"/>
      </w:divBdr>
    </w:div>
    <w:div w:id="108206036">
      <w:bodyDiv w:val="1"/>
      <w:marLeft w:val="0"/>
      <w:marRight w:val="0"/>
      <w:marTop w:val="0"/>
      <w:marBottom w:val="0"/>
      <w:divBdr>
        <w:top w:val="none" w:sz="0" w:space="0" w:color="auto"/>
        <w:left w:val="none" w:sz="0" w:space="0" w:color="auto"/>
        <w:bottom w:val="none" w:sz="0" w:space="0" w:color="auto"/>
        <w:right w:val="none" w:sz="0" w:space="0" w:color="auto"/>
      </w:divBdr>
    </w:div>
    <w:div w:id="110825841">
      <w:bodyDiv w:val="1"/>
      <w:marLeft w:val="0"/>
      <w:marRight w:val="0"/>
      <w:marTop w:val="0"/>
      <w:marBottom w:val="0"/>
      <w:divBdr>
        <w:top w:val="none" w:sz="0" w:space="0" w:color="auto"/>
        <w:left w:val="none" w:sz="0" w:space="0" w:color="auto"/>
        <w:bottom w:val="none" w:sz="0" w:space="0" w:color="auto"/>
        <w:right w:val="none" w:sz="0" w:space="0" w:color="auto"/>
      </w:divBdr>
    </w:div>
    <w:div w:id="195431721">
      <w:bodyDiv w:val="1"/>
      <w:marLeft w:val="0"/>
      <w:marRight w:val="0"/>
      <w:marTop w:val="0"/>
      <w:marBottom w:val="0"/>
      <w:divBdr>
        <w:top w:val="none" w:sz="0" w:space="0" w:color="auto"/>
        <w:left w:val="none" w:sz="0" w:space="0" w:color="auto"/>
        <w:bottom w:val="none" w:sz="0" w:space="0" w:color="auto"/>
        <w:right w:val="none" w:sz="0" w:space="0" w:color="auto"/>
      </w:divBdr>
    </w:div>
    <w:div w:id="211818424">
      <w:bodyDiv w:val="1"/>
      <w:marLeft w:val="0"/>
      <w:marRight w:val="0"/>
      <w:marTop w:val="0"/>
      <w:marBottom w:val="0"/>
      <w:divBdr>
        <w:top w:val="none" w:sz="0" w:space="0" w:color="auto"/>
        <w:left w:val="none" w:sz="0" w:space="0" w:color="auto"/>
        <w:bottom w:val="none" w:sz="0" w:space="0" w:color="auto"/>
        <w:right w:val="none" w:sz="0" w:space="0" w:color="auto"/>
      </w:divBdr>
    </w:div>
    <w:div w:id="292446648">
      <w:bodyDiv w:val="1"/>
      <w:marLeft w:val="0"/>
      <w:marRight w:val="0"/>
      <w:marTop w:val="0"/>
      <w:marBottom w:val="0"/>
      <w:divBdr>
        <w:top w:val="none" w:sz="0" w:space="0" w:color="auto"/>
        <w:left w:val="none" w:sz="0" w:space="0" w:color="auto"/>
        <w:bottom w:val="none" w:sz="0" w:space="0" w:color="auto"/>
        <w:right w:val="none" w:sz="0" w:space="0" w:color="auto"/>
      </w:divBdr>
    </w:div>
    <w:div w:id="293489136">
      <w:bodyDiv w:val="1"/>
      <w:marLeft w:val="0"/>
      <w:marRight w:val="0"/>
      <w:marTop w:val="0"/>
      <w:marBottom w:val="0"/>
      <w:divBdr>
        <w:top w:val="none" w:sz="0" w:space="0" w:color="auto"/>
        <w:left w:val="none" w:sz="0" w:space="0" w:color="auto"/>
        <w:bottom w:val="none" w:sz="0" w:space="0" w:color="auto"/>
        <w:right w:val="none" w:sz="0" w:space="0" w:color="auto"/>
      </w:divBdr>
    </w:div>
    <w:div w:id="304702709">
      <w:bodyDiv w:val="1"/>
      <w:marLeft w:val="0"/>
      <w:marRight w:val="0"/>
      <w:marTop w:val="0"/>
      <w:marBottom w:val="0"/>
      <w:divBdr>
        <w:top w:val="none" w:sz="0" w:space="0" w:color="auto"/>
        <w:left w:val="none" w:sz="0" w:space="0" w:color="auto"/>
        <w:bottom w:val="none" w:sz="0" w:space="0" w:color="auto"/>
        <w:right w:val="none" w:sz="0" w:space="0" w:color="auto"/>
      </w:divBdr>
    </w:div>
    <w:div w:id="306015231">
      <w:bodyDiv w:val="1"/>
      <w:marLeft w:val="0"/>
      <w:marRight w:val="0"/>
      <w:marTop w:val="0"/>
      <w:marBottom w:val="0"/>
      <w:divBdr>
        <w:top w:val="none" w:sz="0" w:space="0" w:color="auto"/>
        <w:left w:val="none" w:sz="0" w:space="0" w:color="auto"/>
        <w:bottom w:val="none" w:sz="0" w:space="0" w:color="auto"/>
        <w:right w:val="none" w:sz="0" w:space="0" w:color="auto"/>
      </w:divBdr>
    </w:div>
    <w:div w:id="313343154">
      <w:bodyDiv w:val="1"/>
      <w:marLeft w:val="0"/>
      <w:marRight w:val="0"/>
      <w:marTop w:val="0"/>
      <w:marBottom w:val="0"/>
      <w:divBdr>
        <w:top w:val="none" w:sz="0" w:space="0" w:color="auto"/>
        <w:left w:val="none" w:sz="0" w:space="0" w:color="auto"/>
        <w:bottom w:val="none" w:sz="0" w:space="0" w:color="auto"/>
        <w:right w:val="none" w:sz="0" w:space="0" w:color="auto"/>
      </w:divBdr>
    </w:div>
    <w:div w:id="434136608">
      <w:bodyDiv w:val="1"/>
      <w:marLeft w:val="0"/>
      <w:marRight w:val="0"/>
      <w:marTop w:val="0"/>
      <w:marBottom w:val="0"/>
      <w:divBdr>
        <w:top w:val="none" w:sz="0" w:space="0" w:color="auto"/>
        <w:left w:val="none" w:sz="0" w:space="0" w:color="auto"/>
        <w:bottom w:val="none" w:sz="0" w:space="0" w:color="auto"/>
        <w:right w:val="none" w:sz="0" w:space="0" w:color="auto"/>
      </w:divBdr>
    </w:div>
    <w:div w:id="434519691">
      <w:bodyDiv w:val="1"/>
      <w:marLeft w:val="0"/>
      <w:marRight w:val="0"/>
      <w:marTop w:val="0"/>
      <w:marBottom w:val="0"/>
      <w:divBdr>
        <w:top w:val="none" w:sz="0" w:space="0" w:color="auto"/>
        <w:left w:val="none" w:sz="0" w:space="0" w:color="auto"/>
        <w:bottom w:val="none" w:sz="0" w:space="0" w:color="auto"/>
        <w:right w:val="none" w:sz="0" w:space="0" w:color="auto"/>
      </w:divBdr>
    </w:div>
    <w:div w:id="470101597">
      <w:bodyDiv w:val="1"/>
      <w:marLeft w:val="0"/>
      <w:marRight w:val="0"/>
      <w:marTop w:val="0"/>
      <w:marBottom w:val="0"/>
      <w:divBdr>
        <w:top w:val="none" w:sz="0" w:space="0" w:color="auto"/>
        <w:left w:val="none" w:sz="0" w:space="0" w:color="auto"/>
        <w:bottom w:val="none" w:sz="0" w:space="0" w:color="auto"/>
        <w:right w:val="none" w:sz="0" w:space="0" w:color="auto"/>
      </w:divBdr>
    </w:div>
    <w:div w:id="475337102">
      <w:bodyDiv w:val="1"/>
      <w:marLeft w:val="0"/>
      <w:marRight w:val="0"/>
      <w:marTop w:val="0"/>
      <w:marBottom w:val="0"/>
      <w:divBdr>
        <w:top w:val="none" w:sz="0" w:space="0" w:color="auto"/>
        <w:left w:val="none" w:sz="0" w:space="0" w:color="auto"/>
        <w:bottom w:val="none" w:sz="0" w:space="0" w:color="auto"/>
        <w:right w:val="none" w:sz="0" w:space="0" w:color="auto"/>
      </w:divBdr>
    </w:div>
    <w:div w:id="547842887">
      <w:bodyDiv w:val="1"/>
      <w:marLeft w:val="0"/>
      <w:marRight w:val="0"/>
      <w:marTop w:val="0"/>
      <w:marBottom w:val="0"/>
      <w:divBdr>
        <w:top w:val="none" w:sz="0" w:space="0" w:color="auto"/>
        <w:left w:val="none" w:sz="0" w:space="0" w:color="auto"/>
        <w:bottom w:val="none" w:sz="0" w:space="0" w:color="auto"/>
        <w:right w:val="none" w:sz="0" w:space="0" w:color="auto"/>
      </w:divBdr>
    </w:div>
    <w:div w:id="550920930">
      <w:bodyDiv w:val="1"/>
      <w:marLeft w:val="0"/>
      <w:marRight w:val="0"/>
      <w:marTop w:val="0"/>
      <w:marBottom w:val="0"/>
      <w:divBdr>
        <w:top w:val="none" w:sz="0" w:space="0" w:color="auto"/>
        <w:left w:val="none" w:sz="0" w:space="0" w:color="auto"/>
        <w:bottom w:val="none" w:sz="0" w:space="0" w:color="auto"/>
        <w:right w:val="none" w:sz="0" w:space="0" w:color="auto"/>
      </w:divBdr>
    </w:div>
    <w:div w:id="557516925">
      <w:bodyDiv w:val="1"/>
      <w:marLeft w:val="0"/>
      <w:marRight w:val="0"/>
      <w:marTop w:val="0"/>
      <w:marBottom w:val="0"/>
      <w:divBdr>
        <w:top w:val="none" w:sz="0" w:space="0" w:color="auto"/>
        <w:left w:val="none" w:sz="0" w:space="0" w:color="auto"/>
        <w:bottom w:val="none" w:sz="0" w:space="0" w:color="auto"/>
        <w:right w:val="none" w:sz="0" w:space="0" w:color="auto"/>
      </w:divBdr>
    </w:div>
    <w:div w:id="629820602">
      <w:bodyDiv w:val="1"/>
      <w:marLeft w:val="0"/>
      <w:marRight w:val="0"/>
      <w:marTop w:val="0"/>
      <w:marBottom w:val="0"/>
      <w:divBdr>
        <w:top w:val="none" w:sz="0" w:space="0" w:color="auto"/>
        <w:left w:val="none" w:sz="0" w:space="0" w:color="auto"/>
        <w:bottom w:val="none" w:sz="0" w:space="0" w:color="auto"/>
        <w:right w:val="none" w:sz="0" w:space="0" w:color="auto"/>
      </w:divBdr>
    </w:div>
    <w:div w:id="684207746">
      <w:bodyDiv w:val="1"/>
      <w:marLeft w:val="0"/>
      <w:marRight w:val="0"/>
      <w:marTop w:val="0"/>
      <w:marBottom w:val="0"/>
      <w:divBdr>
        <w:top w:val="none" w:sz="0" w:space="0" w:color="auto"/>
        <w:left w:val="none" w:sz="0" w:space="0" w:color="auto"/>
        <w:bottom w:val="none" w:sz="0" w:space="0" w:color="auto"/>
        <w:right w:val="none" w:sz="0" w:space="0" w:color="auto"/>
      </w:divBdr>
    </w:div>
    <w:div w:id="693925086">
      <w:bodyDiv w:val="1"/>
      <w:marLeft w:val="0"/>
      <w:marRight w:val="0"/>
      <w:marTop w:val="0"/>
      <w:marBottom w:val="0"/>
      <w:divBdr>
        <w:top w:val="none" w:sz="0" w:space="0" w:color="auto"/>
        <w:left w:val="none" w:sz="0" w:space="0" w:color="auto"/>
        <w:bottom w:val="none" w:sz="0" w:space="0" w:color="auto"/>
        <w:right w:val="none" w:sz="0" w:space="0" w:color="auto"/>
      </w:divBdr>
    </w:div>
    <w:div w:id="711539245">
      <w:bodyDiv w:val="1"/>
      <w:marLeft w:val="0"/>
      <w:marRight w:val="0"/>
      <w:marTop w:val="0"/>
      <w:marBottom w:val="0"/>
      <w:divBdr>
        <w:top w:val="none" w:sz="0" w:space="0" w:color="auto"/>
        <w:left w:val="none" w:sz="0" w:space="0" w:color="auto"/>
        <w:bottom w:val="none" w:sz="0" w:space="0" w:color="auto"/>
        <w:right w:val="none" w:sz="0" w:space="0" w:color="auto"/>
      </w:divBdr>
    </w:div>
    <w:div w:id="724721370">
      <w:bodyDiv w:val="1"/>
      <w:marLeft w:val="0"/>
      <w:marRight w:val="0"/>
      <w:marTop w:val="0"/>
      <w:marBottom w:val="0"/>
      <w:divBdr>
        <w:top w:val="none" w:sz="0" w:space="0" w:color="auto"/>
        <w:left w:val="none" w:sz="0" w:space="0" w:color="auto"/>
        <w:bottom w:val="none" w:sz="0" w:space="0" w:color="auto"/>
        <w:right w:val="none" w:sz="0" w:space="0" w:color="auto"/>
      </w:divBdr>
    </w:div>
    <w:div w:id="751003451">
      <w:bodyDiv w:val="1"/>
      <w:marLeft w:val="0"/>
      <w:marRight w:val="0"/>
      <w:marTop w:val="0"/>
      <w:marBottom w:val="0"/>
      <w:divBdr>
        <w:top w:val="none" w:sz="0" w:space="0" w:color="auto"/>
        <w:left w:val="none" w:sz="0" w:space="0" w:color="auto"/>
        <w:bottom w:val="none" w:sz="0" w:space="0" w:color="auto"/>
        <w:right w:val="none" w:sz="0" w:space="0" w:color="auto"/>
      </w:divBdr>
    </w:div>
    <w:div w:id="759372705">
      <w:bodyDiv w:val="1"/>
      <w:marLeft w:val="0"/>
      <w:marRight w:val="0"/>
      <w:marTop w:val="0"/>
      <w:marBottom w:val="0"/>
      <w:divBdr>
        <w:top w:val="none" w:sz="0" w:space="0" w:color="auto"/>
        <w:left w:val="none" w:sz="0" w:space="0" w:color="auto"/>
        <w:bottom w:val="none" w:sz="0" w:space="0" w:color="auto"/>
        <w:right w:val="none" w:sz="0" w:space="0" w:color="auto"/>
      </w:divBdr>
    </w:div>
    <w:div w:id="816343902">
      <w:bodyDiv w:val="1"/>
      <w:marLeft w:val="0"/>
      <w:marRight w:val="0"/>
      <w:marTop w:val="0"/>
      <w:marBottom w:val="0"/>
      <w:divBdr>
        <w:top w:val="none" w:sz="0" w:space="0" w:color="auto"/>
        <w:left w:val="none" w:sz="0" w:space="0" w:color="auto"/>
        <w:bottom w:val="none" w:sz="0" w:space="0" w:color="auto"/>
        <w:right w:val="none" w:sz="0" w:space="0" w:color="auto"/>
      </w:divBdr>
    </w:div>
    <w:div w:id="824249250">
      <w:bodyDiv w:val="1"/>
      <w:marLeft w:val="0"/>
      <w:marRight w:val="0"/>
      <w:marTop w:val="0"/>
      <w:marBottom w:val="0"/>
      <w:divBdr>
        <w:top w:val="none" w:sz="0" w:space="0" w:color="auto"/>
        <w:left w:val="none" w:sz="0" w:space="0" w:color="auto"/>
        <w:bottom w:val="none" w:sz="0" w:space="0" w:color="auto"/>
        <w:right w:val="none" w:sz="0" w:space="0" w:color="auto"/>
      </w:divBdr>
    </w:div>
    <w:div w:id="830607841">
      <w:bodyDiv w:val="1"/>
      <w:marLeft w:val="0"/>
      <w:marRight w:val="0"/>
      <w:marTop w:val="0"/>
      <w:marBottom w:val="0"/>
      <w:divBdr>
        <w:top w:val="none" w:sz="0" w:space="0" w:color="auto"/>
        <w:left w:val="none" w:sz="0" w:space="0" w:color="auto"/>
        <w:bottom w:val="none" w:sz="0" w:space="0" w:color="auto"/>
        <w:right w:val="none" w:sz="0" w:space="0" w:color="auto"/>
      </w:divBdr>
    </w:div>
    <w:div w:id="853884543">
      <w:marLeft w:val="0"/>
      <w:marRight w:val="0"/>
      <w:marTop w:val="0"/>
      <w:marBottom w:val="0"/>
      <w:divBdr>
        <w:top w:val="none" w:sz="0" w:space="0" w:color="auto"/>
        <w:left w:val="none" w:sz="0" w:space="0" w:color="auto"/>
        <w:bottom w:val="none" w:sz="0" w:space="0" w:color="auto"/>
        <w:right w:val="none" w:sz="0" w:space="0" w:color="auto"/>
      </w:divBdr>
    </w:div>
    <w:div w:id="853884550">
      <w:marLeft w:val="0"/>
      <w:marRight w:val="0"/>
      <w:marTop w:val="0"/>
      <w:marBottom w:val="0"/>
      <w:divBdr>
        <w:top w:val="none" w:sz="0" w:space="0" w:color="auto"/>
        <w:left w:val="none" w:sz="0" w:space="0" w:color="auto"/>
        <w:bottom w:val="none" w:sz="0" w:space="0" w:color="auto"/>
        <w:right w:val="none" w:sz="0" w:space="0" w:color="auto"/>
      </w:divBdr>
      <w:divsChild>
        <w:div w:id="853884544">
          <w:marLeft w:val="547"/>
          <w:marRight w:val="0"/>
          <w:marTop w:val="0"/>
          <w:marBottom w:val="0"/>
          <w:divBdr>
            <w:top w:val="none" w:sz="0" w:space="0" w:color="auto"/>
            <w:left w:val="none" w:sz="0" w:space="0" w:color="auto"/>
            <w:bottom w:val="none" w:sz="0" w:space="0" w:color="auto"/>
            <w:right w:val="none" w:sz="0" w:space="0" w:color="auto"/>
          </w:divBdr>
        </w:div>
      </w:divsChild>
    </w:div>
    <w:div w:id="853884551">
      <w:marLeft w:val="0"/>
      <w:marRight w:val="0"/>
      <w:marTop w:val="0"/>
      <w:marBottom w:val="0"/>
      <w:divBdr>
        <w:top w:val="none" w:sz="0" w:space="0" w:color="auto"/>
        <w:left w:val="none" w:sz="0" w:space="0" w:color="auto"/>
        <w:bottom w:val="none" w:sz="0" w:space="0" w:color="auto"/>
        <w:right w:val="none" w:sz="0" w:space="0" w:color="auto"/>
      </w:divBdr>
      <w:divsChild>
        <w:div w:id="853884545">
          <w:marLeft w:val="547"/>
          <w:marRight w:val="0"/>
          <w:marTop w:val="0"/>
          <w:marBottom w:val="0"/>
          <w:divBdr>
            <w:top w:val="none" w:sz="0" w:space="0" w:color="auto"/>
            <w:left w:val="none" w:sz="0" w:space="0" w:color="auto"/>
            <w:bottom w:val="none" w:sz="0" w:space="0" w:color="auto"/>
            <w:right w:val="none" w:sz="0" w:space="0" w:color="auto"/>
          </w:divBdr>
        </w:div>
        <w:div w:id="853884546">
          <w:marLeft w:val="547"/>
          <w:marRight w:val="0"/>
          <w:marTop w:val="0"/>
          <w:marBottom w:val="0"/>
          <w:divBdr>
            <w:top w:val="none" w:sz="0" w:space="0" w:color="auto"/>
            <w:left w:val="none" w:sz="0" w:space="0" w:color="auto"/>
            <w:bottom w:val="none" w:sz="0" w:space="0" w:color="auto"/>
            <w:right w:val="none" w:sz="0" w:space="0" w:color="auto"/>
          </w:divBdr>
        </w:div>
        <w:div w:id="853884547">
          <w:marLeft w:val="547"/>
          <w:marRight w:val="0"/>
          <w:marTop w:val="0"/>
          <w:marBottom w:val="0"/>
          <w:divBdr>
            <w:top w:val="none" w:sz="0" w:space="0" w:color="auto"/>
            <w:left w:val="none" w:sz="0" w:space="0" w:color="auto"/>
            <w:bottom w:val="none" w:sz="0" w:space="0" w:color="auto"/>
            <w:right w:val="none" w:sz="0" w:space="0" w:color="auto"/>
          </w:divBdr>
        </w:div>
        <w:div w:id="853884548">
          <w:marLeft w:val="547"/>
          <w:marRight w:val="0"/>
          <w:marTop w:val="0"/>
          <w:marBottom w:val="0"/>
          <w:divBdr>
            <w:top w:val="none" w:sz="0" w:space="0" w:color="auto"/>
            <w:left w:val="none" w:sz="0" w:space="0" w:color="auto"/>
            <w:bottom w:val="none" w:sz="0" w:space="0" w:color="auto"/>
            <w:right w:val="none" w:sz="0" w:space="0" w:color="auto"/>
          </w:divBdr>
        </w:div>
        <w:div w:id="853884549">
          <w:marLeft w:val="547"/>
          <w:marRight w:val="0"/>
          <w:marTop w:val="0"/>
          <w:marBottom w:val="0"/>
          <w:divBdr>
            <w:top w:val="none" w:sz="0" w:space="0" w:color="auto"/>
            <w:left w:val="none" w:sz="0" w:space="0" w:color="auto"/>
            <w:bottom w:val="none" w:sz="0" w:space="0" w:color="auto"/>
            <w:right w:val="none" w:sz="0" w:space="0" w:color="auto"/>
          </w:divBdr>
        </w:div>
        <w:div w:id="853884552">
          <w:marLeft w:val="547"/>
          <w:marRight w:val="0"/>
          <w:marTop w:val="0"/>
          <w:marBottom w:val="0"/>
          <w:divBdr>
            <w:top w:val="none" w:sz="0" w:space="0" w:color="auto"/>
            <w:left w:val="none" w:sz="0" w:space="0" w:color="auto"/>
            <w:bottom w:val="none" w:sz="0" w:space="0" w:color="auto"/>
            <w:right w:val="none" w:sz="0" w:space="0" w:color="auto"/>
          </w:divBdr>
        </w:div>
      </w:divsChild>
    </w:div>
    <w:div w:id="858202662">
      <w:bodyDiv w:val="1"/>
      <w:marLeft w:val="0"/>
      <w:marRight w:val="0"/>
      <w:marTop w:val="0"/>
      <w:marBottom w:val="0"/>
      <w:divBdr>
        <w:top w:val="none" w:sz="0" w:space="0" w:color="auto"/>
        <w:left w:val="none" w:sz="0" w:space="0" w:color="auto"/>
        <w:bottom w:val="none" w:sz="0" w:space="0" w:color="auto"/>
        <w:right w:val="none" w:sz="0" w:space="0" w:color="auto"/>
      </w:divBdr>
    </w:div>
    <w:div w:id="876239153">
      <w:bodyDiv w:val="1"/>
      <w:marLeft w:val="0"/>
      <w:marRight w:val="0"/>
      <w:marTop w:val="0"/>
      <w:marBottom w:val="0"/>
      <w:divBdr>
        <w:top w:val="none" w:sz="0" w:space="0" w:color="auto"/>
        <w:left w:val="none" w:sz="0" w:space="0" w:color="auto"/>
        <w:bottom w:val="none" w:sz="0" w:space="0" w:color="auto"/>
        <w:right w:val="none" w:sz="0" w:space="0" w:color="auto"/>
      </w:divBdr>
    </w:div>
    <w:div w:id="928849235">
      <w:bodyDiv w:val="1"/>
      <w:marLeft w:val="0"/>
      <w:marRight w:val="0"/>
      <w:marTop w:val="0"/>
      <w:marBottom w:val="0"/>
      <w:divBdr>
        <w:top w:val="none" w:sz="0" w:space="0" w:color="auto"/>
        <w:left w:val="none" w:sz="0" w:space="0" w:color="auto"/>
        <w:bottom w:val="none" w:sz="0" w:space="0" w:color="auto"/>
        <w:right w:val="none" w:sz="0" w:space="0" w:color="auto"/>
      </w:divBdr>
    </w:div>
    <w:div w:id="931163859">
      <w:bodyDiv w:val="1"/>
      <w:marLeft w:val="0"/>
      <w:marRight w:val="0"/>
      <w:marTop w:val="0"/>
      <w:marBottom w:val="0"/>
      <w:divBdr>
        <w:top w:val="none" w:sz="0" w:space="0" w:color="auto"/>
        <w:left w:val="none" w:sz="0" w:space="0" w:color="auto"/>
        <w:bottom w:val="none" w:sz="0" w:space="0" w:color="auto"/>
        <w:right w:val="none" w:sz="0" w:space="0" w:color="auto"/>
      </w:divBdr>
    </w:div>
    <w:div w:id="943458859">
      <w:bodyDiv w:val="1"/>
      <w:marLeft w:val="0"/>
      <w:marRight w:val="0"/>
      <w:marTop w:val="0"/>
      <w:marBottom w:val="0"/>
      <w:divBdr>
        <w:top w:val="none" w:sz="0" w:space="0" w:color="auto"/>
        <w:left w:val="none" w:sz="0" w:space="0" w:color="auto"/>
        <w:bottom w:val="none" w:sz="0" w:space="0" w:color="auto"/>
        <w:right w:val="none" w:sz="0" w:space="0" w:color="auto"/>
      </w:divBdr>
    </w:div>
    <w:div w:id="957687252">
      <w:bodyDiv w:val="1"/>
      <w:marLeft w:val="0"/>
      <w:marRight w:val="0"/>
      <w:marTop w:val="0"/>
      <w:marBottom w:val="0"/>
      <w:divBdr>
        <w:top w:val="none" w:sz="0" w:space="0" w:color="auto"/>
        <w:left w:val="none" w:sz="0" w:space="0" w:color="auto"/>
        <w:bottom w:val="none" w:sz="0" w:space="0" w:color="auto"/>
        <w:right w:val="none" w:sz="0" w:space="0" w:color="auto"/>
      </w:divBdr>
    </w:div>
    <w:div w:id="978192341">
      <w:bodyDiv w:val="1"/>
      <w:marLeft w:val="0"/>
      <w:marRight w:val="0"/>
      <w:marTop w:val="0"/>
      <w:marBottom w:val="0"/>
      <w:divBdr>
        <w:top w:val="none" w:sz="0" w:space="0" w:color="auto"/>
        <w:left w:val="none" w:sz="0" w:space="0" w:color="auto"/>
        <w:bottom w:val="none" w:sz="0" w:space="0" w:color="auto"/>
        <w:right w:val="none" w:sz="0" w:space="0" w:color="auto"/>
      </w:divBdr>
    </w:div>
    <w:div w:id="985009115">
      <w:bodyDiv w:val="1"/>
      <w:marLeft w:val="0"/>
      <w:marRight w:val="0"/>
      <w:marTop w:val="0"/>
      <w:marBottom w:val="0"/>
      <w:divBdr>
        <w:top w:val="none" w:sz="0" w:space="0" w:color="auto"/>
        <w:left w:val="none" w:sz="0" w:space="0" w:color="auto"/>
        <w:bottom w:val="none" w:sz="0" w:space="0" w:color="auto"/>
        <w:right w:val="none" w:sz="0" w:space="0" w:color="auto"/>
      </w:divBdr>
    </w:div>
    <w:div w:id="989821827">
      <w:bodyDiv w:val="1"/>
      <w:marLeft w:val="0"/>
      <w:marRight w:val="0"/>
      <w:marTop w:val="0"/>
      <w:marBottom w:val="0"/>
      <w:divBdr>
        <w:top w:val="none" w:sz="0" w:space="0" w:color="auto"/>
        <w:left w:val="none" w:sz="0" w:space="0" w:color="auto"/>
        <w:bottom w:val="none" w:sz="0" w:space="0" w:color="auto"/>
        <w:right w:val="none" w:sz="0" w:space="0" w:color="auto"/>
      </w:divBdr>
    </w:div>
    <w:div w:id="993290397">
      <w:bodyDiv w:val="1"/>
      <w:marLeft w:val="0"/>
      <w:marRight w:val="0"/>
      <w:marTop w:val="0"/>
      <w:marBottom w:val="0"/>
      <w:divBdr>
        <w:top w:val="none" w:sz="0" w:space="0" w:color="auto"/>
        <w:left w:val="none" w:sz="0" w:space="0" w:color="auto"/>
        <w:bottom w:val="none" w:sz="0" w:space="0" w:color="auto"/>
        <w:right w:val="none" w:sz="0" w:space="0" w:color="auto"/>
      </w:divBdr>
    </w:div>
    <w:div w:id="995647604">
      <w:bodyDiv w:val="1"/>
      <w:marLeft w:val="0"/>
      <w:marRight w:val="0"/>
      <w:marTop w:val="0"/>
      <w:marBottom w:val="0"/>
      <w:divBdr>
        <w:top w:val="none" w:sz="0" w:space="0" w:color="auto"/>
        <w:left w:val="none" w:sz="0" w:space="0" w:color="auto"/>
        <w:bottom w:val="none" w:sz="0" w:space="0" w:color="auto"/>
        <w:right w:val="none" w:sz="0" w:space="0" w:color="auto"/>
      </w:divBdr>
    </w:div>
    <w:div w:id="1043166314">
      <w:bodyDiv w:val="1"/>
      <w:marLeft w:val="0"/>
      <w:marRight w:val="0"/>
      <w:marTop w:val="0"/>
      <w:marBottom w:val="0"/>
      <w:divBdr>
        <w:top w:val="none" w:sz="0" w:space="0" w:color="auto"/>
        <w:left w:val="none" w:sz="0" w:space="0" w:color="auto"/>
        <w:bottom w:val="none" w:sz="0" w:space="0" w:color="auto"/>
        <w:right w:val="none" w:sz="0" w:space="0" w:color="auto"/>
      </w:divBdr>
    </w:div>
    <w:div w:id="1049188811">
      <w:bodyDiv w:val="1"/>
      <w:marLeft w:val="0"/>
      <w:marRight w:val="0"/>
      <w:marTop w:val="0"/>
      <w:marBottom w:val="0"/>
      <w:divBdr>
        <w:top w:val="none" w:sz="0" w:space="0" w:color="auto"/>
        <w:left w:val="none" w:sz="0" w:space="0" w:color="auto"/>
        <w:bottom w:val="none" w:sz="0" w:space="0" w:color="auto"/>
        <w:right w:val="none" w:sz="0" w:space="0" w:color="auto"/>
      </w:divBdr>
    </w:div>
    <w:div w:id="1077945548">
      <w:bodyDiv w:val="1"/>
      <w:marLeft w:val="0"/>
      <w:marRight w:val="0"/>
      <w:marTop w:val="0"/>
      <w:marBottom w:val="0"/>
      <w:divBdr>
        <w:top w:val="none" w:sz="0" w:space="0" w:color="auto"/>
        <w:left w:val="none" w:sz="0" w:space="0" w:color="auto"/>
        <w:bottom w:val="none" w:sz="0" w:space="0" w:color="auto"/>
        <w:right w:val="none" w:sz="0" w:space="0" w:color="auto"/>
      </w:divBdr>
    </w:div>
    <w:div w:id="1119103306">
      <w:bodyDiv w:val="1"/>
      <w:marLeft w:val="0"/>
      <w:marRight w:val="0"/>
      <w:marTop w:val="0"/>
      <w:marBottom w:val="0"/>
      <w:divBdr>
        <w:top w:val="none" w:sz="0" w:space="0" w:color="auto"/>
        <w:left w:val="none" w:sz="0" w:space="0" w:color="auto"/>
        <w:bottom w:val="none" w:sz="0" w:space="0" w:color="auto"/>
        <w:right w:val="none" w:sz="0" w:space="0" w:color="auto"/>
      </w:divBdr>
    </w:div>
    <w:div w:id="1201433968">
      <w:bodyDiv w:val="1"/>
      <w:marLeft w:val="0"/>
      <w:marRight w:val="0"/>
      <w:marTop w:val="0"/>
      <w:marBottom w:val="0"/>
      <w:divBdr>
        <w:top w:val="none" w:sz="0" w:space="0" w:color="auto"/>
        <w:left w:val="none" w:sz="0" w:space="0" w:color="auto"/>
        <w:bottom w:val="none" w:sz="0" w:space="0" w:color="auto"/>
        <w:right w:val="none" w:sz="0" w:space="0" w:color="auto"/>
      </w:divBdr>
      <w:divsChild>
        <w:div w:id="66928099">
          <w:marLeft w:val="1267"/>
          <w:marRight w:val="0"/>
          <w:marTop w:val="62"/>
          <w:marBottom w:val="0"/>
          <w:divBdr>
            <w:top w:val="none" w:sz="0" w:space="0" w:color="auto"/>
            <w:left w:val="none" w:sz="0" w:space="0" w:color="auto"/>
            <w:bottom w:val="none" w:sz="0" w:space="0" w:color="auto"/>
            <w:right w:val="none" w:sz="0" w:space="0" w:color="auto"/>
          </w:divBdr>
        </w:div>
      </w:divsChild>
    </w:div>
    <w:div w:id="1244753800">
      <w:bodyDiv w:val="1"/>
      <w:marLeft w:val="0"/>
      <w:marRight w:val="0"/>
      <w:marTop w:val="0"/>
      <w:marBottom w:val="0"/>
      <w:divBdr>
        <w:top w:val="none" w:sz="0" w:space="0" w:color="auto"/>
        <w:left w:val="none" w:sz="0" w:space="0" w:color="auto"/>
        <w:bottom w:val="none" w:sz="0" w:space="0" w:color="auto"/>
        <w:right w:val="none" w:sz="0" w:space="0" w:color="auto"/>
      </w:divBdr>
    </w:div>
    <w:div w:id="1353720668">
      <w:bodyDiv w:val="1"/>
      <w:marLeft w:val="0"/>
      <w:marRight w:val="0"/>
      <w:marTop w:val="0"/>
      <w:marBottom w:val="0"/>
      <w:divBdr>
        <w:top w:val="none" w:sz="0" w:space="0" w:color="auto"/>
        <w:left w:val="none" w:sz="0" w:space="0" w:color="auto"/>
        <w:bottom w:val="none" w:sz="0" w:space="0" w:color="auto"/>
        <w:right w:val="none" w:sz="0" w:space="0" w:color="auto"/>
      </w:divBdr>
    </w:div>
    <w:div w:id="1401055800">
      <w:bodyDiv w:val="1"/>
      <w:marLeft w:val="0"/>
      <w:marRight w:val="0"/>
      <w:marTop w:val="0"/>
      <w:marBottom w:val="0"/>
      <w:divBdr>
        <w:top w:val="none" w:sz="0" w:space="0" w:color="auto"/>
        <w:left w:val="none" w:sz="0" w:space="0" w:color="auto"/>
        <w:bottom w:val="none" w:sz="0" w:space="0" w:color="auto"/>
        <w:right w:val="none" w:sz="0" w:space="0" w:color="auto"/>
      </w:divBdr>
    </w:div>
    <w:div w:id="1483617033">
      <w:bodyDiv w:val="1"/>
      <w:marLeft w:val="0"/>
      <w:marRight w:val="0"/>
      <w:marTop w:val="0"/>
      <w:marBottom w:val="0"/>
      <w:divBdr>
        <w:top w:val="none" w:sz="0" w:space="0" w:color="auto"/>
        <w:left w:val="none" w:sz="0" w:space="0" w:color="auto"/>
        <w:bottom w:val="none" w:sz="0" w:space="0" w:color="auto"/>
        <w:right w:val="none" w:sz="0" w:space="0" w:color="auto"/>
      </w:divBdr>
    </w:div>
    <w:div w:id="1611935264">
      <w:bodyDiv w:val="1"/>
      <w:marLeft w:val="0"/>
      <w:marRight w:val="0"/>
      <w:marTop w:val="0"/>
      <w:marBottom w:val="0"/>
      <w:divBdr>
        <w:top w:val="none" w:sz="0" w:space="0" w:color="auto"/>
        <w:left w:val="none" w:sz="0" w:space="0" w:color="auto"/>
        <w:bottom w:val="none" w:sz="0" w:space="0" w:color="auto"/>
        <w:right w:val="none" w:sz="0" w:space="0" w:color="auto"/>
      </w:divBdr>
    </w:div>
    <w:div w:id="1620797944">
      <w:bodyDiv w:val="1"/>
      <w:marLeft w:val="0"/>
      <w:marRight w:val="0"/>
      <w:marTop w:val="0"/>
      <w:marBottom w:val="0"/>
      <w:divBdr>
        <w:top w:val="none" w:sz="0" w:space="0" w:color="auto"/>
        <w:left w:val="none" w:sz="0" w:space="0" w:color="auto"/>
        <w:bottom w:val="none" w:sz="0" w:space="0" w:color="auto"/>
        <w:right w:val="none" w:sz="0" w:space="0" w:color="auto"/>
      </w:divBdr>
    </w:div>
    <w:div w:id="1632174166">
      <w:bodyDiv w:val="1"/>
      <w:marLeft w:val="0"/>
      <w:marRight w:val="0"/>
      <w:marTop w:val="0"/>
      <w:marBottom w:val="0"/>
      <w:divBdr>
        <w:top w:val="none" w:sz="0" w:space="0" w:color="auto"/>
        <w:left w:val="none" w:sz="0" w:space="0" w:color="auto"/>
        <w:bottom w:val="none" w:sz="0" w:space="0" w:color="auto"/>
        <w:right w:val="none" w:sz="0" w:space="0" w:color="auto"/>
      </w:divBdr>
    </w:div>
    <w:div w:id="1669867095">
      <w:bodyDiv w:val="1"/>
      <w:marLeft w:val="0"/>
      <w:marRight w:val="0"/>
      <w:marTop w:val="0"/>
      <w:marBottom w:val="0"/>
      <w:divBdr>
        <w:top w:val="none" w:sz="0" w:space="0" w:color="auto"/>
        <w:left w:val="none" w:sz="0" w:space="0" w:color="auto"/>
        <w:bottom w:val="none" w:sz="0" w:space="0" w:color="auto"/>
        <w:right w:val="none" w:sz="0" w:space="0" w:color="auto"/>
      </w:divBdr>
    </w:div>
    <w:div w:id="1675721599">
      <w:bodyDiv w:val="1"/>
      <w:marLeft w:val="0"/>
      <w:marRight w:val="0"/>
      <w:marTop w:val="0"/>
      <w:marBottom w:val="0"/>
      <w:divBdr>
        <w:top w:val="none" w:sz="0" w:space="0" w:color="auto"/>
        <w:left w:val="none" w:sz="0" w:space="0" w:color="auto"/>
        <w:bottom w:val="none" w:sz="0" w:space="0" w:color="auto"/>
        <w:right w:val="none" w:sz="0" w:space="0" w:color="auto"/>
      </w:divBdr>
    </w:div>
    <w:div w:id="1696418761">
      <w:bodyDiv w:val="1"/>
      <w:marLeft w:val="0"/>
      <w:marRight w:val="0"/>
      <w:marTop w:val="0"/>
      <w:marBottom w:val="0"/>
      <w:divBdr>
        <w:top w:val="none" w:sz="0" w:space="0" w:color="auto"/>
        <w:left w:val="none" w:sz="0" w:space="0" w:color="auto"/>
        <w:bottom w:val="none" w:sz="0" w:space="0" w:color="auto"/>
        <w:right w:val="none" w:sz="0" w:space="0" w:color="auto"/>
      </w:divBdr>
    </w:div>
    <w:div w:id="1732464455">
      <w:bodyDiv w:val="1"/>
      <w:marLeft w:val="0"/>
      <w:marRight w:val="0"/>
      <w:marTop w:val="0"/>
      <w:marBottom w:val="0"/>
      <w:divBdr>
        <w:top w:val="none" w:sz="0" w:space="0" w:color="auto"/>
        <w:left w:val="none" w:sz="0" w:space="0" w:color="auto"/>
        <w:bottom w:val="none" w:sz="0" w:space="0" w:color="auto"/>
        <w:right w:val="none" w:sz="0" w:space="0" w:color="auto"/>
      </w:divBdr>
    </w:div>
    <w:div w:id="1863859455">
      <w:bodyDiv w:val="1"/>
      <w:marLeft w:val="0"/>
      <w:marRight w:val="0"/>
      <w:marTop w:val="0"/>
      <w:marBottom w:val="0"/>
      <w:divBdr>
        <w:top w:val="none" w:sz="0" w:space="0" w:color="auto"/>
        <w:left w:val="none" w:sz="0" w:space="0" w:color="auto"/>
        <w:bottom w:val="none" w:sz="0" w:space="0" w:color="auto"/>
        <w:right w:val="none" w:sz="0" w:space="0" w:color="auto"/>
      </w:divBdr>
    </w:div>
    <w:div w:id="1875726079">
      <w:bodyDiv w:val="1"/>
      <w:marLeft w:val="0"/>
      <w:marRight w:val="0"/>
      <w:marTop w:val="0"/>
      <w:marBottom w:val="0"/>
      <w:divBdr>
        <w:top w:val="none" w:sz="0" w:space="0" w:color="auto"/>
        <w:left w:val="none" w:sz="0" w:space="0" w:color="auto"/>
        <w:bottom w:val="none" w:sz="0" w:space="0" w:color="auto"/>
        <w:right w:val="none" w:sz="0" w:space="0" w:color="auto"/>
      </w:divBdr>
      <w:divsChild>
        <w:div w:id="2115589312">
          <w:marLeft w:val="0"/>
          <w:marRight w:val="0"/>
          <w:marTop w:val="0"/>
          <w:marBottom w:val="0"/>
          <w:divBdr>
            <w:top w:val="none" w:sz="0" w:space="0" w:color="auto"/>
            <w:left w:val="none" w:sz="0" w:space="0" w:color="auto"/>
            <w:bottom w:val="none" w:sz="0" w:space="0" w:color="auto"/>
            <w:right w:val="none" w:sz="0" w:space="0" w:color="auto"/>
          </w:divBdr>
        </w:div>
        <w:div w:id="1910185919">
          <w:marLeft w:val="0"/>
          <w:marRight w:val="0"/>
          <w:marTop w:val="0"/>
          <w:marBottom w:val="0"/>
          <w:divBdr>
            <w:top w:val="none" w:sz="0" w:space="0" w:color="auto"/>
            <w:left w:val="none" w:sz="0" w:space="0" w:color="auto"/>
            <w:bottom w:val="none" w:sz="0" w:space="0" w:color="auto"/>
            <w:right w:val="none" w:sz="0" w:space="0" w:color="auto"/>
          </w:divBdr>
        </w:div>
      </w:divsChild>
    </w:div>
    <w:div w:id="1910071023">
      <w:bodyDiv w:val="1"/>
      <w:marLeft w:val="0"/>
      <w:marRight w:val="0"/>
      <w:marTop w:val="0"/>
      <w:marBottom w:val="0"/>
      <w:divBdr>
        <w:top w:val="none" w:sz="0" w:space="0" w:color="auto"/>
        <w:left w:val="none" w:sz="0" w:space="0" w:color="auto"/>
        <w:bottom w:val="none" w:sz="0" w:space="0" w:color="auto"/>
        <w:right w:val="none" w:sz="0" w:space="0" w:color="auto"/>
      </w:divBdr>
    </w:div>
    <w:div w:id="1934508971">
      <w:bodyDiv w:val="1"/>
      <w:marLeft w:val="0"/>
      <w:marRight w:val="0"/>
      <w:marTop w:val="0"/>
      <w:marBottom w:val="0"/>
      <w:divBdr>
        <w:top w:val="none" w:sz="0" w:space="0" w:color="auto"/>
        <w:left w:val="none" w:sz="0" w:space="0" w:color="auto"/>
        <w:bottom w:val="none" w:sz="0" w:space="0" w:color="auto"/>
        <w:right w:val="none" w:sz="0" w:space="0" w:color="auto"/>
      </w:divBdr>
    </w:div>
    <w:div w:id="2003654126">
      <w:bodyDiv w:val="1"/>
      <w:marLeft w:val="0"/>
      <w:marRight w:val="0"/>
      <w:marTop w:val="0"/>
      <w:marBottom w:val="0"/>
      <w:divBdr>
        <w:top w:val="none" w:sz="0" w:space="0" w:color="auto"/>
        <w:left w:val="none" w:sz="0" w:space="0" w:color="auto"/>
        <w:bottom w:val="none" w:sz="0" w:space="0" w:color="auto"/>
        <w:right w:val="none" w:sz="0" w:space="0" w:color="auto"/>
      </w:divBdr>
    </w:div>
    <w:div w:id="2056275572">
      <w:bodyDiv w:val="1"/>
      <w:marLeft w:val="0"/>
      <w:marRight w:val="0"/>
      <w:marTop w:val="0"/>
      <w:marBottom w:val="0"/>
      <w:divBdr>
        <w:top w:val="none" w:sz="0" w:space="0" w:color="auto"/>
        <w:left w:val="none" w:sz="0" w:space="0" w:color="auto"/>
        <w:bottom w:val="none" w:sz="0" w:space="0" w:color="auto"/>
        <w:right w:val="none" w:sz="0" w:space="0" w:color="auto"/>
      </w:divBdr>
    </w:div>
    <w:div w:id="2109617722">
      <w:bodyDiv w:val="1"/>
      <w:marLeft w:val="0"/>
      <w:marRight w:val="0"/>
      <w:marTop w:val="0"/>
      <w:marBottom w:val="0"/>
      <w:divBdr>
        <w:top w:val="none" w:sz="0" w:space="0" w:color="auto"/>
        <w:left w:val="none" w:sz="0" w:space="0" w:color="auto"/>
        <w:bottom w:val="none" w:sz="0" w:space="0" w:color="auto"/>
        <w:right w:val="none" w:sz="0" w:space="0" w:color="auto"/>
      </w:divBdr>
    </w:div>
    <w:div w:id="2142264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urofondy.gov.sk/dokumenty-a-publikacie/metodicke-dokumenty/metodicke-dokumenty-itms21/" TargetMode="External"/><Relationship Id="rId18" Type="http://schemas.openxmlformats.org/officeDocument/2006/relationships/hyperlink" Target="https://www.mfsr.sk/sk/financne-vztahy-eu/povstupove-fondy-eu/programove-obdobie-2021-2027/" TargetMode="External"/><Relationship Id="rId26" Type="http://schemas.openxmlformats.org/officeDocument/2006/relationships/hyperlink" Target="https://jaspers.eib.org/LibraryNP/JASPERS%20Working%20Papers/2024/JASPERS_climate_resilience_sectoral_guidance_Nov2024.pdf" TargetMode="External"/><Relationship Id="rId3" Type="http://schemas.openxmlformats.org/officeDocument/2006/relationships/styles" Target="styles.xml"/><Relationship Id="rId21" Type="http://schemas.openxmlformats.org/officeDocument/2006/relationships/hyperlink" Target="https://eurofondy.gov.sk/dokumenty-a-publikacie/metodicke-dokumenty/"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urofondy.gov.sk/dokumenty-a-publikacie/metodicke-dokumenty/metodicke-dokumenty-cko/" TargetMode="External"/><Relationship Id="rId17" Type="http://schemas.openxmlformats.org/officeDocument/2006/relationships/hyperlink" Target="https://www.uvo.gov.sk/metodika-vzdelavanie/tematicke-materialy/narast-cien-a-problemy-s-dodavkami-komodit-pocas-obdobia-pandemie-a-konfliktu-na-ukrajine/vseobecne-materialy-k-pandemii-covid-19-a-konfliktu-na-ukrajine" TargetMode="External"/><Relationship Id="rId25" Type="http://schemas.openxmlformats.org/officeDocument/2006/relationships/hyperlink" Target="https://eur-lex.europa.eu/legal-content/SK/TXT/PDF/?uri=CELEX:52021XC0916(03)" TargetMode="Externa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horizontalneprincipy.gov.sk/" TargetMode="External"/><Relationship Id="rId20" Type="http://schemas.openxmlformats.org/officeDocument/2006/relationships/hyperlink" Target="https://eurofondy.gov.sk/dokumenty-a-publikacie/metodicke-dokumenty/" TargetMode="External"/><Relationship Id="rId29" Type="http://schemas.openxmlformats.org/officeDocument/2006/relationships/hyperlink" Target="https://www.ssc.sk/files/documents/technicke-predpisy/tp/tp_089.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ofondy.gov.sk/dokumenty-a-publikacie/metodicke-dokumenty/metodicke-dokumenty-cko/" TargetMode="External"/><Relationship Id="rId24" Type="http://schemas.openxmlformats.org/officeDocument/2006/relationships/hyperlink" Target="https://www.slov-lex.sk/pravne-predpisy/SK/ZZ/1991/513/"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urofondy.gov.sk" TargetMode="External"/><Relationship Id="rId23" Type="http://schemas.openxmlformats.org/officeDocument/2006/relationships/hyperlink" Target="https://eurofondy.gov.sk/dokumenty-a-publikacie/metodicke-dokumenty/" TargetMode="External"/><Relationship Id="rId28" Type="http://schemas.openxmlformats.org/officeDocument/2006/relationships/hyperlink" Target="https://www.ssc.sk/files/documents/technicke-predpisy/tp/tp_028.pdf" TargetMode="External"/><Relationship Id="rId10" Type="http://schemas.openxmlformats.org/officeDocument/2006/relationships/header" Target="header2.xml"/><Relationship Id="rId19" Type="http://schemas.openxmlformats.org/officeDocument/2006/relationships/hyperlink" Target="https://eurofondy.gov.sk/dokumenty-a-publikacie/metodicke-dokumenty/" TargetMode="External"/><Relationship Id="rId31" Type="http://schemas.openxmlformats.org/officeDocument/2006/relationships/hyperlink" Target="https://eurofondy.gov.sk/dokumenty-a-publikacie/metodicke-dokumenty/"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mindop.sk/ministerstvo-1/zalezitosti-eu-a-medzinarodnych-vztahov-14/fondy-eu/program-slovensko-2021-2027" TargetMode="External"/><Relationship Id="rId22" Type="http://schemas.openxmlformats.org/officeDocument/2006/relationships/hyperlink" Target="https://eurofondy.gov.sk/dokumenty-a-publikacie/metodicke-dokumenty/dokumenty-itms21/" TargetMode="External"/><Relationship Id="rId27" Type="http://schemas.openxmlformats.org/officeDocument/2006/relationships/hyperlink" Target="https://eurofondy.gov.sk/dokumenty-a-publikacie/metodicke-dokumenty/metodicke-dokumenty-specificke-pre-program-slovensko/" TargetMode="External"/><Relationship Id="rId30" Type="http://schemas.openxmlformats.org/officeDocument/2006/relationships/hyperlink" Target="https://www.zsr.sk/dopravcovia/legislativa/predpisy-zsr/"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mfsr.sk/sk/financne-vztahyeu/povstupove-fondy-eu/programove-obdobie-2021-2027/usmernenia-sekcie-europskychfondov/usmernenia-vydane-roku-2023/usmernenie-c-1-2023-k-zakladnemu-rozsahu-udajovevidovanych-itms-ramci-financneho-riadenia-fondov-eu-programove-obdob/" TargetMode="External"/><Relationship Id="rId7" Type="http://schemas.openxmlformats.org/officeDocument/2006/relationships/hyperlink" Target="https://www.mfsr.sk/sk/financne-vztahy-eu/povstupove-fondy-eu/programove-obdobie-2021-2027/usmernenia-sekcie-europskych-fondov/usmernenia-vydane-roku-2023/usmernenie-c-1-2023-k-zakladnemu-rozsahu-udajov-evidovanych-itms-ramci-financneho-riadenia-fondov-eu-programove-obdob/" TargetMode="External"/><Relationship Id="rId2" Type="http://schemas.openxmlformats.org/officeDocument/2006/relationships/hyperlink" Target="https://eurofondy.gov.sk/dokumenty-a-publikacie/metodicke-dokumenty/" TargetMode="External"/><Relationship Id="rId1" Type="http://schemas.openxmlformats.org/officeDocument/2006/relationships/hyperlink" Target="https://eurofondy.gov.sk/dokumenty-a-publikacie/metodicke-dokumenty/" TargetMode="External"/><Relationship Id="rId6" Type="http://schemas.openxmlformats.org/officeDocument/2006/relationships/hyperlink" Target="https://www.mfsr.sk/sk/financne-vztahy-eu/povstupove-fondy-eu/programove-obdobie-2021-2027/usmernenia-sekcie-europskych-fondov/usmernenie-c-3/2024-k-scheme-procesov-vratenia-financnych-prostriedkov-ramci-financneho-riadenia-fondov-eu-programove-obdobie-2021-2027-verzia-1.0/" TargetMode="External"/><Relationship Id="rId5" Type="http://schemas.openxmlformats.org/officeDocument/2006/relationships/hyperlink" Target="https://www.mfsr.sk/sk/financne-vztahy-eu/povstupove-fondy-eu/programove-obdobie-2014-2020/europske-strukturalne-investicne-fondy/usmernenia-sekcie-europskych-fondov/usmernenia-vydane-roku-2015/usmernenie-c-2/2015-k-nezrovnalostiam-financnym-opravam-ramci-financneho-riade/" TargetMode="External"/><Relationship Id="rId4" Type="http://schemas.openxmlformats.org/officeDocument/2006/relationships/hyperlink" Target="https://www.mfsr.sk/sk/financne-vztahy-eu/povstupove-fondy-eu/programove-obdobie-2021-2027/prirucka-k-financnemu-riadeniu-fondov-eu-programove-obdobie-2021-2027/"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Deloitte">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0EB51-6F10-4FB0-A997-EE0470958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59</Pages>
  <Words>25972</Words>
  <Characters>167282</Characters>
  <Application>Microsoft Office Word</Application>
  <DocSecurity>0</DocSecurity>
  <Lines>1394</Lines>
  <Paragraphs>385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192869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David Mikoczi</dc:creator>
  <cp:keywords/>
  <dc:description/>
  <cp:lastModifiedBy>KH</cp:lastModifiedBy>
  <cp:revision>26</cp:revision>
  <cp:lastPrinted>2024-05-02T11:54:00Z</cp:lastPrinted>
  <dcterms:created xsi:type="dcterms:W3CDTF">2025-10-29T10:56:00Z</dcterms:created>
  <dcterms:modified xsi:type="dcterms:W3CDTF">2026-01-27T13:23:00Z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2052867778</vt:i4>
  </property>
</Properties>
</file>